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11F64" w14:textId="748F2EB9" w:rsidR="00BC7893" w:rsidRPr="00EB7329" w:rsidRDefault="00B35E6B" w:rsidP="004935C5">
      <w:pPr>
        <w:spacing w:before="120" w:line="240" w:lineRule="auto"/>
        <w:rPr>
          <w:rFonts w:ascii="Times New Roman" w:eastAsiaTheme="majorEastAsia" w:hAnsi="Times New Roman" w:cs="Times New Roman"/>
          <w:caps/>
        </w:rPr>
      </w:pPr>
      <w:r w:rsidRPr="00EB7329">
        <w:rPr>
          <w:rFonts w:ascii="Times New Roman" w:eastAsiaTheme="majorEastAsia" w:hAnsi="Times New Roman" w:cs="Times New Roman"/>
          <w:caps/>
        </w:rPr>
        <w:t xml:space="preserve">                     </w:t>
      </w:r>
    </w:p>
    <w:sdt>
      <w:sdtPr>
        <w:rPr>
          <w:rFonts w:ascii="Times New Roman" w:hAnsi="Times New Roman" w:cs="Times New Roman"/>
          <w:b/>
          <w:bCs/>
          <w:color w:val="0070C0"/>
          <w:sz w:val="32"/>
          <w:szCs w:val="32"/>
        </w:rPr>
        <w:id w:val="1063803"/>
        <w:docPartObj>
          <w:docPartGallery w:val="Cover Pages"/>
          <w:docPartUnique/>
        </w:docPartObj>
      </w:sdtPr>
      <w:sdtEndPr>
        <w:rPr>
          <w:b w:val="0"/>
          <w:bCs w:val="0"/>
          <w:color w:val="auto"/>
          <w:sz w:val="22"/>
          <w:szCs w:val="22"/>
        </w:rPr>
      </w:sdtEndPr>
      <w:sdtContent>
        <w:tbl>
          <w:tblPr>
            <w:tblW w:w="5008" w:type="pct"/>
            <w:jc w:val="center"/>
            <w:tblLook w:val="04A0" w:firstRow="1" w:lastRow="0" w:firstColumn="1" w:lastColumn="0" w:noHBand="0" w:noVBand="1"/>
          </w:tblPr>
          <w:tblGrid>
            <w:gridCol w:w="9087"/>
          </w:tblGrid>
          <w:tr w:rsidR="00FD740B" w:rsidRPr="00EB7329" w14:paraId="568A8EA5" w14:textId="77777777" w:rsidTr="00BF24AF">
            <w:trPr>
              <w:trHeight w:val="844"/>
              <w:jc w:val="center"/>
            </w:trPr>
            <w:tc>
              <w:tcPr>
                <w:tcW w:w="5000" w:type="pct"/>
              </w:tcPr>
              <w:p w14:paraId="5E0A48C0" w14:textId="77777777" w:rsidR="00243C29" w:rsidRDefault="00243C29" w:rsidP="00243C29">
                <w:pPr>
                  <w:spacing w:after="160" w:line="259" w:lineRule="auto"/>
                  <w:jc w:val="center"/>
                  <w:rPr>
                    <w:rFonts w:ascii="Times New Roman" w:hAnsi="Times New Roman" w:cs="Times New Roman"/>
                    <w:b/>
                    <w:bCs/>
                    <w:color w:val="0070C0"/>
                    <w:sz w:val="32"/>
                    <w:szCs w:val="32"/>
                  </w:rPr>
                </w:pPr>
              </w:p>
              <w:p w14:paraId="4C86D87C" w14:textId="77777777" w:rsidR="00243C29" w:rsidRDefault="00243C29" w:rsidP="00243C29">
                <w:pPr>
                  <w:spacing w:after="160" w:line="259" w:lineRule="auto"/>
                  <w:jc w:val="center"/>
                  <w:rPr>
                    <w:rFonts w:ascii="Times New Roman" w:hAnsi="Times New Roman" w:cs="Times New Roman"/>
                    <w:b/>
                    <w:bCs/>
                    <w:color w:val="0070C0"/>
                    <w:sz w:val="32"/>
                    <w:szCs w:val="32"/>
                  </w:rPr>
                </w:pPr>
              </w:p>
              <w:p w14:paraId="7F6EFE95" w14:textId="77777777" w:rsidR="000231B2" w:rsidRDefault="000231B2" w:rsidP="00243C29">
                <w:pPr>
                  <w:spacing w:after="160" w:line="259" w:lineRule="auto"/>
                  <w:jc w:val="center"/>
                  <w:rPr>
                    <w:rFonts w:ascii="Times New Roman" w:hAnsi="Times New Roman" w:cs="Times New Roman"/>
                    <w:b/>
                    <w:bCs/>
                    <w:color w:val="0070C0"/>
                    <w:sz w:val="32"/>
                    <w:szCs w:val="32"/>
                  </w:rPr>
                </w:pPr>
              </w:p>
              <w:p w14:paraId="60299921" w14:textId="77777777" w:rsidR="000231B2" w:rsidRDefault="000231B2" w:rsidP="00243C29">
                <w:pPr>
                  <w:spacing w:after="160" w:line="259" w:lineRule="auto"/>
                  <w:jc w:val="center"/>
                  <w:rPr>
                    <w:rFonts w:ascii="Times New Roman" w:hAnsi="Times New Roman" w:cs="Times New Roman"/>
                    <w:b/>
                    <w:bCs/>
                    <w:color w:val="0070C0"/>
                    <w:sz w:val="32"/>
                    <w:szCs w:val="32"/>
                  </w:rPr>
                </w:pPr>
              </w:p>
              <w:p w14:paraId="6A1D5174" w14:textId="4A5CE248" w:rsidR="00FD740B" w:rsidRDefault="00243C29" w:rsidP="00243C29">
                <w:pPr>
                  <w:spacing w:after="160" w:line="259" w:lineRule="auto"/>
                  <w:jc w:val="center"/>
                  <w:rPr>
                    <w:rFonts w:ascii="Times New Roman" w:hAnsi="Times New Roman" w:cs="Times New Roman"/>
                    <w:b/>
                    <w:bCs/>
                    <w:color w:val="0070C0"/>
                    <w:sz w:val="32"/>
                    <w:szCs w:val="32"/>
                  </w:rPr>
                </w:pPr>
                <w:r w:rsidRPr="00243C29">
                  <w:rPr>
                    <w:rFonts w:ascii="Times New Roman" w:hAnsi="Times New Roman" w:cs="Times New Roman"/>
                    <w:b/>
                    <w:bCs/>
                    <w:color w:val="0070C0"/>
                    <w:sz w:val="32"/>
                    <w:szCs w:val="32"/>
                  </w:rPr>
                  <w:t>Usmerneni</w:t>
                </w:r>
                <w:r>
                  <w:rPr>
                    <w:rFonts w:ascii="Times New Roman" w:hAnsi="Times New Roman" w:cs="Times New Roman"/>
                    <w:b/>
                    <w:bCs/>
                    <w:color w:val="0070C0"/>
                    <w:sz w:val="32"/>
                    <w:szCs w:val="32"/>
                  </w:rPr>
                  <w:t>e</w:t>
                </w:r>
                <w:r w:rsidRPr="00243C29">
                  <w:rPr>
                    <w:rFonts w:ascii="Times New Roman" w:hAnsi="Times New Roman" w:cs="Times New Roman"/>
                    <w:b/>
                    <w:bCs/>
                    <w:color w:val="0070C0"/>
                    <w:sz w:val="32"/>
                    <w:szCs w:val="32"/>
                  </w:rPr>
                  <w:t xml:space="preserve"> k verejnému obstarávaniu/obstarávaniu</w:t>
                </w:r>
              </w:p>
              <w:p w14:paraId="0574D7F6" w14:textId="77777777" w:rsidR="00243C29" w:rsidRDefault="00243C29" w:rsidP="00243C29">
                <w:pPr>
                  <w:spacing w:after="160" w:line="259" w:lineRule="auto"/>
                  <w:jc w:val="center"/>
                  <w:rPr>
                    <w:rFonts w:ascii="Times New Roman" w:hAnsi="Times New Roman" w:cs="Times New Roman"/>
                    <w:b/>
                    <w:bCs/>
                    <w:color w:val="0070C0"/>
                    <w:sz w:val="32"/>
                    <w:szCs w:val="32"/>
                  </w:rPr>
                </w:pPr>
              </w:p>
              <w:p w14:paraId="1A6CAF37" w14:textId="5CD1B105" w:rsidR="00243C29" w:rsidRPr="00EB7329" w:rsidRDefault="00243C29" w:rsidP="00243C29">
                <w:pPr>
                  <w:spacing w:after="160" w:line="259" w:lineRule="auto"/>
                  <w:jc w:val="center"/>
                  <w:rPr>
                    <w:rFonts w:ascii="Times New Roman" w:eastAsiaTheme="majorEastAsia" w:hAnsi="Times New Roman" w:cs="Times New Roman"/>
                    <w:b/>
                  </w:rPr>
                </w:pPr>
                <w:r w:rsidRPr="00911E6C">
                  <w:rPr>
                    <w:rFonts w:ascii="Times New Roman" w:hAnsi="Times New Roman" w:cs="Times New Roman"/>
                    <w:b/>
                    <w:bCs/>
                    <w:color w:val="0070C0"/>
                    <w:sz w:val="24"/>
                    <w:szCs w:val="24"/>
                  </w:rPr>
                  <w:t>PROGRAMOV FONDOV PRE OBLASŤ VNÚTORNÝCH ZÁLEŽITOSTÍ</w:t>
                </w:r>
              </w:p>
            </w:tc>
          </w:tr>
          <w:tr w:rsidR="00FD740B" w:rsidRPr="00EB7329" w14:paraId="3E142EDE" w14:textId="77777777" w:rsidTr="00BF24AF">
            <w:trPr>
              <w:trHeight w:val="718"/>
              <w:jc w:val="center"/>
            </w:trPr>
            <w:tc>
              <w:tcPr>
                <w:tcW w:w="5000" w:type="pct"/>
                <w:vAlign w:val="center"/>
              </w:tcPr>
              <w:p w14:paraId="1FD02F1C" w14:textId="77777777" w:rsidR="00243C29" w:rsidRPr="00911E6C" w:rsidRDefault="00243C29" w:rsidP="00243C29">
                <w:pPr>
                  <w:jc w:val="center"/>
                  <w:rPr>
                    <w:rFonts w:ascii="Times New Roman" w:hAnsi="Times New Roman" w:cs="Times New Roman"/>
                    <w:b/>
                    <w:bCs/>
                    <w:color w:val="0070C0"/>
                    <w:sz w:val="24"/>
                    <w:szCs w:val="24"/>
                  </w:rPr>
                </w:pPr>
                <w:r w:rsidRPr="00911E6C">
                  <w:rPr>
                    <w:rFonts w:ascii="Times New Roman" w:hAnsi="Times New Roman" w:cs="Times New Roman"/>
                    <w:b/>
                    <w:bCs/>
                    <w:color w:val="0070C0"/>
                    <w:sz w:val="24"/>
                    <w:szCs w:val="24"/>
                  </w:rPr>
                  <w:t>(PROGRAMOVÉ OBDOBIE 2021 – 2027)</w:t>
                </w:r>
              </w:p>
              <w:p w14:paraId="321B16B5" w14:textId="77777777" w:rsidR="00243C29" w:rsidRPr="00911E6C" w:rsidRDefault="00243C29" w:rsidP="00243C29">
                <w:pPr>
                  <w:jc w:val="center"/>
                  <w:rPr>
                    <w:rFonts w:ascii="Times New Roman" w:hAnsi="Times New Roman" w:cs="Times New Roman"/>
                    <w:b/>
                    <w:bCs/>
                    <w:sz w:val="32"/>
                    <w:szCs w:val="32"/>
                  </w:rPr>
                </w:pPr>
              </w:p>
              <w:p w14:paraId="5442F6EB" w14:textId="77777777" w:rsidR="00243C29" w:rsidRPr="00911E6C" w:rsidRDefault="00243C29" w:rsidP="00243C29">
                <w:pPr>
                  <w:jc w:val="center"/>
                  <w:rPr>
                    <w:rFonts w:ascii="Times New Roman" w:hAnsi="Times New Roman" w:cs="Times New Roman"/>
                    <w:sz w:val="24"/>
                    <w:szCs w:val="24"/>
                  </w:rPr>
                </w:pPr>
                <w:r w:rsidRPr="00911E6C">
                  <w:rPr>
                    <w:rFonts w:ascii="Times New Roman" w:hAnsi="Times New Roman" w:cs="Times New Roman"/>
                    <w:sz w:val="24"/>
                    <w:szCs w:val="24"/>
                  </w:rPr>
                  <w:t>Fond pre azyl, migráciu a integráciu  (AMIF)</w:t>
                </w:r>
              </w:p>
              <w:p w14:paraId="2807750E" w14:textId="77777777" w:rsidR="00243C29" w:rsidRPr="00911E6C" w:rsidRDefault="00243C29" w:rsidP="00243C29">
                <w:pPr>
                  <w:jc w:val="center"/>
                  <w:rPr>
                    <w:rFonts w:ascii="Times New Roman" w:hAnsi="Times New Roman" w:cs="Times New Roman"/>
                    <w:sz w:val="24"/>
                    <w:szCs w:val="24"/>
                  </w:rPr>
                </w:pPr>
                <w:r w:rsidRPr="00911E6C">
                  <w:rPr>
                    <w:rFonts w:ascii="Times New Roman" w:hAnsi="Times New Roman" w:cs="Times New Roman"/>
                    <w:sz w:val="24"/>
                    <w:szCs w:val="24"/>
                  </w:rPr>
                  <w:t>Fond pre vnútornú bezpečnosť (ISF)</w:t>
                </w:r>
              </w:p>
              <w:p w14:paraId="41227234" w14:textId="77777777" w:rsidR="00243C29" w:rsidRPr="00911E6C" w:rsidRDefault="00243C29" w:rsidP="00243C29">
                <w:pPr>
                  <w:jc w:val="center"/>
                  <w:rPr>
                    <w:rFonts w:ascii="Times New Roman" w:hAnsi="Times New Roman" w:cs="Times New Roman"/>
                    <w:sz w:val="24"/>
                    <w:szCs w:val="24"/>
                  </w:rPr>
                </w:pPr>
                <w:r w:rsidRPr="00911E6C">
                  <w:rPr>
                    <w:rFonts w:ascii="Times New Roman" w:hAnsi="Times New Roman" w:cs="Times New Roman"/>
                    <w:sz w:val="24"/>
                    <w:szCs w:val="24"/>
                  </w:rPr>
                  <w:t>Nástroj finančnej podpory na riadenie hraníc a vízovú politiku (BMVI)</w:t>
                </w:r>
              </w:p>
              <w:p w14:paraId="6183FFBE" w14:textId="77777777" w:rsidR="00243C29" w:rsidRPr="00911E6C" w:rsidRDefault="00243C29" w:rsidP="00243C29">
                <w:pPr>
                  <w:jc w:val="center"/>
                  <w:rPr>
                    <w:rFonts w:ascii="Times New Roman" w:hAnsi="Times New Roman" w:cs="Times New Roman"/>
                    <w:b/>
                    <w:bCs/>
                    <w:sz w:val="24"/>
                    <w:szCs w:val="24"/>
                  </w:rPr>
                </w:pPr>
              </w:p>
              <w:p w14:paraId="6528CDFC" w14:textId="77777777" w:rsidR="003D5A37" w:rsidRDefault="003D5A37" w:rsidP="004935C5">
                <w:pPr>
                  <w:spacing w:before="120" w:line="240" w:lineRule="auto"/>
                  <w:jc w:val="center"/>
                  <w:rPr>
                    <w:ins w:id="0" w:author="Karol M" w:date="2024-01-31T15:39:00Z"/>
                    <w:rFonts w:ascii="Times New Roman" w:eastAsiaTheme="majorEastAsia" w:hAnsi="Times New Roman" w:cs="Times New Roman"/>
                  </w:rPr>
                </w:pPr>
              </w:p>
              <w:p w14:paraId="5F59C3F8" w14:textId="77777777" w:rsidR="003D5A37" w:rsidRDefault="003D5A37" w:rsidP="004935C5">
                <w:pPr>
                  <w:spacing w:before="120" w:line="240" w:lineRule="auto"/>
                  <w:jc w:val="center"/>
                  <w:rPr>
                    <w:ins w:id="1" w:author="Karol M" w:date="2024-01-31T15:39:00Z"/>
                    <w:rFonts w:ascii="Times New Roman" w:eastAsiaTheme="majorEastAsia" w:hAnsi="Times New Roman" w:cs="Times New Roman"/>
                  </w:rPr>
                </w:pPr>
              </w:p>
              <w:p w14:paraId="1C8F3C97" w14:textId="1D3041D2" w:rsidR="00FD740B" w:rsidRPr="00EB7329" w:rsidRDefault="00556424" w:rsidP="004935C5">
                <w:pPr>
                  <w:spacing w:before="120" w:line="240" w:lineRule="auto"/>
                  <w:jc w:val="center"/>
                  <w:rPr>
                    <w:rFonts w:ascii="Times New Roman" w:eastAsiaTheme="majorEastAsia" w:hAnsi="Times New Roman" w:cs="Times New Roman"/>
                  </w:rPr>
                </w:pPr>
              </w:p>
            </w:tc>
          </w:tr>
        </w:tbl>
      </w:sdtContent>
    </w:sdt>
    <w:p w14:paraId="4AC1949C" w14:textId="77777777" w:rsidR="000231B2" w:rsidRDefault="000231B2" w:rsidP="000231B2">
      <w:pPr>
        <w:tabs>
          <w:tab w:val="left" w:pos="6804"/>
        </w:tabs>
        <w:spacing w:after="0"/>
        <w:ind w:left="720" w:hanging="578"/>
        <w:jc w:val="both"/>
        <w:rPr>
          <w:rFonts w:ascii="Times New Roman" w:hAnsi="Times New Roman" w:cs="Times New Roman"/>
          <w:sz w:val="20"/>
        </w:rPr>
      </w:pPr>
    </w:p>
    <w:p w14:paraId="7ACFE0B9" w14:textId="77777777" w:rsidR="000231B2" w:rsidRPr="001A57B3" w:rsidRDefault="000231B2" w:rsidP="000231B2">
      <w:pPr>
        <w:tabs>
          <w:tab w:val="left" w:pos="6804"/>
        </w:tabs>
        <w:spacing w:after="0"/>
        <w:ind w:left="720" w:hanging="578"/>
        <w:jc w:val="both"/>
        <w:rPr>
          <w:rFonts w:ascii="Times New Roman" w:hAnsi="Times New Roman" w:cs="Times New Roman"/>
          <w:sz w:val="20"/>
          <w:szCs w:val="18"/>
        </w:rPr>
      </w:pPr>
      <w:r w:rsidRPr="001A57B3">
        <w:rPr>
          <w:rFonts w:ascii="Times New Roman" w:hAnsi="Times New Roman" w:cs="Times New Roman"/>
          <w:sz w:val="20"/>
        </w:rPr>
        <w:t>Predkladá:</w:t>
      </w:r>
    </w:p>
    <w:p w14:paraId="4D7A6DF7" w14:textId="367F01A6" w:rsidR="000231B2" w:rsidRPr="001A57B3" w:rsidRDefault="003D5A37" w:rsidP="000231B2">
      <w:pPr>
        <w:tabs>
          <w:tab w:val="left" w:pos="6804"/>
        </w:tabs>
        <w:spacing w:after="0"/>
        <w:ind w:left="720" w:hanging="578"/>
        <w:jc w:val="both"/>
        <w:rPr>
          <w:rFonts w:ascii="Times New Roman" w:hAnsi="Times New Roman" w:cs="Times New Roman"/>
          <w:sz w:val="20"/>
        </w:rPr>
      </w:pPr>
      <w:r>
        <w:rPr>
          <w:rFonts w:ascii="Times New Roman" w:hAnsi="Times New Roman" w:cs="Times New Roman"/>
          <w:sz w:val="20"/>
        </w:rPr>
        <w:t>PhDr</w:t>
      </w:r>
      <w:r w:rsidR="000231B2">
        <w:rPr>
          <w:rFonts w:ascii="Times New Roman" w:hAnsi="Times New Roman" w:cs="Times New Roman"/>
          <w:sz w:val="20"/>
        </w:rPr>
        <w:t xml:space="preserve">. </w:t>
      </w:r>
      <w:r>
        <w:rPr>
          <w:rFonts w:ascii="Times New Roman" w:hAnsi="Times New Roman" w:cs="Times New Roman"/>
          <w:sz w:val="20"/>
        </w:rPr>
        <w:t>Matej Čambal</w:t>
      </w:r>
      <w:r w:rsidR="000231B2" w:rsidRPr="001A57B3">
        <w:rPr>
          <w:rFonts w:ascii="Times New Roman" w:hAnsi="Times New Roman" w:cs="Times New Roman"/>
          <w:sz w:val="20"/>
        </w:rPr>
        <w:tab/>
        <w:t>..............................</w:t>
      </w:r>
    </w:p>
    <w:p w14:paraId="6CD985B4" w14:textId="77777777" w:rsidR="000231B2" w:rsidRPr="001A57B3" w:rsidRDefault="000231B2" w:rsidP="000231B2">
      <w:pPr>
        <w:tabs>
          <w:tab w:val="left" w:pos="6804"/>
        </w:tabs>
        <w:spacing w:after="0"/>
        <w:ind w:left="720" w:hanging="578"/>
        <w:jc w:val="both"/>
        <w:rPr>
          <w:rFonts w:ascii="Times New Roman" w:hAnsi="Times New Roman" w:cs="Times New Roman"/>
          <w:sz w:val="20"/>
        </w:rPr>
      </w:pPr>
      <w:r>
        <w:rPr>
          <w:rFonts w:ascii="Times New Roman" w:hAnsi="Times New Roman" w:cs="Times New Roman"/>
          <w:sz w:val="20"/>
        </w:rPr>
        <w:t>riaditeľ organizačného odboru</w:t>
      </w:r>
      <w:r w:rsidRPr="001A57B3">
        <w:rPr>
          <w:rFonts w:ascii="Times New Roman" w:hAnsi="Times New Roman" w:cs="Times New Roman"/>
          <w:sz w:val="20"/>
        </w:rPr>
        <w:tab/>
      </w:r>
    </w:p>
    <w:p w14:paraId="6FEB3696" w14:textId="77777777" w:rsidR="000231B2" w:rsidRPr="001A57B3" w:rsidRDefault="000231B2" w:rsidP="000231B2">
      <w:pPr>
        <w:spacing w:after="0"/>
        <w:ind w:left="720" w:hanging="578"/>
        <w:jc w:val="both"/>
        <w:rPr>
          <w:rFonts w:ascii="Times New Roman" w:hAnsi="Times New Roman" w:cs="Times New Roman"/>
          <w:sz w:val="20"/>
        </w:rPr>
      </w:pPr>
      <w:r>
        <w:rPr>
          <w:rFonts w:ascii="Times New Roman" w:hAnsi="Times New Roman" w:cs="Times New Roman"/>
          <w:sz w:val="20"/>
        </w:rPr>
        <w:t xml:space="preserve">Dátum: </w:t>
      </w:r>
    </w:p>
    <w:p w14:paraId="2D99FD6C" w14:textId="77777777" w:rsidR="000231B2" w:rsidRDefault="000231B2" w:rsidP="000231B2">
      <w:pPr>
        <w:tabs>
          <w:tab w:val="left" w:pos="6804"/>
        </w:tabs>
        <w:spacing w:after="0"/>
        <w:ind w:left="720" w:hanging="578"/>
        <w:jc w:val="both"/>
        <w:rPr>
          <w:rFonts w:ascii="Times New Roman" w:hAnsi="Times New Roman" w:cs="Times New Roman"/>
          <w:bCs/>
          <w:sz w:val="20"/>
          <w:szCs w:val="18"/>
        </w:rPr>
      </w:pPr>
    </w:p>
    <w:p w14:paraId="4FB0F709" w14:textId="7D2429C2" w:rsidR="003D5A37" w:rsidRPr="001A57B3" w:rsidRDefault="003D5A37" w:rsidP="000231B2">
      <w:pPr>
        <w:tabs>
          <w:tab w:val="left" w:pos="6804"/>
        </w:tabs>
        <w:spacing w:after="0"/>
        <w:ind w:left="720" w:hanging="578"/>
        <w:jc w:val="both"/>
        <w:rPr>
          <w:rFonts w:ascii="Times New Roman" w:hAnsi="Times New Roman" w:cs="Times New Roman"/>
          <w:bCs/>
          <w:sz w:val="20"/>
          <w:szCs w:val="18"/>
        </w:rPr>
      </w:pPr>
      <w:r>
        <w:rPr>
          <w:rFonts w:ascii="Times New Roman" w:hAnsi="Times New Roman" w:cs="Times New Roman"/>
          <w:bCs/>
          <w:sz w:val="20"/>
          <w:szCs w:val="18"/>
        </w:rPr>
        <w:t xml:space="preserve">Schvaľuje: </w:t>
      </w:r>
    </w:p>
    <w:p w14:paraId="079BE57D" w14:textId="5E43F2E6" w:rsidR="000231B2" w:rsidRPr="001A57B3" w:rsidRDefault="00384ACB" w:rsidP="000231B2">
      <w:pPr>
        <w:tabs>
          <w:tab w:val="left" w:pos="1134"/>
          <w:tab w:val="left" w:pos="6804"/>
        </w:tabs>
        <w:spacing w:after="0"/>
        <w:ind w:firstLine="142"/>
        <w:jc w:val="both"/>
        <w:rPr>
          <w:rFonts w:ascii="Times New Roman" w:hAnsi="Times New Roman" w:cs="Times New Roman"/>
          <w:sz w:val="20"/>
        </w:rPr>
      </w:pPr>
      <w:ins w:id="2" w:author="Karol M" w:date="2024-07-31T08:56:00Z">
        <w:r w:rsidRPr="00384ACB">
          <w:rPr>
            <w:rFonts w:ascii="Times New Roman" w:hAnsi="Times New Roman" w:cs="Times New Roman"/>
            <w:sz w:val="20"/>
          </w:rPr>
          <w:t>Ing. Lucia Zemanová</w:t>
        </w:r>
      </w:ins>
      <w:del w:id="3" w:author="Karol M" w:date="2024-07-31T08:56:00Z">
        <w:r w:rsidR="003D5A37" w:rsidRPr="007875E5" w:rsidDel="00384ACB">
          <w:rPr>
            <w:rFonts w:ascii="Times New Roman" w:hAnsi="Times New Roman" w:cs="Times New Roman"/>
            <w:sz w:val="20"/>
            <w:highlight w:val="red"/>
            <w:rPrChange w:id="4" w:author="Karol M" w:date="2024-07-29T11:29:00Z">
              <w:rPr>
                <w:rFonts w:ascii="Times New Roman" w:hAnsi="Times New Roman" w:cs="Times New Roman"/>
                <w:sz w:val="20"/>
              </w:rPr>
            </w:rPrChange>
          </w:rPr>
          <w:delText>Ing. Erna Dohnáliková</w:delText>
        </w:r>
      </w:del>
      <w:r w:rsidR="000231B2" w:rsidRPr="001A57B3">
        <w:rPr>
          <w:rFonts w:ascii="Times New Roman" w:hAnsi="Times New Roman" w:cs="Times New Roman"/>
          <w:sz w:val="20"/>
        </w:rPr>
        <w:tab/>
        <w:t>..............................</w:t>
      </w:r>
    </w:p>
    <w:p w14:paraId="02BFAA4E" w14:textId="33A304A0" w:rsidR="000231B2" w:rsidRPr="001A57B3" w:rsidRDefault="000231B2" w:rsidP="000231B2">
      <w:pPr>
        <w:spacing w:after="0"/>
        <w:ind w:left="720" w:hanging="578"/>
        <w:jc w:val="both"/>
        <w:rPr>
          <w:rFonts w:ascii="Times New Roman" w:hAnsi="Times New Roman" w:cs="Times New Roman"/>
          <w:sz w:val="20"/>
        </w:rPr>
      </w:pPr>
      <w:r w:rsidRPr="001A57B3">
        <w:rPr>
          <w:rFonts w:ascii="Times New Roman" w:hAnsi="Times New Roman" w:cs="Times New Roman"/>
          <w:sz w:val="20"/>
        </w:rPr>
        <w:t xml:space="preserve">generálna riaditeľka sekcie </w:t>
      </w:r>
      <w:del w:id="5" w:author="Peter Eimannsberger" w:date="2024-09-11T10:14:00Z">
        <w:r w:rsidRPr="001A57B3" w:rsidDel="00702663">
          <w:rPr>
            <w:rFonts w:ascii="Times New Roman" w:hAnsi="Times New Roman" w:cs="Times New Roman"/>
            <w:sz w:val="20"/>
          </w:rPr>
          <w:delText>európskych programov</w:delText>
        </w:r>
      </w:del>
      <w:ins w:id="6" w:author="Peter Eimannsberger" w:date="2024-09-11T10:14:00Z">
        <w:r w:rsidR="00702663">
          <w:rPr>
            <w:rFonts w:ascii="Times New Roman" w:hAnsi="Times New Roman" w:cs="Times New Roman"/>
            <w:sz w:val="20"/>
          </w:rPr>
          <w:t>financovania a rozpočtu</w:t>
        </w:r>
      </w:ins>
      <w:r w:rsidRPr="001A57B3">
        <w:rPr>
          <w:rFonts w:ascii="Times New Roman" w:hAnsi="Times New Roman" w:cs="Times New Roman"/>
          <w:sz w:val="20"/>
        </w:rPr>
        <w:tab/>
      </w:r>
      <w:r w:rsidRPr="001A57B3">
        <w:rPr>
          <w:rFonts w:ascii="Times New Roman" w:hAnsi="Times New Roman" w:cs="Times New Roman"/>
          <w:sz w:val="20"/>
        </w:rPr>
        <w:tab/>
      </w:r>
      <w:r w:rsidRPr="001A57B3">
        <w:rPr>
          <w:rFonts w:ascii="Times New Roman" w:hAnsi="Times New Roman" w:cs="Times New Roman"/>
          <w:sz w:val="20"/>
        </w:rPr>
        <w:tab/>
      </w:r>
    </w:p>
    <w:p w14:paraId="0DF5272A" w14:textId="77777777" w:rsidR="000231B2" w:rsidRPr="001A57B3" w:rsidRDefault="000231B2" w:rsidP="000231B2">
      <w:pPr>
        <w:spacing w:after="0"/>
        <w:ind w:firstLine="142"/>
        <w:rPr>
          <w:rFonts w:ascii="Times New Roman" w:hAnsi="Times New Roman" w:cs="Times New Roman"/>
          <w:sz w:val="20"/>
          <w:szCs w:val="18"/>
        </w:rPr>
      </w:pPr>
      <w:r>
        <w:rPr>
          <w:rFonts w:ascii="Times New Roman" w:hAnsi="Times New Roman" w:cs="Times New Roman"/>
          <w:sz w:val="20"/>
        </w:rPr>
        <w:t xml:space="preserve">Dátum: </w:t>
      </w:r>
    </w:p>
    <w:p w14:paraId="10EC2BE9" w14:textId="77777777" w:rsidR="000231B2" w:rsidRDefault="000231B2" w:rsidP="000231B2">
      <w:pPr>
        <w:spacing w:after="120" w:line="240" w:lineRule="auto"/>
        <w:jc w:val="both"/>
        <w:rPr>
          <w:rFonts w:ascii="Times New Roman" w:hAnsi="Times New Roman" w:cs="Times New Roman"/>
          <w:b/>
          <w:color w:val="244061" w:themeColor="accent1" w:themeShade="80"/>
          <w:sz w:val="23"/>
          <w:szCs w:val="23"/>
        </w:rPr>
      </w:pPr>
    </w:p>
    <w:p w14:paraId="36E482B2" w14:textId="77777777" w:rsidR="000231B2" w:rsidRDefault="000231B2" w:rsidP="000231B2">
      <w:pPr>
        <w:spacing w:after="120" w:line="240" w:lineRule="auto"/>
        <w:jc w:val="center"/>
        <w:rPr>
          <w:rFonts w:ascii="Times New Roman" w:hAnsi="Times New Roman" w:cs="Times New Roman"/>
          <w:b/>
          <w:bCs/>
          <w:sz w:val="21"/>
          <w:szCs w:val="21"/>
        </w:rPr>
      </w:pPr>
    </w:p>
    <w:p w14:paraId="5F7F1174" w14:textId="75561A59" w:rsidR="00E62F77" w:rsidRDefault="000231B2" w:rsidP="000231B2">
      <w:pPr>
        <w:spacing w:after="120" w:line="240" w:lineRule="auto"/>
        <w:jc w:val="center"/>
        <w:rPr>
          <w:rFonts w:ascii="Times New Roman" w:hAnsi="Times New Roman" w:cs="Times New Roman"/>
          <w:b/>
          <w:bCs/>
          <w:sz w:val="21"/>
          <w:szCs w:val="21"/>
        </w:rPr>
      </w:pPr>
      <w:r>
        <w:rPr>
          <w:rFonts w:ascii="Times New Roman" w:hAnsi="Times New Roman" w:cs="Times New Roman"/>
          <w:b/>
          <w:bCs/>
          <w:sz w:val="21"/>
          <w:szCs w:val="21"/>
        </w:rPr>
        <w:t xml:space="preserve">Verzia </w:t>
      </w:r>
      <w:del w:id="7" w:author="Karol M" w:date="2024-01-31T15:31:00Z">
        <w:r w:rsidDel="003D5A37">
          <w:rPr>
            <w:rFonts w:ascii="Times New Roman" w:hAnsi="Times New Roman" w:cs="Times New Roman"/>
            <w:b/>
            <w:bCs/>
            <w:sz w:val="21"/>
            <w:szCs w:val="21"/>
          </w:rPr>
          <w:delText>1</w:delText>
        </w:r>
      </w:del>
      <w:ins w:id="8" w:author="Peter Eimannsberger" w:date="2024-09-11T13:22:00Z">
        <w:r w:rsidR="004F678D">
          <w:rPr>
            <w:rFonts w:ascii="Times New Roman" w:hAnsi="Times New Roman" w:cs="Times New Roman"/>
            <w:b/>
            <w:bCs/>
            <w:sz w:val="21"/>
            <w:szCs w:val="21"/>
          </w:rPr>
          <w:t>4</w:t>
        </w:r>
      </w:ins>
      <w:ins w:id="9" w:author="Karol M" w:date="2024-07-29T11:29:00Z">
        <w:del w:id="10" w:author="Peter Eimannsberger" w:date="2024-09-11T13:22:00Z">
          <w:r w:rsidR="007875E5" w:rsidDel="004F678D">
            <w:rPr>
              <w:rFonts w:ascii="Times New Roman" w:hAnsi="Times New Roman" w:cs="Times New Roman"/>
              <w:b/>
              <w:bCs/>
              <w:sz w:val="21"/>
              <w:szCs w:val="21"/>
            </w:rPr>
            <w:delText>3</w:delText>
          </w:r>
        </w:del>
      </w:ins>
      <w:r>
        <w:rPr>
          <w:rFonts w:ascii="Times New Roman" w:hAnsi="Times New Roman" w:cs="Times New Roman"/>
          <w:b/>
          <w:bCs/>
          <w:sz w:val="21"/>
          <w:szCs w:val="21"/>
        </w:rPr>
        <w:t xml:space="preserve">.0; platnosť od: </w:t>
      </w:r>
      <w:ins w:id="11" w:author="Peter Eimannsberger" w:date="2024-08-16T09:32:00Z">
        <w:r w:rsidR="003E3640">
          <w:rPr>
            <w:rFonts w:ascii="Times New Roman" w:hAnsi="Times New Roman" w:cs="Times New Roman"/>
            <w:b/>
            <w:bCs/>
            <w:sz w:val="21"/>
            <w:szCs w:val="21"/>
          </w:rPr>
          <w:t>19</w:t>
        </w:r>
      </w:ins>
      <w:del w:id="12" w:author="Peter Eimannsberger" w:date="2024-08-16T09:32:00Z">
        <w:r w:rsidR="003D5A37" w:rsidDel="00D85EA6">
          <w:rPr>
            <w:rFonts w:ascii="Times New Roman" w:hAnsi="Times New Roman" w:cs="Times New Roman"/>
            <w:b/>
            <w:bCs/>
            <w:sz w:val="21"/>
            <w:szCs w:val="21"/>
          </w:rPr>
          <w:delText>XX</w:delText>
        </w:r>
      </w:del>
      <w:r w:rsidR="00E62F77">
        <w:rPr>
          <w:rFonts w:ascii="Times New Roman" w:hAnsi="Times New Roman" w:cs="Times New Roman"/>
          <w:b/>
          <w:bCs/>
          <w:sz w:val="21"/>
          <w:szCs w:val="21"/>
        </w:rPr>
        <w:t>.</w:t>
      </w:r>
      <w:ins w:id="13" w:author="Peter Eimannsberger" w:date="2024-08-16T09:32:00Z">
        <w:r w:rsidR="003E3640">
          <w:rPr>
            <w:rFonts w:ascii="Times New Roman" w:hAnsi="Times New Roman" w:cs="Times New Roman"/>
            <w:b/>
            <w:bCs/>
            <w:sz w:val="21"/>
            <w:szCs w:val="21"/>
          </w:rPr>
          <w:t>09</w:t>
        </w:r>
      </w:ins>
      <w:del w:id="14" w:author="Peter Eimannsberger" w:date="2024-08-16T09:32:00Z">
        <w:r w:rsidR="003D5A37" w:rsidDel="00D85EA6">
          <w:rPr>
            <w:rFonts w:ascii="Times New Roman" w:hAnsi="Times New Roman" w:cs="Times New Roman"/>
            <w:b/>
            <w:bCs/>
            <w:sz w:val="21"/>
            <w:szCs w:val="21"/>
          </w:rPr>
          <w:delText>XX</w:delText>
        </w:r>
      </w:del>
      <w:r w:rsidR="00E62F77">
        <w:rPr>
          <w:rFonts w:ascii="Times New Roman" w:hAnsi="Times New Roman" w:cs="Times New Roman"/>
          <w:b/>
          <w:bCs/>
          <w:sz w:val="21"/>
          <w:szCs w:val="21"/>
        </w:rPr>
        <w:t>.202</w:t>
      </w:r>
      <w:r w:rsidR="003D5A37">
        <w:rPr>
          <w:rFonts w:ascii="Times New Roman" w:hAnsi="Times New Roman" w:cs="Times New Roman"/>
          <w:b/>
          <w:bCs/>
          <w:sz w:val="21"/>
          <w:szCs w:val="21"/>
        </w:rPr>
        <w:t>4</w:t>
      </w:r>
    </w:p>
    <w:p w14:paraId="4F5D5638" w14:textId="16EB4C9A" w:rsidR="000231B2" w:rsidRPr="00DF5FB2" w:rsidRDefault="000231B2" w:rsidP="000231B2">
      <w:pPr>
        <w:spacing w:after="120" w:line="240" w:lineRule="auto"/>
        <w:jc w:val="center"/>
        <w:rPr>
          <w:rFonts w:ascii="Times New Roman" w:hAnsi="Times New Roman" w:cs="Times New Roman"/>
          <w:b/>
          <w:bCs/>
          <w:sz w:val="21"/>
          <w:szCs w:val="21"/>
        </w:rPr>
      </w:pPr>
      <w:r>
        <w:rPr>
          <w:rFonts w:ascii="Times New Roman" w:hAnsi="Times New Roman" w:cs="Times New Roman"/>
          <w:b/>
          <w:bCs/>
          <w:sz w:val="21"/>
          <w:szCs w:val="21"/>
        </w:rPr>
        <w:t xml:space="preserve">účinnosť od: </w:t>
      </w:r>
      <w:del w:id="15" w:author="Karol M" w:date="2024-07-31T08:55:00Z">
        <w:r w:rsidR="003D5A37" w:rsidDel="00384ACB">
          <w:rPr>
            <w:rFonts w:ascii="Times New Roman" w:hAnsi="Times New Roman" w:cs="Times New Roman"/>
            <w:b/>
            <w:bCs/>
            <w:sz w:val="21"/>
            <w:szCs w:val="21"/>
          </w:rPr>
          <w:delText>XX</w:delText>
        </w:r>
      </w:del>
      <w:ins w:id="16" w:author="Peter Eimannsberger" w:date="2024-08-16T09:32:00Z">
        <w:r w:rsidR="0010328C">
          <w:rPr>
            <w:rFonts w:ascii="Times New Roman" w:hAnsi="Times New Roman" w:cs="Times New Roman"/>
            <w:b/>
            <w:bCs/>
            <w:sz w:val="21"/>
            <w:szCs w:val="21"/>
          </w:rPr>
          <w:t>2</w:t>
        </w:r>
      </w:ins>
      <w:ins w:id="17" w:author="Peter Eimannsberger" w:date="2024-09-24T08:18:00Z">
        <w:r w:rsidR="0010328C">
          <w:rPr>
            <w:rFonts w:ascii="Times New Roman" w:hAnsi="Times New Roman" w:cs="Times New Roman"/>
            <w:b/>
            <w:bCs/>
            <w:sz w:val="21"/>
            <w:szCs w:val="21"/>
          </w:rPr>
          <w:t>4</w:t>
        </w:r>
      </w:ins>
      <w:ins w:id="18" w:author="Karol M" w:date="2024-07-31T08:55:00Z">
        <w:del w:id="19" w:author="Peter Eimannsberger" w:date="2024-08-16T09:32:00Z">
          <w:r w:rsidR="00384ACB" w:rsidDel="00D85EA6">
            <w:rPr>
              <w:rFonts w:ascii="Times New Roman" w:hAnsi="Times New Roman" w:cs="Times New Roman"/>
              <w:b/>
              <w:bCs/>
              <w:sz w:val="21"/>
              <w:szCs w:val="21"/>
            </w:rPr>
            <w:delText>XX</w:delText>
          </w:r>
        </w:del>
      </w:ins>
      <w:r w:rsidR="00E62F77">
        <w:rPr>
          <w:rFonts w:ascii="Times New Roman" w:hAnsi="Times New Roman" w:cs="Times New Roman"/>
          <w:b/>
          <w:bCs/>
          <w:sz w:val="21"/>
          <w:szCs w:val="21"/>
        </w:rPr>
        <w:t>.</w:t>
      </w:r>
      <w:ins w:id="20" w:author="Peter Eimannsberger" w:date="2024-08-16T09:32:00Z">
        <w:r w:rsidR="003E3640">
          <w:rPr>
            <w:rFonts w:ascii="Times New Roman" w:hAnsi="Times New Roman" w:cs="Times New Roman"/>
            <w:b/>
            <w:bCs/>
            <w:sz w:val="21"/>
            <w:szCs w:val="21"/>
          </w:rPr>
          <w:t>09</w:t>
        </w:r>
      </w:ins>
      <w:del w:id="21" w:author="Peter Eimannsberger" w:date="2024-08-16T09:32:00Z">
        <w:r w:rsidR="003D5A37" w:rsidDel="00D85EA6">
          <w:rPr>
            <w:rFonts w:ascii="Times New Roman" w:hAnsi="Times New Roman" w:cs="Times New Roman"/>
            <w:b/>
            <w:bCs/>
            <w:sz w:val="21"/>
            <w:szCs w:val="21"/>
          </w:rPr>
          <w:delText>XX</w:delText>
        </w:r>
      </w:del>
      <w:r w:rsidR="00E62F77">
        <w:rPr>
          <w:rFonts w:ascii="Times New Roman" w:hAnsi="Times New Roman" w:cs="Times New Roman"/>
          <w:b/>
          <w:bCs/>
          <w:sz w:val="21"/>
          <w:szCs w:val="21"/>
        </w:rPr>
        <w:t>.202</w:t>
      </w:r>
      <w:r w:rsidR="003D5A37">
        <w:rPr>
          <w:rFonts w:ascii="Times New Roman" w:hAnsi="Times New Roman" w:cs="Times New Roman"/>
          <w:b/>
          <w:bCs/>
          <w:sz w:val="21"/>
          <w:szCs w:val="21"/>
        </w:rPr>
        <w:t>4</w:t>
      </w:r>
      <w:del w:id="22" w:author="Karol M" w:date="2024-01-31T15:31:00Z">
        <w:r w:rsidR="00E62F77" w:rsidDel="003D5A37">
          <w:rPr>
            <w:rFonts w:ascii="Times New Roman" w:hAnsi="Times New Roman" w:cs="Times New Roman"/>
            <w:b/>
            <w:bCs/>
            <w:sz w:val="21"/>
            <w:szCs w:val="21"/>
          </w:rPr>
          <w:delText>3</w:delText>
        </w:r>
      </w:del>
    </w:p>
    <w:p w14:paraId="41267128" w14:textId="77777777" w:rsidR="000231B2" w:rsidRDefault="000231B2" w:rsidP="004935C5">
      <w:pPr>
        <w:spacing w:before="120" w:line="240" w:lineRule="auto"/>
        <w:rPr>
          <w:rFonts w:ascii="Times New Roman" w:hAnsi="Times New Roman" w:cs="Times New Roman"/>
        </w:rPr>
      </w:pPr>
    </w:p>
    <w:p w14:paraId="0641D512" w14:textId="77777777" w:rsidR="00243C29" w:rsidRPr="00EB7329" w:rsidRDefault="00243C29" w:rsidP="004935C5">
      <w:pPr>
        <w:spacing w:before="120" w:line="240" w:lineRule="auto"/>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398487870"/>
        <w:docPartObj>
          <w:docPartGallery w:val="Table of Contents"/>
          <w:docPartUnique/>
        </w:docPartObj>
      </w:sdtPr>
      <w:sdtEndPr/>
      <w:sdtContent>
        <w:p w14:paraId="1E3DDDB3" w14:textId="68C90A50" w:rsidR="00CF132B" w:rsidRPr="00A971D2" w:rsidRDefault="00556424" w:rsidP="00835DF8">
          <w:pPr>
            <w:pStyle w:val="Hlavikaobsahu"/>
            <w:tabs>
              <w:tab w:val="left" w:pos="792"/>
              <w:tab w:val="left" w:pos="2100"/>
            </w:tabs>
            <w:spacing w:before="120" w:after="200" w:line="240" w:lineRule="auto"/>
            <w:rPr>
              <w:rFonts w:ascii="Times New Roman" w:hAnsi="Times New Roman" w:cs="Times New Roman"/>
              <w:color w:val="auto"/>
              <w:sz w:val="20"/>
              <w:szCs w:val="20"/>
              <w:rPrChange w:id="23" w:author="Peter Eimannsberger" w:date="2024-09-19T08:28:00Z">
                <w:rPr>
                  <w:rFonts w:ascii="Times New Roman" w:hAnsi="Times New Roman" w:cs="Times New Roman"/>
                  <w:color w:val="auto"/>
                  <w:sz w:val="22"/>
                  <w:szCs w:val="22"/>
                </w:rPr>
              </w:rPrChange>
            </w:rPr>
          </w:pPr>
          <w:sdt>
            <w:sdtPr>
              <w:rPr>
                <w:rFonts w:ascii="Times New Roman" w:eastAsiaTheme="minorHAnsi" w:hAnsi="Times New Roman" w:cs="Times New Roman"/>
                <w:b w:val="0"/>
                <w:bCs w:val="0"/>
                <w:color w:val="auto"/>
                <w:sz w:val="20"/>
                <w:szCs w:val="20"/>
                <w:lang w:eastAsia="en-US"/>
              </w:rPr>
              <w:id w:val="-1788116798"/>
              <w:docPartObj>
                <w:docPartGallery w:val="Table of Contents"/>
                <w:docPartUnique/>
              </w:docPartObj>
            </w:sdtPr>
            <w:sdtEndPr>
              <w:rPr>
                <w:rFonts w:eastAsiaTheme="majorEastAsia"/>
                <w:b/>
                <w:bCs/>
                <w:color w:val="365F91" w:themeColor="accent1" w:themeShade="BF"/>
                <w:lang w:eastAsia="sk-SK"/>
              </w:rPr>
            </w:sdtEndPr>
            <w:sdtContent>
              <w:r w:rsidR="00CF132B" w:rsidRPr="00A971D2">
                <w:rPr>
                  <w:rFonts w:ascii="Times New Roman" w:hAnsi="Times New Roman" w:cs="Times New Roman"/>
                  <w:color w:val="auto"/>
                  <w:sz w:val="20"/>
                  <w:szCs w:val="20"/>
                  <w:rPrChange w:id="24" w:author="Peter Eimannsberger" w:date="2024-09-19T08:28:00Z">
                    <w:rPr>
                      <w:rFonts w:ascii="Times New Roman" w:hAnsi="Times New Roman" w:cs="Times New Roman"/>
                      <w:color w:val="auto"/>
                      <w:sz w:val="22"/>
                      <w:szCs w:val="22"/>
                    </w:rPr>
                  </w:rPrChange>
                </w:rPr>
                <w:t>Obsah</w:t>
              </w:r>
            </w:sdtContent>
          </w:sdt>
          <w:r w:rsidR="00897ACF" w:rsidRPr="00A971D2">
            <w:rPr>
              <w:rFonts w:ascii="Times New Roman" w:hAnsi="Times New Roman" w:cs="Times New Roman"/>
              <w:sz w:val="20"/>
              <w:szCs w:val="20"/>
              <w:rPrChange w:id="25" w:author="Peter Eimannsberger" w:date="2024-09-19T08:28:00Z">
                <w:rPr>
                  <w:rFonts w:ascii="Times New Roman" w:hAnsi="Times New Roman" w:cs="Times New Roman"/>
                  <w:sz w:val="22"/>
                  <w:szCs w:val="22"/>
                </w:rPr>
              </w:rPrChange>
            </w:rPr>
            <w:tab/>
          </w:r>
          <w:r w:rsidR="007371EA" w:rsidRPr="00A971D2">
            <w:rPr>
              <w:rFonts w:ascii="Times New Roman" w:hAnsi="Times New Roman" w:cs="Times New Roman"/>
              <w:sz w:val="20"/>
              <w:szCs w:val="20"/>
              <w:rPrChange w:id="26" w:author="Peter Eimannsberger" w:date="2024-09-19T08:28:00Z">
                <w:rPr>
                  <w:rFonts w:ascii="Times New Roman" w:hAnsi="Times New Roman" w:cs="Times New Roman"/>
                  <w:sz w:val="22"/>
                  <w:szCs w:val="22"/>
                </w:rPr>
              </w:rPrChange>
            </w:rPr>
            <w:tab/>
          </w:r>
        </w:p>
        <w:p w14:paraId="2C7CC08E" w14:textId="09310C68" w:rsidR="00A971D2" w:rsidRPr="00A971D2" w:rsidRDefault="00CF132B">
          <w:pPr>
            <w:pStyle w:val="Obsah1"/>
            <w:rPr>
              <w:ins w:id="27" w:author="Peter Eimannsberger" w:date="2024-09-19T08:27:00Z"/>
              <w:rFonts w:asciiTheme="minorHAnsi" w:eastAsiaTheme="minorEastAsia" w:hAnsiTheme="minorHAnsi" w:cstheme="minorBidi"/>
              <w:b w:val="0"/>
              <w:sz w:val="20"/>
              <w:szCs w:val="20"/>
              <w:lang w:eastAsia="sk-SK"/>
              <w:rPrChange w:id="28" w:author="Peter Eimannsberger" w:date="2024-09-19T08:28:00Z">
                <w:rPr>
                  <w:ins w:id="29" w:author="Peter Eimannsberger" w:date="2024-09-19T08:27:00Z"/>
                  <w:rFonts w:asciiTheme="minorHAnsi" w:eastAsiaTheme="minorEastAsia" w:hAnsiTheme="minorHAnsi" w:cstheme="minorBidi"/>
                  <w:b w:val="0"/>
                  <w:lang w:eastAsia="sk-SK"/>
                </w:rPr>
              </w:rPrChange>
            </w:rPr>
          </w:pPr>
          <w:r w:rsidRPr="00A971D2">
            <w:rPr>
              <w:sz w:val="20"/>
              <w:szCs w:val="20"/>
              <w:rPrChange w:id="30" w:author="Peter Eimannsberger" w:date="2024-09-19T08:28:00Z">
                <w:rPr/>
              </w:rPrChange>
            </w:rPr>
            <w:fldChar w:fldCharType="begin"/>
          </w:r>
          <w:r w:rsidRPr="00A971D2">
            <w:rPr>
              <w:sz w:val="20"/>
              <w:szCs w:val="20"/>
              <w:rPrChange w:id="31" w:author="Peter Eimannsberger" w:date="2024-09-19T08:28:00Z">
                <w:rPr/>
              </w:rPrChange>
            </w:rPr>
            <w:instrText xml:space="preserve"> TOC \o "1-3" \h \z \u </w:instrText>
          </w:r>
          <w:r w:rsidRPr="00A971D2">
            <w:rPr>
              <w:sz w:val="20"/>
              <w:szCs w:val="20"/>
              <w:rPrChange w:id="32" w:author="Peter Eimannsberger" w:date="2024-09-19T08:28:00Z">
                <w:rPr>
                  <w:bCs/>
                  <w:noProof w:val="0"/>
                </w:rPr>
              </w:rPrChange>
            </w:rPr>
            <w:fldChar w:fldCharType="separate"/>
          </w:r>
          <w:ins w:id="33" w:author="Peter Eimannsberger" w:date="2024-09-19T08:27:00Z">
            <w:r w:rsidR="00A971D2" w:rsidRPr="00A971D2">
              <w:rPr>
                <w:rStyle w:val="Hypertextovprepojenie"/>
                <w:sz w:val="20"/>
                <w:szCs w:val="20"/>
                <w:rPrChange w:id="34" w:author="Peter Eimannsberger" w:date="2024-09-19T08:28:00Z">
                  <w:rPr>
                    <w:rStyle w:val="Hypertextovprepojenie"/>
                  </w:rPr>
                </w:rPrChange>
              </w:rPr>
              <w:fldChar w:fldCharType="begin"/>
            </w:r>
            <w:r w:rsidR="00A971D2" w:rsidRPr="00A971D2">
              <w:rPr>
                <w:rStyle w:val="Hypertextovprepojenie"/>
                <w:sz w:val="20"/>
                <w:szCs w:val="20"/>
                <w:rPrChange w:id="35" w:author="Peter Eimannsberger" w:date="2024-09-19T08:28:00Z">
                  <w:rPr>
                    <w:rStyle w:val="Hypertextovprepojenie"/>
                  </w:rPr>
                </w:rPrChange>
              </w:rPr>
              <w:instrText xml:space="preserve"> </w:instrText>
            </w:r>
            <w:r w:rsidR="00A971D2" w:rsidRPr="00A971D2">
              <w:rPr>
                <w:sz w:val="20"/>
                <w:szCs w:val="20"/>
                <w:rPrChange w:id="36" w:author="Peter Eimannsberger" w:date="2024-09-19T08:28:00Z">
                  <w:rPr/>
                </w:rPrChange>
              </w:rPr>
              <w:instrText>HYPERLINK \l "_Toc177626887"</w:instrText>
            </w:r>
            <w:r w:rsidR="00A971D2" w:rsidRPr="00A971D2">
              <w:rPr>
                <w:rStyle w:val="Hypertextovprepojenie"/>
                <w:sz w:val="20"/>
                <w:szCs w:val="20"/>
                <w:rPrChange w:id="37" w:author="Peter Eimannsberger" w:date="2024-09-19T08:28:00Z">
                  <w:rPr>
                    <w:rStyle w:val="Hypertextovprepojenie"/>
                  </w:rPr>
                </w:rPrChange>
              </w:rPr>
              <w:instrText xml:space="preserve"> </w:instrText>
            </w:r>
            <w:r w:rsidR="00A971D2" w:rsidRPr="00A971D2">
              <w:rPr>
                <w:rStyle w:val="Hypertextovprepojenie"/>
                <w:sz w:val="20"/>
                <w:szCs w:val="20"/>
                <w:rPrChange w:id="38" w:author="Peter Eimannsberger" w:date="2024-09-19T08:28:00Z">
                  <w:rPr>
                    <w:rStyle w:val="Hypertextovprepojenie"/>
                  </w:rPr>
                </w:rPrChange>
              </w:rPr>
              <w:fldChar w:fldCharType="separate"/>
            </w:r>
            <w:r w:rsidR="00A971D2" w:rsidRPr="00A971D2">
              <w:rPr>
                <w:rStyle w:val="Hypertextovprepojenie"/>
                <w:sz w:val="20"/>
                <w:szCs w:val="20"/>
                <w:rPrChange w:id="39" w:author="Peter Eimannsberger" w:date="2024-09-19T08:28:00Z">
                  <w:rPr>
                    <w:rStyle w:val="Hypertextovprepojenie"/>
                  </w:rPr>
                </w:rPrChange>
              </w:rPr>
              <w:t>1.</w:t>
            </w:r>
            <w:r w:rsidR="00A971D2" w:rsidRPr="00A971D2">
              <w:rPr>
                <w:rFonts w:asciiTheme="minorHAnsi" w:eastAsiaTheme="minorEastAsia" w:hAnsiTheme="minorHAnsi" w:cstheme="minorBidi"/>
                <w:b w:val="0"/>
                <w:sz w:val="20"/>
                <w:szCs w:val="20"/>
                <w:lang w:eastAsia="sk-SK"/>
                <w:rPrChange w:id="40" w:author="Peter Eimannsberger" w:date="2024-09-19T08:28:00Z">
                  <w:rPr>
                    <w:rFonts w:asciiTheme="minorHAnsi" w:eastAsiaTheme="minorEastAsia" w:hAnsiTheme="minorHAnsi" w:cstheme="minorBidi"/>
                    <w:b w:val="0"/>
                    <w:lang w:eastAsia="sk-SK"/>
                  </w:rPr>
                </w:rPrChange>
              </w:rPr>
              <w:tab/>
            </w:r>
            <w:r w:rsidR="00A971D2" w:rsidRPr="00A971D2">
              <w:rPr>
                <w:rStyle w:val="Hypertextovprepojenie"/>
                <w:sz w:val="20"/>
                <w:szCs w:val="20"/>
                <w:rPrChange w:id="41" w:author="Peter Eimannsberger" w:date="2024-09-19T08:28:00Z">
                  <w:rPr>
                    <w:rStyle w:val="Hypertextovprepojenie"/>
                  </w:rPr>
                </w:rPrChange>
              </w:rPr>
              <w:t>Verejné obstarávanie</w:t>
            </w:r>
            <w:r w:rsidR="00A971D2" w:rsidRPr="00A971D2">
              <w:rPr>
                <w:webHidden/>
                <w:sz w:val="20"/>
                <w:szCs w:val="20"/>
                <w:rPrChange w:id="42" w:author="Peter Eimannsberger" w:date="2024-09-19T08:28:00Z">
                  <w:rPr>
                    <w:webHidden/>
                  </w:rPr>
                </w:rPrChange>
              </w:rPr>
              <w:tab/>
            </w:r>
            <w:r w:rsidR="00A971D2" w:rsidRPr="00A971D2">
              <w:rPr>
                <w:webHidden/>
                <w:sz w:val="20"/>
                <w:szCs w:val="20"/>
                <w:rPrChange w:id="43" w:author="Peter Eimannsberger" w:date="2024-09-19T08:28:00Z">
                  <w:rPr>
                    <w:webHidden/>
                  </w:rPr>
                </w:rPrChange>
              </w:rPr>
              <w:fldChar w:fldCharType="begin"/>
            </w:r>
            <w:r w:rsidR="00A971D2" w:rsidRPr="00A971D2">
              <w:rPr>
                <w:webHidden/>
                <w:sz w:val="20"/>
                <w:szCs w:val="20"/>
                <w:rPrChange w:id="44" w:author="Peter Eimannsberger" w:date="2024-09-19T08:28:00Z">
                  <w:rPr>
                    <w:webHidden/>
                  </w:rPr>
                </w:rPrChange>
              </w:rPr>
              <w:instrText xml:space="preserve"> PAGEREF _Toc177626887 \h </w:instrText>
            </w:r>
          </w:ins>
          <w:r w:rsidR="00A971D2" w:rsidRPr="00A971D2">
            <w:rPr>
              <w:webHidden/>
              <w:sz w:val="20"/>
              <w:szCs w:val="20"/>
              <w:rPrChange w:id="45" w:author="Peter Eimannsberger" w:date="2024-09-19T08:28:00Z">
                <w:rPr>
                  <w:webHidden/>
                  <w:sz w:val="20"/>
                  <w:szCs w:val="20"/>
                </w:rPr>
              </w:rPrChange>
            </w:rPr>
          </w:r>
          <w:r w:rsidR="00A971D2" w:rsidRPr="00A971D2">
            <w:rPr>
              <w:webHidden/>
              <w:sz w:val="20"/>
              <w:szCs w:val="20"/>
              <w:rPrChange w:id="46" w:author="Peter Eimannsberger" w:date="2024-09-19T08:28:00Z">
                <w:rPr>
                  <w:webHidden/>
                </w:rPr>
              </w:rPrChange>
            </w:rPr>
            <w:fldChar w:fldCharType="separate"/>
          </w:r>
          <w:ins w:id="47" w:author="Peter Eimannsberger" w:date="2024-09-19T08:27:00Z">
            <w:r w:rsidR="00A971D2" w:rsidRPr="00A971D2">
              <w:rPr>
                <w:webHidden/>
                <w:sz w:val="20"/>
                <w:szCs w:val="20"/>
                <w:rPrChange w:id="48" w:author="Peter Eimannsberger" w:date="2024-09-19T08:28:00Z">
                  <w:rPr>
                    <w:webHidden/>
                  </w:rPr>
                </w:rPrChange>
              </w:rPr>
              <w:t>3</w:t>
            </w:r>
            <w:r w:rsidR="00A971D2" w:rsidRPr="00A971D2">
              <w:rPr>
                <w:webHidden/>
                <w:sz w:val="20"/>
                <w:szCs w:val="20"/>
                <w:rPrChange w:id="49" w:author="Peter Eimannsberger" w:date="2024-09-19T08:28:00Z">
                  <w:rPr>
                    <w:webHidden/>
                  </w:rPr>
                </w:rPrChange>
              </w:rPr>
              <w:fldChar w:fldCharType="end"/>
            </w:r>
            <w:r w:rsidR="00A971D2" w:rsidRPr="00A971D2">
              <w:rPr>
                <w:rStyle w:val="Hypertextovprepojenie"/>
                <w:sz w:val="20"/>
                <w:szCs w:val="20"/>
                <w:rPrChange w:id="50" w:author="Peter Eimannsberger" w:date="2024-09-19T08:28:00Z">
                  <w:rPr>
                    <w:rStyle w:val="Hypertextovprepojenie"/>
                  </w:rPr>
                </w:rPrChange>
              </w:rPr>
              <w:fldChar w:fldCharType="end"/>
            </w:r>
          </w:ins>
        </w:p>
        <w:p w14:paraId="48F3DB95" w14:textId="06DCBA4F" w:rsidR="00A971D2" w:rsidRPr="00A971D2" w:rsidRDefault="00A971D2">
          <w:pPr>
            <w:pStyle w:val="Obsah2"/>
            <w:tabs>
              <w:tab w:val="left" w:pos="880"/>
              <w:tab w:val="right" w:leader="dot" w:pos="9062"/>
            </w:tabs>
            <w:rPr>
              <w:ins w:id="51" w:author="Peter Eimannsberger" w:date="2024-09-19T08:27:00Z"/>
              <w:rFonts w:eastAsiaTheme="minorEastAsia"/>
              <w:noProof/>
              <w:sz w:val="20"/>
              <w:szCs w:val="20"/>
              <w:lang w:eastAsia="sk-SK"/>
              <w:rPrChange w:id="52" w:author="Peter Eimannsberger" w:date="2024-09-19T08:28:00Z">
                <w:rPr>
                  <w:ins w:id="53" w:author="Peter Eimannsberger" w:date="2024-09-19T08:27:00Z"/>
                  <w:rFonts w:eastAsiaTheme="minorEastAsia"/>
                  <w:noProof/>
                  <w:lang w:eastAsia="sk-SK"/>
                </w:rPr>
              </w:rPrChange>
            </w:rPr>
          </w:pPr>
          <w:ins w:id="54" w:author="Peter Eimannsberger" w:date="2024-09-19T08:27:00Z">
            <w:r w:rsidRPr="00A971D2">
              <w:rPr>
                <w:rStyle w:val="Hypertextovprepojenie"/>
                <w:noProof/>
                <w:sz w:val="20"/>
                <w:szCs w:val="20"/>
                <w:rPrChange w:id="55" w:author="Peter Eimannsberger" w:date="2024-09-19T08:28:00Z">
                  <w:rPr>
                    <w:rStyle w:val="Hypertextovprepojenie"/>
                    <w:noProof/>
                  </w:rPr>
                </w:rPrChange>
              </w:rPr>
              <w:fldChar w:fldCharType="begin"/>
            </w:r>
            <w:r w:rsidRPr="00A971D2">
              <w:rPr>
                <w:rStyle w:val="Hypertextovprepojenie"/>
                <w:noProof/>
                <w:sz w:val="20"/>
                <w:szCs w:val="20"/>
                <w:rPrChange w:id="56" w:author="Peter Eimannsberger" w:date="2024-09-19T08:28:00Z">
                  <w:rPr>
                    <w:rStyle w:val="Hypertextovprepojenie"/>
                    <w:noProof/>
                  </w:rPr>
                </w:rPrChange>
              </w:rPr>
              <w:instrText xml:space="preserve"> </w:instrText>
            </w:r>
            <w:r w:rsidRPr="00A971D2">
              <w:rPr>
                <w:noProof/>
                <w:sz w:val="20"/>
                <w:szCs w:val="20"/>
                <w:rPrChange w:id="57" w:author="Peter Eimannsberger" w:date="2024-09-19T08:28:00Z">
                  <w:rPr>
                    <w:noProof/>
                  </w:rPr>
                </w:rPrChange>
              </w:rPr>
              <w:instrText>HYPERLINK \l "_Toc177626888"</w:instrText>
            </w:r>
            <w:r w:rsidRPr="00A971D2">
              <w:rPr>
                <w:rStyle w:val="Hypertextovprepojenie"/>
                <w:noProof/>
                <w:sz w:val="20"/>
                <w:szCs w:val="20"/>
                <w:rPrChange w:id="58" w:author="Peter Eimannsberger" w:date="2024-09-19T08:28:00Z">
                  <w:rPr>
                    <w:rStyle w:val="Hypertextovprepojenie"/>
                    <w:noProof/>
                  </w:rPr>
                </w:rPrChange>
              </w:rPr>
              <w:instrText xml:space="preserve"> </w:instrText>
            </w:r>
            <w:r w:rsidRPr="00A971D2">
              <w:rPr>
                <w:rStyle w:val="Hypertextovprepojenie"/>
                <w:noProof/>
                <w:sz w:val="20"/>
                <w:szCs w:val="20"/>
                <w:rPrChange w:id="59"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60" w:author="Peter Eimannsberger" w:date="2024-09-19T08:28:00Z">
                  <w:rPr>
                    <w:rStyle w:val="Hypertextovprepojenie"/>
                    <w:rFonts w:ascii="Times New Roman" w:hAnsi="Times New Roman" w:cs="Times New Roman"/>
                    <w:noProof/>
                  </w:rPr>
                </w:rPrChange>
              </w:rPr>
              <w:t>1.1</w:t>
            </w:r>
            <w:r w:rsidRPr="00A971D2">
              <w:rPr>
                <w:rFonts w:eastAsiaTheme="minorEastAsia"/>
                <w:noProof/>
                <w:sz w:val="20"/>
                <w:szCs w:val="20"/>
                <w:lang w:eastAsia="sk-SK"/>
                <w:rPrChange w:id="61"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62" w:author="Peter Eimannsberger" w:date="2024-09-19T08:28:00Z">
                  <w:rPr>
                    <w:rStyle w:val="Hypertextovprepojenie"/>
                    <w:rFonts w:ascii="Times New Roman" w:hAnsi="Times New Roman" w:cs="Times New Roman"/>
                    <w:noProof/>
                  </w:rPr>
                </w:rPrChange>
              </w:rPr>
              <w:t>Plán verejného obstarávania</w:t>
            </w:r>
            <w:r w:rsidRPr="00A971D2">
              <w:rPr>
                <w:noProof/>
                <w:webHidden/>
                <w:sz w:val="20"/>
                <w:szCs w:val="20"/>
                <w:rPrChange w:id="63" w:author="Peter Eimannsberger" w:date="2024-09-19T08:28:00Z">
                  <w:rPr>
                    <w:noProof/>
                    <w:webHidden/>
                  </w:rPr>
                </w:rPrChange>
              </w:rPr>
              <w:tab/>
            </w:r>
            <w:r w:rsidRPr="00A971D2">
              <w:rPr>
                <w:noProof/>
                <w:webHidden/>
                <w:sz w:val="20"/>
                <w:szCs w:val="20"/>
                <w:rPrChange w:id="64" w:author="Peter Eimannsberger" w:date="2024-09-19T08:28:00Z">
                  <w:rPr>
                    <w:noProof/>
                    <w:webHidden/>
                  </w:rPr>
                </w:rPrChange>
              </w:rPr>
              <w:fldChar w:fldCharType="begin"/>
            </w:r>
            <w:r w:rsidRPr="00A971D2">
              <w:rPr>
                <w:noProof/>
                <w:webHidden/>
                <w:sz w:val="20"/>
                <w:szCs w:val="20"/>
                <w:rPrChange w:id="65" w:author="Peter Eimannsberger" w:date="2024-09-19T08:28:00Z">
                  <w:rPr>
                    <w:noProof/>
                    <w:webHidden/>
                  </w:rPr>
                </w:rPrChange>
              </w:rPr>
              <w:instrText xml:space="preserve"> PAGEREF _Toc177626888 \h </w:instrText>
            </w:r>
          </w:ins>
          <w:r w:rsidRPr="00A971D2">
            <w:rPr>
              <w:noProof/>
              <w:webHidden/>
              <w:sz w:val="20"/>
              <w:szCs w:val="20"/>
              <w:rPrChange w:id="66" w:author="Peter Eimannsberger" w:date="2024-09-19T08:28:00Z">
                <w:rPr>
                  <w:noProof/>
                  <w:webHidden/>
                  <w:sz w:val="20"/>
                  <w:szCs w:val="20"/>
                </w:rPr>
              </w:rPrChange>
            </w:rPr>
          </w:r>
          <w:r w:rsidRPr="00A971D2">
            <w:rPr>
              <w:noProof/>
              <w:webHidden/>
              <w:sz w:val="20"/>
              <w:szCs w:val="20"/>
              <w:rPrChange w:id="67" w:author="Peter Eimannsberger" w:date="2024-09-19T08:28:00Z">
                <w:rPr>
                  <w:noProof/>
                  <w:webHidden/>
                </w:rPr>
              </w:rPrChange>
            </w:rPr>
            <w:fldChar w:fldCharType="separate"/>
          </w:r>
          <w:ins w:id="68" w:author="Peter Eimannsberger" w:date="2024-09-19T08:27:00Z">
            <w:r w:rsidRPr="00A971D2">
              <w:rPr>
                <w:noProof/>
                <w:webHidden/>
                <w:sz w:val="20"/>
                <w:szCs w:val="20"/>
                <w:rPrChange w:id="69" w:author="Peter Eimannsberger" w:date="2024-09-19T08:28:00Z">
                  <w:rPr>
                    <w:noProof/>
                    <w:webHidden/>
                  </w:rPr>
                </w:rPrChange>
              </w:rPr>
              <w:t>8</w:t>
            </w:r>
            <w:r w:rsidRPr="00A971D2">
              <w:rPr>
                <w:noProof/>
                <w:webHidden/>
                <w:sz w:val="20"/>
                <w:szCs w:val="20"/>
                <w:rPrChange w:id="70" w:author="Peter Eimannsberger" w:date="2024-09-19T08:28:00Z">
                  <w:rPr>
                    <w:noProof/>
                    <w:webHidden/>
                  </w:rPr>
                </w:rPrChange>
              </w:rPr>
              <w:fldChar w:fldCharType="end"/>
            </w:r>
            <w:r w:rsidRPr="00A971D2">
              <w:rPr>
                <w:rStyle w:val="Hypertextovprepojenie"/>
                <w:noProof/>
                <w:sz w:val="20"/>
                <w:szCs w:val="20"/>
                <w:rPrChange w:id="71" w:author="Peter Eimannsberger" w:date="2024-09-19T08:28:00Z">
                  <w:rPr>
                    <w:rStyle w:val="Hypertextovprepojenie"/>
                    <w:noProof/>
                  </w:rPr>
                </w:rPrChange>
              </w:rPr>
              <w:fldChar w:fldCharType="end"/>
            </w:r>
          </w:ins>
        </w:p>
        <w:p w14:paraId="4E3BAE5B" w14:textId="37EB6712" w:rsidR="00A971D2" w:rsidRPr="00A971D2" w:rsidRDefault="00A971D2">
          <w:pPr>
            <w:pStyle w:val="Obsah2"/>
            <w:tabs>
              <w:tab w:val="right" w:leader="dot" w:pos="9062"/>
            </w:tabs>
            <w:rPr>
              <w:ins w:id="72" w:author="Peter Eimannsberger" w:date="2024-09-19T08:27:00Z"/>
              <w:rFonts w:eastAsiaTheme="minorEastAsia"/>
              <w:noProof/>
              <w:sz w:val="20"/>
              <w:szCs w:val="20"/>
              <w:lang w:eastAsia="sk-SK"/>
              <w:rPrChange w:id="73" w:author="Peter Eimannsberger" w:date="2024-09-19T08:28:00Z">
                <w:rPr>
                  <w:ins w:id="74" w:author="Peter Eimannsberger" w:date="2024-09-19T08:27:00Z"/>
                  <w:rFonts w:eastAsiaTheme="minorEastAsia"/>
                  <w:noProof/>
                  <w:lang w:eastAsia="sk-SK"/>
                </w:rPr>
              </w:rPrChange>
            </w:rPr>
          </w:pPr>
          <w:ins w:id="75" w:author="Peter Eimannsberger" w:date="2024-09-19T08:27:00Z">
            <w:r w:rsidRPr="00A971D2">
              <w:rPr>
                <w:rStyle w:val="Hypertextovprepojenie"/>
                <w:noProof/>
                <w:sz w:val="20"/>
                <w:szCs w:val="20"/>
                <w:rPrChange w:id="76" w:author="Peter Eimannsberger" w:date="2024-09-19T08:28:00Z">
                  <w:rPr>
                    <w:rStyle w:val="Hypertextovprepojenie"/>
                    <w:noProof/>
                  </w:rPr>
                </w:rPrChange>
              </w:rPr>
              <w:fldChar w:fldCharType="begin"/>
            </w:r>
            <w:r w:rsidRPr="00A971D2">
              <w:rPr>
                <w:rStyle w:val="Hypertextovprepojenie"/>
                <w:noProof/>
                <w:sz w:val="20"/>
                <w:szCs w:val="20"/>
                <w:rPrChange w:id="77" w:author="Peter Eimannsberger" w:date="2024-09-19T08:28:00Z">
                  <w:rPr>
                    <w:rStyle w:val="Hypertextovprepojenie"/>
                    <w:noProof/>
                  </w:rPr>
                </w:rPrChange>
              </w:rPr>
              <w:instrText xml:space="preserve"> </w:instrText>
            </w:r>
            <w:r w:rsidRPr="00A971D2">
              <w:rPr>
                <w:noProof/>
                <w:sz w:val="20"/>
                <w:szCs w:val="20"/>
                <w:rPrChange w:id="78" w:author="Peter Eimannsberger" w:date="2024-09-19T08:28:00Z">
                  <w:rPr>
                    <w:noProof/>
                  </w:rPr>
                </w:rPrChange>
              </w:rPr>
              <w:instrText>HYPERLINK \l "_Toc177626889"</w:instrText>
            </w:r>
            <w:r w:rsidRPr="00A971D2">
              <w:rPr>
                <w:rStyle w:val="Hypertextovprepojenie"/>
                <w:noProof/>
                <w:sz w:val="20"/>
                <w:szCs w:val="20"/>
                <w:rPrChange w:id="79" w:author="Peter Eimannsberger" w:date="2024-09-19T08:28:00Z">
                  <w:rPr>
                    <w:rStyle w:val="Hypertextovprepojenie"/>
                    <w:noProof/>
                  </w:rPr>
                </w:rPrChange>
              </w:rPr>
              <w:instrText xml:space="preserve"> </w:instrText>
            </w:r>
            <w:r w:rsidRPr="00A971D2">
              <w:rPr>
                <w:rStyle w:val="Hypertextovprepojenie"/>
                <w:noProof/>
                <w:sz w:val="20"/>
                <w:szCs w:val="20"/>
                <w:rPrChange w:id="80"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81" w:author="Peter Eimannsberger" w:date="2024-09-19T08:28:00Z">
                  <w:rPr>
                    <w:rStyle w:val="Hypertextovprepojenie"/>
                    <w:rFonts w:ascii="Times New Roman" w:hAnsi="Times New Roman" w:cs="Times New Roman"/>
                    <w:noProof/>
                  </w:rPr>
                </w:rPrChange>
              </w:rPr>
              <w:t>1.2   Predpokladaná hodnota zákazky (ďalej len „PHZ“)</w:t>
            </w:r>
            <w:r w:rsidRPr="00A971D2">
              <w:rPr>
                <w:noProof/>
                <w:webHidden/>
                <w:sz w:val="20"/>
                <w:szCs w:val="20"/>
                <w:rPrChange w:id="82" w:author="Peter Eimannsberger" w:date="2024-09-19T08:28:00Z">
                  <w:rPr>
                    <w:noProof/>
                    <w:webHidden/>
                  </w:rPr>
                </w:rPrChange>
              </w:rPr>
              <w:tab/>
            </w:r>
            <w:r w:rsidRPr="00A971D2">
              <w:rPr>
                <w:noProof/>
                <w:webHidden/>
                <w:sz w:val="20"/>
                <w:szCs w:val="20"/>
                <w:rPrChange w:id="83" w:author="Peter Eimannsberger" w:date="2024-09-19T08:28:00Z">
                  <w:rPr>
                    <w:noProof/>
                    <w:webHidden/>
                  </w:rPr>
                </w:rPrChange>
              </w:rPr>
              <w:fldChar w:fldCharType="begin"/>
            </w:r>
            <w:r w:rsidRPr="00A971D2">
              <w:rPr>
                <w:noProof/>
                <w:webHidden/>
                <w:sz w:val="20"/>
                <w:szCs w:val="20"/>
                <w:rPrChange w:id="84" w:author="Peter Eimannsberger" w:date="2024-09-19T08:28:00Z">
                  <w:rPr>
                    <w:noProof/>
                    <w:webHidden/>
                  </w:rPr>
                </w:rPrChange>
              </w:rPr>
              <w:instrText xml:space="preserve"> PAGEREF _Toc177626889 \h </w:instrText>
            </w:r>
          </w:ins>
          <w:r w:rsidRPr="00A971D2">
            <w:rPr>
              <w:noProof/>
              <w:webHidden/>
              <w:sz w:val="20"/>
              <w:szCs w:val="20"/>
              <w:rPrChange w:id="85" w:author="Peter Eimannsberger" w:date="2024-09-19T08:28:00Z">
                <w:rPr>
                  <w:noProof/>
                  <w:webHidden/>
                  <w:sz w:val="20"/>
                  <w:szCs w:val="20"/>
                </w:rPr>
              </w:rPrChange>
            </w:rPr>
          </w:r>
          <w:r w:rsidRPr="00A971D2">
            <w:rPr>
              <w:noProof/>
              <w:webHidden/>
              <w:sz w:val="20"/>
              <w:szCs w:val="20"/>
              <w:rPrChange w:id="86" w:author="Peter Eimannsberger" w:date="2024-09-19T08:28:00Z">
                <w:rPr>
                  <w:noProof/>
                  <w:webHidden/>
                </w:rPr>
              </w:rPrChange>
            </w:rPr>
            <w:fldChar w:fldCharType="separate"/>
          </w:r>
          <w:ins w:id="87" w:author="Peter Eimannsberger" w:date="2024-09-19T08:27:00Z">
            <w:r w:rsidRPr="00A971D2">
              <w:rPr>
                <w:noProof/>
                <w:webHidden/>
                <w:sz w:val="20"/>
                <w:szCs w:val="20"/>
                <w:rPrChange w:id="88" w:author="Peter Eimannsberger" w:date="2024-09-19T08:28:00Z">
                  <w:rPr>
                    <w:noProof/>
                    <w:webHidden/>
                  </w:rPr>
                </w:rPrChange>
              </w:rPr>
              <w:t>8</w:t>
            </w:r>
            <w:r w:rsidRPr="00A971D2">
              <w:rPr>
                <w:noProof/>
                <w:webHidden/>
                <w:sz w:val="20"/>
                <w:szCs w:val="20"/>
                <w:rPrChange w:id="89" w:author="Peter Eimannsberger" w:date="2024-09-19T08:28:00Z">
                  <w:rPr>
                    <w:noProof/>
                    <w:webHidden/>
                  </w:rPr>
                </w:rPrChange>
              </w:rPr>
              <w:fldChar w:fldCharType="end"/>
            </w:r>
            <w:r w:rsidRPr="00A971D2">
              <w:rPr>
                <w:rStyle w:val="Hypertextovprepojenie"/>
                <w:noProof/>
                <w:sz w:val="20"/>
                <w:szCs w:val="20"/>
                <w:rPrChange w:id="90" w:author="Peter Eimannsberger" w:date="2024-09-19T08:28:00Z">
                  <w:rPr>
                    <w:rStyle w:val="Hypertextovprepojenie"/>
                    <w:noProof/>
                  </w:rPr>
                </w:rPrChange>
              </w:rPr>
              <w:fldChar w:fldCharType="end"/>
            </w:r>
          </w:ins>
        </w:p>
        <w:p w14:paraId="629CC0FB" w14:textId="4806B154" w:rsidR="00A971D2" w:rsidRPr="00A971D2" w:rsidRDefault="00A971D2">
          <w:pPr>
            <w:pStyle w:val="Obsah2"/>
            <w:tabs>
              <w:tab w:val="right" w:leader="dot" w:pos="9062"/>
            </w:tabs>
            <w:rPr>
              <w:ins w:id="91" w:author="Peter Eimannsberger" w:date="2024-09-19T08:27:00Z"/>
              <w:rFonts w:eastAsiaTheme="minorEastAsia"/>
              <w:noProof/>
              <w:sz w:val="20"/>
              <w:szCs w:val="20"/>
              <w:lang w:eastAsia="sk-SK"/>
              <w:rPrChange w:id="92" w:author="Peter Eimannsberger" w:date="2024-09-19T08:28:00Z">
                <w:rPr>
                  <w:ins w:id="93" w:author="Peter Eimannsberger" w:date="2024-09-19T08:27:00Z"/>
                  <w:rFonts w:eastAsiaTheme="minorEastAsia"/>
                  <w:noProof/>
                  <w:lang w:eastAsia="sk-SK"/>
                </w:rPr>
              </w:rPrChange>
            </w:rPr>
          </w:pPr>
          <w:ins w:id="94" w:author="Peter Eimannsberger" w:date="2024-09-19T08:27:00Z">
            <w:r w:rsidRPr="00A971D2">
              <w:rPr>
                <w:rStyle w:val="Hypertextovprepojenie"/>
                <w:noProof/>
                <w:sz w:val="20"/>
                <w:szCs w:val="20"/>
                <w:rPrChange w:id="95" w:author="Peter Eimannsberger" w:date="2024-09-19T08:28:00Z">
                  <w:rPr>
                    <w:rStyle w:val="Hypertextovprepojenie"/>
                    <w:noProof/>
                  </w:rPr>
                </w:rPrChange>
              </w:rPr>
              <w:fldChar w:fldCharType="begin"/>
            </w:r>
            <w:r w:rsidRPr="00A971D2">
              <w:rPr>
                <w:rStyle w:val="Hypertextovprepojenie"/>
                <w:noProof/>
                <w:sz w:val="20"/>
                <w:szCs w:val="20"/>
                <w:rPrChange w:id="96" w:author="Peter Eimannsberger" w:date="2024-09-19T08:28:00Z">
                  <w:rPr>
                    <w:rStyle w:val="Hypertextovprepojenie"/>
                    <w:noProof/>
                  </w:rPr>
                </w:rPrChange>
              </w:rPr>
              <w:instrText xml:space="preserve"> </w:instrText>
            </w:r>
            <w:r w:rsidRPr="00A971D2">
              <w:rPr>
                <w:noProof/>
                <w:sz w:val="20"/>
                <w:szCs w:val="20"/>
                <w:rPrChange w:id="97" w:author="Peter Eimannsberger" w:date="2024-09-19T08:28:00Z">
                  <w:rPr>
                    <w:noProof/>
                  </w:rPr>
                </w:rPrChange>
              </w:rPr>
              <w:instrText>HYPERLINK \l "_Toc177626890"</w:instrText>
            </w:r>
            <w:r w:rsidRPr="00A971D2">
              <w:rPr>
                <w:rStyle w:val="Hypertextovprepojenie"/>
                <w:noProof/>
                <w:sz w:val="20"/>
                <w:szCs w:val="20"/>
                <w:rPrChange w:id="98" w:author="Peter Eimannsberger" w:date="2024-09-19T08:28:00Z">
                  <w:rPr>
                    <w:rStyle w:val="Hypertextovprepojenie"/>
                    <w:noProof/>
                  </w:rPr>
                </w:rPrChange>
              </w:rPr>
              <w:instrText xml:space="preserve"> </w:instrText>
            </w:r>
            <w:r w:rsidRPr="00A971D2">
              <w:rPr>
                <w:rStyle w:val="Hypertextovprepojenie"/>
                <w:noProof/>
                <w:sz w:val="20"/>
                <w:szCs w:val="20"/>
                <w:rPrChange w:id="99"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100" w:author="Peter Eimannsberger" w:date="2024-09-19T08:28:00Z">
                  <w:rPr>
                    <w:rStyle w:val="Hypertextovprepojenie"/>
                    <w:rFonts w:ascii="Times New Roman" w:hAnsi="Times New Roman" w:cs="Times New Roman"/>
                    <w:noProof/>
                  </w:rPr>
                </w:rPrChange>
              </w:rPr>
              <w:t>1.3   Povinnosť uzatvoriť zmluvu</w:t>
            </w:r>
            <w:r w:rsidRPr="00A971D2">
              <w:rPr>
                <w:noProof/>
                <w:webHidden/>
                <w:sz w:val="20"/>
                <w:szCs w:val="20"/>
                <w:rPrChange w:id="101" w:author="Peter Eimannsberger" w:date="2024-09-19T08:28:00Z">
                  <w:rPr>
                    <w:noProof/>
                    <w:webHidden/>
                  </w:rPr>
                </w:rPrChange>
              </w:rPr>
              <w:tab/>
            </w:r>
            <w:r w:rsidRPr="00A971D2">
              <w:rPr>
                <w:noProof/>
                <w:webHidden/>
                <w:sz w:val="20"/>
                <w:szCs w:val="20"/>
                <w:rPrChange w:id="102" w:author="Peter Eimannsberger" w:date="2024-09-19T08:28:00Z">
                  <w:rPr>
                    <w:noProof/>
                    <w:webHidden/>
                  </w:rPr>
                </w:rPrChange>
              </w:rPr>
              <w:fldChar w:fldCharType="begin"/>
            </w:r>
            <w:r w:rsidRPr="00A971D2">
              <w:rPr>
                <w:noProof/>
                <w:webHidden/>
                <w:sz w:val="20"/>
                <w:szCs w:val="20"/>
                <w:rPrChange w:id="103" w:author="Peter Eimannsberger" w:date="2024-09-19T08:28:00Z">
                  <w:rPr>
                    <w:noProof/>
                    <w:webHidden/>
                  </w:rPr>
                </w:rPrChange>
              </w:rPr>
              <w:instrText xml:space="preserve"> PAGEREF _Toc177626890 \h </w:instrText>
            </w:r>
          </w:ins>
          <w:r w:rsidRPr="00A971D2">
            <w:rPr>
              <w:noProof/>
              <w:webHidden/>
              <w:sz w:val="20"/>
              <w:szCs w:val="20"/>
              <w:rPrChange w:id="104" w:author="Peter Eimannsberger" w:date="2024-09-19T08:28:00Z">
                <w:rPr>
                  <w:noProof/>
                  <w:webHidden/>
                  <w:sz w:val="20"/>
                  <w:szCs w:val="20"/>
                </w:rPr>
              </w:rPrChange>
            </w:rPr>
          </w:r>
          <w:r w:rsidRPr="00A971D2">
            <w:rPr>
              <w:noProof/>
              <w:webHidden/>
              <w:sz w:val="20"/>
              <w:szCs w:val="20"/>
              <w:rPrChange w:id="105" w:author="Peter Eimannsberger" w:date="2024-09-19T08:28:00Z">
                <w:rPr>
                  <w:noProof/>
                  <w:webHidden/>
                </w:rPr>
              </w:rPrChange>
            </w:rPr>
            <w:fldChar w:fldCharType="separate"/>
          </w:r>
          <w:ins w:id="106" w:author="Peter Eimannsberger" w:date="2024-09-19T08:27:00Z">
            <w:r w:rsidRPr="00A971D2">
              <w:rPr>
                <w:noProof/>
                <w:webHidden/>
                <w:sz w:val="20"/>
                <w:szCs w:val="20"/>
                <w:rPrChange w:id="107" w:author="Peter Eimannsberger" w:date="2024-09-19T08:28:00Z">
                  <w:rPr>
                    <w:noProof/>
                    <w:webHidden/>
                  </w:rPr>
                </w:rPrChange>
              </w:rPr>
              <w:t>11</w:t>
            </w:r>
            <w:r w:rsidRPr="00A971D2">
              <w:rPr>
                <w:noProof/>
                <w:webHidden/>
                <w:sz w:val="20"/>
                <w:szCs w:val="20"/>
                <w:rPrChange w:id="108" w:author="Peter Eimannsberger" w:date="2024-09-19T08:28:00Z">
                  <w:rPr>
                    <w:noProof/>
                    <w:webHidden/>
                  </w:rPr>
                </w:rPrChange>
              </w:rPr>
              <w:fldChar w:fldCharType="end"/>
            </w:r>
            <w:r w:rsidRPr="00A971D2">
              <w:rPr>
                <w:rStyle w:val="Hypertextovprepojenie"/>
                <w:noProof/>
                <w:sz w:val="20"/>
                <w:szCs w:val="20"/>
                <w:rPrChange w:id="109" w:author="Peter Eimannsberger" w:date="2024-09-19T08:28:00Z">
                  <w:rPr>
                    <w:rStyle w:val="Hypertextovprepojenie"/>
                    <w:noProof/>
                  </w:rPr>
                </w:rPrChange>
              </w:rPr>
              <w:fldChar w:fldCharType="end"/>
            </w:r>
          </w:ins>
        </w:p>
        <w:p w14:paraId="32A45AEA" w14:textId="45876D82" w:rsidR="00A971D2" w:rsidRPr="00A971D2" w:rsidRDefault="00A971D2">
          <w:pPr>
            <w:pStyle w:val="Obsah2"/>
            <w:tabs>
              <w:tab w:val="right" w:leader="dot" w:pos="9062"/>
            </w:tabs>
            <w:rPr>
              <w:ins w:id="110" w:author="Peter Eimannsberger" w:date="2024-09-19T08:27:00Z"/>
              <w:rFonts w:eastAsiaTheme="minorEastAsia"/>
              <w:noProof/>
              <w:sz w:val="20"/>
              <w:szCs w:val="20"/>
              <w:lang w:eastAsia="sk-SK"/>
              <w:rPrChange w:id="111" w:author="Peter Eimannsberger" w:date="2024-09-19T08:28:00Z">
                <w:rPr>
                  <w:ins w:id="112" w:author="Peter Eimannsberger" w:date="2024-09-19T08:27:00Z"/>
                  <w:rFonts w:eastAsiaTheme="minorEastAsia"/>
                  <w:noProof/>
                  <w:lang w:eastAsia="sk-SK"/>
                </w:rPr>
              </w:rPrChange>
            </w:rPr>
          </w:pPr>
          <w:ins w:id="113" w:author="Peter Eimannsberger" w:date="2024-09-19T08:27:00Z">
            <w:r w:rsidRPr="00A971D2">
              <w:rPr>
                <w:rStyle w:val="Hypertextovprepojenie"/>
                <w:noProof/>
                <w:sz w:val="20"/>
                <w:szCs w:val="20"/>
                <w:rPrChange w:id="114" w:author="Peter Eimannsberger" w:date="2024-09-19T08:28:00Z">
                  <w:rPr>
                    <w:rStyle w:val="Hypertextovprepojenie"/>
                    <w:noProof/>
                  </w:rPr>
                </w:rPrChange>
              </w:rPr>
              <w:fldChar w:fldCharType="begin"/>
            </w:r>
            <w:r w:rsidRPr="00A971D2">
              <w:rPr>
                <w:rStyle w:val="Hypertextovprepojenie"/>
                <w:noProof/>
                <w:sz w:val="20"/>
                <w:szCs w:val="20"/>
                <w:rPrChange w:id="115" w:author="Peter Eimannsberger" w:date="2024-09-19T08:28:00Z">
                  <w:rPr>
                    <w:rStyle w:val="Hypertextovprepojenie"/>
                    <w:noProof/>
                  </w:rPr>
                </w:rPrChange>
              </w:rPr>
              <w:instrText xml:space="preserve"> </w:instrText>
            </w:r>
            <w:r w:rsidRPr="00A971D2">
              <w:rPr>
                <w:noProof/>
                <w:sz w:val="20"/>
                <w:szCs w:val="20"/>
                <w:rPrChange w:id="116" w:author="Peter Eimannsberger" w:date="2024-09-19T08:28:00Z">
                  <w:rPr>
                    <w:noProof/>
                  </w:rPr>
                </w:rPrChange>
              </w:rPr>
              <w:instrText>HYPERLINK \l "_Toc177626891"</w:instrText>
            </w:r>
            <w:r w:rsidRPr="00A971D2">
              <w:rPr>
                <w:rStyle w:val="Hypertextovprepojenie"/>
                <w:noProof/>
                <w:sz w:val="20"/>
                <w:szCs w:val="20"/>
                <w:rPrChange w:id="117" w:author="Peter Eimannsberger" w:date="2024-09-19T08:28:00Z">
                  <w:rPr>
                    <w:rStyle w:val="Hypertextovprepojenie"/>
                    <w:noProof/>
                  </w:rPr>
                </w:rPrChange>
              </w:rPr>
              <w:instrText xml:space="preserve"> </w:instrText>
            </w:r>
            <w:r w:rsidRPr="00A971D2">
              <w:rPr>
                <w:rStyle w:val="Hypertextovprepojenie"/>
                <w:noProof/>
                <w:sz w:val="20"/>
                <w:szCs w:val="20"/>
                <w:rPrChange w:id="118"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119" w:author="Peter Eimannsberger" w:date="2024-09-19T08:28:00Z">
                  <w:rPr>
                    <w:rStyle w:val="Hypertextovprepojenie"/>
                    <w:rFonts w:ascii="Times New Roman" w:hAnsi="Times New Roman" w:cs="Times New Roman"/>
                    <w:noProof/>
                  </w:rPr>
                </w:rPrChange>
              </w:rPr>
              <w:t>1.4   Finančné limity</w:t>
            </w:r>
            <w:r w:rsidRPr="00A971D2">
              <w:rPr>
                <w:noProof/>
                <w:webHidden/>
                <w:sz w:val="20"/>
                <w:szCs w:val="20"/>
                <w:rPrChange w:id="120" w:author="Peter Eimannsberger" w:date="2024-09-19T08:28:00Z">
                  <w:rPr>
                    <w:noProof/>
                    <w:webHidden/>
                  </w:rPr>
                </w:rPrChange>
              </w:rPr>
              <w:tab/>
            </w:r>
            <w:r w:rsidRPr="00A971D2">
              <w:rPr>
                <w:noProof/>
                <w:webHidden/>
                <w:sz w:val="20"/>
                <w:szCs w:val="20"/>
                <w:rPrChange w:id="121" w:author="Peter Eimannsberger" w:date="2024-09-19T08:28:00Z">
                  <w:rPr>
                    <w:noProof/>
                    <w:webHidden/>
                  </w:rPr>
                </w:rPrChange>
              </w:rPr>
              <w:fldChar w:fldCharType="begin"/>
            </w:r>
            <w:r w:rsidRPr="00A971D2">
              <w:rPr>
                <w:noProof/>
                <w:webHidden/>
                <w:sz w:val="20"/>
                <w:szCs w:val="20"/>
                <w:rPrChange w:id="122" w:author="Peter Eimannsberger" w:date="2024-09-19T08:28:00Z">
                  <w:rPr>
                    <w:noProof/>
                    <w:webHidden/>
                  </w:rPr>
                </w:rPrChange>
              </w:rPr>
              <w:instrText xml:space="preserve"> PAGEREF _Toc177626891 \h </w:instrText>
            </w:r>
          </w:ins>
          <w:r w:rsidRPr="00A971D2">
            <w:rPr>
              <w:noProof/>
              <w:webHidden/>
              <w:sz w:val="20"/>
              <w:szCs w:val="20"/>
              <w:rPrChange w:id="123" w:author="Peter Eimannsberger" w:date="2024-09-19T08:28:00Z">
                <w:rPr>
                  <w:noProof/>
                  <w:webHidden/>
                  <w:sz w:val="20"/>
                  <w:szCs w:val="20"/>
                </w:rPr>
              </w:rPrChange>
            </w:rPr>
          </w:r>
          <w:r w:rsidRPr="00A971D2">
            <w:rPr>
              <w:noProof/>
              <w:webHidden/>
              <w:sz w:val="20"/>
              <w:szCs w:val="20"/>
              <w:rPrChange w:id="124" w:author="Peter Eimannsberger" w:date="2024-09-19T08:28:00Z">
                <w:rPr>
                  <w:noProof/>
                  <w:webHidden/>
                </w:rPr>
              </w:rPrChange>
            </w:rPr>
            <w:fldChar w:fldCharType="separate"/>
          </w:r>
          <w:ins w:id="125" w:author="Peter Eimannsberger" w:date="2024-09-19T08:27:00Z">
            <w:r w:rsidRPr="00A971D2">
              <w:rPr>
                <w:noProof/>
                <w:webHidden/>
                <w:sz w:val="20"/>
                <w:szCs w:val="20"/>
                <w:rPrChange w:id="126" w:author="Peter Eimannsberger" w:date="2024-09-19T08:28:00Z">
                  <w:rPr>
                    <w:noProof/>
                    <w:webHidden/>
                  </w:rPr>
                </w:rPrChange>
              </w:rPr>
              <w:t>14</w:t>
            </w:r>
            <w:r w:rsidRPr="00A971D2">
              <w:rPr>
                <w:noProof/>
                <w:webHidden/>
                <w:sz w:val="20"/>
                <w:szCs w:val="20"/>
                <w:rPrChange w:id="127" w:author="Peter Eimannsberger" w:date="2024-09-19T08:28:00Z">
                  <w:rPr>
                    <w:noProof/>
                    <w:webHidden/>
                  </w:rPr>
                </w:rPrChange>
              </w:rPr>
              <w:fldChar w:fldCharType="end"/>
            </w:r>
            <w:r w:rsidRPr="00A971D2">
              <w:rPr>
                <w:rStyle w:val="Hypertextovprepojenie"/>
                <w:noProof/>
                <w:sz w:val="20"/>
                <w:szCs w:val="20"/>
                <w:rPrChange w:id="128" w:author="Peter Eimannsberger" w:date="2024-09-19T08:28:00Z">
                  <w:rPr>
                    <w:rStyle w:val="Hypertextovprepojenie"/>
                    <w:noProof/>
                  </w:rPr>
                </w:rPrChange>
              </w:rPr>
              <w:fldChar w:fldCharType="end"/>
            </w:r>
          </w:ins>
        </w:p>
        <w:p w14:paraId="664094E7" w14:textId="28C3CDA4" w:rsidR="00A971D2" w:rsidRPr="00A971D2" w:rsidRDefault="00A971D2">
          <w:pPr>
            <w:pStyle w:val="Obsah2"/>
            <w:tabs>
              <w:tab w:val="right" w:leader="dot" w:pos="9062"/>
            </w:tabs>
            <w:rPr>
              <w:ins w:id="129" w:author="Peter Eimannsberger" w:date="2024-09-19T08:27:00Z"/>
              <w:rFonts w:eastAsiaTheme="minorEastAsia"/>
              <w:noProof/>
              <w:sz w:val="20"/>
              <w:szCs w:val="20"/>
              <w:lang w:eastAsia="sk-SK"/>
              <w:rPrChange w:id="130" w:author="Peter Eimannsberger" w:date="2024-09-19T08:28:00Z">
                <w:rPr>
                  <w:ins w:id="131" w:author="Peter Eimannsberger" w:date="2024-09-19T08:27:00Z"/>
                  <w:rFonts w:eastAsiaTheme="minorEastAsia"/>
                  <w:noProof/>
                  <w:lang w:eastAsia="sk-SK"/>
                </w:rPr>
              </w:rPrChange>
            </w:rPr>
          </w:pPr>
          <w:ins w:id="132" w:author="Peter Eimannsberger" w:date="2024-09-19T08:27:00Z">
            <w:r w:rsidRPr="00A971D2">
              <w:rPr>
                <w:rStyle w:val="Hypertextovprepojenie"/>
                <w:noProof/>
                <w:sz w:val="20"/>
                <w:szCs w:val="20"/>
                <w:rPrChange w:id="133" w:author="Peter Eimannsberger" w:date="2024-09-19T08:28:00Z">
                  <w:rPr>
                    <w:rStyle w:val="Hypertextovprepojenie"/>
                    <w:noProof/>
                  </w:rPr>
                </w:rPrChange>
              </w:rPr>
              <w:fldChar w:fldCharType="begin"/>
            </w:r>
            <w:r w:rsidRPr="00A971D2">
              <w:rPr>
                <w:rStyle w:val="Hypertextovprepojenie"/>
                <w:noProof/>
                <w:sz w:val="20"/>
                <w:szCs w:val="20"/>
                <w:rPrChange w:id="134" w:author="Peter Eimannsberger" w:date="2024-09-19T08:28:00Z">
                  <w:rPr>
                    <w:rStyle w:val="Hypertextovprepojenie"/>
                    <w:noProof/>
                  </w:rPr>
                </w:rPrChange>
              </w:rPr>
              <w:instrText xml:space="preserve"> </w:instrText>
            </w:r>
            <w:r w:rsidRPr="00A971D2">
              <w:rPr>
                <w:noProof/>
                <w:sz w:val="20"/>
                <w:szCs w:val="20"/>
                <w:rPrChange w:id="135" w:author="Peter Eimannsberger" w:date="2024-09-19T08:28:00Z">
                  <w:rPr>
                    <w:noProof/>
                  </w:rPr>
                </w:rPrChange>
              </w:rPr>
              <w:instrText>HYPERLINK \l "_Toc177626892"</w:instrText>
            </w:r>
            <w:r w:rsidRPr="00A971D2">
              <w:rPr>
                <w:rStyle w:val="Hypertextovprepojenie"/>
                <w:noProof/>
                <w:sz w:val="20"/>
                <w:szCs w:val="20"/>
                <w:rPrChange w:id="136" w:author="Peter Eimannsberger" w:date="2024-09-19T08:28:00Z">
                  <w:rPr>
                    <w:rStyle w:val="Hypertextovprepojenie"/>
                    <w:noProof/>
                  </w:rPr>
                </w:rPrChange>
              </w:rPr>
              <w:instrText xml:space="preserve"> </w:instrText>
            </w:r>
            <w:r w:rsidRPr="00A971D2">
              <w:rPr>
                <w:rStyle w:val="Hypertextovprepojenie"/>
                <w:noProof/>
                <w:sz w:val="20"/>
                <w:szCs w:val="20"/>
                <w:rPrChange w:id="137"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138" w:author="Peter Eimannsberger" w:date="2024-09-19T08:28:00Z">
                  <w:rPr>
                    <w:rStyle w:val="Hypertextovprepojenie"/>
                    <w:rFonts w:ascii="Times New Roman" w:hAnsi="Times New Roman" w:cs="Times New Roman"/>
                    <w:noProof/>
                  </w:rPr>
                </w:rPrChange>
              </w:rPr>
              <w:t>1.5   Všeobecné ustanovenia</w:t>
            </w:r>
            <w:r w:rsidRPr="00A971D2">
              <w:rPr>
                <w:noProof/>
                <w:webHidden/>
                <w:sz w:val="20"/>
                <w:szCs w:val="20"/>
                <w:rPrChange w:id="139" w:author="Peter Eimannsberger" w:date="2024-09-19T08:28:00Z">
                  <w:rPr>
                    <w:noProof/>
                    <w:webHidden/>
                  </w:rPr>
                </w:rPrChange>
              </w:rPr>
              <w:tab/>
            </w:r>
            <w:r w:rsidRPr="00A971D2">
              <w:rPr>
                <w:noProof/>
                <w:webHidden/>
                <w:sz w:val="20"/>
                <w:szCs w:val="20"/>
                <w:rPrChange w:id="140" w:author="Peter Eimannsberger" w:date="2024-09-19T08:28:00Z">
                  <w:rPr>
                    <w:noProof/>
                    <w:webHidden/>
                  </w:rPr>
                </w:rPrChange>
              </w:rPr>
              <w:fldChar w:fldCharType="begin"/>
            </w:r>
            <w:r w:rsidRPr="00A971D2">
              <w:rPr>
                <w:noProof/>
                <w:webHidden/>
                <w:sz w:val="20"/>
                <w:szCs w:val="20"/>
                <w:rPrChange w:id="141" w:author="Peter Eimannsberger" w:date="2024-09-19T08:28:00Z">
                  <w:rPr>
                    <w:noProof/>
                    <w:webHidden/>
                  </w:rPr>
                </w:rPrChange>
              </w:rPr>
              <w:instrText xml:space="preserve"> PAGEREF _Toc177626892 \h </w:instrText>
            </w:r>
          </w:ins>
          <w:r w:rsidRPr="00A971D2">
            <w:rPr>
              <w:noProof/>
              <w:webHidden/>
              <w:sz w:val="20"/>
              <w:szCs w:val="20"/>
              <w:rPrChange w:id="142" w:author="Peter Eimannsberger" w:date="2024-09-19T08:28:00Z">
                <w:rPr>
                  <w:noProof/>
                  <w:webHidden/>
                  <w:sz w:val="20"/>
                  <w:szCs w:val="20"/>
                </w:rPr>
              </w:rPrChange>
            </w:rPr>
          </w:r>
          <w:r w:rsidRPr="00A971D2">
            <w:rPr>
              <w:noProof/>
              <w:webHidden/>
              <w:sz w:val="20"/>
              <w:szCs w:val="20"/>
              <w:rPrChange w:id="143" w:author="Peter Eimannsberger" w:date="2024-09-19T08:28:00Z">
                <w:rPr>
                  <w:noProof/>
                  <w:webHidden/>
                </w:rPr>
              </w:rPrChange>
            </w:rPr>
            <w:fldChar w:fldCharType="separate"/>
          </w:r>
          <w:ins w:id="144" w:author="Peter Eimannsberger" w:date="2024-09-19T08:27:00Z">
            <w:r w:rsidRPr="00A971D2">
              <w:rPr>
                <w:noProof/>
                <w:webHidden/>
                <w:sz w:val="20"/>
                <w:szCs w:val="20"/>
                <w:rPrChange w:id="145" w:author="Peter Eimannsberger" w:date="2024-09-19T08:28:00Z">
                  <w:rPr>
                    <w:noProof/>
                    <w:webHidden/>
                  </w:rPr>
                </w:rPrChange>
              </w:rPr>
              <w:t>14</w:t>
            </w:r>
            <w:r w:rsidRPr="00A971D2">
              <w:rPr>
                <w:noProof/>
                <w:webHidden/>
                <w:sz w:val="20"/>
                <w:szCs w:val="20"/>
                <w:rPrChange w:id="146" w:author="Peter Eimannsberger" w:date="2024-09-19T08:28:00Z">
                  <w:rPr>
                    <w:noProof/>
                    <w:webHidden/>
                  </w:rPr>
                </w:rPrChange>
              </w:rPr>
              <w:fldChar w:fldCharType="end"/>
            </w:r>
            <w:r w:rsidRPr="00A971D2">
              <w:rPr>
                <w:rStyle w:val="Hypertextovprepojenie"/>
                <w:noProof/>
                <w:sz w:val="20"/>
                <w:szCs w:val="20"/>
                <w:rPrChange w:id="147" w:author="Peter Eimannsberger" w:date="2024-09-19T08:28:00Z">
                  <w:rPr>
                    <w:rStyle w:val="Hypertextovprepojenie"/>
                    <w:noProof/>
                  </w:rPr>
                </w:rPrChange>
              </w:rPr>
              <w:fldChar w:fldCharType="end"/>
            </w:r>
          </w:ins>
        </w:p>
        <w:p w14:paraId="569D5036" w14:textId="0806F369" w:rsidR="00A971D2" w:rsidRPr="00A971D2" w:rsidRDefault="00A971D2">
          <w:pPr>
            <w:pStyle w:val="Obsah2"/>
            <w:tabs>
              <w:tab w:val="right" w:leader="dot" w:pos="9062"/>
            </w:tabs>
            <w:rPr>
              <w:ins w:id="148" w:author="Peter Eimannsberger" w:date="2024-09-19T08:27:00Z"/>
              <w:rFonts w:eastAsiaTheme="minorEastAsia"/>
              <w:noProof/>
              <w:sz w:val="20"/>
              <w:szCs w:val="20"/>
              <w:lang w:eastAsia="sk-SK"/>
              <w:rPrChange w:id="149" w:author="Peter Eimannsberger" w:date="2024-09-19T08:28:00Z">
                <w:rPr>
                  <w:ins w:id="150" w:author="Peter Eimannsberger" w:date="2024-09-19T08:27:00Z"/>
                  <w:rFonts w:eastAsiaTheme="minorEastAsia"/>
                  <w:noProof/>
                  <w:lang w:eastAsia="sk-SK"/>
                </w:rPr>
              </w:rPrChange>
            </w:rPr>
          </w:pPr>
          <w:ins w:id="151" w:author="Peter Eimannsberger" w:date="2024-09-19T08:27:00Z">
            <w:r w:rsidRPr="00A971D2">
              <w:rPr>
                <w:rStyle w:val="Hypertextovprepojenie"/>
                <w:noProof/>
                <w:sz w:val="20"/>
                <w:szCs w:val="20"/>
                <w:rPrChange w:id="152" w:author="Peter Eimannsberger" w:date="2024-09-19T08:28:00Z">
                  <w:rPr>
                    <w:rStyle w:val="Hypertextovprepojenie"/>
                    <w:noProof/>
                  </w:rPr>
                </w:rPrChange>
              </w:rPr>
              <w:fldChar w:fldCharType="begin"/>
            </w:r>
            <w:r w:rsidRPr="00A971D2">
              <w:rPr>
                <w:rStyle w:val="Hypertextovprepojenie"/>
                <w:noProof/>
                <w:sz w:val="20"/>
                <w:szCs w:val="20"/>
                <w:rPrChange w:id="153" w:author="Peter Eimannsberger" w:date="2024-09-19T08:28:00Z">
                  <w:rPr>
                    <w:rStyle w:val="Hypertextovprepojenie"/>
                    <w:noProof/>
                  </w:rPr>
                </w:rPrChange>
              </w:rPr>
              <w:instrText xml:space="preserve"> </w:instrText>
            </w:r>
            <w:r w:rsidRPr="00A971D2">
              <w:rPr>
                <w:noProof/>
                <w:sz w:val="20"/>
                <w:szCs w:val="20"/>
                <w:rPrChange w:id="154" w:author="Peter Eimannsberger" w:date="2024-09-19T08:28:00Z">
                  <w:rPr>
                    <w:noProof/>
                  </w:rPr>
                </w:rPrChange>
              </w:rPr>
              <w:instrText>HYPERLINK \l "_Toc177626893"</w:instrText>
            </w:r>
            <w:r w:rsidRPr="00A971D2">
              <w:rPr>
                <w:rStyle w:val="Hypertextovprepojenie"/>
                <w:noProof/>
                <w:sz w:val="20"/>
                <w:szCs w:val="20"/>
                <w:rPrChange w:id="155" w:author="Peter Eimannsberger" w:date="2024-09-19T08:28:00Z">
                  <w:rPr>
                    <w:rStyle w:val="Hypertextovprepojenie"/>
                    <w:noProof/>
                  </w:rPr>
                </w:rPrChange>
              </w:rPr>
              <w:instrText xml:space="preserve"> </w:instrText>
            </w:r>
            <w:r w:rsidRPr="00A971D2">
              <w:rPr>
                <w:rStyle w:val="Hypertextovprepojenie"/>
                <w:noProof/>
                <w:sz w:val="20"/>
                <w:szCs w:val="20"/>
                <w:rPrChange w:id="156"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157" w:author="Peter Eimannsberger" w:date="2024-09-19T08:28:00Z">
                  <w:rPr>
                    <w:rStyle w:val="Hypertextovprepojenie"/>
                    <w:rFonts w:ascii="Times New Roman" w:hAnsi="Times New Roman" w:cs="Times New Roman"/>
                    <w:noProof/>
                  </w:rPr>
                </w:rPrChange>
              </w:rPr>
              <w:t>1.6   Typy finančnej kontroly VO</w:t>
            </w:r>
            <w:r w:rsidRPr="00A971D2">
              <w:rPr>
                <w:noProof/>
                <w:webHidden/>
                <w:sz w:val="20"/>
                <w:szCs w:val="20"/>
                <w:rPrChange w:id="158" w:author="Peter Eimannsberger" w:date="2024-09-19T08:28:00Z">
                  <w:rPr>
                    <w:noProof/>
                    <w:webHidden/>
                  </w:rPr>
                </w:rPrChange>
              </w:rPr>
              <w:tab/>
            </w:r>
            <w:r w:rsidRPr="00A971D2">
              <w:rPr>
                <w:noProof/>
                <w:webHidden/>
                <w:sz w:val="20"/>
                <w:szCs w:val="20"/>
                <w:rPrChange w:id="159" w:author="Peter Eimannsberger" w:date="2024-09-19T08:28:00Z">
                  <w:rPr>
                    <w:noProof/>
                    <w:webHidden/>
                  </w:rPr>
                </w:rPrChange>
              </w:rPr>
              <w:fldChar w:fldCharType="begin"/>
            </w:r>
            <w:r w:rsidRPr="00A971D2">
              <w:rPr>
                <w:noProof/>
                <w:webHidden/>
                <w:sz w:val="20"/>
                <w:szCs w:val="20"/>
                <w:rPrChange w:id="160" w:author="Peter Eimannsberger" w:date="2024-09-19T08:28:00Z">
                  <w:rPr>
                    <w:noProof/>
                    <w:webHidden/>
                  </w:rPr>
                </w:rPrChange>
              </w:rPr>
              <w:instrText xml:space="preserve"> PAGEREF _Toc177626893 \h </w:instrText>
            </w:r>
          </w:ins>
          <w:r w:rsidRPr="00A971D2">
            <w:rPr>
              <w:noProof/>
              <w:webHidden/>
              <w:sz w:val="20"/>
              <w:szCs w:val="20"/>
              <w:rPrChange w:id="161" w:author="Peter Eimannsberger" w:date="2024-09-19T08:28:00Z">
                <w:rPr>
                  <w:noProof/>
                  <w:webHidden/>
                  <w:sz w:val="20"/>
                  <w:szCs w:val="20"/>
                </w:rPr>
              </w:rPrChange>
            </w:rPr>
          </w:r>
          <w:r w:rsidRPr="00A971D2">
            <w:rPr>
              <w:noProof/>
              <w:webHidden/>
              <w:sz w:val="20"/>
              <w:szCs w:val="20"/>
              <w:rPrChange w:id="162" w:author="Peter Eimannsberger" w:date="2024-09-19T08:28:00Z">
                <w:rPr>
                  <w:noProof/>
                  <w:webHidden/>
                </w:rPr>
              </w:rPrChange>
            </w:rPr>
            <w:fldChar w:fldCharType="separate"/>
          </w:r>
          <w:ins w:id="163" w:author="Peter Eimannsberger" w:date="2024-09-19T08:27:00Z">
            <w:r w:rsidRPr="00A971D2">
              <w:rPr>
                <w:noProof/>
                <w:webHidden/>
                <w:sz w:val="20"/>
                <w:szCs w:val="20"/>
                <w:rPrChange w:id="164" w:author="Peter Eimannsberger" w:date="2024-09-19T08:28:00Z">
                  <w:rPr>
                    <w:noProof/>
                    <w:webHidden/>
                  </w:rPr>
                </w:rPrChange>
              </w:rPr>
              <w:t>17</w:t>
            </w:r>
            <w:r w:rsidRPr="00A971D2">
              <w:rPr>
                <w:noProof/>
                <w:webHidden/>
                <w:sz w:val="20"/>
                <w:szCs w:val="20"/>
                <w:rPrChange w:id="165" w:author="Peter Eimannsberger" w:date="2024-09-19T08:28:00Z">
                  <w:rPr>
                    <w:noProof/>
                    <w:webHidden/>
                  </w:rPr>
                </w:rPrChange>
              </w:rPr>
              <w:fldChar w:fldCharType="end"/>
            </w:r>
            <w:r w:rsidRPr="00A971D2">
              <w:rPr>
                <w:rStyle w:val="Hypertextovprepojenie"/>
                <w:noProof/>
                <w:sz w:val="20"/>
                <w:szCs w:val="20"/>
                <w:rPrChange w:id="166" w:author="Peter Eimannsberger" w:date="2024-09-19T08:28:00Z">
                  <w:rPr>
                    <w:rStyle w:val="Hypertextovprepojenie"/>
                    <w:noProof/>
                  </w:rPr>
                </w:rPrChange>
              </w:rPr>
              <w:fldChar w:fldCharType="end"/>
            </w:r>
          </w:ins>
        </w:p>
        <w:p w14:paraId="6C1B0FD7" w14:textId="68E5C266" w:rsidR="00A971D2" w:rsidRPr="00A971D2" w:rsidRDefault="00A971D2">
          <w:pPr>
            <w:pStyle w:val="Obsah2"/>
            <w:tabs>
              <w:tab w:val="right" w:leader="dot" w:pos="9062"/>
            </w:tabs>
            <w:rPr>
              <w:ins w:id="167" w:author="Peter Eimannsberger" w:date="2024-09-19T08:27:00Z"/>
              <w:rFonts w:eastAsiaTheme="minorEastAsia"/>
              <w:noProof/>
              <w:sz w:val="20"/>
              <w:szCs w:val="20"/>
              <w:lang w:eastAsia="sk-SK"/>
              <w:rPrChange w:id="168" w:author="Peter Eimannsberger" w:date="2024-09-19T08:28:00Z">
                <w:rPr>
                  <w:ins w:id="169" w:author="Peter Eimannsberger" w:date="2024-09-19T08:27:00Z"/>
                  <w:rFonts w:eastAsiaTheme="minorEastAsia"/>
                  <w:noProof/>
                  <w:lang w:eastAsia="sk-SK"/>
                </w:rPr>
              </w:rPrChange>
            </w:rPr>
          </w:pPr>
          <w:ins w:id="170" w:author="Peter Eimannsberger" w:date="2024-09-19T08:27:00Z">
            <w:r w:rsidRPr="00A971D2">
              <w:rPr>
                <w:rStyle w:val="Hypertextovprepojenie"/>
                <w:noProof/>
                <w:sz w:val="20"/>
                <w:szCs w:val="20"/>
                <w:rPrChange w:id="171" w:author="Peter Eimannsberger" w:date="2024-09-19T08:28:00Z">
                  <w:rPr>
                    <w:rStyle w:val="Hypertextovprepojenie"/>
                    <w:noProof/>
                  </w:rPr>
                </w:rPrChange>
              </w:rPr>
              <w:fldChar w:fldCharType="begin"/>
            </w:r>
            <w:r w:rsidRPr="00A971D2">
              <w:rPr>
                <w:rStyle w:val="Hypertextovprepojenie"/>
                <w:noProof/>
                <w:sz w:val="20"/>
                <w:szCs w:val="20"/>
                <w:rPrChange w:id="172" w:author="Peter Eimannsberger" w:date="2024-09-19T08:28:00Z">
                  <w:rPr>
                    <w:rStyle w:val="Hypertextovprepojenie"/>
                    <w:noProof/>
                  </w:rPr>
                </w:rPrChange>
              </w:rPr>
              <w:instrText xml:space="preserve"> </w:instrText>
            </w:r>
            <w:r w:rsidRPr="00A971D2">
              <w:rPr>
                <w:noProof/>
                <w:sz w:val="20"/>
                <w:szCs w:val="20"/>
                <w:rPrChange w:id="173" w:author="Peter Eimannsberger" w:date="2024-09-19T08:28:00Z">
                  <w:rPr>
                    <w:noProof/>
                  </w:rPr>
                </w:rPrChange>
              </w:rPr>
              <w:instrText>HYPERLINK \l "_Toc177626894"</w:instrText>
            </w:r>
            <w:r w:rsidRPr="00A971D2">
              <w:rPr>
                <w:rStyle w:val="Hypertextovprepojenie"/>
                <w:noProof/>
                <w:sz w:val="20"/>
                <w:szCs w:val="20"/>
                <w:rPrChange w:id="174" w:author="Peter Eimannsberger" w:date="2024-09-19T08:28:00Z">
                  <w:rPr>
                    <w:rStyle w:val="Hypertextovprepojenie"/>
                    <w:noProof/>
                  </w:rPr>
                </w:rPrChange>
              </w:rPr>
              <w:instrText xml:space="preserve"> </w:instrText>
            </w:r>
            <w:r w:rsidRPr="00A971D2">
              <w:rPr>
                <w:rStyle w:val="Hypertextovprepojenie"/>
                <w:noProof/>
                <w:sz w:val="20"/>
                <w:szCs w:val="20"/>
                <w:rPrChange w:id="175"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176" w:author="Peter Eimannsberger" w:date="2024-09-19T08:28:00Z">
                  <w:rPr>
                    <w:rStyle w:val="Hypertextovprepojenie"/>
                    <w:rFonts w:ascii="Times New Roman" w:hAnsi="Times New Roman" w:cs="Times New Roman"/>
                    <w:noProof/>
                  </w:rPr>
                </w:rPrChange>
              </w:rPr>
              <w:t>a) Predbežná kontrola – posúdenie pred plánovaným vyhlásením zákazky</w:t>
            </w:r>
            <w:r w:rsidRPr="00A971D2">
              <w:rPr>
                <w:noProof/>
                <w:webHidden/>
                <w:sz w:val="20"/>
                <w:szCs w:val="20"/>
                <w:rPrChange w:id="177" w:author="Peter Eimannsberger" w:date="2024-09-19T08:28:00Z">
                  <w:rPr>
                    <w:noProof/>
                    <w:webHidden/>
                  </w:rPr>
                </w:rPrChange>
              </w:rPr>
              <w:tab/>
            </w:r>
            <w:r w:rsidRPr="00A971D2">
              <w:rPr>
                <w:noProof/>
                <w:webHidden/>
                <w:sz w:val="20"/>
                <w:szCs w:val="20"/>
                <w:rPrChange w:id="178" w:author="Peter Eimannsberger" w:date="2024-09-19T08:28:00Z">
                  <w:rPr>
                    <w:noProof/>
                    <w:webHidden/>
                  </w:rPr>
                </w:rPrChange>
              </w:rPr>
              <w:fldChar w:fldCharType="begin"/>
            </w:r>
            <w:r w:rsidRPr="00A971D2">
              <w:rPr>
                <w:noProof/>
                <w:webHidden/>
                <w:sz w:val="20"/>
                <w:szCs w:val="20"/>
                <w:rPrChange w:id="179" w:author="Peter Eimannsberger" w:date="2024-09-19T08:28:00Z">
                  <w:rPr>
                    <w:noProof/>
                    <w:webHidden/>
                  </w:rPr>
                </w:rPrChange>
              </w:rPr>
              <w:instrText xml:space="preserve"> PAGEREF _Toc177626894 \h </w:instrText>
            </w:r>
          </w:ins>
          <w:r w:rsidRPr="00A971D2">
            <w:rPr>
              <w:noProof/>
              <w:webHidden/>
              <w:sz w:val="20"/>
              <w:szCs w:val="20"/>
              <w:rPrChange w:id="180" w:author="Peter Eimannsberger" w:date="2024-09-19T08:28:00Z">
                <w:rPr>
                  <w:noProof/>
                  <w:webHidden/>
                  <w:sz w:val="20"/>
                  <w:szCs w:val="20"/>
                </w:rPr>
              </w:rPrChange>
            </w:rPr>
          </w:r>
          <w:r w:rsidRPr="00A971D2">
            <w:rPr>
              <w:noProof/>
              <w:webHidden/>
              <w:sz w:val="20"/>
              <w:szCs w:val="20"/>
              <w:rPrChange w:id="181" w:author="Peter Eimannsberger" w:date="2024-09-19T08:28:00Z">
                <w:rPr>
                  <w:noProof/>
                  <w:webHidden/>
                </w:rPr>
              </w:rPrChange>
            </w:rPr>
            <w:fldChar w:fldCharType="separate"/>
          </w:r>
          <w:ins w:id="182" w:author="Peter Eimannsberger" w:date="2024-09-19T08:27:00Z">
            <w:r w:rsidRPr="00A971D2">
              <w:rPr>
                <w:noProof/>
                <w:webHidden/>
                <w:sz w:val="20"/>
                <w:szCs w:val="20"/>
                <w:rPrChange w:id="183" w:author="Peter Eimannsberger" w:date="2024-09-19T08:28:00Z">
                  <w:rPr>
                    <w:noProof/>
                    <w:webHidden/>
                  </w:rPr>
                </w:rPrChange>
              </w:rPr>
              <w:t>18</w:t>
            </w:r>
            <w:r w:rsidRPr="00A971D2">
              <w:rPr>
                <w:noProof/>
                <w:webHidden/>
                <w:sz w:val="20"/>
                <w:szCs w:val="20"/>
                <w:rPrChange w:id="184" w:author="Peter Eimannsberger" w:date="2024-09-19T08:28:00Z">
                  <w:rPr>
                    <w:noProof/>
                    <w:webHidden/>
                  </w:rPr>
                </w:rPrChange>
              </w:rPr>
              <w:fldChar w:fldCharType="end"/>
            </w:r>
            <w:r w:rsidRPr="00A971D2">
              <w:rPr>
                <w:rStyle w:val="Hypertextovprepojenie"/>
                <w:noProof/>
                <w:sz w:val="20"/>
                <w:szCs w:val="20"/>
                <w:rPrChange w:id="185" w:author="Peter Eimannsberger" w:date="2024-09-19T08:28:00Z">
                  <w:rPr>
                    <w:rStyle w:val="Hypertextovprepojenie"/>
                    <w:noProof/>
                  </w:rPr>
                </w:rPrChange>
              </w:rPr>
              <w:fldChar w:fldCharType="end"/>
            </w:r>
          </w:ins>
        </w:p>
        <w:p w14:paraId="653B9E58" w14:textId="5CD08654" w:rsidR="00A971D2" w:rsidRPr="00A971D2" w:rsidRDefault="00A971D2">
          <w:pPr>
            <w:pStyle w:val="Obsah2"/>
            <w:tabs>
              <w:tab w:val="right" w:leader="dot" w:pos="9062"/>
            </w:tabs>
            <w:rPr>
              <w:ins w:id="186" w:author="Peter Eimannsberger" w:date="2024-09-19T08:27:00Z"/>
              <w:rFonts w:eastAsiaTheme="minorEastAsia"/>
              <w:noProof/>
              <w:sz w:val="20"/>
              <w:szCs w:val="20"/>
              <w:lang w:eastAsia="sk-SK"/>
              <w:rPrChange w:id="187" w:author="Peter Eimannsberger" w:date="2024-09-19T08:28:00Z">
                <w:rPr>
                  <w:ins w:id="188" w:author="Peter Eimannsberger" w:date="2024-09-19T08:27:00Z"/>
                  <w:rFonts w:eastAsiaTheme="minorEastAsia"/>
                  <w:noProof/>
                  <w:lang w:eastAsia="sk-SK"/>
                </w:rPr>
              </w:rPrChange>
            </w:rPr>
          </w:pPr>
          <w:ins w:id="189" w:author="Peter Eimannsberger" w:date="2024-09-19T08:27:00Z">
            <w:r w:rsidRPr="00A971D2">
              <w:rPr>
                <w:rStyle w:val="Hypertextovprepojenie"/>
                <w:noProof/>
                <w:sz w:val="20"/>
                <w:szCs w:val="20"/>
                <w:rPrChange w:id="190" w:author="Peter Eimannsberger" w:date="2024-09-19T08:28:00Z">
                  <w:rPr>
                    <w:rStyle w:val="Hypertextovprepojenie"/>
                    <w:noProof/>
                  </w:rPr>
                </w:rPrChange>
              </w:rPr>
              <w:fldChar w:fldCharType="begin"/>
            </w:r>
            <w:r w:rsidRPr="00A971D2">
              <w:rPr>
                <w:rStyle w:val="Hypertextovprepojenie"/>
                <w:noProof/>
                <w:sz w:val="20"/>
                <w:szCs w:val="20"/>
                <w:rPrChange w:id="191" w:author="Peter Eimannsberger" w:date="2024-09-19T08:28:00Z">
                  <w:rPr>
                    <w:rStyle w:val="Hypertextovprepojenie"/>
                    <w:noProof/>
                  </w:rPr>
                </w:rPrChange>
              </w:rPr>
              <w:instrText xml:space="preserve"> </w:instrText>
            </w:r>
            <w:r w:rsidRPr="00A971D2">
              <w:rPr>
                <w:noProof/>
                <w:sz w:val="20"/>
                <w:szCs w:val="20"/>
                <w:rPrChange w:id="192" w:author="Peter Eimannsberger" w:date="2024-09-19T08:28:00Z">
                  <w:rPr>
                    <w:noProof/>
                  </w:rPr>
                </w:rPrChange>
              </w:rPr>
              <w:instrText>HYPERLINK \l "_Toc177626895"</w:instrText>
            </w:r>
            <w:r w:rsidRPr="00A971D2">
              <w:rPr>
                <w:rStyle w:val="Hypertextovprepojenie"/>
                <w:noProof/>
                <w:sz w:val="20"/>
                <w:szCs w:val="20"/>
                <w:rPrChange w:id="193" w:author="Peter Eimannsberger" w:date="2024-09-19T08:28:00Z">
                  <w:rPr>
                    <w:rStyle w:val="Hypertextovprepojenie"/>
                    <w:noProof/>
                  </w:rPr>
                </w:rPrChange>
              </w:rPr>
              <w:instrText xml:space="preserve"> </w:instrText>
            </w:r>
            <w:r w:rsidRPr="00A971D2">
              <w:rPr>
                <w:rStyle w:val="Hypertextovprepojenie"/>
                <w:noProof/>
                <w:sz w:val="20"/>
                <w:szCs w:val="20"/>
                <w:rPrChange w:id="194"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195" w:author="Peter Eimannsberger" w:date="2024-09-19T08:28:00Z">
                  <w:rPr>
                    <w:rStyle w:val="Hypertextovprepojenie"/>
                    <w:rFonts w:ascii="Times New Roman" w:hAnsi="Times New Roman" w:cs="Times New Roman"/>
                    <w:noProof/>
                  </w:rPr>
                </w:rPrChange>
              </w:rPr>
              <w:t>b) Kontrola po uzavretí zmluvy (s úspešným uchádzačom)</w:t>
            </w:r>
            <w:r w:rsidRPr="00A971D2">
              <w:rPr>
                <w:noProof/>
                <w:webHidden/>
                <w:sz w:val="20"/>
                <w:szCs w:val="20"/>
                <w:rPrChange w:id="196" w:author="Peter Eimannsberger" w:date="2024-09-19T08:28:00Z">
                  <w:rPr>
                    <w:noProof/>
                    <w:webHidden/>
                  </w:rPr>
                </w:rPrChange>
              </w:rPr>
              <w:tab/>
            </w:r>
            <w:r w:rsidRPr="00A971D2">
              <w:rPr>
                <w:noProof/>
                <w:webHidden/>
                <w:sz w:val="20"/>
                <w:szCs w:val="20"/>
                <w:rPrChange w:id="197" w:author="Peter Eimannsberger" w:date="2024-09-19T08:28:00Z">
                  <w:rPr>
                    <w:noProof/>
                    <w:webHidden/>
                  </w:rPr>
                </w:rPrChange>
              </w:rPr>
              <w:fldChar w:fldCharType="begin"/>
            </w:r>
            <w:r w:rsidRPr="00A971D2">
              <w:rPr>
                <w:noProof/>
                <w:webHidden/>
                <w:sz w:val="20"/>
                <w:szCs w:val="20"/>
                <w:rPrChange w:id="198" w:author="Peter Eimannsberger" w:date="2024-09-19T08:28:00Z">
                  <w:rPr>
                    <w:noProof/>
                    <w:webHidden/>
                  </w:rPr>
                </w:rPrChange>
              </w:rPr>
              <w:instrText xml:space="preserve"> PAGEREF _Toc177626895 \h </w:instrText>
            </w:r>
          </w:ins>
          <w:r w:rsidRPr="00A971D2">
            <w:rPr>
              <w:noProof/>
              <w:webHidden/>
              <w:sz w:val="20"/>
              <w:szCs w:val="20"/>
              <w:rPrChange w:id="199" w:author="Peter Eimannsberger" w:date="2024-09-19T08:28:00Z">
                <w:rPr>
                  <w:noProof/>
                  <w:webHidden/>
                  <w:sz w:val="20"/>
                  <w:szCs w:val="20"/>
                </w:rPr>
              </w:rPrChange>
            </w:rPr>
          </w:r>
          <w:r w:rsidRPr="00A971D2">
            <w:rPr>
              <w:noProof/>
              <w:webHidden/>
              <w:sz w:val="20"/>
              <w:szCs w:val="20"/>
              <w:rPrChange w:id="200" w:author="Peter Eimannsberger" w:date="2024-09-19T08:28:00Z">
                <w:rPr>
                  <w:noProof/>
                  <w:webHidden/>
                </w:rPr>
              </w:rPrChange>
            </w:rPr>
            <w:fldChar w:fldCharType="separate"/>
          </w:r>
          <w:ins w:id="201" w:author="Peter Eimannsberger" w:date="2024-09-19T08:27:00Z">
            <w:r w:rsidRPr="00A971D2">
              <w:rPr>
                <w:noProof/>
                <w:webHidden/>
                <w:sz w:val="20"/>
                <w:szCs w:val="20"/>
                <w:rPrChange w:id="202" w:author="Peter Eimannsberger" w:date="2024-09-19T08:28:00Z">
                  <w:rPr>
                    <w:noProof/>
                    <w:webHidden/>
                  </w:rPr>
                </w:rPrChange>
              </w:rPr>
              <w:t>19</w:t>
            </w:r>
            <w:r w:rsidRPr="00A971D2">
              <w:rPr>
                <w:noProof/>
                <w:webHidden/>
                <w:sz w:val="20"/>
                <w:szCs w:val="20"/>
                <w:rPrChange w:id="203" w:author="Peter Eimannsberger" w:date="2024-09-19T08:28:00Z">
                  <w:rPr>
                    <w:noProof/>
                    <w:webHidden/>
                  </w:rPr>
                </w:rPrChange>
              </w:rPr>
              <w:fldChar w:fldCharType="end"/>
            </w:r>
            <w:r w:rsidRPr="00A971D2">
              <w:rPr>
                <w:rStyle w:val="Hypertextovprepojenie"/>
                <w:noProof/>
                <w:sz w:val="20"/>
                <w:szCs w:val="20"/>
                <w:rPrChange w:id="204" w:author="Peter Eimannsberger" w:date="2024-09-19T08:28:00Z">
                  <w:rPr>
                    <w:rStyle w:val="Hypertextovprepojenie"/>
                    <w:noProof/>
                  </w:rPr>
                </w:rPrChange>
              </w:rPr>
              <w:fldChar w:fldCharType="end"/>
            </w:r>
          </w:ins>
        </w:p>
        <w:p w14:paraId="3B367DE5" w14:textId="0609E176" w:rsidR="00A971D2" w:rsidRPr="00A971D2" w:rsidRDefault="00A971D2">
          <w:pPr>
            <w:pStyle w:val="Obsah2"/>
            <w:tabs>
              <w:tab w:val="right" w:leader="dot" w:pos="9062"/>
            </w:tabs>
            <w:rPr>
              <w:ins w:id="205" w:author="Peter Eimannsberger" w:date="2024-09-19T08:27:00Z"/>
              <w:rFonts w:eastAsiaTheme="minorEastAsia"/>
              <w:noProof/>
              <w:sz w:val="20"/>
              <w:szCs w:val="20"/>
              <w:lang w:eastAsia="sk-SK"/>
              <w:rPrChange w:id="206" w:author="Peter Eimannsberger" w:date="2024-09-19T08:28:00Z">
                <w:rPr>
                  <w:ins w:id="207" w:author="Peter Eimannsberger" w:date="2024-09-19T08:27:00Z"/>
                  <w:rFonts w:eastAsiaTheme="minorEastAsia"/>
                  <w:noProof/>
                  <w:lang w:eastAsia="sk-SK"/>
                </w:rPr>
              </w:rPrChange>
            </w:rPr>
          </w:pPr>
          <w:ins w:id="208" w:author="Peter Eimannsberger" w:date="2024-09-19T08:27:00Z">
            <w:r w:rsidRPr="00A971D2">
              <w:rPr>
                <w:rStyle w:val="Hypertextovprepojenie"/>
                <w:noProof/>
                <w:sz w:val="20"/>
                <w:szCs w:val="20"/>
                <w:rPrChange w:id="209" w:author="Peter Eimannsberger" w:date="2024-09-19T08:28:00Z">
                  <w:rPr>
                    <w:rStyle w:val="Hypertextovprepojenie"/>
                    <w:noProof/>
                  </w:rPr>
                </w:rPrChange>
              </w:rPr>
              <w:fldChar w:fldCharType="begin"/>
            </w:r>
            <w:r w:rsidRPr="00A971D2">
              <w:rPr>
                <w:rStyle w:val="Hypertextovprepojenie"/>
                <w:noProof/>
                <w:sz w:val="20"/>
                <w:szCs w:val="20"/>
                <w:rPrChange w:id="210" w:author="Peter Eimannsberger" w:date="2024-09-19T08:28:00Z">
                  <w:rPr>
                    <w:rStyle w:val="Hypertextovprepojenie"/>
                    <w:noProof/>
                  </w:rPr>
                </w:rPrChange>
              </w:rPr>
              <w:instrText xml:space="preserve"> </w:instrText>
            </w:r>
            <w:r w:rsidRPr="00A971D2">
              <w:rPr>
                <w:noProof/>
                <w:sz w:val="20"/>
                <w:szCs w:val="20"/>
                <w:rPrChange w:id="211" w:author="Peter Eimannsberger" w:date="2024-09-19T08:28:00Z">
                  <w:rPr>
                    <w:noProof/>
                  </w:rPr>
                </w:rPrChange>
              </w:rPr>
              <w:instrText>HYPERLINK \l "_Toc177626896"</w:instrText>
            </w:r>
            <w:r w:rsidRPr="00A971D2">
              <w:rPr>
                <w:rStyle w:val="Hypertextovprepojenie"/>
                <w:noProof/>
                <w:sz w:val="20"/>
                <w:szCs w:val="20"/>
                <w:rPrChange w:id="212" w:author="Peter Eimannsberger" w:date="2024-09-19T08:28:00Z">
                  <w:rPr>
                    <w:rStyle w:val="Hypertextovprepojenie"/>
                    <w:noProof/>
                  </w:rPr>
                </w:rPrChange>
              </w:rPr>
              <w:instrText xml:space="preserve"> </w:instrText>
            </w:r>
            <w:r w:rsidRPr="00A971D2">
              <w:rPr>
                <w:rStyle w:val="Hypertextovprepojenie"/>
                <w:noProof/>
                <w:sz w:val="20"/>
                <w:szCs w:val="20"/>
                <w:rPrChange w:id="213"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214" w:author="Peter Eimannsberger" w:date="2024-09-19T08:28:00Z">
                  <w:rPr>
                    <w:rStyle w:val="Hypertextovprepojenie"/>
                    <w:rFonts w:ascii="Times New Roman" w:hAnsi="Times New Roman" w:cs="Times New Roman"/>
                    <w:noProof/>
                  </w:rPr>
                </w:rPrChange>
              </w:rPr>
              <w:t>c) Kontrola zákaziek zadávaných zjednodušeným postupom pre zákazky na bežne dostupné tovary a služby</w:t>
            </w:r>
            <w:r w:rsidRPr="00A971D2">
              <w:rPr>
                <w:noProof/>
                <w:webHidden/>
                <w:sz w:val="20"/>
                <w:szCs w:val="20"/>
                <w:rPrChange w:id="215" w:author="Peter Eimannsberger" w:date="2024-09-19T08:28:00Z">
                  <w:rPr>
                    <w:noProof/>
                    <w:webHidden/>
                  </w:rPr>
                </w:rPrChange>
              </w:rPr>
              <w:tab/>
            </w:r>
            <w:r w:rsidRPr="00A971D2">
              <w:rPr>
                <w:noProof/>
                <w:webHidden/>
                <w:sz w:val="20"/>
                <w:szCs w:val="20"/>
                <w:rPrChange w:id="216" w:author="Peter Eimannsberger" w:date="2024-09-19T08:28:00Z">
                  <w:rPr>
                    <w:noProof/>
                    <w:webHidden/>
                  </w:rPr>
                </w:rPrChange>
              </w:rPr>
              <w:fldChar w:fldCharType="begin"/>
            </w:r>
            <w:r w:rsidRPr="00A971D2">
              <w:rPr>
                <w:noProof/>
                <w:webHidden/>
                <w:sz w:val="20"/>
                <w:szCs w:val="20"/>
                <w:rPrChange w:id="217" w:author="Peter Eimannsberger" w:date="2024-09-19T08:28:00Z">
                  <w:rPr>
                    <w:noProof/>
                    <w:webHidden/>
                  </w:rPr>
                </w:rPrChange>
              </w:rPr>
              <w:instrText xml:space="preserve"> PAGEREF _Toc177626896 \h </w:instrText>
            </w:r>
          </w:ins>
          <w:r w:rsidRPr="00A971D2">
            <w:rPr>
              <w:noProof/>
              <w:webHidden/>
              <w:sz w:val="20"/>
              <w:szCs w:val="20"/>
              <w:rPrChange w:id="218" w:author="Peter Eimannsberger" w:date="2024-09-19T08:28:00Z">
                <w:rPr>
                  <w:noProof/>
                  <w:webHidden/>
                  <w:sz w:val="20"/>
                  <w:szCs w:val="20"/>
                </w:rPr>
              </w:rPrChange>
            </w:rPr>
          </w:r>
          <w:r w:rsidRPr="00A971D2">
            <w:rPr>
              <w:noProof/>
              <w:webHidden/>
              <w:sz w:val="20"/>
              <w:szCs w:val="20"/>
              <w:rPrChange w:id="219" w:author="Peter Eimannsberger" w:date="2024-09-19T08:28:00Z">
                <w:rPr>
                  <w:noProof/>
                  <w:webHidden/>
                </w:rPr>
              </w:rPrChange>
            </w:rPr>
            <w:fldChar w:fldCharType="separate"/>
          </w:r>
          <w:ins w:id="220" w:author="Peter Eimannsberger" w:date="2024-09-19T08:27:00Z">
            <w:r w:rsidRPr="00A971D2">
              <w:rPr>
                <w:noProof/>
                <w:webHidden/>
                <w:sz w:val="20"/>
                <w:szCs w:val="20"/>
                <w:rPrChange w:id="221" w:author="Peter Eimannsberger" w:date="2024-09-19T08:28:00Z">
                  <w:rPr>
                    <w:noProof/>
                    <w:webHidden/>
                  </w:rPr>
                </w:rPrChange>
              </w:rPr>
              <w:t>22</w:t>
            </w:r>
            <w:r w:rsidRPr="00A971D2">
              <w:rPr>
                <w:noProof/>
                <w:webHidden/>
                <w:sz w:val="20"/>
                <w:szCs w:val="20"/>
                <w:rPrChange w:id="222" w:author="Peter Eimannsberger" w:date="2024-09-19T08:28:00Z">
                  <w:rPr>
                    <w:noProof/>
                    <w:webHidden/>
                  </w:rPr>
                </w:rPrChange>
              </w:rPr>
              <w:fldChar w:fldCharType="end"/>
            </w:r>
            <w:r w:rsidRPr="00A971D2">
              <w:rPr>
                <w:rStyle w:val="Hypertextovprepojenie"/>
                <w:noProof/>
                <w:sz w:val="20"/>
                <w:szCs w:val="20"/>
                <w:rPrChange w:id="223" w:author="Peter Eimannsberger" w:date="2024-09-19T08:28:00Z">
                  <w:rPr>
                    <w:rStyle w:val="Hypertextovprepojenie"/>
                    <w:noProof/>
                  </w:rPr>
                </w:rPrChange>
              </w:rPr>
              <w:fldChar w:fldCharType="end"/>
            </w:r>
          </w:ins>
        </w:p>
        <w:p w14:paraId="3488918F" w14:textId="5D1BA0D5" w:rsidR="00A971D2" w:rsidRPr="00A971D2" w:rsidRDefault="00A971D2">
          <w:pPr>
            <w:pStyle w:val="Obsah2"/>
            <w:tabs>
              <w:tab w:val="right" w:leader="dot" w:pos="9062"/>
            </w:tabs>
            <w:rPr>
              <w:ins w:id="224" w:author="Peter Eimannsberger" w:date="2024-09-19T08:27:00Z"/>
              <w:rFonts w:eastAsiaTheme="minorEastAsia"/>
              <w:noProof/>
              <w:sz w:val="20"/>
              <w:szCs w:val="20"/>
              <w:lang w:eastAsia="sk-SK"/>
              <w:rPrChange w:id="225" w:author="Peter Eimannsberger" w:date="2024-09-19T08:28:00Z">
                <w:rPr>
                  <w:ins w:id="226" w:author="Peter Eimannsberger" w:date="2024-09-19T08:27:00Z"/>
                  <w:rFonts w:eastAsiaTheme="minorEastAsia"/>
                  <w:noProof/>
                  <w:lang w:eastAsia="sk-SK"/>
                </w:rPr>
              </w:rPrChange>
            </w:rPr>
          </w:pPr>
          <w:ins w:id="227" w:author="Peter Eimannsberger" w:date="2024-09-19T08:27:00Z">
            <w:r w:rsidRPr="00A971D2">
              <w:rPr>
                <w:rStyle w:val="Hypertextovprepojenie"/>
                <w:noProof/>
                <w:sz w:val="20"/>
                <w:szCs w:val="20"/>
                <w:rPrChange w:id="228" w:author="Peter Eimannsberger" w:date="2024-09-19T08:28:00Z">
                  <w:rPr>
                    <w:rStyle w:val="Hypertextovprepojenie"/>
                    <w:noProof/>
                  </w:rPr>
                </w:rPrChange>
              </w:rPr>
              <w:fldChar w:fldCharType="begin"/>
            </w:r>
            <w:r w:rsidRPr="00A971D2">
              <w:rPr>
                <w:rStyle w:val="Hypertextovprepojenie"/>
                <w:noProof/>
                <w:sz w:val="20"/>
                <w:szCs w:val="20"/>
                <w:rPrChange w:id="229" w:author="Peter Eimannsberger" w:date="2024-09-19T08:28:00Z">
                  <w:rPr>
                    <w:rStyle w:val="Hypertextovprepojenie"/>
                    <w:noProof/>
                  </w:rPr>
                </w:rPrChange>
              </w:rPr>
              <w:instrText xml:space="preserve"> </w:instrText>
            </w:r>
            <w:r w:rsidRPr="00A971D2">
              <w:rPr>
                <w:noProof/>
                <w:sz w:val="20"/>
                <w:szCs w:val="20"/>
                <w:rPrChange w:id="230" w:author="Peter Eimannsberger" w:date="2024-09-19T08:28:00Z">
                  <w:rPr>
                    <w:noProof/>
                  </w:rPr>
                </w:rPrChange>
              </w:rPr>
              <w:instrText>HYPERLINK \l "_Toc177626897"</w:instrText>
            </w:r>
            <w:r w:rsidRPr="00A971D2">
              <w:rPr>
                <w:rStyle w:val="Hypertextovprepojenie"/>
                <w:noProof/>
                <w:sz w:val="20"/>
                <w:szCs w:val="20"/>
                <w:rPrChange w:id="231" w:author="Peter Eimannsberger" w:date="2024-09-19T08:28:00Z">
                  <w:rPr>
                    <w:rStyle w:val="Hypertextovprepojenie"/>
                    <w:noProof/>
                  </w:rPr>
                </w:rPrChange>
              </w:rPr>
              <w:instrText xml:space="preserve"> </w:instrText>
            </w:r>
            <w:r w:rsidRPr="00A971D2">
              <w:rPr>
                <w:rStyle w:val="Hypertextovprepojenie"/>
                <w:noProof/>
                <w:sz w:val="20"/>
                <w:szCs w:val="20"/>
                <w:rPrChange w:id="232"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233" w:author="Peter Eimannsberger" w:date="2024-09-19T08:28:00Z">
                  <w:rPr>
                    <w:rStyle w:val="Hypertextovprepojenie"/>
                    <w:rFonts w:ascii="Times New Roman" w:hAnsi="Times New Roman" w:cs="Times New Roman"/>
                    <w:noProof/>
                  </w:rPr>
                </w:rPrChange>
              </w:rPr>
              <w:t>d) Kontrola zmien zmluvy - dodatkov</w:t>
            </w:r>
            <w:r w:rsidRPr="00A971D2">
              <w:rPr>
                <w:noProof/>
                <w:webHidden/>
                <w:sz w:val="20"/>
                <w:szCs w:val="20"/>
                <w:rPrChange w:id="234" w:author="Peter Eimannsberger" w:date="2024-09-19T08:28:00Z">
                  <w:rPr>
                    <w:noProof/>
                    <w:webHidden/>
                  </w:rPr>
                </w:rPrChange>
              </w:rPr>
              <w:tab/>
            </w:r>
            <w:r w:rsidRPr="00A971D2">
              <w:rPr>
                <w:noProof/>
                <w:webHidden/>
                <w:sz w:val="20"/>
                <w:szCs w:val="20"/>
                <w:rPrChange w:id="235" w:author="Peter Eimannsberger" w:date="2024-09-19T08:28:00Z">
                  <w:rPr>
                    <w:noProof/>
                    <w:webHidden/>
                  </w:rPr>
                </w:rPrChange>
              </w:rPr>
              <w:fldChar w:fldCharType="begin"/>
            </w:r>
            <w:r w:rsidRPr="00A971D2">
              <w:rPr>
                <w:noProof/>
                <w:webHidden/>
                <w:sz w:val="20"/>
                <w:szCs w:val="20"/>
                <w:rPrChange w:id="236" w:author="Peter Eimannsberger" w:date="2024-09-19T08:28:00Z">
                  <w:rPr>
                    <w:noProof/>
                    <w:webHidden/>
                  </w:rPr>
                </w:rPrChange>
              </w:rPr>
              <w:instrText xml:space="preserve"> PAGEREF _Toc177626897 \h </w:instrText>
            </w:r>
          </w:ins>
          <w:r w:rsidRPr="00A971D2">
            <w:rPr>
              <w:noProof/>
              <w:webHidden/>
              <w:sz w:val="20"/>
              <w:szCs w:val="20"/>
              <w:rPrChange w:id="237" w:author="Peter Eimannsberger" w:date="2024-09-19T08:28:00Z">
                <w:rPr>
                  <w:noProof/>
                  <w:webHidden/>
                  <w:sz w:val="20"/>
                  <w:szCs w:val="20"/>
                </w:rPr>
              </w:rPrChange>
            </w:rPr>
          </w:r>
          <w:r w:rsidRPr="00A971D2">
            <w:rPr>
              <w:noProof/>
              <w:webHidden/>
              <w:sz w:val="20"/>
              <w:szCs w:val="20"/>
              <w:rPrChange w:id="238" w:author="Peter Eimannsberger" w:date="2024-09-19T08:28:00Z">
                <w:rPr>
                  <w:noProof/>
                  <w:webHidden/>
                </w:rPr>
              </w:rPrChange>
            </w:rPr>
            <w:fldChar w:fldCharType="separate"/>
          </w:r>
          <w:ins w:id="239" w:author="Peter Eimannsberger" w:date="2024-09-19T08:27:00Z">
            <w:r w:rsidRPr="00A971D2">
              <w:rPr>
                <w:noProof/>
                <w:webHidden/>
                <w:sz w:val="20"/>
                <w:szCs w:val="20"/>
                <w:rPrChange w:id="240" w:author="Peter Eimannsberger" w:date="2024-09-19T08:28:00Z">
                  <w:rPr>
                    <w:noProof/>
                    <w:webHidden/>
                  </w:rPr>
                </w:rPrChange>
              </w:rPr>
              <w:t>23</w:t>
            </w:r>
            <w:r w:rsidRPr="00A971D2">
              <w:rPr>
                <w:noProof/>
                <w:webHidden/>
                <w:sz w:val="20"/>
                <w:szCs w:val="20"/>
                <w:rPrChange w:id="241" w:author="Peter Eimannsberger" w:date="2024-09-19T08:28:00Z">
                  <w:rPr>
                    <w:noProof/>
                    <w:webHidden/>
                  </w:rPr>
                </w:rPrChange>
              </w:rPr>
              <w:fldChar w:fldCharType="end"/>
            </w:r>
            <w:r w:rsidRPr="00A971D2">
              <w:rPr>
                <w:rStyle w:val="Hypertextovprepojenie"/>
                <w:noProof/>
                <w:sz w:val="20"/>
                <w:szCs w:val="20"/>
                <w:rPrChange w:id="242" w:author="Peter Eimannsberger" w:date="2024-09-19T08:28:00Z">
                  <w:rPr>
                    <w:rStyle w:val="Hypertextovprepojenie"/>
                    <w:noProof/>
                  </w:rPr>
                </w:rPrChange>
              </w:rPr>
              <w:fldChar w:fldCharType="end"/>
            </w:r>
          </w:ins>
        </w:p>
        <w:p w14:paraId="7644ECD8" w14:textId="01BD4C1F" w:rsidR="00A971D2" w:rsidRPr="00A971D2" w:rsidRDefault="00A971D2">
          <w:pPr>
            <w:pStyle w:val="Obsah2"/>
            <w:tabs>
              <w:tab w:val="right" w:leader="dot" w:pos="9062"/>
            </w:tabs>
            <w:rPr>
              <w:ins w:id="243" w:author="Peter Eimannsberger" w:date="2024-09-19T08:27:00Z"/>
              <w:rFonts w:eastAsiaTheme="minorEastAsia"/>
              <w:noProof/>
              <w:sz w:val="20"/>
              <w:szCs w:val="20"/>
              <w:lang w:eastAsia="sk-SK"/>
              <w:rPrChange w:id="244" w:author="Peter Eimannsberger" w:date="2024-09-19T08:28:00Z">
                <w:rPr>
                  <w:ins w:id="245" w:author="Peter Eimannsberger" w:date="2024-09-19T08:27:00Z"/>
                  <w:rFonts w:eastAsiaTheme="minorEastAsia"/>
                  <w:noProof/>
                  <w:lang w:eastAsia="sk-SK"/>
                </w:rPr>
              </w:rPrChange>
            </w:rPr>
          </w:pPr>
          <w:ins w:id="246" w:author="Peter Eimannsberger" w:date="2024-09-19T08:27:00Z">
            <w:r w:rsidRPr="00A971D2">
              <w:rPr>
                <w:rStyle w:val="Hypertextovprepojenie"/>
                <w:noProof/>
                <w:sz w:val="20"/>
                <w:szCs w:val="20"/>
                <w:rPrChange w:id="247" w:author="Peter Eimannsberger" w:date="2024-09-19T08:28:00Z">
                  <w:rPr>
                    <w:rStyle w:val="Hypertextovprepojenie"/>
                    <w:noProof/>
                  </w:rPr>
                </w:rPrChange>
              </w:rPr>
              <w:fldChar w:fldCharType="begin"/>
            </w:r>
            <w:r w:rsidRPr="00A971D2">
              <w:rPr>
                <w:rStyle w:val="Hypertextovprepojenie"/>
                <w:noProof/>
                <w:sz w:val="20"/>
                <w:szCs w:val="20"/>
                <w:rPrChange w:id="248" w:author="Peter Eimannsberger" w:date="2024-09-19T08:28:00Z">
                  <w:rPr>
                    <w:rStyle w:val="Hypertextovprepojenie"/>
                    <w:noProof/>
                  </w:rPr>
                </w:rPrChange>
              </w:rPr>
              <w:instrText xml:space="preserve"> </w:instrText>
            </w:r>
            <w:r w:rsidRPr="00A971D2">
              <w:rPr>
                <w:noProof/>
                <w:sz w:val="20"/>
                <w:szCs w:val="20"/>
                <w:rPrChange w:id="249" w:author="Peter Eimannsberger" w:date="2024-09-19T08:28:00Z">
                  <w:rPr>
                    <w:noProof/>
                  </w:rPr>
                </w:rPrChange>
              </w:rPr>
              <w:instrText>HYPERLINK \l "_Toc177626898"</w:instrText>
            </w:r>
            <w:r w:rsidRPr="00A971D2">
              <w:rPr>
                <w:rStyle w:val="Hypertextovprepojenie"/>
                <w:noProof/>
                <w:sz w:val="20"/>
                <w:szCs w:val="20"/>
                <w:rPrChange w:id="250" w:author="Peter Eimannsberger" w:date="2024-09-19T08:28:00Z">
                  <w:rPr>
                    <w:rStyle w:val="Hypertextovprepojenie"/>
                    <w:noProof/>
                  </w:rPr>
                </w:rPrChange>
              </w:rPr>
              <w:instrText xml:space="preserve"> </w:instrText>
            </w:r>
            <w:r w:rsidRPr="00A971D2">
              <w:rPr>
                <w:rStyle w:val="Hypertextovprepojenie"/>
                <w:noProof/>
                <w:sz w:val="20"/>
                <w:szCs w:val="20"/>
                <w:rPrChange w:id="251"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252" w:author="Peter Eimannsberger" w:date="2024-09-19T08:28:00Z">
                  <w:rPr>
                    <w:rStyle w:val="Hypertextovprepojenie"/>
                    <w:rFonts w:ascii="Times New Roman" w:hAnsi="Times New Roman" w:cs="Times New Roman"/>
                    <w:noProof/>
                  </w:rPr>
                </w:rPrChange>
              </w:rPr>
              <w:t>e) Kontrola zákaziek zadávaných na základe rámcových dohôd a zákaziek zadávaných v rámci DNS</w:t>
            </w:r>
            <w:r w:rsidRPr="00A971D2">
              <w:rPr>
                <w:noProof/>
                <w:webHidden/>
                <w:sz w:val="20"/>
                <w:szCs w:val="20"/>
                <w:rPrChange w:id="253" w:author="Peter Eimannsberger" w:date="2024-09-19T08:28:00Z">
                  <w:rPr>
                    <w:noProof/>
                    <w:webHidden/>
                  </w:rPr>
                </w:rPrChange>
              </w:rPr>
              <w:tab/>
            </w:r>
            <w:r w:rsidRPr="00A971D2">
              <w:rPr>
                <w:noProof/>
                <w:webHidden/>
                <w:sz w:val="20"/>
                <w:szCs w:val="20"/>
                <w:rPrChange w:id="254" w:author="Peter Eimannsberger" w:date="2024-09-19T08:28:00Z">
                  <w:rPr>
                    <w:noProof/>
                    <w:webHidden/>
                  </w:rPr>
                </w:rPrChange>
              </w:rPr>
              <w:fldChar w:fldCharType="begin"/>
            </w:r>
            <w:r w:rsidRPr="00A971D2">
              <w:rPr>
                <w:noProof/>
                <w:webHidden/>
                <w:sz w:val="20"/>
                <w:szCs w:val="20"/>
                <w:rPrChange w:id="255" w:author="Peter Eimannsberger" w:date="2024-09-19T08:28:00Z">
                  <w:rPr>
                    <w:noProof/>
                    <w:webHidden/>
                  </w:rPr>
                </w:rPrChange>
              </w:rPr>
              <w:instrText xml:space="preserve"> PAGEREF _Toc177626898 \h </w:instrText>
            </w:r>
          </w:ins>
          <w:r w:rsidRPr="00A971D2">
            <w:rPr>
              <w:noProof/>
              <w:webHidden/>
              <w:sz w:val="20"/>
              <w:szCs w:val="20"/>
              <w:rPrChange w:id="256" w:author="Peter Eimannsberger" w:date="2024-09-19T08:28:00Z">
                <w:rPr>
                  <w:noProof/>
                  <w:webHidden/>
                  <w:sz w:val="20"/>
                  <w:szCs w:val="20"/>
                </w:rPr>
              </w:rPrChange>
            </w:rPr>
          </w:r>
          <w:r w:rsidRPr="00A971D2">
            <w:rPr>
              <w:noProof/>
              <w:webHidden/>
              <w:sz w:val="20"/>
              <w:szCs w:val="20"/>
              <w:rPrChange w:id="257" w:author="Peter Eimannsberger" w:date="2024-09-19T08:28:00Z">
                <w:rPr>
                  <w:noProof/>
                  <w:webHidden/>
                </w:rPr>
              </w:rPrChange>
            </w:rPr>
            <w:fldChar w:fldCharType="separate"/>
          </w:r>
          <w:ins w:id="258" w:author="Peter Eimannsberger" w:date="2024-09-19T08:27:00Z">
            <w:r w:rsidRPr="00A971D2">
              <w:rPr>
                <w:noProof/>
                <w:webHidden/>
                <w:sz w:val="20"/>
                <w:szCs w:val="20"/>
                <w:rPrChange w:id="259" w:author="Peter Eimannsberger" w:date="2024-09-19T08:28:00Z">
                  <w:rPr>
                    <w:noProof/>
                    <w:webHidden/>
                  </w:rPr>
                </w:rPrChange>
              </w:rPr>
              <w:t>24</w:t>
            </w:r>
            <w:r w:rsidRPr="00A971D2">
              <w:rPr>
                <w:noProof/>
                <w:webHidden/>
                <w:sz w:val="20"/>
                <w:szCs w:val="20"/>
                <w:rPrChange w:id="260" w:author="Peter Eimannsberger" w:date="2024-09-19T08:28:00Z">
                  <w:rPr>
                    <w:noProof/>
                    <w:webHidden/>
                  </w:rPr>
                </w:rPrChange>
              </w:rPr>
              <w:fldChar w:fldCharType="end"/>
            </w:r>
            <w:r w:rsidRPr="00A971D2">
              <w:rPr>
                <w:rStyle w:val="Hypertextovprepojenie"/>
                <w:noProof/>
                <w:sz w:val="20"/>
                <w:szCs w:val="20"/>
                <w:rPrChange w:id="261" w:author="Peter Eimannsberger" w:date="2024-09-19T08:28:00Z">
                  <w:rPr>
                    <w:rStyle w:val="Hypertextovprepojenie"/>
                    <w:noProof/>
                  </w:rPr>
                </w:rPrChange>
              </w:rPr>
              <w:fldChar w:fldCharType="end"/>
            </w:r>
          </w:ins>
        </w:p>
        <w:p w14:paraId="4D3F08C3" w14:textId="54379FDF" w:rsidR="00A971D2" w:rsidRPr="00A971D2" w:rsidRDefault="00A971D2">
          <w:pPr>
            <w:pStyle w:val="Obsah2"/>
            <w:tabs>
              <w:tab w:val="right" w:leader="dot" w:pos="9062"/>
            </w:tabs>
            <w:rPr>
              <w:ins w:id="262" w:author="Peter Eimannsberger" w:date="2024-09-19T08:27:00Z"/>
              <w:rFonts w:eastAsiaTheme="minorEastAsia"/>
              <w:noProof/>
              <w:sz w:val="20"/>
              <w:szCs w:val="20"/>
              <w:lang w:eastAsia="sk-SK"/>
              <w:rPrChange w:id="263" w:author="Peter Eimannsberger" w:date="2024-09-19T08:28:00Z">
                <w:rPr>
                  <w:ins w:id="264" w:author="Peter Eimannsberger" w:date="2024-09-19T08:27:00Z"/>
                  <w:rFonts w:eastAsiaTheme="minorEastAsia"/>
                  <w:noProof/>
                  <w:lang w:eastAsia="sk-SK"/>
                </w:rPr>
              </w:rPrChange>
            </w:rPr>
          </w:pPr>
          <w:ins w:id="265" w:author="Peter Eimannsberger" w:date="2024-09-19T08:27:00Z">
            <w:r w:rsidRPr="00A971D2">
              <w:rPr>
                <w:rStyle w:val="Hypertextovprepojenie"/>
                <w:noProof/>
                <w:sz w:val="20"/>
                <w:szCs w:val="20"/>
                <w:rPrChange w:id="266" w:author="Peter Eimannsberger" w:date="2024-09-19T08:28:00Z">
                  <w:rPr>
                    <w:rStyle w:val="Hypertextovprepojenie"/>
                    <w:noProof/>
                  </w:rPr>
                </w:rPrChange>
              </w:rPr>
              <w:fldChar w:fldCharType="begin"/>
            </w:r>
            <w:r w:rsidRPr="00A971D2">
              <w:rPr>
                <w:rStyle w:val="Hypertextovprepojenie"/>
                <w:noProof/>
                <w:sz w:val="20"/>
                <w:szCs w:val="20"/>
                <w:rPrChange w:id="267" w:author="Peter Eimannsberger" w:date="2024-09-19T08:28:00Z">
                  <w:rPr>
                    <w:rStyle w:val="Hypertextovprepojenie"/>
                    <w:noProof/>
                  </w:rPr>
                </w:rPrChange>
              </w:rPr>
              <w:instrText xml:space="preserve"> </w:instrText>
            </w:r>
            <w:r w:rsidRPr="00A971D2">
              <w:rPr>
                <w:noProof/>
                <w:sz w:val="20"/>
                <w:szCs w:val="20"/>
                <w:rPrChange w:id="268" w:author="Peter Eimannsberger" w:date="2024-09-19T08:28:00Z">
                  <w:rPr>
                    <w:noProof/>
                  </w:rPr>
                </w:rPrChange>
              </w:rPr>
              <w:instrText>HYPERLINK \l "_Toc177626899"</w:instrText>
            </w:r>
            <w:r w:rsidRPr="00A971D2">
              <w:rPr>
                <w:rStyle w:val="Hypertextovprepojenie"/>
                <w:noProof/>
                <w:sz w:val="20"/>
                <w:szCs w:val="20"/>
                <w:rPrChange w:id="269" w:author="Peter Eimannsberger" w:date="2024-09-19T08:28:00Z">
                  <w:rPr>
                    <w:rStyle w:val="Hypertextovprepojenie"/>
                    <w:noProof/>
                  </w:rPr>
                </w:rPrChange>
              </w:rPr>
              <w:instrText xml:space="preserve"> </w:instrText>
            </w:r>
            <w:r w:rsidRPr="00A971D2">
              <w:rPr>
                <w:rStyle w:val="Hypertextovprepojenie"/>
                <w:noProof/>
                <w:sz w:val="20"/>
                <w:szCs w:val="20"/>
                <w:rPrChange w:id="270"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271" w:author="Peter Eimannsberger" w:date="2024-09-19T08:28:00Z">
                  <w:rPr>
                    <w:rStyle w:val="Hypertextovprepojenie"/>
                    <w:rFonts w:ascii="Times New Roman" w:hAnsi="Times New Roman" w:cs="Times New Roman"/>
                    <w:noProof/>
                  </w:rPr>
                </w:rPrChange>
              </w:rPr>
              <w:t>1.7   Finančné opravy</w:t>
            </w:r>
            <w:r w:rsidRPr="00A971D2">
              <w:rPr>
                <w:noProof/>
                <w:webHidden/>
                <w:sz w:val="20"/>
                <w:szCs w:val="20"/>
                <w:rPrChange w:id="272" w:author="Peter Eimannsberger" w:date="2024-09-19T08:28:00Z">
                  <w:rPr>
                    <w:noProof/>
                    <w:webHidden/>
                  </w:rPr>
                </w:rPrChange>
              </w:rPr>
              <w:tab/>
            </w:r>
            <w:r w:rsidRPr="00A971D2">
              <w:rPr>
                <w:noProof/>
                <w:webHidden/>
                <w:sz w:val="20"/>
                <w:szCs w:val="20"/>
                <w:rPrChange w:id="273" w:author="Peter Eimannsberger" w:date="2024-09-19T08:28:00Z">
                  <w:rPr>
                    <w:noProof/>
                    <w:webHidden/>
                  </w:rPr>
                </w:rPrChange>
              </w:rPr>
              <w:fldChar w:fldCharType="begin"/>
            </w:r>
            <w:r w:rsidRPr="00A971D2">
              <w:rPr>
                <w:noProof/>
                <w:webHidden/>
                <w:sz w:val="20"/>
                <w:szCs w:val="20"/>
                <w:rPrChange w:id="274" w:author="Peter Eimannsberger" w:date="2024-09-19T08:28:00Z">
                  <w:rPr>
                    <w:noProof/>
                    <w:webHidden/>
                  </w:rPr>
                </w:rPrChange>
              </w:rPr>
              <w:instrText xml:space="preserve"> PAGEREF _Toc177626899 \h </w:instrText>
            </w:r>
          </w:ins>
          <w:r w:rsidRPr="00A971D2">
            <w:rPr>
              <w:noProof/>
              <w:webHidden/>
              <w:sz w:val="20"/>
              <w:szCs w:val="20"/>
              <w:rPrChange w:id="275" w:author="Peter Eimannsberger" w:date="2024-09-19T08:28:00Z">
                <w:rPr>
                  <w:noProof/>
                  <w:webHidden/>
                  <w:sz w:val="20"/>
                  <w:szCs w:val="20"/>
                </w:rPr>
              </w:rPrChange>
            </w:rPr>
          </w:r>
          <w:r w:rsidRPr="00A971D2">
            <w:rPr>
              <w:noProof/>
              <w:webHidden/>
              <w:sz w:val="20"/>
              <w:szCs w:val="20"/>
              <w:rPrChange w:id="276" w:author="Peter Eimannsberger" w:date="2024-09-19T08:28:00Z">
                <w:rPr>
                  <w:noProof/>
                  <w:webHidden/>
                </w:rPr>
              </w:rPrChange>
            </w:rPr>
            <w:fldChar w:fldCharType="separate"/>
          </w:r>
          <w:ins w:id="277" w:author="Peter Eimannsberger" w:date="2024-09-19T08:27:00Z">
            <w:r w:rsidRPr="00A971D2">
              <w:rPr>
                <w:noProof/>
                <w:webHidden/>
                <w:sz w:val="20"/>
                <w:szCs w:val="20"/>
                <w:rPrChange w:id="278" w:author="Peter Eimannsberger" w:date="2024-09-19T08:28:00Z">
                  <w:rPr>
                    <w:noProof/>
                    <w:webHidden/>
                  </w:rPr>
                </w:rPrChange>
              </w:rPr>
              <w:t>25</w:t>
            </w:r>
            <w:r w:rsidRPr="00A971D2">
              <w:rPr>
                <w:noProof/>
                <w:webHidden/>
                <w:sz w:val="20"/>
                <w:szCs w:val="20"/>
                <w:rPrChange w:id="279" w:author="Peter Eimannsberger" w:date="2024-09-19T08:28:00Z">
                  <w:rPr>
                    <w:noProof/>
                    <w:webHidden/>
                  </w:rPr>
                </w:rPrChange>
              </w:rPr>
              <w:fldChar w:fldCharType="end"/>
            </w:r>
            <w:r w:rsidRPr="00A971D2">
              <w:rPr>
                <w:rStyle w:val="Hypertextovprepojenie"/>
                <w:noProof/>
                <w:sz w:val="20"/>
                <w:szCs w:val="20"/>
                <w:rPrChange w:id="280" w:author="Peter Eimannsberger" w:date="2024-09-19T08:28:00Z">
                  <w:rPr>
                    <w:rStyle w:val="Hypertextovprepojenie"/>
                    <w:noProof/>
                  </w:rPr>
                </w:rPrChange>
              </w:rPr>
              <w:fldChar w:fldCharType="end"/>
            </w:r>
          </w:ins>
        </w:p>
        <w:p w14:paraId="06400912" w14:textId="2AEF1EB0" w:rsidR="00A971D2" w:rsidRPr="00A971D2" w:rsidRDefault="00A971D2">
          <w:pPr>
            <w:pStyle w:val="Obsah2"/>
            <w:tabs>
              <w:tab w:val="right" w:leader="dot" w:pos="9062"/>
            </w:tabs>
            <w:rPr>
              <w:ins w:id="281" w:author="Peter Eimannsberger" w:date="2024-09-19T08:27:00Z"/>
              <w:rFonts w:eastAsiaTheme="minorEastAsia"/>
              <w:noProof/>
              <w:sz w:val="20"/>
              <w:szCs w:val="20"/>
              <w:lang w:eastAsia="sk-SK"/>
              <w:rPrChange w:id="282" w:author="Peter Eimannsberger" w:date="2024-09-19T08:28:00Z">
                <w:rPr>
                  <w:ins w:id="283" w:author="Peter Eimannsberger" w:date="2024-09-19T08:27:00Z"/>
                  <w:rFonts w:eastAsiaTheme="minorEastAsia"/>
                  <w:noProof/>
                  <w:lang w:eastAsia="sk-SK"/>
                </w:rPr>
              </w:rPrChange>
            </w:rPr>
          </w:pPr>
          <w:ins w:id="284" w:author="Peter Eimannsberger" w:date="2024-09-19T08:27:00Z">
            <w:r w:rsidRPr="00A971D2">
              <w:rPr>
                <w:rStyle w:val="Hypertextovprepojenie"/>
                <w:noProof/>
                <w:sz w:val="20"/>
                <w:szCs w:val="20"/>
                <w:rPrChange w:id="285" w:author="Peter Eimannsberger" w:date="2024-09-19T08:28:00Z">
                  <w:rPr>
                    <w:rStyle w:val="Hypertextovprepojenie"/>
                    <w:noProof/>
                  </w:rPr>
                </w:rPrChange>
              </w:rPr>
              <w:fldChar w:fldCharType="begin"/>
            </w:r>
            <w:r w:rsidRPr="00A971D2">
              <w:rPr>
                <w:rStyle w:val="Hypertextovprepojenie"/>
                <w:noProof/>
                <w:sz w:val="20"/>
                <w:szCs w:val="20"/>
                <w:rPrChange w:id="286" w:author="Peter Eimannsberger" w:date="2024-09-19T08:28:00Z">
                  <w:rPr>
                    <w:rStyle w:val="Hypertextovprepojenie"/>
                    <w:noProof/>
                  </w:rPr>
                </w:rPrChange>
              </w:rPr>
              <w:instrText xml:space="preserve"> </w:instrText>
            </w:r>
            <w:r w:rsidRPr="00A971D2">
              <w:rPr>
                <w:noProof/>
                <w:sz w:val="20"/>
                <w:szCs w:val="20"/>
                <w:rPrChange w:id="287" w:author="Peter Eimannsberger" w:date="2024-09-19T08:28:00Z">
                  <w:rPr>
                    <w:noProof/>
                  </w:rPr>
                </w:rPrChange>
              </w:rPr>
              <w:instrText>HYPERLINK \l "_Toc177626900"</w:instrText>
            </w:r>
            <w:r w:rsidRPr="00A971D2">
              <w:rPr>
                <w:rStyle w:val="Hypertextovprepojenie"/>
                <w:noProof/>
                <w:sz w:val="20"/>
                <w:szCs w:val="20"/>
                <w:rPrChange w:id="288" w:author="Peter Eimannsberger" w:date="2024-09-19T08:28:00Z">
                  <w:rPr>
                    <w:rStyle w:val="Hypertextovprepojenie"/>
                    <w:noProof/>
                  </w:rPr>
                </w:rPrChange>
              </w:rPr>
              <w:instrText xml:space="preserve"> </w:instrText>
            </w:r>
            <w:r w:rsidRPr="00A971D2">
              <w:rPr>
                <w:rStyle w:val="Hypertextovprepojenie"/>
                <w:noProof/>
                <w:sz w:val="20"/>
                <w:szCs w:val="20"/>
                <w:rPrChange w:id="289"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290" w:author="Peter Eimannsberger" w:date="2024-09-19T08:28:00Z">
                  <w:rPr>
                    <w:rStyle w:val="Hypertextovprepojenie"/>
                    <w:rFonts w:ascii="Times New Roman" w:hAnsi="Times New Roman" w:cs="Times New Roman"/>
                    <w:noProof/>
                  </w:rPr>
                </w:rPrChange>
              </w:rPr>
              <w:t>1.8   Postupy vo verejnom obstarávaní</w:t>
            </w:r>
            <w:r w:rsidRPr="00A971D2">
              <w:rPr>
                <w:noProof/>
                <w:webHidden/>
                <w:sz w:val="20"/>
                <w:szCs w:val="20"/>
                <w:rPrChange w:id="291" w:author="Peter Eimannsberger" w:date="2024-09-19T08:28:00Z">
                  <w:rPr>
                    <w:noProof/>
                    <w:webHidden/>
                  </w:rPr>
                </w:rPrChange>
              </w:rPr>
              <w:tab/>
            </w:r>
            <w:r w:rsidRPr="00A971D2">
              <w:rPr>
                <w:noProof/>
                <w:webHidden/>
                <w:sz w:val="20"/>
                <w:szCs w:val="20"/>
                <w:rPrChange w:id="292" w:author="Peter Eimannsberger" w:date="2024-09-19T08:28:00Z">
                  <w:rPr>
                    <w:noProof/>
                    <w:webHidden/>
                  </w:rPr>
                </w:rPrChange>
              </w:rPr>
              <w:fldChar w:fldCharType="begin"/>
            </w:r>
            <w:r w:rsidRPr="00A971D2">
              <w:rPr>
                <w:noProof/>
                <w:webHidden/>
                <w:sz w:val="20"/>
                <w:szCs w:val="20"/>
                <w:rPrChange w:id="293" w:author="Peter Eimannsberger" w:date="2024-09-19T08:28:00Z">
                  <w:rPr>
                    <w:noProof/>
                    <w:webHidden/>
                  </w:rPr>
                </w:rPrChange>
              </w:rPr>
              <w:instrText xml:space="preserve"> PAGEREF _Toc177626900 \h </w:instrText>
            </w:r>
          </w:ins>
          <w:r w:rsidRPr="00A971D2">
            <w:rPr>
              <w:noProof/>
              <w:webHidden/>
              <w:sz w:val="20"/>
              <w:szCs w:val="20"/>
              <w:rPrChange w:id="294" w:author="Peter Eimannsberger" w:date="2024-09-19T08:28:00Z">
                <w:rPr>
                  <w:noProof/>
                  <w:webHidden/>
                  <w:sz w:val="20"/>
                  <w:szCs w:val="20"/>
                </w:rPr>
              </w:rPrChange>
            </w:rPr>
          </w:r>
          <w:r w:rsidRPr="00A971D2">
            <w:rPr>
              <w:noProof/>
              <w:webHidden/>
              <w:sz w:val="20"/>
              <w:szCs w:val="20"/>
              <w:rPrChange w:id="295" w:author="Peter Eimannsberger" w:date="2024-09-19T08:28:00Z">
                <w:rPr>
                  <w:noProof/>
                  <w:webHidden/>
                </w:rPr>
              </w:rPrChange>
            </w:rPr>
            <w:fldChar w:fldCharType="separate"/>
          </w:r>
          <w:ins w:id="296" w:author="Peter Eimannsberger" w:date="2024-09-19T08:27:00Z">
            <w:r w:rsidRPr="00A971D2">
              <w:rPr>
                <w:noProof/>
                <w:webHidden/>
                <w:sz w:val="20"/>
                <w:szCs w:val="20"/>
                <w:rPrChange w:id="297" w:author="Peter Eimannsberger" w:date="2024-09-19T08:28:00Z">
                  <w:rPr>
                    <w:noProof/>
                    <w:webHidden/>
                  </w:rPr>
                </w:rPrChange>
              </w:rPr>
              <w:t>26</w:t>
            </w:r>
            <w:r w:rsidRPr="00A971D2">
              <w:rPr>
                <w:noProof/>
                <w:webHidden/>
                <w:sz w:val="20"/>
                <w:szCs w:val="20"/>
                <w:rPrChange w:id="298" w:author="Peter Eimannsberger" w:date="2024-09-19T08:28:00Z">
                  <w:rPr>
                    <w:noProof/>
                    <w:webHidden/>
                  </w:rPr>
                </w:rPrChange>
              </w:rPr>
              <w:fldChar w:fldCharType="end"/>
            </w:r>
            <w:r w:rsidRPr="00A971D2">
              <w:rPr>
                <w:rStyle w:val="Hypertextovprepojenie"/>
                <w:noProof/>
                <w:sz w:val="20"/>
                <w:szCs w:val="20"/>
                <w:rPrChange w:id="299" w:author="Peter Eimannsberger" w:date="2024-09-19T08:28:00Z">
                  <w:rPr>
                    <w:rStyle w:val="Hypertextovprepojenie"/>
                    <w:noProof/>
                  </w:rPr>
                </w:rPrChange>
              </w:rPr>
              <w:fldChar w:fldCharType="end"/>
            </w:r>
          </w:ins>
        </w:p>
        <w:p w14:paraId="61A89E0D" w14:textId="681BD11F" w:rsidR="00A971D2" w:rsidRPr="00A971D2" w:rsidRDefault="00A971D2">
          <w:pPr>
            <w:pStyle w:val="Obsah2"/>
            <w:tabs>
              <w:tab w:val="right" w:leader="dot" w:pos="9062"/>
            </w:tabs>
            <w:rPr>
              <w:ins w:id="300" w:author="Peter Eimannsberger" w:date="2024-09-19T08:27:00Z"/>
              <w:rFonts w:eastAsiaTheme="minorEastAsia"/>
              <w:noProof/>
              <w:sz w:val="20"/>
              <w:szCs w:val="20"/>
              <w:lang w:eastAsia="sk-SK"/>
              <w:rPrChange w:id="301" w:author="Peter Eimannsberger" w:date="2024-09-19T08:28:00Z">
                <w:rPr>
                  <w:ins w:id="302" w:author="Peter Eimannsberger" w:date="2024-09-19T08:27:00Z"/>
                  <w:rFonts w:eastAsiaTheme="minorEastAsia"/>
                  <w:noProof/>
                  <w:lang w:eastAsia="sk-SK"/>
                </w:rPr>
              </w:rPrChange>
            </w:rPr>
          </w:pPr>
          <w:ins w:id="303" w:author="Peter Eimannsberger" w:date="2024-09-19T08:27:00Z">
            <w:r w:rsidRPr="00A971D2">
              <w:rPr>
                <w:rStyle w:val="Hypertextovprepojenie"/>
                <w:noProof/>
                <w:sz w:val="20"/>
                <w:szCs w:val="20"/>
                <w:rPrChange w:id="304" w:author="Peter Eimannsberger" w:date="2024-09-19T08:28:00Z">
                  <w:rPr>
                    <w:rStyle w:val="Hypertextovprepojenie"/>
                    <w:noProof/>
                  </w:rPr>
                </w:rPrChange>
              </w:rPr>
              <w:fldChar w:fldCharType="begin"/>
            </w:r>
            <w:r w:rsidRPr="00A971D2">
              <w:rPr>
                <w:rStyle w:val="Hypertextovprepojenie"/>
                <w:noProof/>
                <w:sz w:val="20"/>
                <w:szCs w:val="20"/>
                <w:rPrChange w:id="305" w:author="Peter Eimannsberger" w:date="2024-09-19T08:28:00Z">
                  <w:rPr>
                    <w:rStyle w:val="Hypertextovprepojenie"/>
                    <w:noProof/>
                  </w:rPr>
                </w:rPrChange>
              </w:rPr>
              <w:instrText xml:space="preserve"> </w:instrText>
            </w:r>
            <w:r w:rsidRPr="00A971D2">
              <w:rPr>
                <w:noProof/>
                <w:sz w:val="20"/>
                <w:szCs w:val="20"/>
                <w:rPrChange w:id="306" w:author="Peter Eimannsberger" w:date="2024-09-19T08:28:00Z">
                  <w:rPr>
                    <w:noProof/>
                  </w:rPr>
                </w:rPrChange>
              </w:rPr>
              <w:instrText>HYPERLINK \l "_Toc177626901"</w:instrText>
            </w:r>
            <w:r w:rsidRPr="00A971D2">
              <w:rPr>
                <w:rStyle w:val="Hypertextovprepojenie"/>
                <w:noProof/>
                <w:sz w:val="20"/>
                <w:szCs w:val="20"/>
                <w:rPrChange w:id="307" w:author="Peter Eimannsberger" w:date="2024-09-19T08:28:00Z">
                  <w:rPr>
                    <w:rStyle w:val="Hypertextovprepojenie"/>
                    <w:noProof/>
                  </w:rPr>
                </w:rPrChange>
              </w:rPr>
              <w:instrText xml:space="preserve"> </w:instrText>
            </w:r>
            <w:r w:rsidRPr="00A971D2">
              <w:rPr>
                <w:rStyle w:val="Hypertextovprepojenie"/>
                <w:noProof/>
                <w:sz w:val="20"/>
                <w:szCs w:val="20"/>
                <w:rPrChange w:id="308"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309" w:author="Peter Eimannsberger" w:date="2024-09-19T08:28:00Z">
                  <w:rPr>
                    <w:rStyle w:val="Hypertextovprepojenie"/>
                    <w:rFonts w:ascii="Times New Roman" w:hAnsi="Times New Roman" w:cs="Times New Roman"/>
                    <w:noProof/>
                  </w:rPr>
                </w:rPrChange>
              </w:rPr>
              <w:t>1.8.1 Podlimitné zákazky</w:t>
            </w:r>
            <w:r w:rsidRPr="00A971D2">
              <w:rPr>
                <w:noProof/>
                <w:webHidden/>
                <w:sz w:val="20"/>
                <w:szCs w:val="20"/>
                <w:rPrChange w:id="310" w:author="Peter Eimannsberger" w:date="2024-09-19T08:28:00Z">
                  <w:rPr>
                    <w:noProof/>
                    <w:webHidden/>
                  </w:rPr>
                </w:rPrChange>
              </w:rPr>
              <w:tab/>
            </w:r>
            <w:r w:rsidRPr="00A971D2">
              <w:rPr>
                <w:noProof/>
                <w:webHidden/>
                <w:sz w:val="20"/>
                <w:szCs w:val="20"/>
                <w:rPrChange w:id="311" w:author="Peter Eimannsberger" w:date="2024-09-19T08:28:00Z">
                  <w:rPr>
                    <w:noProof/>
                    <w:webHidden/>
                  </w:rPr>
                </w:rPrChange>
              </w:rPr>
              <w:fldChar w:fldCharType="begin"/>
            </w:r>
            <w:r w:rsidRPr="00A971D2">
              <w:rPr>
                <w:noProof/>
                <w:webHidden/>
                <w:sz w:val="20"/>
                <w:szCs w:val="20"/>
                <w:rPrChange w:id="312" w:author="Peter Eimannsberger" w:date="2024-09-19T08:28:00Z">
                  <w:rPr>
                    <w:noProof/>
                    <w:webHidden/>
                  </w:rPr>
                </w:rPrChange>
              </w:rPr>
              <w:instrText xml:space="preserve"> PAGEREF _Toc177626901 \h </w:instrText>
            </w:r>
          </w:ins>
          <w:r w:rsidRPr="00A971D2">
            <w:rPr>
              <w:noProof/>
              <w:webHidden/>
              <w:sz w:val="20"/>
              <w:szCs w:val="20"/>
              <w:rPrChange w:id="313" w:author="Peter Eimannsberger" w:date="2024-09-19T08:28:00Z">
                <w:rPr>
                  <w:noProof/>
                  <w:webHidden/>
                  <w:sz w:val="20"/>
                  <w:szCs w:val="20"/>
                </w:rPr>
              </w:rPrChange>
            </w:rPr>
          </w:r>
          <w:r w:rsidRPr="00A971D2">
            <w:rPr>
              <w:noProof/>
              <w:webHidden/>
              <w:sz w:val="20"/>
              <w:szCs w:val="20"/>
              <w:rPrChange w:id="314" w:author="Peter Eimannsberger" w:date="2024-09-19T08:28:00Z">
                <w:rPr>
                  <w:noProof/>
                  <w:webHidden/>
                </w:rPr>
              </w:rPrChange>
            </w:rPr>
            <w:fldChar w:fldCharType="separate"/>
          </w:r>
          <w:ins w:id="315" w:author="Peter Eimannsberger" w:date="2024-09-19T08:27:00Z">
            <w:r w:rsidRPr="00A971D2">
              <w:rPr>
                <w:noProof/>
                <w:webHidden/>
                <w:sz w:val="20"/>
                <w:szCs w:val="20"/>
                <w:rPrChange w:id="316" w:author="Peter Eimannsberger" w:date="2024-09-19T08:28:00Z">
                  <w:rPr>
                    <w:noProof/>
                    <w:webHidden/>
                  </w:rPr>
                </w:rPrChange>
              </w:rPr>
              <w:t>26</w:t>
            </w:r>
            <w:r w:rsidRPr="00A971D2">
              <w:rPr>
                <w:noProof/>
                <w:webHidden/>
                <w:sz w:val="20"/>
                <w:szCs w:val="20"/>
                <w:rPrChange w:id="317" w:author="Peter Eimannsberger" w:date="2024-09-19T08:28:00Z">
                  <w:rPr>
                    <w:noProof/>
                    <w:webHidden/>
                  </w:rPr>
                </w:rPrChange>
              </w:rPr>
              <w:fldChar w:fldCharType="end"/>
            </w:r>
            <w:r w:rsidRPr="00A971D2">
              <w:rPr>
                <w:rStyle w:val="Hypertextovprepojenie"/>
                <w:noProof/>
                <w:sz w:val="20"/>
                <w:szCs w:val="20"/>
                <w:rPrChange w:id="318" w:author="Peter Eimannsberger" w:date="2024-09-19T08:28:00Z">
                  <w:rPr>
                    <w:rStyle w:val="Hypertextovprepojenie"/>
                    <w:noProof/>
                  </w:rPr>
                </w:rPrChange>
              </w:rPr>
              <w:fldChar w:fldCharType="end"/>
            </w:r>
          </w:ins>
        </w:p>
        <w:p w14:paraId="1CC44080" w14:textId="45353063" w:rsidR="00A971D2" w:rsidRPr="00A971D2" w:rsidRDefault="00A971D2">
          <w:pPr>
            <w:pStyle w:val="Obsah2"/>
            <w:tabs>
              <w:tab w:val="left" w:pos="1320"/>
              <w:tab w:val="right" w:leader="dot" w:pos="9062"/>
            </w:tabs>
            <w:rPr>
              <w:ins w:id="319" w:author="Peter Eimannsberger" w:date="2024-09-19T08:27:00Z"/>
              <w:rFonts w:eastAsiaTheme="minorEastAsia"/>
              <w:noProof/>
              <w:sz w:val="20"/>
              <w:szCs w:val="20"/>
              <w:lang w:eastAsia="sk-SK"/>
              <w:rPrChange w:id="320" w:author="Peter Eimannsberger" w:date="2024-09-19T08:28:00Z">
                <w:rPr>
                  <w:ins w:id="321" w:author="Peter Eimannsberger" w:date="2024-09-19T08:27:00Z"/>
                  <w:rFonts w:eastAsiaTheme="minorEastAsia"/>
                  <w:noProof/>
                  <w:lang w:eastAsia="sk-SK"/>
                </w:rPr>
              </w:rPrChange>
            </w:rPr>
          </w:pPr>
          <w:ins w:id="322" w:author="Peter Eimannsberger" w:date="2024-09-19T08:27:00Z">
            <w:r w:rsidRPr="00A971D2">
              <w:rPr>
                <w:rStyle w:val="Hypertextovprepojenie"/>
                <w:noProof/>
                <w:sz w:val="20"/>
                <w:szCs w:val="20"/>
                <w:rPrChange w:id="323" w:author="Peter Eimannsberger" w:date="2024-09-19T08:28:00Z">
                  <w:rPr>
                    <w:rStyle w:val="Hypertextovprepojenie"/>
                    <w:noProof/>
                  </w:rPr>
                </w:rPrChange>
              </w:rPr>
              <w:fldChar w:fldCharType="begin"/>
            </w:r>
            <w:r w:rsidRPr="00A971D2">
              <w:rPr>
                <w:rStyle w:val="Hypertextovprepojenie"/>
                <w:noProof/>
                <w:sz w:val="20"/>
                <w:szCs w:val="20"/>
                <w:rPrChange w:id="324" w:author="Peter Eimannsberger" w:date="2024-09-19T08:28:00Z">
                  <w:rPr>
                    <w:rStyle w:val="Hypertextovprepojenie"/>
                    <w:noProof/>
                  </w:rPr>
                </w:rPrChange>
              </w:rPr>
              <w:instrText xml:space="preserve"> </w:instrText>
            </w:r>
            <w:r w:rsidRPr="00A971D2">
              <w:rPr>
                <w:noProof/>
                <w:sz w:val="20"/>
                <w:szCs w:val="20"/>
                <w:rPrChange w:id="325" w:author="Peter Eimannsberger" w:date="2024-09-19T08:28:00Z">
                  <w:rPr>
                    <w:noProof/>
                  </w:rPr>
                </w:rPrChange>
              </w:rPr>
              <w:instrText>HYPERLINK \l "_Toc177626913"</w:instrText>
            </w:r>
            <w:r w:rsidRPr="00A971D2">
              <w:rPr>
                <w:rStyle w:val="Hypertextovprepojenie"/>
                <w:noProof/>
                <w:sz w:val="20"/>
                <w:szCs w:val="20"/>
                <w:rPrChange w:id="326" w:author="Peter Eimannsberger" w:date="2024-09-19T08:28:00Z">
                  <w:rPr>
                    <w:rStyle w:val="Hypertextovprepojenie"/>
                    <w:noProof/>
                  </w:rPr>
                </w:rPrChange>
              </w:rPr>
              <w:instrText xml:space="preserve"> </w:instrText>
            </w:r>
            <w:r w:rsidRPr="00A971D2">
              <w:rPr>
                <w:rStyle w:val="Hypertextovprepojenie"/>
                <w:noProof/>
                <w:sz w:val="20"/>
                <w:szCs w:val="20"/>
                <w:rPrChange w:id="327"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328" w:author="Peter Eimannsberger" w:date="2024-09-19T08:28:00Z">
                  <w:rPr>
                    <w:rStyle w:val="Hypertextovprepojenie"/>
                    <w:rFonts w:ascii="Times New Roman" w:hAnsi="Times New Roman" w:cs="Times New Roman"/>
                    <w:noProof/>
                  </w:rPr>
                </w:rPrChange>
              </w:rPr>
              <w:t>1.8.1.1.</w:t>
            </w:r>
            <w:r w:rsidRPr="00A971D2">
              <w:rPr>
                <w:rFonts w:eastAsiaTheme="minorEastAsia"/>
                <w:noProof/>
                <w:sz w:val="20"/>
                <w:szCs w:val="20"/>
                <w:lang w:eastAsia="sk-SK"/>
                <w:rPrChange w:id="329"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330" w:author="Peter Eimannsberger" w:date="2024-09-19T08:28:00Z">
                  <w:rPr>
                    <w:rStyle w:val="Hypertextovprepojenie"/>
                    <w:rFonts w:ascii="Times New Roman" w:hAnsi="Times New Roman" w:cs="Times New Roman"/>
                    <w:noProof/>
                  </w:rPr>
                </w:rPrChange>
              </w:rPr>
              <w:t>Všeobecné pravidlá pri zadávaní podlimitných zákaziek</w:t>
            </w:r>
            <w:r w:rsidRPr="00A971D2">
              <w:rPr>
                <w:noProof/>
                <w:webHidden/>
                <w:sz w:val="20"/>
                <w:szCs w:val="20"/>
                <w:rPrChange w:id="331" w:author="Peter Eimannsberger" w:date="2024-09-19T08:28:00Z">
                  <w:rPr>
                    <w:noProof/>
                    <w:webHidden/>
                  </w:rPr>
                </w:rPrChange>
              </w:rPr>
              <w:tab/>
            </w:r>
            <w:r w:rsidRPr="00A971D2">
              <w:rPr>
                <w:noProof/>
                <w:webHidden/>
                <w:sz w:val="20"/>
                <w:szCs w:val="20"/>
                <w:rPrChange w:id="332" w:author="Peter Eimannsberger" w:date="2024-09-19T08:28:00Z">
                  <w:rPr>
                    <w:noProof/>
                    <w:webHidden/>
                  </w:rPr>
                </w:rPrChange>
              </w:rPr>
              <w:fldChar w:fldCharType="begin"/>
            </w:r>
            <w:r w:rsidRPr="00A971D2">
              <w:rPr>
                <w:noProof/>
                <w:webHidden/>
                <w:sz w:val="20"/>
                <w:szCs w:val="20"/>
                <w:rPrChange w:id="333" w:author="Peter Eimannsberger" w:date="2024-09-19T08:28:00Z">
                  <w:rPr>
                    <w:noProof/>
                    <w:webHidden/>
                  </w:rPr>
                </w:rPrChange>
              </w:rPr>
              <w:instrText xml:space="preserve"> PAGEREF _Toc177626913 \h </w:instrText>
            </w:r>
          </w:ins>
          <w:r w:rsidRPr="00A971D2">
            <w:rPr>
              <w:noProof/>
              <w:webHidden/>
              <w:sz w:val="20"/>
              <w:szCs w:val="20"/>
              <w:rPrChange w:id="334" w:author="Peter Eimannsberger" w:date="2024-09-19T08:28:00Z">
                <w:rPr>
                  <w:noProof/>
                  <w:webHidden/>
                  <w:sz w:val="20"/>
                  <w:szCs w:val="20"/>
                </w:rPr>
              </w:rPrChange>
            </w:rPr>
          </w:r>
          <w:r w:rsidRPr="00A971D2">
            <w:rPr>
              <w:noProof/>
              <w:webHidden/>
              <w:sz w:val="20"/>
              <w:szCs w:val="20"/>
              <w:rPrChange w:id="335" w:author="Peter Eimannsberger" w:date="2024-09-19T08:28:00Z">
                <w:rPr>
                  <w:noProof/>
                  <w:webHidden/>
                </w:rPr>
              </w:rPrChange>
            </w:rPr>
            <w:fldChar w:fldCharType="separate"/>
          </w:r>
          <w:ins w:id="336" w:author="Peter Eimannsberger" w:date="2024-09-19T08:27:00Z">
            <w:r w:rsidRPr="00A971D2">
              <w:rPr>
                <w:noProof/>
                <w:webHidden/>
                <w:sz w:val="20"/>
                <w:szCs w:val="20"/>
                <w:rPrChange w:id="337" w:author="Peter Eimannsberger" w:date="2024-09-19T08:28:00Z">
                  <w:rPr>
                    <w:noProof/>
                    <w:webHidden/>
                  </w:rPr>
                </w:rPrChange>
              </w:rPr>
              <w:t>26</w:t>
            </w:r>
            <w:r w:rsidRPr="00A971D2">
              <w:rPr>
                <w:noProof/>
                <w:webHidden/>
                <w:sz w:val="20"/>
                <w:szCs w:val="20"/>
                <w:rPrChange w:id="338" w:author="Peter Eimannsberger" w:date="2024-09-19T08:28:00Z">
                  <w:rPr>
                    <w:noProof/>
                    <w:webHidden/>
                  </w:rPr>
                </w:rPrChange>
              </w:rPr>
              <w:fldChar w:fldCharType="end"/>
            </w:r>
            <w:r w:rsidRPr="00A971D2">
              <w:rPr>
                <w:rStyle w:val="Hypertextovprepojenie"/>
                <w:noProof/>
                <w:sz w:val="20"/>
                <w:szCs w:val="20"/>
                <w:rPrChange w:id="339" w:author="Peter Eimannsberger" w:date="2024-09-19T08:28:00Z">
                  <w:rPr>
                    <w:rStyle w:val="Hypertextovprepojenie"/>
                    <w:noProof/>
                  </w:rPr>
                </w:rPrChange>
              </w:rPr>
              <w:fldChar w:fldCharType="end"/>
            </w:r>
          </w:ins>
        </w:p>
        <w:p w14:paraId="2FEB37EE" w14:textId="78DD50BB" w:rsidR="00A971D2" w:rsidRPr="00A971D2" w:rsidRDefault="00A971D2">
          <w:pPr>
            <w:pStyle w:val="Obsah2"/>
            <w:tabs>
              <w:tab w:val="right" w:leader="dot" w:pos="9062"/>
            </w:tabs>
            <w:rPr>
              <w:ins w:id="340" w:author="Peter Eimannsberger" w:date="2024-09-19T08:27:00Z"/>
              <w:rFonts w:eastAsiaTheme="minorEastAsia"/>
              <w:noProof/>
              <w:sz w:val="20"/>
              <w:szCs w:val="20"/>
              <w:lang w:eastAsia="sk-SK"/>
              <w:rPrChange w:id="341" w:author="Peter Eimannsberger" w:date="2024-09-19T08:28:00Z">
                <w:rPr>
                  <w:ins w:id="342" w:author="Peter Eimannsberger" w:date="2024-09-19T08:27:00Z"/>
                  <w:rFonts w:eastAsiaTheme="minorEastAsia"/>
                  <w:noProof/>
                  <w:lang w:eastAsia="sk-SK"/>
                </w:rPr>
              </w:rPrChange>
            </w:rPr>
          </w:pPr>
          <w:ins w:id="343" w:author="Peter Eimannsberger" w:date="2024-09-19T08:27:00Z">
            <w:r w:rsidRPr="00A971D2">
              <w:rPr>
                <w:rStyle w:val="Hypertextovprepojenie"/>
                <w:noProof/>
                <w:sz w:val="20"/>
                <w:szCs w:val="20"/>
                <w:rPrChange w:id="344" w:author="Peter Eimannsberger" w:date="2024-09-19T08:28:00Z">
                  <w:rPr>
                    <w:rStyle w:val="Hypertextovprepojenie"/>
                    <w:noProof/>
                  </w:rPr>
                </w:rPrChange>
              </w:rPr>
              <w:fldChar w:fldCharType="begin"/>
            </w:r>
            <w:r w:rsidRPr="00A971D2">
              <w:rPr>
                <w:rStyle w:val="Hypertextovprepojenie"/>
                <w:noProof/>
                <w:sz w:val="20"/>
                <w:szCs w:val="20"/>
                <w:rPrChange w:id="345" w:author="Peter Eimannsberger" w:date="2024-09-19T08:28:00Z">
                  <w:rPr>
                    <w:rStyle w:val="Hypertextovprepojenie"/>
                    <w:noProof/>
                  </w:rPr>
                </w:rPrChange>
              </w:rPr>
              <w:instrText xml:space="preserve"> </w:instrText>
            </w:r>
            <w:r w:rsidRPr="00A971D2">
              <w:rPr>
                <w:noProof/>
                <w:sz w:val="20"/>
                <w:szCs w:val="20"/>
                <w:rPrChange w:id="346" w:author="Peter Eimannsberger" w:date="2024-09-19T08:28:00Z">
                  <w:rPr>
                    <w:noProof/>
                  </w:rPr>
                </w:rPrChange>
              </w:rPr>
              <w:instrText>HYPERLINK \l "_Toc177626924"</w:instrText>
            </w:r>
            <w:r w:rsidRPr="00A971D2">
              <w:rPr>
                <w:rStyle w:val="Hypertextovprepojenie"/>
                <w:noProof/>
                <w:sz w:val="20"/>
                <w:szCs w:val="20"/>
                <w:rPrChange w:id="347" w:author="Peter Eimannsberger" w:date="2024-09-19T08:28:00Z">
                  <w:rPr>
                    <w:rStyle w:val="Hypertextovprepojenie"/>
                    <w:noProof/>
                  </w:rPr>
                </w:rPrChange>
              </w:rPr>
              <w:instrText xml:space="preserve"> </w:instrText>
            </w:r>
            <w:r w:rsidRPr="00A971D2">
              <w:rPr>
                <w:rStyle w:val="Hypertextovprepojenie"/>
                <w:noProof/>
                <w:sz w:val="20"/>
                <w:szCs w:val="20"/>
                <w:rPrChange w:id="348" w:author="Peter Eimannsberger" w:date="2024-09-19T08:28:00Z">
                  <w:rPr>
                    <w:rStyle w:val="Hypertextovprepojenie"/>
                    <w:noProof/>
                  </w:rPr>
                </w:rPrChange>
              </w:rPr>
              <w:fldChar w:fldCharType="separate"/>
            </w:r>
            <w:r w:rsidRPr="00A971D2">
              <w:rPr>
                <w:rStyle w:val="Hypertextovprepojenie"/>
                <w:b/>
                <w:noProof/>
                <w:sz w:val="20"/>
                <w:szCs w:val="20"/>
                <w:rPrChange w:id="349" w:author="Peter Eimannsberger" w:date="2024-09-19T08:28:00Z">
                  <w:rPr>
                    <w:rStyle w:val="Hypertextovprepojenie"/>
                    <w:b/>
                    <w:noProof/>
                  </w:rPr>
                </w:rPrChange>
              </w:rPr>
              <w:t xml:space="preserve">1.8.2.2 </w:t>
            </w:r>
            <w:r w:rsidRPr="00A971D2">
              <w:rPr>
                <w:rStyle w:val="Hypertextovprepojenie"/>
                <w:b/>
                <w:iCs/>
                <w:noProof/>
                <w:sz w:val="20"/>
                <w:szCs w:val="20"/>
                <w:rPrChange w:id="350" w:author="Peter Eimannsberger" w:date="2024-09-19T08:28:00Z">
                  <w:rPr>
                    <w:rStyle w:val="Hypertextovprepojenie"/>
                    <w:b/>
                    <w:iCs/>
                    <w:noProof/>
                  </w:rPr>
                </w:rPrChange>
              </w:rPr>
              <w:t>Podlimitné zákazky s oslovením min. troch hospodárskych subjektov</w:t>
            </w:r>
            <w:r w:rsidRPr="00A971D2">
              <w:rPr>
                <w:noProof/>
                <w:webHidden/>
                <w:sz w:val="20"/>
                <w:szCs w:val="20"/>
                <w:rPrChange w:id="351" w:author="Peter Eimannsberger" w:date="2024-09-19T08:28:00Z">
                  <w:rPr>
                    <w:noProof/>
                    <w:webHidden/>
                  </w:rPr>
                </w:rPrChange>
              </w:rPr>
              <w:tab/>
            </w:r>
            <w:r w:rsidRPr="00A971D2">
              <w:rPr>
                <w:noProof/>
                <w:webHidden/>
                <w:sz w:val="20"/>
                <w:szCs w:val="20"/>
                <w:rPrChange w:id="352" w:author="Peter Eimannsberger" w:date="2024-09-19T08:28:00Z">
                  <w:rPr>
                    <w:noProof/>
                    <w:webHidden/>
                  </w:rPr>
                </w:rPrChange>
              </w:rPr>
              <w:fldChar w:fldCharType="begin"/>
            </w:r>
            <w:r w:rsidRPr="00A971D2">
              <w:rPr>
                <w:noProof/>
                <w:webHidden/>
                <w:sz w:val="20"/>
                <w:szCs w:val="20"/>
                <w:rPrChange w:id="353" w:author="Peter Eimannsberger" w:date="2024-09-19T08:28:00Z">
                  <w:rPr>
                    <w:noProof/>
                    <w:webHidden/>
                  </w:rPr>
                </w:rPrChange>
              </w:rPr>
              <w:instrText xml:space="preserve"> PAGEREF _Toc177626924 \h </w:instrText>
            </w:r>
          </w:ins>
          <w:r w:rsidRPr="00A971D2">
            <w:rPr>
              <w:noProof/>
              <w:webHidden/>
              <w:sz w:val="20"/>
              <w:szCs w:val="20"/>
              <w:rPrChange w:id="354" w:author="Peter Eimannsberger" w:date="2024-09-19T08:28:00Z">
                <w:rPr>
                  <w:noProof/>
                  <w:webHidden/>
                  <w:sz w:val="20"/>
                  <w:szCs w:val="20"/>
                </w:rPr>
              </w:rPrChange>
            </w:rPr>
          </w:r>
          <w:r w:rsidRPr="00A971D2">
            <w:rPr>
              <w:noProof/>
              <w:webHidden/>
              <w:sz w:val="20"/>
              <w:szCs w:val="20"/>
              <w:rPrChange w:id="355" w:author="Peter Eimannsberger" w:date="2024-09-19T08:28:00Z">
                <w:rPr>
                  <w:noProof/>
                  <w:webHidden/>
                </w:rPr>
              </w:rPrChange>
            </w:rPr>
            <w:fldChar w:fldCharType="separate"/>
          </w:r>
          <w:ins w:id="356" w:author="Peter Eimannsberger" w:date="2024-09-19T08:27:00Z">
            <w:r w:rsidRPr="00A971D2">
              <w:rPr>
                <w:noProof/>
                <w:webHidden/>
                <w:sz w:val="20"/>
                <w:szCs w:val="20"/>
                <w:rPrChange w:id="357" w:author="Peter Eimannsberger" w:date="2024-09-19T08:28:00Z">
                  <w:rPr>
                    <w:noProof/>
                    <w:webHidden/>
                  </w:rPr>
                </w:rPrChange>
              </w:rPr>
              <w:t>28</w:t>
            </w:r>
            <w:r w:rsidRPr="00A971D2">
              <w:rPr>
                <w:noProof/>
                <w:webHidden/>
                <w:sz w:val="20"/>
                <w:szCs w:val="20"/>
                <w:rPrChange w:id="358" w:author="Peter Eimannsberger" w:date="2024-09-19T08:28:00Z">
                  <w:rPr>
                    <w:noProof/>
                    <w:webHidden/>
                  </w:rPr>
                </w:rPrChange>
              </w:rPr>
              <w:fldChar w:fldCharType="end"/>
            </w:r>
            <w:r w:rsidRPr="00A971D2">
              <w:rPr>
                <w:rStyle w:val="Hypertextovprepojenie"/>
                <w:noProof/>
                <w:sz w:val="20"/>
                <w:szCs w:val="20"/>
                <w:rPrChange w:id="359" w:author="Peter Eimannsberger" w:date="2024-09-19T08:28:00Z">
                  <w:rPr>
                    <w:rStyle w:val="Hypertextovprepojenie"/>
                    <w:noProof/>
                  </w:rPr>
                </w:rPrChange>
              </w:rPr>
              <w:fldChar w:fldCharType="end"/>
            </w:r>
          </w:ins>
        </w:p>
        <w:p w14:paraId="6DCD7F99" w14:textId="0B37FCE0" w:rsidR="00A971D2" w:rsidRPr="00A971D2" w:rsidRDefault="00A971D2">
          <w:pPr>
            <w:pStyle w:val="Obsah2"/>
            <w:tabs>
              <w:tab w:val="right" w:leader="dot" w:pos="9062"/>
            </w:tabs>
            <w:rPr>
              <w:ins w:id="360" w:author="Peter Eimannsberger" w:date="2024-09-19T08:27:00Z"/>
              <w:rFonts w:eastAsiaTheme="minorEastAsia"/>
              <w:noProof/>
              <w:sz w:val="20"/>
              <w:szCs w:val="20"/>
              <w:lang w:eastAsia="sk-SK"/>
              <w:rPrChange w:id="361" w:author="Peter Eimannsberger" w:date="2024-09-19T08:28:00Z">
                <w:rPr>
                  <w:ins w:id="362" w:author="Peter Eimannsberger" w:date="2024-09-19T08:27:00Z"/>
                  <w:rFonts w:eastAsiaTheme="minorEastAsia"/>
                  <w:noProof/>
                  <w:lang w:eastAsia="sk-SK"/>
                </w:rPr>
              </w:rPrChange>
            </w:rPr>
          </w:pPr>
          <w:ins w:id="363" w:author="Peter Eimannsberger" w:date="2024-09-19T08:27:00Z">
            <w:r w:rsidRPr="00A971D2">
              <w:rPr>
                <w:rStyle w:val="Hypertextovprepojenie"/>
                <w:noProof/>
                <w:sz w:val="20"/>
                <w:szCs w:val="20"/>
                <w:rPrChange w:id="364" w:author="Peter Eimannsberger" w:date="2024-09-19T08:28:00Z">
                  <w:rPr>
                    <w:rStyle w:val="Hypertextovprepojenie"/>
                    <w:noProof/>
                  </w:rPr>
                </w:rPrChange>
              </w:rPr>
              <w:fldChar w:fldCharType="begin"/>
            </w:r>
            <w:r w:rsidRPr="00A971D2">
              <w:rPr>
                <w:rStyle w:val="Hypertextovprepojenie"/>
                <w:noProof/>
                <w:sz w:val="20"/>
                <w:szCs w:val="20"/>
                <w:rPrChange w:id="365" w:author="Peter Eimannsberger" w:date="2024-09-19T08:28:00Z">
                  <w:rPr>
                    <w:rStyle w:val="Hypertextovprepojenie"/>
                    <w:noProof/>
                  </w:rPr>
                </w:rPrChange>
              </w:rPr>
              <w:instrText xml:space="preserve"> </w:instrText>
            </w:r>
            <w:r w:rsidRPr="00A971D2">
              <w:rPr>
                <w:noProof/>
                <w:sz w:val="20"/>
                <w:szCs w:val="20"/>
                <w:rPrChange w:id="366" w:author="Peter Eimannsberger" w:date="2024-09-19T08:28:00Z">
                  <w:rPr>
                    <w:noProof/>
                  </w:rPr>
                </w:rPrChange>
              </w:rPr>
              <w:instrText>HYPERLINK \l "_Toc177626925"</w:instrText>
            </w:r>
            <w:r w:rsidRPr="00A971D2">
              <w:rPr>
                <w:rStyle w:val="Hypertextovprepojenie"/>
                <w:noProof/>
                <w:sz w:val="20"/>
                <w:szCs w:val="20"/>
                <w:rPrChange w:id="367" w:author="Peter Eimannsberger" w:date="2024-09-19T08:28:00Z">
                  <w:rPr>
                    <w:rStyle w:val="Hypertextovprepojenie"/>
                    <w:noProof/>
                  </w:rPr>
                </w:rPrChange>
              </w:rPr>
              <w:instrText xml:space="preserve"> </w:instrText>
            </w:r>
            <w:r w:rsidRPr="00A971D2">
              <w:rPr>
                <w:rStyle w:val="Hypertextovprepojenie"/>
                <w:noProof/>
                <w:sz w:val="20"/>
                <w:szCs w:val="20"/>
                <w:rPrChange w:id="368" w:author="Peter Eimannsberger" w:date="2024-09-19T08:28:00Z">
                  <w:rPr>
                    <w:rStyle w:val="Hypertextovprepojenie"/>
                    <w:noProof/>
                  </w:rPr>
                </w:rPrChange>
              </w:rPr>
              <w:fldChar w:fldCharType="separate"/>
            </w:r>
            <w:r w:rsidRPr="00A971D2">
              <w:rPr>
                <w:rStyle w:val="Hypertextovprepojenie"/>
                <w:b/>
                <w:noProof/>
                <w:sz w:val="20"/>
                <w:szCs w:val="20"/>
                <w:rPrChange w:id="369" w:author="Peter Eimannsberger" w:date="2024-09-19T08:28:00Z">
                  <w:rPr>
                    <w:rStyle w:val="Hypertextovprepojenie"/>
                    <w:b/>
                    <w:noProof/>
                  </w:rPr>
                </w:rPrChange>
              </w:rPr>
              <w:t>1.8.2.3 Zjednodušený postup pre zákazky na bežne dostupné tovary a služby</w:t>
            </w:r>
            <w:r w:rsidRPr="00A971D2">
              <w:rPr>
                <w:noProof/>
                <w:webHidden/>
                <w:sz w:val="20"/>
                <w:szCs w:val="20"/>
                <w:rPrChange w:id="370" w:author="Peter Eimannsberger" w:date="2024-09-19T08:28:00Z">
                  <w:rPr>
                    <w:noProof/>
                    <w:webHidden/>
                  </w:rPr>
                </w:rPrChange>
              </w:rPr>
              <w:tab/>
            </w:r>
            <w:r w:rsidRPr="00A971D2">
              <w:rPr>
                <w:noProof/>
                <w:webHidden/>
                <w:sz w:val="20"/>
                <w:szCs w:val="20"/>
                <w:rPrChange w:id="371" w:author="Peter Eimannsberger" w:date="2024-09-19T08:28:00Z">
                  <w:rPr>
                    <w:noProof/>
                    <w:webHidden/>
                  </w:rPr>
                </w:rPrChange>
              </w:rPr>
              <w:fldChar w:fldCharType="begin"/>
            </w:r>
            <w:r w:rsidRPr="00A971D2">
              <w:rPr>
                <w:noProof/>
                <w:webHidden/>
                <w:sz w:val="20"/>
                <w:szCs w:val="20"/>
                <w:rPrChange w:id="372" w:author="Peter Eimannsberger" w:date="2024-09-19T08:28:00Z">
                  <w:rPr>
                    <w:noProof/>
                    <w:webHidden/>
                  </w:rPr>
                </w:rPrChange>
              </w:rPr>
              <w:instrText xml:space="preserve"> PAGEREF _Toc177626925 \h </w:instrText>
            </w:r>
          </w:ins>
          <w:r w:rsidRPr="00A971D2">
            <w:rPr>
              <w:noProof/>
              <w:webHidden/>
              <w:sz w:val="20"/>
              <w:szCs w:val="20"/>
              <w:rPrChange w:id="373" w:author="Peter Eimannsberger" w:date="2024-09-19T08:28:00Z">
                <w:rPr>
                  <w:noProof/>
                  <w:webHidden/>
                  <w:sz w:val="20"/>
                  <w:szCs w:val="20"/>
                </w:rPr>
              </w:rPrChange>
            </w:rPr>
          </w:r>
          <w:r w:rsidRPr="00A971D2">
            <w:rPr>
              <w:noProof/>
              <w:webHidden/>
              <w:sz w:val="20"/>
              <w:szCs w:val="20"/>
              <w:rPrChange w:id="374" w:author="Peter Eimannsberger" w:date="2024-09-19T08:28:00Z">
                <w:rPr>
                  <w:noProof/>
                  <w:webHidden/>
                </w:rPr>
              </w:rPrChange>
            </w:rPr>
            <w:fldChar w:fldCharType="separate"/>
          </w:r>
          <w:ins w:id="375" w:author="Peter Eimannsberger" w:date="2024-09-19T08:27:00Z">
            <w:r w:rsidRPr="00A971D2">
              <w:rPr>
                <w:noProof/>
                <w:webHidden/>
                <w:sz w:val="20"/>
                <w:szCs w:val="20"/>
                <w:rPrChange w:id="376" w:author="Peter Eimannsberger" w:date="2024-09-19T08:28:00Z">
                  <w:rPr>
                    <w:noProof/>
                    <w:webHidden/>
                  </w:rPr>
                </w:rPrChange>
              </w:rPr>
              <w:t>30</w:t>
            </w:r>
            <w:r w:rsidRPr="00A971D2">
              <w:rPr>
                <w:noProof/>
                <w:webHidden/>
                <w:sz w:val="20"/>
                <w:szCs w:val="20"/>
                <w:rPrChange w:id="377" w:author="Peter Eimannsberger" w:date="2024-09-19T08:28:00Z">
                  <w:rPr>
                    <w:noProof/>
                    <w:webHidden/>
                  </w:rPr>
                </w:rPrChange>
              </w:rPr>
              <w:fldChar w:fldCharType="end"/>
            </w:r>
            <w:r w:rsidRPr="00A971D2">
              <w:rPr>
                <w:rStyle w:val="Hypertextovprepojenie"/>
                <w:noProof/>
                <w:sz w:val="20"/>
                <w:szCs w:val="20"/>
                <w:rPrChange w:id="378" w:author="Peter Eimannsberger" w:date="2024-09-19T08:28:00Z">
                  <w:rPr>
                    <w:rStyle w:val="Hypertextovprepojenie"/>
                    <w:noProof/>
                  </w:rPr>
                </w:rPrChange>
              </w:rPr>
              <w:fldChar w:fldCharType="end"/>
            </w:r>
          </w:ins>
        </w:p>
        <w:p w14:paraId="7FA4FE20" w14:textId="044E07C1" w:rsidR="00A971D2" w:rsidRPr="00A971D2" w:rsidRDefault="00A971D2">
          <w:pPr>
            <w:pStyle w:val="Obsah2"/>
            <w:tabs>
              <w:tab w:val="right" w:leader="dot" w:pos="9062"/>
            </w:tabs>
            <w:rPr>
              <w:ins w:id="379" w:author="Peter Eimannsberger" w:date="2024-09-19T08:27:00Z"/>
              <w:rFonts w:eastAsiaTheme="minorEastAsia"/>
              <w:noProof/>
              <w:sz w:val="20"/>
              <w:szCs w:val="20"/>
              <w:lang w:eastAsia="sk-SK"/>
              <w:rPrChange w:id="380" w:author="Peter Eimannsberger" w:date="2024-09-19T08:28:00Z">
                <w:rPr>
                  <w:ins w:id="381" w:author="Peter Eimannsberger" w:date="2024-09-19T08:27:00Z"/>
                  <w:rFonts w:eastAsiaTheme="minorEastAsia"/>
                  <w:noProof/>
                  <w:lang w:eastAsia="sk-SK"/>
                </w:rPr>
              </w:rPrChange>
            </w:rPr>
          </w:pPr>
          <w:ins w:id="382" w:author="Peter Eimannsberger" w:date="2024-09-19T08:27:00Z">
            <w:r w:rsidRPr="00A971D2">
              <w:rPr>
                <w:rStyle w:val="Hypertextovprepojenie"/>
                <w:noProof/>
                <w:sz w:val="20"/>
                <w:szCs w:val="20"/>
                <w:rPrChange w:id="383" w:author="Peter Eimannsberger" w:date="2024-09-19T08:28:00Z">
                  <w:rPr>
                    <w:rStyle w:val="Hypertextovprepojenie"/>
                    <w:noProof/>
                  </w:rPr>
                </w:rPrChange>
              </w:rPr>
              <w:fldChar w:fldCharType="begin"/>
            </w:r>
            <w:r w:rsidRPr="00A971D2">
              <w:rPr>
                <w:rStyle w:val="Hypertextovprepojenie"/>
                <w:noProof/>
                <w:sz w:val="20"/>
                <w:szCs w:val="20"/>
                <w:rPrChange w:id="384" w:author="Peter Eimannsberger" w:date="2024-09-19T08:28:00Z">
                  <w:rPr>
                    <w:rStyle w:val="Hypertextovprepojenie"/>
                    <w:noProof/>
                  </w:rPr>
                </w:rPrChange>
              </w:rPr>
              <w:instrText xml:space="preserve"> </w:instrText>
            </w:r>
            <w:r w:rsidRPr="00A971D2">
              <w:rPr>
                <w:noProof/>
                <w:sz w:val="20"/>
                <w:szCs w:val="20"/>
                <w:rPrChange w:id="385" w:author="Peter Eimannsberger" w:date="2024-09-19T08:28:00Z">
                  <w:rPr>
                    <w:noProof/>
                  </w:rPr>
                </w:rPrChange>
              </w:rPr>
              <w:instrText>HYPERLINK \l "_Toc177626926"</w:instrText>
            </w:r>
            <w:r w:rsidRPr="00A971D2">
              <w:rPr>
                <w:rStyle w:val="Hypertextovprepojenie"/>
                <w:noProof/>
                <w:sz w:val="20"/>
                <w:szCs w:val="20"/>
                <w:rPrChange w:id="386" w:author="Peter Eimannsberger" w:date="2024-09-19T08:28:00Z">
                  <w:rPr>
                    <w:rStyle w:val="Hypertextovprepojenie"/>
                    <w:noProof/>
                  </w:rPr>
                </w:rPrChange>
              </w:rPr>
              <w:instrText xml:space="preserve"> </w:instrText>
            </w:r>
            <w:r w:rsidRPr="00A971D2">
              <w:rPr>
                <w:rStyle w:val="Hypertextovprepojenie"/>
                <w:noProof/>
                <w:sz w:val="20"/>
                <w:szCs w:val="20"/>
                <w:rPrChange w:id="387"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388" w:author="Peter Eimannsberger" w:date="2024-09-19T08:28:00Z">
                  <w:rPr>
                    <w:rStyle w:val="Hypertextovprepojenie"/>
                    <w:rFonts w:ascii="Times New Roman" w:hAnsi="Times New Roman" w:cs="Times New Roman"/>
                    <w:noProof/>
                  </w:rPr>
                </w:rPrChange>
              </w:rPr>
              <w:t>1.8.2.4  Bežný postup pre podlimitné zákazky</w:t>
            </w:r>
            <w:r w:rsidRPr="00A971D2">
              <w:rPr>
                <w:noProof/>
                <w:webHidden/>
                <w:sz w:val="20"/>
                <w:szCs w:val="20"/>
                <w:rPrChange w:id="389" w:author="Peter Eimannsberger" w:date="2024-09-19T08:28:00Z">
                  <w:rPr>
                    <w:noProof/>
                    <w:webHidden/>
                  </w:rPr>
                </w:rPrChange>
              </w:rPr>
              <w:tab/>
            </w:r>
            <w:r w:rsidRPr="00A971D2">
              <w:rPr>
                <w:noProof/>
                <w:webHidden/>
                <w:sz w:val="20"/>
                <w:szCs w:val="20"/>
                <w:rPrChange w:id="390" w:author="Peter Eimannsberger" w:date="2024-09-19T08:28:00Z">
                  <w:rPr>
                    <w:noProof/>
                    <w:webHidden/>
                  </w:rPr>
                </w:rPrChange>
              </w:rPr>
              <w:fldChar w:fldCharType="begin"/>
            </w:r>
            <w:r w:rsidRPr="00A971D2">
              <w:rPr>
                <w:noProof/>
                <w:webHidden/>
                <w:sz w:val="20"/>
                <w:szCs w:val="20"/>
                <w:rPrChange w:id="391" w:author="Peter Eimannsberger" w:date="2024-09-19T08:28:00Z">
                  <w:rPr>
                    <w:noProof/>
                    <w:webHidden/>
                  </w:rPr>
                </w:rPrChange>
              </w:rPr>
              <w:instrText xml:space="preserve"> PAGEREF _Toc177626926 \h </w:instrText>
            </w:r>
          </w:ins>
          <w:r w:rsidRPr="00A971D2">
            <w:rPr>
              <w:noProof/>
              <w:webHidden/>
              <w:sz w:val="20"/>
              <w:szCs w:val="20"/>
              <w:rPrChange w:id="392" w:author="Peter Eimannsberger" w:date="2024-09-19T08:28:00Z">
                <w:rPr>
                  <w:noProof/>
                  <w:webHidden/>
                  <w:sz w:val="20"/>
                  <w:szCs w:val="20"/>
                </w:rPr>
              </w:rPrChange>
            </w:rPr>
          </w:r>
          <w:r w:rsidRPr="00A971D2">
            <w:rPr>
              <w:noProof/>
              <w:webHidden/>
              <w:sz w:val="20"/>
              <w:szCs w:val="20"/>
              <w:rPrChange w:id="393" w:author="Peter Eimannsberger" w:date="2024-09-19T08:28:00Z">
                <w:rPr>
                  <w:noProof/>
                  <w:webHidden/>
                </w:rPr>
              </w:rPrChange>
            </w:rPr>
            <w:fldChar w:fldCharType="separate"/>
          </w:r>
          <w:ins w:id="394" w:author="Peter Eimannsberger" w:date="2024-09-19T08:27:00Z">
            <w:r w:rsidRPr="00A971D2">
              <w:rPr>
                <w:noProof/>
                <w:webHidden/>
                <w:sz w:val="20"/>
                <w:szCs w:val="20"/>
                <w:rPrChange w:id="395" w:author="Peter Eimannsberger" w:date="2024-09-19T08:28:00Z">
                  <w:rPr>
                    <w:noProof/>
                    <w:webHidden/>
                  </w:rPr>
                </w:rPrChange>
              </w:rPr>
              <w:t>31</w:t>
            </w:r>
            <w:r w:rsidRPr="00A971D2">
              <w:rPr>
                <w:noProof/>
                <w:webHidden/>
                <w:sz w:val="20"/>
                <w:szCs w:val="20"/>
                <w:rPrChange w:id="396" w:author="Peter Eimannsberger" w:date="2024-09-19T08:28:00Z">
                  <w:rPr>
                    <w:noProof/>
                    <w:webHidden/>
                  </w:rPr>
                </w:rPrChange>
              </w:rPr>
              <w:fldChar w:fldCharType="end"/>
            </w:r>
            <w:r w:rsidRPr="00A971D2">
              <w:rPr>
                <w:rStyle w:val="Hypertextovprepojenie"/>
                <w:noProof/>
                <w:sz w:val="20"/>
                <w:szCs w:val="20"/>
                <w:rPrChange w:id="397" w:author="Peter Eimannsberger" w:date="2024-09-19T08:28:00Z">
                  <w:rPr>
                    <w:rStyle w:val="Hypertextovprepojenie"/>
                    <w:noProof/>
                  </w:rPr>
                </w:rPrChange>
              </w:rPr>
              <w:fldChar w:fldCharType="end"/>
            </w:r>
          </w:ins>
        </w:p>
        <w:p w14:paraId="77B6010A" w14:textId="5D3669EC" w:rsidR="00A971D2" w:rsidRPr="00A971D2" w:rsidRDefault="00A971D2">
          <w:pPr>
            <w:pStyle w:val="Obsah2"/>
            <w:tabs>
              <w:tab w:val="right" w:leader="dot" w:pos="9062"/>
            </w:tabs>
            <w:rPr>
              <w:ins w:id="398" w:author="Peter Eimannsberger" w:date="2024-09-19T08:27:00Z"/>
              <w:rFonts w:eastAsiaTheme="minorEastAsia"/>
              <w:noProof/>
              <w:sz w:val="20"/>
              <w:szCs w:val="20"/>
              <w:lang w:eastAsia="sk-SK"/>
              <w:rPrChange w:id="399" w:author="Peter Eimannsberger" w:date="2024-09-19T08:28:00Z">
                <w:rPr>
                  <w:ins w:id="400" w:author="Peter Eimannsberger" w:date="2024-09-19T08:27:00Z"/>
                  <w:rFonts w:eastAsiaTheme="minorEastAsia"/>
                  <w:noProof/>
                  <w:lang w:eastAsia="sk-SK"/>
                </w:rPr>
              </w:rPrChange>
            </w:rPr>
          </w:pPr>
          <w:ins w:id="401" w:author="Peter Eimannsberger" w:date="2024-09-19T08:27:00Z">
            <w:r w:rsidRPr="00A971D2">
              <w:rPr>
                <w:rStyle w:val="Hypertextovprepojenie"/>
                <w:noProof/>
                <w:sz w:val="20"/>
                <w:szCs w:val="20"/>
                <w:rPrChange w:id="402" w:author="Peter Eimannsberger" w:date="2024-09-19T08:28:00Z">
                  <w:rPr>
                    <w:rStyle w:val="Hypertextovprepojenie"/>
                    <w:noProof/>
                  </w:rPr>
                </w:rPrChange>
              </w:rPr>
              <w:fldChar w:fldCharType="begin"/>
            </w:r>
            <w:r w:rsidRPr="00A971D2">
              <w:rPr>
                <w:rStyle w:val="Hypertextovprepojenie"/>
                <w:noProof/>
                <w:sz w:val="20"/>
                <w:szCs w:val="20"/>
                <w:rPrChange w:id="403" w:author="Peter Eimannsberger" w:date="2024-09-19T08:28:00Z">
                  <w:rPr>
                    <w:rStyle w:val="Hypertextovprepojenie"/>
                    <w:noProof/>
                  </w:rPr>
                </w:rPrChange>
              </w:rPr>
              <w:instrText xml:space="preserve"> </w:instrText>
            </w:r>
            <w:r w:rsidRPr="00A971D2">
              <w:rPr>
                <w:noProof/>
                <w:sz w:val="20"/>
                <w:szCs w:val="20"/>
                <w:rPrChange w:id="404" w:author="Peter Eimannsberger" w:date="2024-09-19T08:28:00Z">
                  <w:rPr>
                    <w:noProof/>
                  </w:rPr>
                </w:rPrChange>
              </w:rPr>
              <w:instrText>HYPERLINK \l "_Toc177626927"</w:instrText>
            </w:r>
            <w:r w:rsidRPr="00A971D2">
              <w:rPr>
                <w:rStyle w:val="Hypertextovprepojenie"/>
                <w:noProof/>
                <w:sz w:val="20"/>
                <w:szCs w:val="20"/>
                <w:rPrChange w:id="405" w:author="Peter Eimannsberger" w:date="2024-09-19T08:28:00Z">
                  <w:rPr>
                    <w:rStyle w:val="Hypertextovprepojenie"/>
                    <w:noProof/>
                  </w:rPr>
                </w:rPrChange>
              </w:rPr>
              <w:instrText xml:space="preserve"> </w:instrText>
            </w:r>
            <w:r w:rsidRPr="00A971D2">
              <w:rPr>
                <w:rStyle w:val="Hypertextovprepojenie"/>
                <w:noProof/>
                <w:sz w:val="20"/>
                <w:szCs w:val="20"/>
                <w:rPrChange w:id="406"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407" w:author="Peter Eimannsberger" w:date="2024-09-19T08:28:00Z">
                  <w:rPr>
                    <w:rStyle w:val="Hypertextovprepojenie"/>
                    <w:rFonts w:ascii="Times New Roman" w:hAnsi="Times New Roman" w:cs="Times New Roman"/>
                    <w:noProof/>
                  </w:rPr>
                </w:rPrChange>
              </w:rPr>
              <w:t xml:space="preserve">1.8.2.5 </w:t>
            </w:r>
            <w:r w:rsidRPr="00A971D2">
              <w:rPr>
                <w:rStyle w:val="Hypertextovprepojenie"/>
                <w:rFonts w:ascii="Times New Roman" w:hAnsi="Times New Roman" w:cs="Times New Roman"/>
                <w:iCs/>
                <w:noProof/>
                <w:sz w:val="20"/>
                <w:szCs w:val="20"/>
                <w:rPrChange w:id="408" w:author="Peter Eimannsberger" w:date="2024-09-19T08:28:00Z">
                  <w:rPr>
                    <w:rStyle w:val="Hypertextovprepojenie"/>
                    <w:rFonts w:ascii="Times New Roman" w:hAnsi="Times New Roman" w:cs="Times New Roman"/>
                    <w:iCs/>
                    <w:noProof/>
                  </w:rPr>
                </w:rPrChange>
              </w:rPr>
              <w:t>Podlimitné zákazky na sociálne a iné osobitné služby podľa prílohy č. 1 k ZVO</w:t>
            </w:r>
            <w:r w:rsidRPr="00A971D2">
              <w:rPr>
                <w:noProof/>
                <w:webHidden/>
                <w:sz w:val="20"/>
                <w:szCs w:val="20"/>
                <w:rPrChange w:id="409" w:author="Peter Eimannsberger" w:date="2024-09-19T08:28:00Z">
                  <w:rPr>
                    <w:noProof/>
                    <w:webHidden/>
                  </w:rPr>
                </w:rPrChange>
              </w:rPr>
              <w:tab/>
            </w:r>
            <w:r w:rsidRPr="00A971D2">
              <w:rPr>
                <w:noProof/>
                <w:webHidden/>
                <w:sz w:val="20"/>
                <w:szCs w:val="20"/>
                <w:rPrChange w:id="410" w:author="Peter Eimannsberger" w:date="2024-09-19T08:28:00Z">
                  <w:rPr>
                    <w:noProof/>
                    <w:webHidden/>
                  </w:rPr>
                </w:rPrChange>
              </w:rPr>
              <w:fldChar w:fldCharType="begin"/>
            </w:r>
            <w:r w:rsidRPr="00A971D2">
              <w:rPr>
                <w:noProof/>
                <w:webHidden/>
                <w:sz w:val="20"/>
                <w:szCs w:val="20"/>
                <w:rPrChange w:id="411" w:author="Peter Eimannsberger" w:date="2024-09-19T08:28:00Z">
                  <w:rPr>
                    <w:noProof/>
                    <w:webHidden/>
                  </w:rPr>
                </w:rPrChange>
              </w:rPr>
              <w:instrText xml:space="preserve"> PAGEREF _Toc177626927 \h </w:instrText>
            </w:r>
          </w:ins>
          <w:r w:rsidRPr="00A971D2">
            <w:rPr>
              <w:noProof/>
              <w:webHidden/>
              <w:sz w:val="20"/>
              <w:szCs w:val="20"/>
              <w:rPrChange w:id="412" w:author="Peter Eimannsberger" w:date="2024-09-19T08:28:00Z">
                <w:rPr>
                  <w:noProof/>
                  <w:webHidden/>
                  <w:sz w:val="20"/>
                  <w:szCs w:val="20"/>
                </w:rPr>
              </w:rPrChange>
            </w:rPr>
          </w:r>
          <w:r w:rsidRPr="00A971D2">
            <w:rPr>
              <w:noProof/>
              <w:webHidden/>
              <w:sz w:val="20"/>
              <w:szCs w:val="20"/>
              <w:rPrChange w:id="413" w:author="Peter Eimannsberger" w:date="2024-09-19T08:28:00Z">
                <w:rPr>
                  <w:noProof/>
                  <w:webHidden/>
                </w:rPr>
              </w:rPrChange>
            </w:rPr>
            <w:fldChar w:fldCharType="separate"/>
          </w:r>
          <w:ins w:id="414" w:author="Peter Eimannsberger" w:date="2024-09-19T08:27:00Z">
            <w:r w:rsidRPr="00A971D2">
              <w:rPr>
                <w:noProof/>
                <w:webHidden/>
                <w:sz w:val="20"/>
                <w:szCs w:val="20"/>
                <w:rPrChange w:id="415" w:author="Peter Eimannsberger" w:date="2024-09-19T08:28:00Z">
                  <w:rPr>
                    <w:noProof/>
                    <w:webHidden/>
                  </w:rPr>
                </w:rPrChange>
              </w:rPr>
              <w:t>31</w:t>
            </w:r>
            <w:r w:rsidRPr="00A971D2">
              <w:rPr>
                <w:noProof/>
                <w:webHidden/>
                <w:sz w:val="20"/>
                <w:szCs w:val="20"/>
                <w:rPrChange w:id="416" w:author="Peter Eimannsberger" w:date="2024-09-19T08:28:00Z">
                  <w:rPr>
                    <w:noProof/>
                    <w:webHidden/>
                  </w:rPr>
                </w:rPrChange>
              </w:rPr>
              <w:fldChar w:fldCharType="end"/>
            </w:r>
            <w:r w:rsidRPr="00A971D2">
              <w:rPr>
                <w:rStyle w:val="Hypertextovprepojenie"/>
                <w:noProof/>
                <w:sz w:val="20"/>
                <w:szCs w:val="20"/>
                <w:rPrChange w:id="417" w:author="Peter Eimannsberger" w:date="2024-09-19T08:28:00Z">
                  <w:rPr>
                    <w:rStyle w:val="Hypertextovprepojenie"/>
                    <w:noProof/>
                  </w:rPr>
                </w:rPrChange>
              </w:rPr>
              <w:fldChar w:fldCharType="end"/>
            </w:r>
          </w:ins>
        </w:p>
        <w:p w14:paraId="1C52E0BC" w14:textId="5716B92D" w:rsidR="00A971D2" w:rsidRPr="00A971D2" w:rsidRDefault="00A971D2">
          <w:pPr>
            <w:pStyle w:val="Obsah2"/>
            <w:tabs>
              <w:tab w:val="left" w:pos="1100"/>
              <w:tab w:val="right" w:leader="dot" w:pos="9062"/>
            </w:tabs>
            <w:rPr>
              <w:ins w:id="418" w:author="Peter Eimannsberger" w:date="2024-09-19T08:27:00Z"/>
              <w:rFonts w:eastAsiaTheme="minorEastAsia"/>
              <w:noProof/>
              <w:sz w:val="20"/>
              <w:szCs w:val="20"/>
              <w:lang w:eastAsia="sk-SK"/>
              <w:rPrChange w:id="419" w:author="Peter Eimannsberger" w:date="2024-09-19T08:28:00Z">
                <w:rPr>
                  <w:ins w:id="420" w:author="Peter Eimannsberger" w:date="2024-09-19T08:27:00Z"/>
                  <w:rFonts w:eastAsiaTheme="minorEastAsia"/>
                  <w:noProof/>
                  <w:lang w:eastAsia="sk-SK"/>
                </w:rPr>
              </w:rPrChange>
            </w:rPr>
          </w:pPr>
          <w:ins w:id="421" w:author="Peter Eimannsberger" w:date="2024-09-19T08:27:00Z">
            <w:r w:rsidRPr="00A971D2">
              <w:rPr>
                <w:rStyle w:val="Hypertextovprepojenie"/>
                <w:noProof/>
                <w:sz w:val="20"/>
                <w:szCs w:val="20"/>
                <w:rPrChange w:id="422" w:author="Peter Eimannsberger" w:date="2024-09-19T08:28:00Z">
                  <w:rPr>
                    <w:rStyle w:val="Hypertextovprepojenie"/>
                    <w:noProof/>
                  </w:rPr>
                </w:rPrChange>
              </w:rPr>
              <w:fldChar w:fldCharType="begin"/>
            </w:r>
            <w:r w:rsidRPr="00A971D2">
              <w:rPr>
                <w:rStyle w:val="Hypertextovprepojenie"/>
                <w:noProof/>
                <w:sz w:val="20"/>
                <w:szCs w:val="20"/>
                <w:rPrChange w:id="423" w:author="Peter Eimannsberger" w:date="2024-09-19T08:28:00Z">
                  <w:rPr>
                    <w:rStyle w:val="Hypertextovprepojenie"/>
                    <w:noProof/>
                  </w:rPr>
                </w:rPrChange>
              </w:rPr>
              <w:instrText xml:space="preserve"> </w:instrText>
            </w:r>
            <w:r w:rsidRPr="00A971D2">
              <w:rPr>
                <w:noProof/>
                <w:sz w:val="20"/>
                <w:szCs w:val="20"/>
                <w:rPrChange w:id="424" w:author="Peter Eimannsberger" w:date="2024-09-19T08:28:00Z">
                  <w:rPr>
                    <w:noProof/>
                  </w:rPr>
                </w:rPrChange>
              </w:rPr>
              <w:instrText>HYPERLINK \l "_Toc177626928"</w:instrText>
            </w:r>
            <w:r w:rsidRPr="00A971D2">
              <w:rPr>
                <w:rStyle w:val="Hypertextovprepojenie"/>
                <w:noProof/>
                <w:sz w:val="20"/>
                <w:szCs w:val="20"/>
                <w:rPrChange w:id="425" w:author="Peter Eimannsberger" w:date="2024-09-19T08:28:00Z">
                  <w:rPr>
                    <w:rStyle w:val="Hypertextovprepojenie"/>
                    <w:noProof/>
                  </w:rPr>
                </w:rPrChange>
              </w:rPr>
              <w:instrText xml:space="preserve"> </w:instrText>
            </w:r>
            <w:r w:rsidRPr="00A971D2">
              <w:rPr>
                <w:rStyle w:val="Hypertextovprepojenie"/>
                <w:noProof/>
                <w:sz w:val="20"/>
                <w:szCs w:val="20"/>
                <w:rPrChange w:id="426"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427" w:author="Peter Eimannsberger" w:date="2024-09-19T08:28:00Z">
                  <w:rPr>
                    <w:rStyle w:val="Hypertextovprepojenie"/>
                    <w:rFonts w:ascii="Times New Roman" w:hAnsi="Times New Roman" w:cs="Times New Roman"/>
                    <w:noProof/>
                  </w:rPr>
                </w:rPrChange>
              </w:rPr>
              <w:t>1.8.3</w:t>
            </w:r>
            <w:r w:rsidRPr="00A971D2">
              <w:rPr>
                <w:rFonts w:eastAsiaTheme="minorEastAsia"/>
                <w:noProof/>
                <w:sz w:val="20"/>
                <w:szCs w:val="20"/>
                <w:lang w:eastAsia="sk-SK"/>
                <w:rPrChange w:id="428"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429" w:author="Peter Eimannsberger" w:date="2024-09-19T08:28:00Z">
                  <w:rPr>
                    <w:rStyle w:val="Hypertextovprepojenie"/>
                    <w:rFonts w:ascii="Times New Roman" w:hAnsi="Times New Roman" w:cs="Times New Roman"/>
                    <w:noProof/>
                  </w:rPr>
                </w:rPrChange>
              </w:rPr>
              <w:t>Nadlimitné zákazky</w:t>
            </w:r>
            <w:r w:rsidRPr="00A971D2">
              <w:rPr>
                <w:noProof/>
                <w:webHidden/>
                <w:sz w:val="20"/>
                <w:szCs w:val="20"/>
                <w:rPrChange w:id="430" w:author="Peter Eimannsberger" w:date="2024-09-19T08:28:00Z">
                  <w:rPr>
                    <w:noProof/>
                    <w:webHidden/>
                  </w:rPr>
                </w:rPrChange>
              </w:rPr>
              <w:tab/>
            </w:r>
            <w:r w:rsidRPr="00A971D2">
              <w:rPr>
                <w:noProof/>
                <w:webHidden/>
                <w:sz w:val="20"/>
                <w:szCs w:val="20"/>
                <w:rPrChange w:id="431" w:author="Peter Eimannsberger" w:date="2024-09-19T08:28:00Z">
                  <w:rPr>
                    <w:noProof/>
                    <w:webHidden/>
                  </w:rPr>
                </w:rPrChange>
              </w:rPr>
              <w:fldChar w:fldCharType="begin"/>
            </w:r>
            <w:r w:rsidRPr="00A971D2">
              <w:rPr>
                <w:noProof/>
                <w:webHidden/>
                <w:sz w:val="20"/>
                <w:szCs w:val="20"/>
                <w:rPrChange w:id="432" w:author="Peter Eimannsberger" w:date="2024-09-19T08:28:00Z">
                  <w:rPr>
                    <w:noProof/>
                    <w:webHidden/>
                  </w:rPr>
                </w:rPrChange>
              </w:rPr>
              <w:instrText xml:space="preserve"> PAGEREF _Toc177626928 \h </w:instrText>
            </w:r>
          </w:ins>
          <w:r w:rsidRPr="00A971D2">
            <w:rPr>
              <w:noProof/>
              <w:webHidden/>
              <w:sz w:val="20"/>
              <w:szCs w:val="20"/>
              <w:rPrChange w:id="433" w:author="Peter Eimannsberger" w:date="2024-09-19T08:28:00Z">
                <w:rPr>
                  <w:noProof/>
                  <w:webHidden/>
                  <w:sz w:val="20"/>
                  <w:szCs w:val="20"/>
                </w:rPr>
              </w:rPrChange>
            </w:rPr>
          </w:r>
          <w:r w:rsidRPr="00A971D2">
            <w:rPr>
              <w:noProof/>
              <w:webHidden/>
              <w:sz w:val="20"/>
              <w:szCs w:val="20"/>
              <w:rPrChange w:id="434" w:author="Peter Eimannsberger" w:date="2024-09-19T08:28:00Z">
                <w:rPr>
                  <w:noProof/>
                  <w:webHidden/>
                </w:rPr>
              </w:rPrChange>
            </w:rPr>
            <w:fldChar w:fldCharType="separate"/>
          </w:r>
          <w:ins w:id="435" w:author="Peter Eimannsberger" w:date="2024-09-19T08:27:00Z">
            <w:r w:rsidRPr="00A971D2">
              <w:rPr>
                <w:noProof/>
                <w:webHidden/>
                <w:sz w:val="20"/>
                <w:szCs w:val="20"/>
                <w:rPrChange w:id="436" w:author="Peter Eimannsberger" w:date="2024-09-19T08:28:00Z">
                  <w:rPr>
                    <w:noProof/>
                    <w:webHidden/>
                  </w:rPr>
                </w:rPrChange>
              </w:rPr>
              <w:t>31</w:t>
            </w:r>
            <w:r w:rsidRPr="00A971D2">
              <w:rPr>
                <w:noProof/>
                <w:webHidden/>
                <w:sz w:val="20"/>
                <w:szCs w:val="20"/>
                <w:rPrChange w:id="437" w:author="Peter Eimannsberger" w:date="2024-09-19T08:28:00Z">
                  <w:rPr>
                    <w:noProof/>
                    <w:webHidden/>
                  </w:rPr>
                </w:rPrChange>
              </w:rPr>
              <w:fldChar w:fldCharType="end"/>
            </w:r>
            <w:r w:rsidRPr="00A971D2">
              <w:rPr>
                <w:rStyle w:val="Hypertextovprepojenie"/>
                <w:noProof/>
                <w:sz w:val="20"/>
                <w:szCs w:val="20"/>
                <w:rPrChange w:id="438" w:author="Peter Eimannsberger" w:date="2024-09-19T08:28:00Z">
                  <w:rPr>
                    <w:rStyle w:val="Hypertextovprepojenie"/>
                    <w:noProof/>
                  </w:rPr>
                </w:rPrChange>
              </w:rPr>
              <w:fldChar w:fldCharType="end"/>
            </w:r>
          </w:ins>
        </w:p>
        <w:p w14:paraId="328448C4" w14:textId="08C9B521" w:rsidR="00A971D2" w:rsidRPr="00A971D2" w:rsidRDefault="00A971D2">
          <w:pPr>
            <w:pStyle w:val="Obsah2"/>
            <w:tabs>
              <w:tab w:val="left" w:pos="1100"/>
              <w:tab w:val="right" w:leader="dot" w:pos="9062"/>
            </w:tabs>
            <w:rPr>
              <w:ins w:id="439" w:author="Peter Eimannsberger" w:date="2024-09-19T08:27:00Z"/>
              <w:rFonts w:eastAsiaTheme="minorEastAsia"/>
              <w:noProof/>
              <w:sz w:val="20"/>
              <w:szCs w:val="20"/>
              <w:lang w:eastAsia="sk-SK"/>
              <w:rPrChange w:id="440" w:author="Peter Eimannsberger" w:date="2024-09-19T08:28:00Z">
                <w:rPr>
                  <w:ins w:id="441" w:author="Peter Eimannsberger" w:date="2024-09-19T08:27:00Z"/>
                  <w:rFonts w:eastAsiaTheme="minorEastAsia"/>
                  <w:noProof/>
                  <w:lang w:eastAsia="sk-SK"/>
                </w:rPr>
              </w:rPrChange>
            </w:rPr>
          </w:pPr>
          <w:ins w:id="442" w:author="Peter Eimannsberger" w:date="2024-09-19T08:27:00Z">
            <w:r w:rsidRPr="00A971D2">
              <w:rPr>
                <w:rStyle w:val="Hypertextovprepojenie"/>
                <w:noProof/>
                <w:sz w:val="20"/>
                <w:szCs w:val="20"/>
                <w:rPrChange w:id="443" w:author="Peter Eimannsberger" w:date="2024-09-19T08:28:00Z">
                  <w:rPr>
                    <w:rStyle w:val="Hypertextovprepojenie"/>
                    <w:noProof/>
                  </w:rPr>
                </w:rPrChange>
              </w:rPr>
              <w:fldChar w:fldCharType="begin"/>
            </w:r>
            <w:r w:rsidRPr="00A971D2">
              <w:rPr>
                <w:rStyle w:val="Hypertextovprepojenie"/>
                <w:noProof/>
                <w:sz w:val="20"/>
                <w:szCs w:val="20"/>
                <w:rPrChange w:id="444" w:author="Peter Eimannsberger" w:date="2024-09-19T08:28:00Z">
                  <w:rPr>
                    <w:rStyle w:val="Hypertextovprepojenie"/>
                    <w:noProof/>
                  </w:rPr>
                </w:rPrChange>
              </w:rPr>
              <w:instrText xml:space="preserve"> </w:instrText>
            </w:r>
            <w:r w:rsidRPr="00A971D2">
              <w:rPr>
                <w:noProof/>
                <w:sz w:val="20"/>
                <w:szCs w:val="20"/>
                <w:rPrChange w:id="445" w:author="Peter Eimannsberger" w:date="2024-09-19T08:28:00Z">
                  <w:rPr>
                    <w:noProof/>
                  </w:rPr>
                </w:rPrChange>
              </w:rPr>
              <w:instrText>HYPERLINK \l "_Toc177626929"</w:instrText>
            </w:r>
            <w:r w:rsidRPr="00A971D2">
              <w:rPr>
                <w:rStyle w:val="Hypertextovprepojenie"/>
                <w:noProof/>
                <w:sz w:val="20"/>
                <w:szCs w:val="20"/>
                <w:rPrChange w:id="446" w:author="Peter Eimannsberger" w:date="2024-09-19T08:28:00Z">
                  <w:rPr>
                    <w:rStyle w:val="Hypertextovprepojenie"/>
                    <w:noProof/>
                  </w:rPr>
                </w:rPrChange>
              </w:rPr>
              <w:instrText xml:space="preserve"> </w:instrText>
            </w:r>
            <w:r w:rsidRPr="00A971D2">
              <w:rPr>
                <w:rStyle w:val="Hypertextovprepojenie"/>
                <w:noProof/>
                <w:sz w:val="20"/>
                <w:szCs w:val="20"/>
                <w:rPrChange w:id="447"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448" w:author="Peter Eimannsberger" w:date="2024-09-19T08:28:00Z">
                  <w:rPr>
                    <w:rStyle w:val="Hypertextovprepojenie"/>
                    <w:rFonts w:ascii="Times New Roman" w:hAnsi="Times New Roman" w:cs="Times New Roman"/>
                    <w:noProof/>
                  </w:rPr>
                </w:rPrChange>
              </w:rPr>
              <w:t>1.8.3.1</w:t>
            </w:r>
            <w:r w:rsidRPr="00A971D2">
              <w:rPr>
                <w:rFonts w:eastAsiaTheme="minorEastAsia"/>
                <w:noProof/>
                <w:sz w:val="20"/>
                <w:szCs w:val="20"/>
                <w:lang w:eastAsia="sk-SK"/>
                <w:rPrChange w:id="449"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450" w:author="Peter Eimannsberger" w:date="2024-09-19T08:28:00Z">
                  <w:rPr>
                    <w:rStyle w:val="Hypertextovprepojenie"/>
                    <w:rFonts w:ascii="Times New Roman" w:hAnsi="Times New Roman" w:cs="Times New Roman"/>
                    <w:noProof/>
                  </w:rPr>
                </w:rPrChange>
              </w:rPr>
              <w:t>Nadlimitné postupy</w:t>
            </w:r>
            <w:r w:rsidRPr="00A971D2">
              <w:rPr>
                <w:noProof/>
                <w:webHidden/>
                <w:sz w:val="20"/>
                <w:szCs w:val="20"/>
                <w:rPrChange w:id="451" w:author="Peter Eimannsberger" w:date="2024-09-19T08:28:00Z">
                  <w:rPr>
                    <w:noProof/>
                    <w:webHidden/>
                  </w:rPr>
                </w:rPrChange>
              </w:rPr>
              <w:tab/>
            </w:r>
            <w:r w:rsidRPr="00A971D2">
              <w:rPr>
                <w:noProof/>
                <w:webHidden/>
                <w:sz w:val="20"/>
                <w:szCs w:val="20"/>
                <w:rPrChange w:id="452" w:author="Peter Eimannsberger" w:date="2024-09-19T08:28:00Z">
                  <w:rPr>
                    <w:noProof/>
                    <w:webHidden/>
                  </w:rPr>
                </w:rPrChange>
              </w:rPr>
              <w:fldChar w:fldCharType="begin"/>
            </w:r>
            <w:r w:rsidRPr="00A971D2">
              <w:rPr>
                <w:noProof/>
                <w:webHidden/>
                <w:sz w:val="20"/>
                <w:szCs w:val="20"/>
                <w:rPrChange w:id="453" w:author="Peter Eimannsberger" w:date="2024-09-19T08:28:00Z">
                  <w:rPr>
                    <w:noProof/>
                    <w:webHidden/>
                  </w:rPr>
                </w:rPrChange>
              </w:rPr>
              <w:instrText xml:space="preserve"> PAGEREF _Toc177626929 \h </w:instrText>
            </w:r>
          </w:ins>
          <w:r w:rsidRPr="00A971D2">
            <w:rPr>
              <w:noProof/>
              <w:webHidden/>
              <w:sz w:val="20"/>
              <w:szCs w:val="20"/>
              <w:rPrChange w:id="454" w:author="Peter Eimannsberger" w:date="2024-09-19T08:28:00Z">
                <w:rPr>
                  <w:noProof/>
                  <w:webHidden/>
                  <w:sz w:val="20"/>
                  <w:szCs w:val="20"/>
                </w:rPr>
              </w:rPrChange>
            </w:rPr>
          </w:r>
          <w:r w:rsidRPr="00A971D2">
            <w:rPr>
              <w:noProof/>
              <w:webHidden/>
              <w:sz w:val="20"/>
              <w:szCs w:val="20"/>
              <w:rPrChange w:id="455" w:author="Peter Eimannsberger" w:date="2024-09-19T08:28:00Z">
                <w:rPr>
                  <w:noProof/>
                  <w:webHidden/>
                </w:rPr>
              </w:rPrChange>
            </w:rPr>
            <w:fldChar w:fldCharType="separate"/>
          </w:r>
          <w:ins w:id="456" w:author="Peter Eimannsberger" w:date="2024-09-19T08:27:00Z">
            <w:r w:rsidRPr="00A971D2">
              <w:rPr>
                <w:noProof/>
                <w:webHidden/>
                <w:sz w:val="20"/>
                <w:szCs w:val="20"/>
                <w:rPrChange w:id="457" w:author="Peter Eimannsberger" w:date="2024-09-19T08:28:00Z">
                  <w:rPr>
                    <w:noProof/>
                    <w:webHidden/>
                  </w:rPr>
                </w:rPrChange>
              </w:rPr>
              <w:t>31</w:t>
            </w:r>
            <w:r w:rsidRPr="00A971D2">
              <w:rPr>
                <w:noProof/>
                <w:webHidden/>
                <w:sz w:val="20"/>
                <w:szCs w:val="20"/>
                <w:rPrChange w:id="458" w:author="Peter Eimannsberger" w:date="2024-09-19T08:28:00Z">
                  <w:rPr>
                    <w:noProof/>
                    <w:webHidden/>
                  </w:rPr>
                </w:rPrChange>
              </w:rPr>
              <w:fldChar w:fldCharType="end"/>
            </w:r>
            <w:r w:rsidRPr="00A971D2">
              <w:rPr>
                <w:rStyle w:val="Hypertextovprepojenie"/>
                <w:noProof/>
                <w:sz w:val="20"/>
                <w:szCs w:val="20"/>
                <w:rPrChange w:id="459" w:author="Peter Eimannsberger" w:date="2024-09-19T08:28:00Z">
                  <w:rPr>
                    <w:rStyle w:val="Hypertextovprepojenie"/>
                    <w:noProof/>
                  </w:rPr>
                </w:rPrChange>
              </w:rPr>
              <w:fldChar w:fldCharType="end"/>
            </w:r>
          </w:ins>
        </w:p>
        <w:p w14:paraId="17E85116" w14:textId="6C19A87C" w:rsidR="00A971D2" w:rsidRPr="00A971D2" w:rsidRDefault="00A971D2">
          <w:pPr>
            <w:pStyle w:val="Obsah2"/>
            <w:tabs>
              <w:tab w:val="left" w:pos="1100"/>
              <w:tab w:val="right" w:leader="dot" w:pos="9062"/>
            </w:tabs>
            <w:rPr>
              <w:ins w:id="460" w:author="Peter Eimannsberger" w:date="2024-09-19T08:27:00Z"/>
              <w:rFonts w:eastAsiaTheme="minorEastAsia"/>
              <w:noProof/>
              <w:sz w:val="20"/>
              <w:szCs w:val="20"/>
              <w:lang w:eastAsia="sk-SK"/>
              <w:rPrChange w:id="461" w:author="Peter Eimannsberger" w:date="2024-09-19T08:28:00Z">
                <w:rPr>
                  <w:ins w:id="462" w:author="Peter Eimannsberger" w:date="2024-09-19T08:27:00Z"/>
                  <w:rFonts w:eastAsiaTheme="minorEastAsia"/>
                  <w:noProof/>
                  <w:lang w:eastAsia="sk-SK"/>
                </w:rPr>
              </w:rPrChange>
            </w:rPr>
          </w:pPr>
          <w:ins w:id="463" w:author="Peter Eimannsberger" w:date="2024-09-19T08:27:00Z">
            <w:r w:rsidRPr="00A971D2">
              <w:rPr>
                <w:rStyle w:val="Hypertextovprepojenie"/>
                <w:noProof/>
                <w:sz w:val="20"/>
                <w:szCs w:val="20"/>
                <w:rPrChange w:id="464" w:author="Peter Eimannsberger" w:date="2024-09-19T08:28:00Z">
                  <w:rPr>
                    <w:rStyle w:val="Hypertextovprepojenie"/>
                    <w:noProof/>
                  </w:rPr>
                </w:rPrChange>
              </w:rPr>
              <w:fldChar w:fldCharType="begin"/>
            </w:r>
            <w:r w:rsidRPr="00A971D2">
              <w:rPr>
                <w:rStyle w:val="Hypertextovprepojenie"/>
                <w:noProof/>
                <w:sz w:val="20"/>
                <w:szCs w:val="20"/>
                <w:rPrChange w:id="465" w:author="Peter Eimannsberger" w:date="2024-09-19T08:28:00Z">
                  <w:rPr>
                    <w:rStyle w:val="Hypertextovprepojenie"/>
                    <w:noProof/>
                  </w:rPr>
                </w:rPrChange>
              </w:rPr>
              <w:instrText xml:space="preserve"> </w:instrText>
            </w:r>
            <w:r w:rsidRPr="00A971D2">
              <w:rPr>
                <w:noProof/>
                <w:sz w:val="20"/>
                <w:szCs w:val="20"/>
                <w:rPrChange w:id="466" w:author="Peter Eimannsberger" w:date="2024-09-19T08:28:00Z">
                  <w:rPr>
                    <w:noProof/>
                  </w:rPr>
                </w:rPrChange>
              </w:rPr>
              <w:instrText>HYPERLINK \l "_Toc177626930"</w:instrText>
            </w:r>
            <w:r w:rsidRPr="00A971D2">
              <w:rPr>
                <w:rStyle w:val="Hypertextovprepojenie"/>
                <w:noProof/>
                <w:sz w:val="20"/>
                <w:szCs w:val="20"/>
                <w:rPrChange w:id="467" w:author="Peter Eimannsberger" w:date="2024-09-19T08:28:00Z">
                  <w:rPr>
                    <w:rStyle w:val="Hypertextovprepojenie"/>
                    <w:noProof/>
                  </w:rPr>
                </w:rPrChange>
              </w:rPr>
              <w:instrText xml:space="preserve"> </w:instrText>
            </w:r>
            <w:r w:rsidRPr="00A971D2">
              <w:rPr>
                <w:rStyle w:val="Hypertextovprepojenie"/>
                <w:noProof/>
                <w:sz w:val="20"/>
                <w:szCs w:val="20"/>
                <w:rPrChange w:id="468"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469" w:author="Peter Eimannsberger" w:date="2024-09-19T08:28:00Z">
                  <w:rPr>
                    <w:rStyle w:val="Hypertextovprepojenie"/>
                    <w:rFonts w:ascii="Times New Roman" w:hAnsi="Times New Roman" w:cs="Times New Roman"/>
                    <w:noProof/>
                  </w:rPr>
                </w:rPrChange>
              </w:rPr>
              <w:t>1.8.3.2</w:t>
            </w:r>
            <w:r w:rsidRPr="00A971D2">
              <w:rPr>
                <w:rFonts w:eastAsiaTheme="minorEastAsia"/>
                <w:noProof/>
                <w:sz w:val="20"/>
                <w:szCs w:val="20"/>
                <w:lang w:eastAsia="sk-SK"/>
                <w:rPrChange w:id="470"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471" w:author="Peter Eimannsberger" w:date="2024-09-19T08:28:00Z">
                  <w:rPr>
                    <w:rStyle w:val="Hypertextovprepojenie"/>
                    <w:rFonts w:ascii="Times New Roman" w:hAnsi="Times New Roman" w:cs="Times New Roman"/>
                    <w:noProof/>
                  </w:rPr>
                </w:rPrChange>
              </w:rPr>
              <w:t>Pravidlá pre nadlimitné zákazky na služby podľa prílohy č. 1 k ZVO</w:t>
            </w:r>
            <w:r w:rsidRPr="00A971D2">
              <w:rPr>
                <w:noProof/>
                <w:webHidden/>
                <w:sz w:val="20"/>
                <w:szCs w:val="20"/>
                <w:rPrChange w:id="472" w:author="Peter Eimannsberger" w:date="2024-09-19T08:28:00Z">
                  <w:rPr>
                    <w:noProof/>
                    <w:webHidden/>
                  </w:rPr>
                </w:rPrChange>
              </w:rPr>
              <w:tab/>
            </w:r>
            <w:r w:rsidRPr="00A971D2">
              <w:rPr>
                <w:noProof/>
                <w:webHidden/>
                <w:sz w:val="20"/>
                <w:szCs w:val="20"/>
                <w:rPrChange w:id="473" w:author="Peter Eimannsberger" w:date="2024-09-19T08:28:00Z">
                  <w:rPr>
                    <w:noProof/>
                    <w:webHidden/>
                  </w:rPr>
                </w:rPrChange>
              </w:rPr>
              <w:fldChar w:fldCharType="begin"/>
            </w:r>
            <w:r w:rsidRPr="00A971D2">
              <w:rPr>
                <w:noProof/>
                <w:webHidden/>
                <w:sz w:val="20"/>
                <w:szCs w:val="20"/>
                <w:rPrChange w:id="474" w:author="Peter Eimannsberger" w:date="2024-09-19T08:28:00Z">
                  <w:rPr>
                    <w:noProof/>
                    <w:webHidden/>
                  </w:rPr>
                </w:rPrChange>
              </w:rPr>
              <w:instrText xml:space="preserve"> PAGEREF _Toc177626930 \h </w:instrText>
            </w:r>
          </w:ins>
          <w:r w:rsidRPr="00A971D2">
            <w:rPr>
              <w:noProof/>
              <w:webHidden/>
              <w:sz w:val="20"/>
              <w:szCs w:val="20"/>
              <w:rPrChange w:id="475" w:author="Peter Eimannsberger" w:date="2024-09-19T08:28:00Z">
                <w:rPr>
                  <w:noProof/>
                  <w:webHidden/>
                  <w:sz w:val="20"/>
                  <w:szCs w:val="20"/>
                </w:rPr>
              </w:rPrChange>
            </w:rPr>
          </w:r>
          <w:r w:rsidRPr="00A971D2">
            <w:rPr>
              <w:noProof/>
              <w:webHidden/>
              <w:sz w:val="20"/>
              <w:szCs w:val="20"/>
              <w:rPrChange w:id="476" w:author="Peter Eimannsberger" w:date="2024-09-19T08:28:00Z">
                <w:rPr>
                  <w:noProof/>
                  <w:webHidden/>
                </w:rPr>
              </w:rPrChange>
            </w:rPr>
            <w:fldChar w:fldCharType="separate"/>
          </w:r>
          <w:ins w:id="477" w:author="Peter Eimannsberger" w:date="2024-09-19T08:27:00Z">
            <w:r w:rsidRPr="00A971D2">
              <w:rPr>
                <w:noProof/>
                <w:webHidden/>
                <w:sz w:val="20"/>
                <w:szCs w:val="20"/>
                <w:rPrChange w:id="478" w:author="Peter Eimannsberger" w:date="2024-09-19T08:28:00Z">
                  <w:rPr>
                    <w:noProof/>
                    <w:webHidden/>
                  </w:rPr>
                </w:rPrChange>
              </w:rPr>
              <w:t>32</w:t>
            </w:r>
            <w:r w:rsidRPr="00A971D2">
              <w:rPr>
                <w:noProof/>
                <w:webHidden/>
                <w:sz w:val="20"/>
                <w:szCs w:val="20"/>
                <w:rPrChange w:id="479" w:author="Peter Eimannsberger" w:date="2024-09-19T08:28:00Z">
                  <w:rPr>
                    <w:noProof/>
                    <w:webHidden/>
                  </w:rPr>
                </w:rPrChange>
              </w:rPr>
              <w:fldChar w:fldCharType="end"/>
            </w:r>
            <w:r w:rsidRPr="00A971D2">
              <w:rPr>
                <w:rStyle w:val="Hypertextovprepojenie"/>
                <w:noProof/>
                <w:sz w:val="20"/>
                <w:szCs w:val="20"/>
                <w:rPrChange w:id="480" w:author="Peter Eimannsberger" w:date="2024-09-19T08:28:00Z">
                  <w:rPr>
                    <w:rStyle w:val="Hypertextovprepojenie"/>
                    <w:noProof/>
                  </w:rPr>
                </w:rPrChange>
              </w:rPr>
              <w:fldChar w:fldCharType="end"/>
            </w:r>
          </w:ins>
        </w:p>
        <w:p w14:paraId="467B7037" w14:textId="4CFD4777" w:rsidR="00A971D2" w:rsidRPr="00A971D2" w:rsidRDefault="00A971D2">
          <w:pPr>
            <w:pStyle w:val="Obsah2"/>
            <w:tabs>
              <w:tab w:val="right" w:leader="dot" w:pos="9062"/>
            </w:tabs>
            <w:rPr>
              <w:ins w:id="481" w:author="Peter Eimannsberger" w:date="2024-09-19T08:27:00Z"/>
              <w:rFonts w:eastAsiaTheme="minorEastAsia"/>
              <w:noProof/>
              <w:sz w:val="20"/>
              <w:szCs w:val="20"/>
              <w:lang w:eastAsia="sk-SK"/>
              <w:rPrChange w:id="482" w:author="Peter Eimannsberger" w:date="2024-09-19T08:28:00Z">
                <w:rPr>
                  <w:ins w:id="483" w:author="Peter Eimannsberger" w:date="2024-09-19T08:27:00Z"/>
                  <w:rFonts w:eastAsiaTheme="minorEastAsia"/>
                  <w:noProof/>
                  <w:lang w:eastAsia="sk-SK"/>
                </w:rPr>
              </w:rPrChange>
            </w:rPr>
          </w:pPr>
          <w:ins w:id="484" w:author="Peter Eimannsberger" w:date="2024-09-19T08:27:00Z">
            <w:r w:rsidRPr="00A971D2">
              <w:rPr>
                <w:rStyle w:val="Hypertextovprepojenie"/>
                <w:noProof/>
                <w:sz w:val="20"/>
                <w:szCs w:val="20"/>
                <w:rPrChange w:id="485" w:author="Peter Eimannsberger" w:date="2024-09-19T08:28:00Z">
                  <w:rPr>
                    <w:rStyle w:val="Hypertextovprepojenie"/>
                    <w:noProof/>
                  </w:rPr>
                </w:rPrChange>
              </w:rPr>
              <w:fldChar w:fldCharType="begin"/>
            </w:r>
            <w:r w:rsidRPr="00A971D2">
              <w:rPr>
                <w:rStyle w:val="Hypertextovprepojenie"/>
                <w:noProof/>
                <w:sz w:val="20"/>
                <w:szCs w:val="20"/>
                <w:rPrChange w:id="486" w:author="Peter Eimannsberger" w:date="2024-09-19T08:28:00Z">
                  <w:rPr>
                    <w:rStyle w:val="Hypertextovprepojenie"/>
                    <w:noProof/>
                  </w:rPr>
                </w:rPrChange>
              </w:rPr>
              <w:instrText xml:space="preserve"> </w:instrText>
            </w:r>
            <w:r w:rsidRPr="00A971D2">
              <w:rPr>
                <w:noProof/>
                <w:sz w:val="20"/>
                <w:szCs w:val="20"/>
                <w:rPrChange w:id="487" w:author="Peter Eimannsberger" w:date="2024-09-19T08:28:00Z">
                  <w:rPr>
                    <w:noProof/>
                  </w:rPr>
                </w:rPrChange>
              </w:rPr>
              <w:instrText>HYPERLINK \l "_Toc177626931"</w:instrText>
            </w:r>
            <w:r w:rsidRPr="00A971D2">
              <w:rPr>
                <w:rStyle w:val="Hypertextovprepojenie"/>
                <w:noProof/>
                <w:sz w:val="20"/>
                <w:szCs w:val="20"/>
                <w:rPrChange w:id="488" w:author="Peter Eimannsberger" w:date="2024-09-19T08:28:00Z">
                  <w:rPr>
                    <w:rStyle w:val="Hypertextovprepojenie"/>
                    <w:noProof/>
                  </w:rPr>
                </w:rPrChange>
              </w:rPr>
              <w:instrText xml:space="preserve"> </w:instrText>
            </w:r>
            <w:r w:rsidRPr="00A971D2">
              <w:rPr>
                <w:rStyle w:val="Hypertextovprepojenie"/>
                <w:noProof/>
                <w:sz w:val="20"/>
                <w:szCs w:val="20"/>
                <w:rPrChange w:id="489"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490" w:author="Peter Eimannsberger" w:date="2024-09-19T08:28:00Z">
                  <w:rPr>
                    <w:rStyle w:val="Hypertextovprepojenie"/>
                    <w:rFonts w:ascii="Times New Roman" w:hAnsi="Times New Roman" w:cs="Times New Roman"/>
                    <w:noProof/>
                  </w:rPr>
                </w:rPrChange>
              </w:rPr>
              <w:t>1.9 Zákazky na ktoré sa zákon o verejnom obstarávaní nevzťahuje</w:t>
            </w:r>
            <w:r w:rsidRPr="00A971D2">
              <w:rPr>
                <w:noProof/>
                <w:webHidden/>
                <w:sz w:val="20"/>
                <w:szCs w:val="20"/>
                <w:rPrChange w:id="491" w:author="Peter Eimannsberger" w:date="2024-09-19T08:28:00Z">
                  <w:rPr>
                    <w:noProof/>
                    <w:webHidden/>
                  </w:rPr>
                </w:rPrChange>
              </w:rPr>
              <w:tab/>
            </w:r>
            <w:r w:rsidRPr="00A971D2">
              <w:rPr>
                <w:noProof/>
                <w:webHidden/>
                <w:sz w:val="20"/>
                <w:szCs w:val="20"/>
                <w:rPrChange w:id="492" w:author="Peter Eimannsberger" w:date="2024-09-19T08:28:00Z">
                  <w:rPr>
                    <w:noProof/>
                    <w:webHidden/>
                  </w:rPr>
                </w:rPrChange>
              </w:rPr>
              <w:fldChar w:fldCharType="begin"/>
            </w:r>
            <w:r w:rsidRPr="00A971D2">
              <w:rPr>
                <w:noProof/>
                <w:webHidden/>
                <w:sz w:val="20"/>
                <w:szCs w:val="20"/>
                <w:rPrChange w:id="493" w:author="Peter Eimannsberger" w:date="2024-09-19T08:28:00Z">
                  <w:rPr>
                    <w:noProof/>
                    <w:webHidden/>
                  </w:rPr>
                </w:rPrChange>
              </w:rPr>
              <w:instrText xml:space="preserve"> PAGEREF _Toc177626931 \h </w:instrText>
            </w:r>
          </w:ins>
          <w:r w:rsidRPr="00A971D2">
            <w:rPr>
              <w:noProof/>
              <w:webHidden/>
              <w:sz w:val="20"/>
              <w:szCs w:val="20"/>
              <w:rPrChange w:id="494" w:author="Peter Eimannsberger" w:date="2024-09-19T08:28:00Z">
                <w:rPr>
                  <w:noProof/>
                  <w:webHidden/>
                  <w:sz w:val="20"/>
                  <w:szCs w:val="20"/>
                </w:rPr>
              </w:rPrChange>
            </w:rPr>
          </w:r>
          <w:r w:rsidRPr="00A971D2">
            <w:rPr>
              <w:noProof/>
              <w:webHidden/>
              <w:sz w:val="20"/>
              <w:szCs w:val="20"/>
              <w:rPrChange w:id="495" w:author="Peter Eimannsberger" w:date="2024-09-19T08:28:00Z">
                <w:rPr>
                  <w:noProof/>
                  <w:webHidden/>
                </w:rPr>
              </w:rPrChange>
            </w:rPr>
            <w:fldChar w:fldCharType="separate"/>
          </w:r>
          <w:ins w:id="496" w:author="Peter Eimannsberger" w:date="2024-09-19T08:27:00Z">
            <w:r w:rsidRPr="00A971D2">
              <w:rPr>
                <w:noProof/>
                <w:webHidden/>
                <w:sz w:val="20"/>
                <w:szCs w:val="20"/>
                <w:rPrChange w:id="497" w:author="Peter Eimannsberger" w:date="2024-09-19T08:28:00Z">
                  <w:rPr>
                    <w:noProof/>
                    <w:webHidden/>
                  </w:rPr>
                </w:rPrChange>
              </w:rPr>
              <w:t>32</w:t>
            </w:r>
            <w:r w:rsidRPr="00A971D2">
              <w:rPr>
                <w:noProof/>
                <w:webHidden/>
                <w:sz w:val="20"/>
                <w:szCs w:val="20"/>
                <w:rPrChange w:id="498" w:author="Peter Eimannsberger" w:date="2024-09-19T08:28:00Z">
                  <w:rPr>
                    <w:noProof/>
                    <w:webHidden/>
                  </w:rPr>
                </w:rPrChange>
              </w:rPr>
              <w:fldChar w:fldCharType="end"/>
            </w:r>
            <w:r w:rsidRPr="00A971D2">
              <w:rPr>
                <w:rStyle w:val="Hypertextovprepojenie"/>
                <w:noProof/>
                <w:sz w:val="20"/>
                <w:szCs w:val="20"/>
                <w:rPrChange w:id="499" w:author="Peter Eimannsberger" w:date="2024-09-19T08:28:00Z">
                  <w:rPr>
                    <w:rStyle w:val="Hypertextovprepojenie"/>
                    <w:noProof/>
                  </w:rPr>
                </w:rPrChange>
              </w:rPr>
              <w:fldChar w:fldCharType="end"/>
            </w:r>
          </w:ins>
        </w:p>
        <w:p w14:paraId="088CC2CE" w14:textId="6C79B614" w:rsidR="00A971D2" w:rsidRPr="00A971D2" w:rsidRDefault="00A971D2">
          <w:pPr>
            <w:pStyle w:val="Obsah2"/>
            <w:tabs>
              <w:tab w:val="left" w:pos="660"/>
              <w:tab w:val="right" w:leader="dot" w:pos="9062"/>
            </w:tabs>
            <w:rPr>
              <w:ins w:id="500" w:author="Peter Eimannsberger" w:date="2024-09-19T08:27:00Z"/>
              <w:rFonts w:eastAsiaTheme="minorEastAsia"/>
              <w:noProof/>
              <w:sz w:val="20"/>
              <w:szCs w:val="20"/>
              <w:lang w:eastAsia="sk-SK"/>
              <w:rPrChange w:id="501" w:author="Peter Eimannsberger" w:date="2024-09-19T08:28:00Z">
                <w:rPr>
                  <w:ins w:id="502" w:author="Peter Eimannsberger" w:date="2024-09-19T08:27:00Z"/>
                  <w:rFonts w:eastAsiaTheme="minorEastAsia"/>
                  <w:noProof/>
                  <w:lang w:eastAsia="sk-SK"/>
                </w:rPr>
              </w:rPrChange>
            </w:rPr>
          </w:pPr>
          <w:ins w:id="503" w:author="Peter Eimannsberger" w:date="2024-09-19T08:27:00Z">
            <w:r w:rsidRPr="00A971D2">
              <w:rPr>
                <w:rStyle w:val="Hypertextovprepojenie"/>
                <w:noProof/>
                <w:sz w:val="20"/>
                <w:szCs w:val="20"/>
                <w:rPrChange w:id="504" w:author="Peter Eimannsberger" w:date="2024-09-19T08:28:00Z">
                  <w:rPr>
                    <w:rStyle w:val="Hypertextovprepojenie"/>
                    <w:noProof/>
                  </w:rPr>
                </w:rPrChange>
              </w:rPr>
              <w:fldChar w:fldCharType="begin"/>
            </w:r>
            <w:r w:rsidRPr="00A971D2">
              <w:rPr>
                <w:rStyle w:val="Hypertextovprepojenie"/>
                <w:noProof/>
                <w:sz w:val="20"/>
                <w:szCs w:val="20"/>
                <w:rPrChange w:id="505" w:author="Peter Eimannsberger" w:date="2024-09-19T08:28:00Z">
                  <w:rPr>
                    <w:rStyle w:val="Hypertextovprepojenie"/>
                    <w:noProof/>
                  </w:rPr>
                </w:rPrChange>
              </w:rPr>
              <w:instrText xml:space="preserve"> </w:instrText>
            </w:r>
            <w:r w:rsidRPr="00A971D2">
              <w:rPr>
                <w:noProof/>
                <w:sz w:val="20"/>
                <w:szCs w:val="20"/>
                <w:rPrChange w:id="506" w:author="Peter Eimannsberger" w:date="2024-09-19T08:28:00Z">
                  <w:rPr>
                    <w:noProof/>
                  </w:rPr>
                </w:rPrChange>
              </w:rPr>
              <w:instrText>HYPERLINK \l "_Toc177626932"</w:instrText>
            </w:r>
            <w:r w:rsidRPr="00A971D2">
              <w:rPr>
                <w:rStyle w:val="Hypertextovprepojenie"/>
                <w:noProof/>
                <w:sz w:val="20"/>
                <w:szCs w:val="20"/>
                <w:rPrChange w:id="507" w:author="Peter Eimannsberger" w:date="2024-09-19T08:28:00Z">
                  <w:rPr>
                    <w:rStyle w:val="Hypertextovprepojenie"/>
                    <w:noProof/>
                  </w:rPr>
                </w:rPrChange>
              </w:rPr>
              <w:instrText xml:space="preserve"> </w:instrText>
            </w:r>
            <w:r w:rsidRPr="00A971D2">
              <w:rPr>
                <w:rStyle w:val="Hypertextovprepojenie"/>
                <w:noProof/>
                <w:sz w:val="20"/>
                <w:szCs w:val="20"/>
                <w:rPrChange w:id="508"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509" w:author="Peter Eimannsberger" w:date="2024-09-19T08:28:00Z">
                  <w:rPr>
                    <w:rStyle w:val="Hypertextovprepojenie"/>
                    <w:rFonts w:ascii="Times New Roman" w:hAnsi="Times New Roman" w:cs="Times New Roman"/>
                    <w:noProof/>
                  </w:rPr>
                </w:rPrChange>
              </w:rPr>
              <w:t>A.</w:t>
            </w:r>
            <w:r w:rsidRPr="00A971D2">
              <w:rPr>
                <w:rFonts w:eastAsiaTheme="minorEastAsia"/>
                <w:noProof/>
                <w:sz w:val="20"/>
                <w:szCs w:val="20"/>
                <w:lang w:eastAsia="sk-SK"/>
                <w:rPrChange w:id="510"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511" w:author="Peter Eimannsberger" w:date="2024-09-19T08:28:00Z">
                  <w:rPr>
                    <w:rStyle w:val="Hypertextovprepojenie"/>
                    <w:rFonts w:ascii="Times New Roman" w:hAnsi="Times New Roman" w:cs="Times New Roman"/>
                    <w:noProof/>
                  </w:rPr>
                </w:rPrChange>
              </w:rPr>
              <w:t>Osobitné pravidlá uplatňujúce sa pri zadávaní a kontrole zákaziek z vybraných výnimiek zo ZVO</w:t>
            </w:r>
            <w:r w:rsidRPr="00A971D2">
              <w:rPr>
                <w:noProof/>
                <w:webHidden/>
                <w:sz w:val="20"/>
                <w:szCs w:val="20"/>
                <w:rPrChange w:id="512" w:author="Peter Eimannsberger" w:date="2024-09-19T08:28:00Z">
                  <w:rPr>
                    <w:noProof/>
                    <w:webHidden/>
                  </w:rPr>
                </w:rPrChange>
              </w:rPr>
              <w:tab/>
            </w:r>
            <w:r w:rsidRPr="00A971D2">
              <w:rPr>
                <w:noProof/>
                <w:webHidden/>
                <w:sz w:val="20"/>
                <w:szCs w:val="20"/>
                <w:rPrChange w:id="513" w:author="Peter Eimannsberger" w:date="2024-09-19T08:28:00Z">
                  <w:rPr>
                    <w:noProof/>
                    <w:webHidden/>
                  </w:rPr>
                </w:rPrChange>
              </w:rPr>
              <w:fldChar w:fldCharType="begin"/>
            </w:r>
            <w:r w:rsidRPr="00A971D2">
              <w:rPr>
                <w:noProof/>
                <w:webHidden/>
                <w:sz w:val="20"/>
                <w:szCs w:val="20"/>
                <w:rPrChange w:id="514" w:author="Peter Eimannsberger" w:date="2024-09-19T08:28:00Z">
                  <w:rPr>
                    <w:noProof/>
                    <w:webHidden/>
                  </w:rPr>
                </w:rPrChange>
              </w:rPr>
              <w:instrText xml:space="preserve"> PAGEREF _Toc177626932 \h </w:instrText>
            </w:r>
          </w:ins>
          <w:r w:rsidRPr="00A971D2">
            <w:rPr>
              <w:noProof/>
              <w:webHidden/>
              <w:sz w:val="20"/>
              <w:szCs w:val="20"/>
              <w:rPrChange w:id="515" w:author="Peter Eimannsberger" w:date="2024-09-19T08:28:00Z">
                <w:rPr>
                  <w:noProof/>
                  <w:webHidden/>
                  <w:sz w:val="20"/>
                  <w:szCs w:val="20"/>
                </w:rPr>
              </w:rPrChange>
            </w:rPr>
          </w:r>
          <w:r w:rsidRPr="00A971D2">
            <w:rPr>
              <w:noProof/>
              <w:webHidden/>
              <w:sz w:val="20"/>
              <w:szCs w:val="20"/>
              <w:rPrChange w:id="516" w:author="Peter Eimannsberger" w:date="2024-09-19T08:28:00Z">
                <w:rPr>
                  <w:noProof/>
                  <w:webHidden/>
                </w:rPr>
              </w:rPrChange>
            </w:rPr>
            <w:fldChar w:fldCharType="separate"/>
          </w:r>
          <w:ins w:id="517" w:author="Peter Eimannsberger" w:date="2024-09-19T08:27:00Z">
            <w:r w:rsidRPr="00A971D2">
              <w:rPr>
                <w:noProof/>
                <w:webHidden/>
                <w:sz w:val="20"/>
                <w:szCs w:val="20"/>
                <w:rPrChange w:id="518" w:author="Peter Eimannsberger" w:date="2024-09-19T08:28:00Z">
                  <w:rPr>
                    <w:noProof/>
                    <w:webHidden/>
                  </w:rPr>
                </w:rPrChange>
              </w:rPr>
              <w:t>34</w:t>
            </w:r>
            <w:r w:rsidRPr="00A971D2">
              <w:rPr>
                <w:noProof/>
                <w:webHidden/>
                <w:sz w:val="20"/>
                <w:szCs w:val="20"/>
                <w:rPrChange w:id="519" w:author="Peter Eimannsberger" w:date="2024-09-19T08:28:00Z">
                  <w:rPr>
                    <w:noProof/>
                    <w:webHidden/>
                  </w:rPr>
                </w:rPrChange>
              </w:rPr>
              <w:fldChar w:fldCharType="end"/>
            </w:r>
            <w:r w:rsidRPr="00A971D2">
              <w:rPr>
                <w:rStyle w:val="Hypertextovprepojenie"/>
                <w:noProof/>
                <w:sz w:val="20"/>
                <w:szCs w:val="20"/>
                <w:rPrChange w:id="520" w:author="Peter Eimannsberger" w:date="2024-09-19T08:28:00Z">
                  <w:rPr>
                    <w:rStyle w:val="Hypertextovprepojenie"/>
                    <w:noProof/>
                  </w:rPr>
                </w:rPrChange>
              </w:rPr>
              <w:fldChar w:fldCharType="end"/>
            </w:r>
          </w:ins>
        </w:p>
        <w:p w14:paraId="1B19FDA1" w14:textId="2006FE4E" w:rsidR="00A971D2" w:rsidRPr="00A971D2" w:rsidRDefault="00A971D2">
          <w:pPr>
            <w:pStyle w:val="Obsah2"/>
            <w:tabs>
              <w:tab w:val="left" w:pos="660"/>
              <w:tab w:val="right" w:leader="dot" w:pos="9062"/>
            </w:tabs>
            <w:rPr>
              <w:ins w:id="521" w:author="Peter Eimannsberger" w:date="2024-09-19T08:27:00Z"/>
              <w:rFonts w:eastAsiaTheme="minorEastAsia"/>
              <w:noProof/>
              <w:sz w:val="20"/>
              <w:szCs w:val="20"/>
              <w:lang w:eastAsia="sk-SK"/>
              <w:rPrChange w:id="522" w:author="Peter Eimannsberger" w:date="2024-09-19T08:28:00Z">
                <w:rPr>
                  <w:ins w:id="523" w:author="Peter Eimannsberger" w:date="2024-09-19T08:27:00Z"/>
                  <w:rFonts w:eastAsiaTheme="minorEastAsia"/>
                  <w:noProof/>
                  <w:lang w:eastAsia="sk-SK"/>
                </w:rPr>
              </w:rPrChange>
            </w:rPr>
          </w:pPr>
          <w:ins w:id="524" w:author="Peter Eimannsberger" w:date="2024-09-19T08:27:00Z">
            <w:r w:rsidRPr="00A971D2">
              <w:rPr>
                <w:rStyle w:val="Hypertextovprepojenie"/>
                <w:noProof/>
                <w:sz w:val="20"/>
                <w:szCs w:val="20"/>
                <w:rPrChange w:id="525" w:author="Peter Eimannsberger" w:date="2024-09-19T08:28:00Z">
                  <w:rPr>
                    <w:rStyle w:val="Hypertextovprepojenie"/>
                    <w:noProof/>
                  </w:rPr>
                </w:rPrChange>
              </w:rPr>
              <w:fldChar w:fldCharType="begin"/>
            </w:r>
            <w:r w:rsidRPr="00A971D2">
              <w:rPr>
                <w:rStyle w:val="Hypertextovprepojenie"/>
                <w:noProof/>
                <w:sz w:val="20"/>
                <w:szCs w:val="20"/>
                <w:rPrChange w:id="526" w:author="Peter Eimannsberger" w:date="2024-09-19T08:28:00Z">
                  <w:rPr>
                    <w:rStyle w:val="Hypertextovprepojenie"/>
                    <w:noProof/>
                  </w:rPr>
                </w:rPrChange>
              </w:rPr>
              <w:instrText xml:space="preserve"> </w:instrText>
            </w:r>
            <w:r w:rsidRPr="00A971D2">
              <w:rPr>
                <w:noProof/>
                <w:sz w:val="20"/>
                <w:szCs w:val="20"/>
                <w:rPrChange w:id="527" w:author="Peter Eimannsberger" w:date="2024-09-19T08:28:00Z">
                  <w:rPr>
                    <w:noProof/>
                  </w:rPr>
                </w:rPrChange>
              </w:rPr>
              <w:instrText>HYPERLINK \l "_Toc177626933"</w:instrText>
            </w:r>
            <w:r w:rsidRPr="00A971D2">
              <w:rPr>
                <w:rStyle w:val="Hypertextovprepojenie"/>
                <w:noProof/>
                <w:sz w:val="20"/>
                <w:szCs w:val="20"/>
                <w:rPrChange w:id="528" w:author="Peter Eimannsberger" w:date="2024-09-19T08:28:00Z">
                  <w:rPr>
                    <w:rStyle w:val="Hypertextovprepojenie"/>
                    <w:noProof/>
                  </w:rPr>
                </w:rPrChange>
              </w:rPr>
              <w:instrText xml:space="preserve"> </w:instrText>
            </w:r>
            <w:r w:rsidRPr="00A971D2">
              <w:rPr>
                <w:rStyle w:val="Hypertextovprepojenie"/>
                <w:noProof/>
                <w:sz w:val="20"/>
                <w:szCs w:val="20"/>
                <w:rPrChange w:id="529"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530" w:author="Peter Eimannsberger" w:date="2024-09-19T08:28:00Z">
                  <w:rPr>
                    <w:rStyle w:val="Hypertextovprepojenie"/>
                    <w:rFonts w:ascii="Times New Roman" w:hAnsi="Times New Roman" w:cs="Times New Roman"/>
                    <w:noProof/>
                  </w:rPr>
                </w:rPrChange>
              </w:rPr>
              <w:t>B.</w:t>
            </w:r>
            <w:r w:rsidRPr="00A971D2">
              <w:rPr>
                <w:rFonts w:eastAsiaTheme="minorEastAsia"/>
                <w:noProof/>
                <w:sz w:val="20"/>
                <w:szCs w:val="20"/>
                <w:lang w:eastAsia="sk-SK"/>
                <w:rPrChange w:id="531"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532" w:author="Peter Eimannsberger" w:date="2024-09-19T08:28:00Z">
                  <w:rPr>
                    <w:rStyle w:val="Hypertextovprepojenie"/>
                    <w:rFonts w:ascii="Times New Roman" w:hAnsi="Times New Roman" w:cs="Times New Roman"/>
                    <w:noProof/>
                  </w:rPr>
                </w:rPrChange>
              </w:rPr>
              <w:t>Pravidlá uplatňujúce sa pri zadávaní zákaziek zadávaných vnútorným obstarávaním</w:t>
            </w:r>
            <w:r w:rsidRPr="00A971D2">
              <w:rPr>
                <w:noProof/>
                <w:webHidden/>
                <w:sz w:val="20"/>
                <w:szCs w:val="20"/>
                <w:rPrChange w:id="533" w:author="Peter Eimannsberger" w:date="2024-09-19T08:28:00Z">
                  <w:rPr>
                    <w:noProof/>
                    <w:webHidden/>
                  </w:rPr>
                </w:rPrChange>
              </w:rPr>
              <w:tab/>
            </w:r>
            <w:r w:rsidRPr="00A971D2">
              <w:rPr>
                <w:noProof/>
                <w:webHidden/>
                <w:sz w:val="20"/>
                <w:szCs w:val="20"/>
                <w:rPrChange w:id="534" w:author="Peter Eimannsberger" w:date="2024-09-19T08:28:00Z">
                  <w:rPr>
                    <w:noProof/>
                    <w:webHidden/>
                  </w:rPr>
                </w:rPrChange>
              </w:rPr>
              <w:fldChar w:fldCharType="begin"/>
            </w:r>
            <w:r w:rsidRPr="00A971D2">
              <w:rPr>
                <w:noProof/>
                <w:webHidden/>
                <w:sz w:val="20"/>
                <w:szCs w:val="20"/>
                <w:rPrChange w:id="535" w:author="Peter Eimannsberger" w:date="2024-09-19T08:28:00Z">
                  <w:rPr>
                    <w:noProof/>
                    <w:webHidden/>
                  </w:rPr>
                </w:rPrChange>
              </w:rPr>
              <w:instrText xml:space="preserve"> PAGEREF _Toc177626933 \h </w:instrText>
            </w:r>
          </w:ins>
          <w:r w:rsidRPr="00A971D2">
            <w:rPr>
              <w:noProof/>
              <w:webHidden/>
              <w:sz w:val="20"/>
              <w:szCs w:val="20"/>
              <w:rPrChange w:id="536" w:author="Peter Eimannsberger" w:date="2024-09-19T08:28:00Z">
                <w:rPr>
                  <w:noProof/>
                  <w:webHidden/>
                  <w:sz w:val="20"/>
                  <w:szCs w:val="20"/>
                </w:rPr>
              </w:rPrChange>
            </w:rPr>
          </w:r>
          <w:r w:rsidRPr="00A971D2">
            <w:rPr>
              <w:noProof/>
              <w:webHidden/>
              <w:sz w:val="20"/>
              <w:szCs w:val="20"/>
              <w:rPrChange w:id="537" w:author="Peter Eimannsberger" w:date="2024-09-19T08:28:00Z">
                <w:rPr>
                  <w:noProof/>
                  <w:webHidden/>
                </w:rPr>
              </w:rPrChange>
            </w:rPr>
            <w:fldChar w:fldCharType="separate"/>
          </w:r>
          <w:ins w:id="538" w:author="Peter Eimannsberger" w:date="2024-09-19T08:27:00Z">
            <w:r w:rsidRPr="00A971D2">
              <w:rPr>
                <w:noProof/>
                <w:webHidden/>
                <w:sz w:val="20"/>
                <w:szCs w:val="20"/>
                <w:rPrChange w:id="539" w:author="Peter Eimannsberger" w:date="2024-09-19T08:28:00Z">
                  <w:rPr>
                    <w:noProof/>
                    <w:webHidden/>
                  </w:rPr>
                </w:rPrChange>
              </w:rPr>
              <w:t>41</w:t>
            </w:r>
            <w:r w:rsidRPr="00A971D2">
              <w:rPr>
                <w:noProof/>
                <w:webHidden/>
                <w:sz w:val="20"/>
                <w:szCs w:val="20"/>
                <w:rPrChange w:id="540" w:author="Peter Eimannsberger" w:date="2024-09-19T08:28:00Z">
                  <w:rPr>
                    <w:noProof/>
                    <w:webHidden/>
                  </w:rPr>
                </w:rPrChange>
              </w:rPr>
              <w:fldChar w:fldCharType="end"/>
            </w:r>
            <w:r w:rsidRPr="00A971D2">
              <w:rPr>
                <w:rStyle w:val="Hypertextovprepojenie"/>
                <w:noProof/>
                <w:sz w:val="20"/>
                <w:szCs w:val="20"/>
                <w:rPrChange w:id="541" w:author="Peter Eimannsberger" w:date="2024-09-19T08:28:00Z">
                  <w:rPr>
                    <w:rStyle w:val="Hypertextovprepojenie"/>
                    <w:noProof/>
                  </w:rPr>
                </w:rPrChange>
              </w:rPr>
              <w:fldChar w:fldCharType="end"/>
            </w:r>
          </w:ins>
        </w:p>
        <w:p w14:paraId="4F23C415" w14:textId="67F0465B" w:rsidR="00A971D2" w:rsidRPr="00A971D2" w:rsidRDefault="00A971D2">
          <w:pPr>
            <w:pStyle w:val="Obsah2"/>
            <w:tabs>
              <w:tab w:val="left" w:pos="660"/>
              <w:tab w:val="right" w:leader="dot" w:pos="9062"/>
            </w:tabs>
            <w:rPr>
              <w:ins w:id="542" w:author="Peter Eimannsberger" w:date="2024-09-19T08:27:00Z"/>
              <w:rFonts w:eastAsiaTheme="minorEastAsia"/>
              <w:noProof/>
              <w:sz w:val="20"/>
              <w:szCs w:val="20"/>
              <w:lang w:eastAsia="sk-SK"/>
              <w:rPrChange w:id="543" w:author="Peter Eimannsberger" w:date="2024-09-19T08:28:00Z">
                <w:rPr>
                  <w:ins w:id="544" w:author="Peter Eimannsberger" w:date="2024-09-19T08:27:00Z"/>
                  <w:rFonts w:eastAsiaTheme="minorEastAsia"/>
                  <w:noProof/>
                  <w:lang w:eastAsia="sk-SK"/>
                </w:rPr>
              </w:rPrChange>
            </w:rPr>
          </w:pPr>
          <w:ins w:id="545" w:author="Peter Eimannsberger" w:date="2024-09-19T08:27:00Z">
            <w:r w:rsidRPr="00A971D2">
              <w:rPr>
                <w:rStyle w:val="Hypertextovprepojenie"/>
                <w:noProof/>
                <w:sz w:val="20"/>
                <w:szCs w:val="20"/>
                <w:rPrChange w:id="546" w:author="Peter Eimannsberger" w:date="2024-09-19T08:28:00Z">
                  <w:rPr>
                    <w:rStyle w:val="Hypertextovprepojenie"/>
                    <w:noProof/>
                  </w:rPr>
                </w:rPrChange>
              </w:rPr>
              <w:fldChar w:fldCharType="begin"/>
            </w:r>
            <w:r w:rsidRPr="00A971D2">
              <w:rPr>
                <w:rStyle w:val="Hypertextovprepojenie"/>
                <w:noProof/>
                <w:sz w:val="20"/>
                <w:szCs w:val="20"/>
                <w:rPrChange w:id="547" w:author="Peter Eimannsberger" w:date="2024-09-19T08:28:00Z">
                  <w:rPr>
                    <w:rStyle w:val="Hypertextovprepojenie"/>
                    <w:noProof/>
                  </w:rPr>
                </w:rPrChange>
              </w:rPr>
              <w:instrText xml:space="preserve"> </w:instrText>
            </w:r>
            <w:r w:rsidRPr="00A971D2">
              <w:rPr>
                <w:noProof/>
                <w:sz w:val="20"/>
                <w:szCs w:val="20"/>
                <w:rPrChange w:id="548" w:author="Peter Eimannsberger" w:date="2024-09-19T08:28:00Z">
                  <w:rPr>
                    <w:noProof/>
                  </w:rPr>
                </w:rPrChange>
              </w:rPr>
              <w:instrText>HYPERLINK \l "_Toc177626934"</w:instrText>
            </w:r>
            <w:r w:rsidRPr="00A971D2">
              <w:rPr>
                <w:rStyle w:val="Hypertextovprepojenie"/>
                <w:noProof/>
                <w:sz w:val="20"/>
                <w:szCs w:val="20"/>
                <w:rPrChange w:id="549" w:author="Peter Eimannsberger" w:date="2024-09-19T08:28:00Z">
                  <w:rPr>
                    <w:rStyle w:val="Hypertextovprepojenie"/>
                    <w:noProof/>
                  </w:rPr>
                </w:rPrChange>
              </w:rPr>
              <w:instrText xml:space="preserve"> </w:instrText>
            </w:r>
            <w:r w:rsidRPr="00A971D2">
              <w:rPr>
                <w:rStyle w:val="Hypertextovprepojenie"/>
                <w:noProof/>
                <w:sz w:val="20"/>
                <w:szCs w:val="20"/>
                <w:rPrChange w:id="550"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551" w:author="Peter Eimannsberger" w:date="2024-09-19T08:28:00Z">
                  <w:rPr>
                    <w:rStyle w:val="Hypertextovprepojenie"/>
                    <w:rFonts w:ascii="Times New Roman" w:hAnsi="Times New Roman" w:cs="Times New Roman"/>
                    <w:noProof/>
                  </w:rPr>
                </w:rPrChange>
              </w:rPr>
              <w:t>C.</w:t>
            </w:r>
            <w:r w:rsidRPr="00A971D2">
              <w:rPr>
                <w:rFonts w:eastAsiaTheme="minorEastAsia"/>
                <w:noProof/>
                <w:sz w:val="20"/>
                <w:szCs w:val="20"/>
                <w:lang w:eastAsia="sk-SK"/>
                <w:rPrChange w:id="552"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553" w:author="Peter Eimannsberger" w:date="2024-09-19T08:28:00Z">
                  <w:rPr>
                    <w:rStyle w:val="Hypertextovprepojenie"/>
                    <w:rFonts w:ascii="Times New Roman" w:hAnsi="Times New Roman" w:cs="Times New Roman"/>
                    <w:noProof/>
                  </w:rPr>
                </w:rPrChange>
              </w:rPr>
              <w:t>Pravidlá uplatňujúce sa pri zadávaní zákaziek na základe horizontálnej spolupráce</w:t>
            </w:r>
            <w:r w:rsidRPr="00A971D2">
              <w:rPr>
                <w:noProof/>
                <w:webHidden/>
                <w:sz w:val="20"/>
                <w:szCs w:val="20"/>
                <w:rPrChange w:id="554" w:author="Peter Eimannsberger" w:date="2024-09-19T08:28:00Z">
                  <w:rPr>
                    <w:noProof/>
                    <w:webHidden/>
                  </w:rPr>
                </w:rPrChange>
              </w:rPr>
              <w:tab/>
            </w:r>
            <w:r w:rsidRPr="00A971D2">
              <w:rPr>
                <w:noProof/>
                <w:webHidden/>
                <w:sz w:val="20"/>
                <w:szCs w:val="20"/>
                <w:rPrChange w:id="555" w:author="Peter Eimannsberger" w:date="2024-09-19T08:28:00Z">
                  <w:rPr>
                    <w:noProof/>
                    <w:webHidden/>
                  </w:rPr>
                </w:rPrChange>
              </w:rPr>
              <w:fldChar w:fldCharType="begin"/>
            </w:r>
            <w:r w:rsidRPr="00A971D2">
              <w:rPr>
                <w:noProof/>
                <w:webHidden/>
                <w:sz w:val="20"/>
                <w:szCs w:val="20"/>
                <w:rPrChange w:id="556" w:author="Peter Eimannsberger" w:date="2024-09-19T08:28:00Z">
                  <w:rPr>
                    <w:noProof/>
                    <w:webHidden/>
                  </w:rPr>
                </w:rPrChange>
              </w:rPr>
              <w:instrText xml:space="preserve"> PAGEREF _Toc177626934 \h </w:instrText>
            </w:r>
          </w:ins>
          <w:r w:rsidRPr="00A971D2">
            <w:rPr>
              <w:noProof/>
              <w:webHidden/>
              <w:sz w:val="20"/>
              <w:szCs w:val="20"/>
              <w:rPrChange w:id="557" w:author="Peter Eimannsberger" w:date="2024-09-19T08:28:00Z">
                <w:rPr>
                  <w:noProof/>
                  <w:webHidden/>
                  <w:sz w:val="20"/>
                  <w:szCs w:val="20"/>
                </w:rPr>
              </w:rPrChange>
            </w:rPr>
          </w:r>
          <w:r w:rsidRPr="00A971D2">
            <w:rPr>
              <w:noProof/>
              <w:webHidden/>
              <w:sz w:val="20"/>
              <w:szCs w:val="20"/>
              <w:rPrChange w:id="558" w:author="Peter Eimannsberger" w:date="2024-09-19T08:28:00Z">
                <w:rPr>
                  <w:noProof/>
                  <w:webHidden/>
                </w:rPr>
              </w:rPrChange>
            </w:rPr>
            <w:fldChar w:fldCharType="separate"/>
          </w:r>
          <w:ins w:id="559" w:author="Peter Eimannsberger" w:date="2024-09-19T08:27:00Z">
            <w:r w:rsidRPr="00A971D2">
              <w:rPr>
                <w:noProof/>
                <w:webHidden/>
                <w:sz w:val="20"/>
                <w:szCs w:val="20"/>
                <w:rPrChange w:id="560" w:author="Peter Eimannsberger" w:date="2024-09-19T08:28:00Z">
                  <w:rPr>
                    <w:noProof/>
                    <w:webHidden/>
                  </w:rPr>
                </w:rPrChange>
              </w:rPr>
              <w:t>42</w:t>
            </w:r>
            <w:r w:rsidRPr="00A971D2">
              <w:rPr>
                <w:noProof/>
                <w:webHidden/>
                <w:sz w:val="20"/>
                <w:szCs w:val="20"/>
                <w:rPrChange w:id="561" w:author="Peter Eimannsberger" w:date="2024-09-19T08:28:00Z">
                  <w:rPr>
                    <w:noProof/>
                    <w:webHidden/>
                  </w:rPr>
                </w:rPrChange>
              </w:rPr>
              <w:fldChar w:fldCharType="end"/>
            </w:r>
            <w:r w:rsidRPr="00A971D2">
              <w:rPr>
                <w:rStyle w:val="Hypertextovprepojenie"/>
                <w:noProof/>
                <w:sz w:val="20"/>
                <w:szCs w:val="20"/>
                <w:rPrChange w:id="562" w:author="Peter Eimannsberger" w:date="2024-09-19T08:28:00Z">
                  <w:rPr>
                    <w:rStyle w:val="Hypertextovprepojenie"/>
                    <w:noProof/>
                  </w:rPr>
                </w:rPrChange>
              </w:rPr>
              <w:fldChar w:fldCharType="end"/>
            </w:r>
          </w:ins>
        </w:p>
        <w:p w14:paraId="2A26351E" w14:textId="1CFE1A8C" w:rsidR="00A971D2" w:rsidRPr="00A971D2" w:rsidRDefault="00A971D2">
          <w:pPr>
            <w:pStyle w:val="Obsah2"/>
            <w:tabs>
              <w:tab w:val="left" w:pos="660"/>
              <w:tab w:val="right" w:leader="dot" w:pos="9062"/>
            </w:tabs>
            <w:rPr>
              <w:ins w:id="563" w:author="Peter Eimannsberger" w:date="2024-09-19T08:27:00Z"/>
              <w:rFonts w:eastAsiaTheme="minorEastAsia"/>
              <w:noProof/>
              <w:sz w:val="20"/>
              <w:szCs w:val="20"/>
              <w:lang w:eastAsia="sk-SK"/>
              <w:rPrChange w:id="564" w:author="Peter Eimannsberger" w:date="2024-09-19T08:28:00Z">
                <w:rPr>
                  <w:ins w:id="565" w:author="Peter Eimannsberger" w:date="2024-09-19T08:27:00Z"/>
                  <w:rFonts w:eastAsiaTheme="minorEastAsia"/>
                  <w:noProof/>
                  <w:lang w:eastAsia="sk-SK"/>
                </w:rPr>
              </w:rPrChange>
            </w:rPr>
          </w:pPr>
          <w:ins w:id="566" w:author="Peter Eimannsberger" w:date="2024-09-19T08:27:00Z">
            <w:r w:rsidRPr="00A971D2">
              <w:rPr>
                <w:rStyle w:val="Hypertextovprepojenie"/>
                <w:noProof/>
                <w:sz w:val="20"/>
                <w:szCs w:val="20"/>
                <w:rPrChange w:id="567" w:author="Peter Eimannsberger" w:date="2024-09-19T08:28:00Z">
                  <w:rPr>
                    <w:rStyle w:val="Hypertextovprepojenie"/>
                    <w:noProof/>
                  </w:rPr>
                </w:rPrChange>
              </w:rPr>
              <w:fldChar w:fldCharType="begin"/>
            </w:r>
            <w:r w:rsidRPr="00A971D2">
              <w:rPr>
                <w:rStyle w:val="Hypertextovprepojenie"/>
                <w:noProof/>
                <w:sz w:val="20"/>
                <w:szCs w:val="20"/>
                <w:rPrChange w:id="568" w:author="Peter Eimannsberger" w:date="2024-09-19T08:28:00Z">
                  <w:rPr>
                    <w:rStyle w:val="Hypertextovprepojenie"/>
                    <w:noProof/>
                  </w:rPr>
                </w:rPrChange>
              </w:rPr>
              <w:instrText xml:space="preserve"> </w:instrText>
            </w:r>
            <w:r w:rsidRPr="00A971D2">
              <w:rPr>
                <w:noProof/>
                <w:sz w:val="20"/>
                <w:szCs w:val="20"/>
                <w:rPrChange w:id="569" w:author="Peter Eimannsberger" w:date="2024-09-19T08:28:00Z">
                  <w:rPr>
                    <w:noProof/>
                  </w:rPr>
                </w:rPrChange>
              </w:rPr>
              <w:instrText>HYPERLINK \l "_Toc177626935"</w:instrText>
            </w:r>
            <w:r w:rsidRPr="00A971D2">
              <w:rPr>
                <w:rStyle w:val="Hypertextovprepojenie"/>
                <w:noProof/>
                <w:sz w:val="20"/>
                <w:szCs w:val="20"/>
                <w:rPrChange w:id="570" w:author="Peter Eimannsberger" w:date="2024-09-19T08:28:00Z">
                  <w:rPr>
                    <w:rStyle w:val="Hypertextovprepojenie"/>
                    <w:noProof/>
                  </w:rPr>
                </w:rPrChange>
              </w:rPr>
              <w:instrText xml:space="preserve"> </w:instrText>
            </w:r>
            <w:r w:rsidRPr="00A971D2">
              <w:rPr>
                <w:rStyle w:val="Hypertextovprepojenie"/>
                <w:noProof/>
                <w:sz w:val="20"/>
                <w:szCs w:val="20"/>
                <w:rPrChange w:id="571"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572" w:author="Peter Eimannsberger" w:date="2024-09-19T08:28:00Z">
                  <w:rPr>
                    <w:rStyle w:val="Hypertextovprepojenie"/>
                    <w:rFonts w:ascii="Times New Roman" w:hAnsi="Times New Roman" w:cs="Times New Roman"/>
                    <w:noProof/>
                  </w:rPr>
                </w:rPrChange>
              </w:rPr>
              <w:t>D.</w:t>
            </w:r>
            <w:r w:rsidRPr="00A971D2">
              <w:rPr>
                <w:rFonts w:eastAsiaTheme="minorEastAsia"/>
                <w:noProof/>
                <w:sz w:val="20"/>
                <w:szCs w:val="20"/>
                <w:lang w:eastAsia="sk-SK"/>
                <w:rPrChange w:id="573"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574" w:author="Peter Eimannsberger" w:date="2024-09-19T08:28:00Z">
                  <w:rPr>
                    <w:rStyle w:val="Hypertextovprepojenie"/>
                    <w:rFonts w:ascii="Times New Roman" w:hAnsi="Times New Roman" w:cs="Times New Roman"/>
                    <w:noProof/>
                  </w:rPr>
                </w:rPrChange>
              </w:rPr>
              <w:t>Pravidlá pre predkladanie dokumentácie a postup OO SFR pri výkone kontroly  „in-house“ zákaziek a horizontálnych zákaziek</w:t>
            </w:r>
            <w:r w:rsidRPr="00A971D2">
              <w:rPr>
                <w:noProof/>
                <w:webHidden/>
                <w:sz w:val="20"/>
                <w:szCs w:val="20"/>
                <w:rPrChange w:id="575" w:author="Peter Eimannsberger" w:date="2024-09-19T08:28:00Z">
                  <w:rPr>
                    <w:noProof/>
                    <w:webHidden/>
                  </w:rPr>
                </w:rPrChange>
              </w:rPr>
              <w:tab/>
            </w:r>
            <w:r w:rsidRPr="00A971D2">
              <w:rPr>
                <w:noProof/>
                <w:webHidden/>
                <w:sz w:val="20"/>
                <w:szCs w:val="20"/>
                <w:rPrChange w:id="576" w:author="Peter Eimannsberger" w:date="2024-09-19T08:28:00Z">
                  <w:rPr>
                    <w:noProof/>
                    <w:webHidden/>
                  </w:rPr>
                </w:rPrChange>
              </w:rPr>
              <w:fldChar w:fldCharType="begin"/>
            </w:r>
            <w:r w:rsidRPr="00A971D2">
              <w:rPr>
                <w:noProof/>
                <w:webHidden/>
                <w:sz w:val="20"/>
                <w:szCs w:val="20"/>
                <w:rPrChange w:id="577" w:author="Peter Eimannsberger" w:date="2024-09-19T08:28:00Z">
                  <w:rPr>
                    <w:noProof/>
                    <w:webHidden/>
                  </w:rPr>
                </w:rPrChange>
              </w:rPr>
              <w:instrText xml:space="preserve"> PAGEREF _Toc177626935 \h </w:instrText>
            </w:r>
          </w:ins>
          <w:r w:rsidRPr="00A971D2">
            <w:rPr>
              <w:noProof/>
              <w:webHidden/>
              <w:sz w:val="20"/>
              <w:szCs w:val="20"/>
              <w:rPrChange w:id="578" w:author="Peter Eimannsberger" w:date="2024-09-19T08:28:00Z">
                <w:rPr>
                  <w:noProof/>
                  <w:webHidden/>
                  <w:sz w:val="20"/>
                  <w:szCs w:val="20"/>
                </w:rPr>
              </w:rPrChange>
            </w:rPr>
          </w:r>
          <w:r w:rsidRPr="00A971D2">
            <w:rPr>
              <w:noProof/>
              <w:webHidden/>
              <w:sz w:val="20"/>
              <w:szCs w:val="20"/>
              <w:rPrChange w:id="579" w:author="Peter Eimannsberger" w:date="2024-09-19T08:28:00Z">
                <w:rPr>
                  <w:noProof/>
                  <w:webHidden/>
                </w:rPr>
              </w:rPrChange>
            </w:rPr>
            <w:fldChar w:fldCharType="separate"/>
          </w:r>
          <w:ins w:id="580" w:author="Peter Eimannsberger" w:date="2024-09-19T08:27:00Z">
            <w:r w:rsidRPr="00A971D2">
              <w:rPr>
                <w:noProof/>
                <w:webHidden/>
                <w:sz w:val="20"/>
                <w:szCs w:val="20"/>
                <w:rPrChange w:id="581" w:author="Peter Eimannsberger" w:date="2024-09-19T08:28:00Z">
                  <w:rPr>
                    <w:noProof/>
                    <w:webHidden/>
                  </w:rPr>
                </w:rPrChange>
              </w:rPr>
              <w:t>42</w:t>
            </w:r>
            <w:r w:rsidRPr="00A971D2">
              <w:rPr>
                <w:noProof/>
                <w:webHidden/>
                <w:sz w:val="20"/>
                <w:szCs w:val="20"/>
                <w:rPrChange w:id="582" w:author="Peter Eimannsberger" w:date="2024-09-19T08:28:00Z">
                  <w:rPr>
                    <w:noProof/>
                    <w:webHidden/>
                  </w:rPr>
                </w:rPrChange>
              </w:rPr>
              <w:fldChar w:fldCharType="end"/>
            </w:r>
            <w:r w:rsidRPr="00A971D2">
              <w:rPr>
                <w:rStyle w:val="Hypertextovprepojenie"/>
                <w:noProof/>
                <w:sz w:val="20"/>
                <w:szCs w:val="20"/>
                <w:rPrChange w:id="583" w:author="Peter Eimannsberger" w:date="2024-09-19T08:28:00Z">
                  <w:rPr>
                    <w:rStyle w:val="Hypertextovprepojenie"/>
                    <w:noProof/>
                  </w:rPr>
                </w:rPrChange>
              </w:rPr>
              <w:fldChar w:fldCharType="end"/>
            </w:r>
          </w:ins>
        </w:p>
        <w:p w14:paraId="16D0916C" w14:textId="399EEC40" w:rsidR="00A971D2" w:rsidRPr="00A971D2" w:rsidRDefault="00A971D2">
          <w:pPr>
            <w:pStyle w:val="Obsah2"/>
            <w:tabs>
              <w:tab w:val="left" w:pos="660"/>
              <w:tab w:val="right" w:leader="dot" w:pos="9062"/>
            </w:tabs>
            <w:rPr>
              <w:ins w:id="584" w:author="Peter Eimannsberger" w:date="2024-09-19T08:27:00Z"/>
              <w:rFonts w:eastAsiaTheme="minorEastAsia"/>
              <w:noProof/>
              <w:sz w:val="20"/>
              <w:szCs w:val="20"/>
              <w:lang w:eastAsia="sk-SK"/>
              <w:rPrChange w:id="585" w:author="Peter Eimannsberger" w:date="2024-09-19T08:28:00Z">
                <w:rPr>
                  <w:ins w:id="586" w:author="Peter Eimannsberger" w:date="2024-09-19T08:27:00Z"/>
                  <w:rFonts w:eastAsiaTheme="minorEastAsia"/>
                  <w:noProof/>
                  <w:lang w:eastAsia="sk-SK"/>
                </w:rPr>
              </w:rPrChange>
            </w:rPr>
          </w:pPr>
          <w:ins w:id="587" w:author="Peter Eimannsberger" w:date="2024-09-19T08:27:00Z">
            <w:r w:rsidRPr="00A971D2">
              <w:rPr>
                <w:rStyle w:val="Hypertextovprepojenie"/>
                <w:noProof/>
                <w:sz w:val="20"/>
                <w:szCs w:val="20"/>
                <w:rPrChange w:id="588" w:author="Peter Eimannsberger" w:date="2024-09-19T08:28:00Z">
                  <w:rPr>
                    <w:rStyle w:val="Hypertextovprepojenie"/>
                    <w:noProof/>
                  </w:rPr>
                </w:rPrChange>
              </w:rPr>
              <w:fldChar w:fldCharType="begin"/>
            </w:r>
            <w:r w:rsidRPr="00A971D2">
              <w:rPr>
                <w:rStyle w:val="Hypertextovprepojenie"/>
                <w:noProof/>
                <w:sz w:val="20"/>
                <w:szCs w:val="20"/>
                <w:rPrChange w:id="589" w:author="Peter Eimannsberger" w:date="2024-09-19T08:28:00Z">
                  <w:rPr>
                    <w:rStyle w:val="Hypertextovprepojenie"/>
                    <w:noProof/>
                  </w:rPr>
                </w:rPrChange>
              </w:rPr>
              <w:instrText xml:space="preserve"> </w:instrText>
            </w:r>
            <w:r w:rsidRPr="00A971D2">
              <w:rPr>
                <w:noProof/>
                <w:sz w:val="20"/>
                <w:szCs w:val="20"/>
                <w:rPrChange w:id="590" w:author="Peter Eimannsberger" w:date="2024-09-19T08:28:00Z">
                  <w:rPr>
                    <w:noProof/>
                  </w:rPr>
                </w:rPrChange>
              </w:rPr>
              <w:instrText>HYPERLINK \l "_Toc177626936"</w:instrText>
            </w:r>
            <w:r w:rsidRPr="00A971D2">
              <w:rPr>
                <w:rStyle w:val="Hypertextovprepojenie"/>
                <w:noProof/>
                <w:sz w:val="20"/>
                <w:szCs w:val="20"/>
                <w:rPrChange w:id="591" w:author="Peter Eimannsberger" w:date="2024-09-19T08:28:00Z">
                  <w:rPr>
                    <w:rStyle w:val="Hypertextovprepojenie"/>
                    <w:noProof/>
                  </w:rPr>
                </w:rPrChange>
              </w:rPr>
              <w:instrText xml:space="preserve"> </w:instrText>
            </w:r>
            <w:r w:rsidRPr="00A971D2">
              <w:rPr>
                <w:rStyle w:val="Hypertextovprepojenie"/>
                <w:noProof/>
                <w:sz w:val="20"/>
                <w:szCs w:val="20"/>
                <w:rPrChange w:id="592" w:author="Peter Eimannsberger" w:date="2024-09-19T08:28:00Z">
                  <w:rPr>
                    <w:rStyle w:val="Hypertextovprepojenie"/>
                    <w:noProof/>
                  </w:rPr>
                </w:rPrChange>
              </w:rPr>
              <w:fldChar w:fldCharType="separate"/>
            </w:r>
            <w:r w:rsidRPr="00A971D2">
              <w:rPr>
                <w:rStyle w:val="Hypertextovprepojenie"/>
                <w:rFonts w:ascii="Times New Roman" w:hAnsi="Times New Roman" w:cs="Times New Roman"/>
                <w:noProof/>
                <w:sz w:val="20"/>
                <w:szCs w:val="20"/>
                <w:rPrChange w:id="593" w:author="Peter Eimannsberger" w:date="2024-09-19T08:28:00Z">
                  <w:rPr>
                    <w:rStyle w:val="Hypertextovprepojenie"/>
                    <w:rFonts w:ascii="Times New Roman" w:hAnsi="Times New Roman" w:cs="Times New Roman"/>
                    <w:noProof/>
                  </w:rPr>
                </w:rPrChange>
              </w:rPr>
              <w:t>E.</w:t>
            </w:r>
            <w:r w:rsidRPr="00A971D2">
              <w:rPr>
                <w:rFonts w:eastAsiaTheme="minorEastAsia"/>
                <w:noProof/>
                <w:sz w:val="20"/>
                <w:szCs w:val="20"/>
                <w:lang w:eastAsia="sk-SK"/>
                <w:rPrChange w:id="594" w:author="Peter Eimannsberger" w:date="2024-09-19T08:28:00Z">
                  <w:rPr>
                    <w:rFonts w:eastAsiaTheme="minorEastAsia"/>
                    <w:noProof/>
                    <w:lang w:eastAsia="sk-SK"/>
                  </w:rPr>
                </w:rPrChange>
              </w:rPr>
              <w:tab/>
            </w:r>
            <w:r w:rsidRPr="00A971D2">
              <w:rPr>
                <w:rStyle w:val="Hypertextovprepojenie"/>
                <w:rFonts w:ascii="Times New Roman" w:hAnsi="Times New Roman" w:cs="Times New Roman"/>
                <w:noProof/>
                <w:sz w:val="20"/>
                <w:szCs w:val="20"/>
                <w:rPrChange w:id="595" w:author="Peter Eimannsberger" w:date="2024-09-19T08:28:00Z">
                  <w:rPr>
                    <w:rStyle w:val="Hypertextovprepojenie"/>
                    <w:rFonts w:ascii="Times New Roman" w:hAnsi="Times New Roman" w:cs="Times New Roman"/>
                    <w:noProof/>
                  </w:rPr>
                </w:rPrChange>
              </w:rPr>
              <w:t>Pravidlá pre predkladanie dokumentácie a postup OO SFR pri výkone kontroly  zákaziek zadávaných podľa pravidiel medzinárodnej organizácie</w:t>
            </w:r>
            <w:r w:rsidRPr="00A971D2">
              <w:rPr>
                <w:noProof/>
                <w:webHidden/>
                <w:sz w:val="20"/>
                <w:szCs w:val="20"/>
                <w:rPrChange w:id="596" w:author="Peter Eimannsberger" w:date="2024-09-19T08:28:00Z">
                  <w:rPr>
                    <w:noProof/>
                    <w:webHidden/>
                  </w:rPr>
                </w:rPrChange>
              </w:rPr>
              <w:tab/>
            </w:r>
            <w:r w:rsidRPr="00A971D2">
              <w:rPr>
                <w:noProof/>
                <w:webHidden/>
                <w:sz w:val="20"/>
                <w:szCs w:val="20"/>
                <w:rPrChange w:id="597" w:author="Peter Eimannsberger" w:date="2024-09-19T08:28:00Z">
                  <w:rPr>
                    <w:noProof/>
                    <w:webHidden/>
                  </w:rPr>
                </w:rPrChange>
              </w:rPr>
              <w:fldChar w:fldCharType="begin"/>
            </w:r>
            <w:r w:rsidRPr="00A971D2">
              <w:rPr>
                <w:noProof/>
                <w:webHidden/>
                <w:sz w:val="20"/>
                <w:szCs w:val="20"/>
                <w:rPrChange w:id="598" w:author="Peter Eimannsberger" w:date="2024-09-19T08:28:00Z">
                  <w:rPr>
                    <w:noProof/>
                    <w:webHidden/>
                  </w:rPr>
                </w:rPrChange>
              </w:rPr>
              <w:instrText xml:space="preserve"> PAGEREF _Toc177626936 \h </w:instrText>
            </w:r>
          </w:ins>
          <w:r w:rsidRPr="00A971D2">
            <w:rPr>
              <w:noProof/>
              <w:webHidden/>
              <w:sz w:val="20"/>
              <w:szCs w:val="20"/>
              <w:rPrChange w:id="599" w:author="Peter Eimannsberger" w:date="2024-09-19T08:28:00Z">
                <w:rPr>
                  <w:noProof/>
                  <w:webHidden/>
                  <w:sz w:val="20"/>
                  <w:szCs w:val="20"/>
                </w:rPr>
              </w:rPrChange>
            </w:rPr>
          </w:r>
          <w:r w:rsidRPr="00A971D2">
            <w:rPr>
              <w:noProof/>
              <w:webHidden/>
              <w:sz w:val="20"/>
              <w:szCs w:val="20"/>
              <w:rPrChange w:id="600" w:author="Peter Eimannsberger" w:date="2024-09-19T08:28:00Z">
                <w:rPr>
                  <w:noProof/>
                  <w:webHidden/>
                </w:rPr>
              </w:rPrChange>
            </w:rPr>
            <w:fldChar w:fldCharType="separate"/>
          </w:r>
          <w:ins w:id="601" w:author="Peter Eimannsberger" w:date="2024-09-19T08:27:00Z">
            <w:r w:rsidRPr="00A971D2">
              <w:rPr>
                <w:noProof/>
                <w:webHidden/>
                <w:sz w:val="20"/>
                <w:szCs w:val="20"/>
                <w:rPrChange w:id="602" w:author="Peter Eimannsberger" w:date="2024-09-19T08:28:00Z">
                  <w:rPr>
                    <w:noProof/>
                    <w:webHidden/>
                  </w:rPr>
                </w:rPrChange>
              </w:rPr>
              <w:t>43</w:t>
            </w:r>
            <w:r w:rsidRPr="00A971D2">
              <w:rPr>
                <w:noProof/>
                <w:webHidden/>
                <w:sz w:val="20"/>
                <w:szCs w:val="20"/>
                <w:rPrChange w:id="603" w:author="Peter Eimannsberger" w:date="2024-09-19T08:28:00Z">
                  <w:rPr>
                    <w:noProof/>
                    <w:webHidden/>
                  </w:rPr>
                </w:rPrChange>
              </w:rPr>
              <w:fldChar w:fldCharType="end"/>
            </w:r>
            <w:r w:rsidRPr="00A971D2">
              <w:rPr>
                <w:rStyle w:val="Hypertextovprepojenie"/>
                <w:noProof/>
                <w:sz w:val="20"/>
                <w:szCs w:val="20"/>
                <w:rPrChange w:id="604" w:author="Peter Eimannsberger" w:date="2024-09-19T08:28:00Z">
                  <w:rPr>
                    <w:rStyle w:val="Hypertextovprepojenie"/>
                    <w:noProof/>
                  </w:rPr>
                </w:rPrChange>
              </w:rPr>
              <w:fldChar w:fldCharType="end"/>
            </w:r>
          </w:ins>
        </w:p>
        <w:p w14:paraId="5A67A7B0" w14:textId="6BCD0ADD" w:rsidR="00A971D2" w:rsidRPr="00A971D2" w:rsidRDefault="00A971D2">
          <w:pPr>
            <w:pStyle w:val="Obsah1"/>
            <w:rPr>
              <w:ins w:id="605" w:author="Peter Eimannsberger" w:date="2024-09-19T08:27:00Z"/>
              <w:rFonts w:asciiTheme="minorHAnsi" w:eastAsiaTheme="minorEastAsia" w:hAnsiTheme="minorHAnsi" w:cstheme="minorBidi"/>
              <w:b w:val="0"/>
              <w:sz w:val="20"/>
              <w:szCs w:val="20"/>
              <w:lang w:eastAsia="sk-SK"/>
              <w:rPrChange w:id="606" w:author="Peter Eimannsberger" w:date="2024-09-19T08:28:00Z">
                <w:rPr>
                  <w:ins w:id="607" w:author="Peter Eimannsberger" w:date="2024-09-19T08:27:00Z"/>
                  <w:rFonts w:asciiTheme="minorHAnsi" w:eastAsiaTheme="minorEastAsia" w:hAnsiTheme="minorHAnsi" w:cstheme="minorBidi"/>
                  <w:b w:val="0"/>
                  <w:lang w:eastAsia="sk-SK"/>
                </w:rPr>
              </w:rPrChange>
            </w:rPr>
          </w:pPr>
          <w:ins w:id="608" w:author="Peter Eimannsberger" w:date="2024-09-19T08:27:00Z">
            <w:r w:rsidRPr="00A971D2">
              <w:rPr>
                <w:rStyle w:val="Hypertextovprepojenie"/>
                <w:sz w:val="20"/>
                <w:szCs w:val="20"/>
                <w:rPrChange w:id="609" w:author="Peter Eimannsberger" w:date="2024-09-19T08:28:00Z">
                  <w:rPr>
                    <w:rStyle w:val="Hypertextovprepojenie"/>
                  </w:rPr>
                </w:rPrChange>
              </w:rPr>
              <w:fldChar w:fldCharType="begin"/>
            </w:r>
            <w:r w:rsidRPr="00A971D2">
              <w:rPr>
                <w:rStyle w:val="Hypertextovprepojenie"/>
                <w:sz w:val="20"/>
                <w:szCs w:val="20"/>
                <w:rPrChange w:id="610" w:author="Peter Eimannsberger" w:date="2024-09-19T08:28:00Z">
                  <w:rPr>
                    <w:rStyle w:val="Hypertextovprepojenie"/>
                  </w:rPr>
                </w:rPrChange>
              </w:rPr>
              <w:instrText xml:space="preserve"> </w:instrText>
            </w:r>
            <w:r w:rsidRPr="00A971D2">
              <w:rPr>
                <w:sz w:val="20"/>
                <w:szCs w:val="20"/>
                <w:rPrChange w:id="611" w:author="Peter Eimannsberger" w:date="2024-09-19T08:28:00Z">
                  <w:rPr/>
                </w:rPrChange>
              </w:rPr>
              <w:instrText>HYPERLINK \l "_Toc177626937"</w:instrText>
            </w:r>
            <w:r w:rsidRPr="00A971D2">
              <w:rPr>
                <w:rStyle w:val="Hypertextovprepojenie"/>
                <w:sz w:val="20"/>
                <w:szCs w:val="20"/>
                <w:rPrChange w:id="612" w:author="Peter Eimannsberger" w:date="2024-09-19T08:28:00Z">
                  <w:rPr>
                    <w:rStyle w:val="Hypertextovprepojenie"/>
                  </w:rPr>
                </w:rPrChange>
              </w:rPr>
              <w:instrText xml:space="preserve"> </w:instrText>
            </w:r>
            <w:r w:rsidRPr="00A971D2">
              <w:rPr>
                <w:rStyle w:val="Hypertextovprepojenie"/>
                <w:sz w:val="20"/>
                <w:szCs w:val="20"/>
                <w:rPrChange w:id="613" w:author="Peter Eimannsberger" w:date="2024-09-19T08:28:00Z">
                  <w:rPr>
                    <w:rStyle w:val="Hypertextovprepojenie"/>
                  </w:rPr>
                </w:rPrChange>
              </w:rPr>
              <w:fldChar w:fldCharType="separate"/>
            </w:r>
            <w:r w:rsidRPr="00A971D2">
              <w:rPr>
                <w:rStyle w:val="Hypertextovprepojenie"/>
                <w:sz w:val="20"/>
                <w:szCs w:val="20"/>
                <w:rPrChange w:id="614" w:author="Peter Eimannsberger" w:date="2024-09-19T08:28:00Z">
                  <w:rPr>
                    <w:rStyle w:val="Hypertextovprepojenie"/>
                  </w:rPr>
                </w:rPrChange>
              </w:rPr>
              <w:t>2.</w:t>
            </w:r>
            <w:r w:rsidRPr="00A971D2">
              <w:rPr>
                <w:rFonts w:asciiTheme="minorHAnsi" w:eastAsiaTheme="minorEastAsia" w:hAnsiTheme="minorHAnsi" w:cstheme="minorBidi"/>
                <w:b w:val="0"/>
                <w:sz w:val="20"/>
                <w:szCs w:val="20"/>
                <w:lang w:eastAsia="sk-SK"/>
                <w:rPrChange w:id="615" w:author="Peter Eimannsberger" w:date="2024-09-19T08:28:00Z">
                  <w:rPr>
                    <w:rFonts w:asciiTheme="minorHAnsi" w:eastAsiaTheme="minorEastAsia" w:hAnsiTheme="minorHAnsi" w:cstheme="minorBidi"/>
                    <w:b w:val="0"/>
                    <w:lang w:eastAsia="sk-SK"/>
                  </w:rPr>
                </w:rPrChange>
              </w:rPr>
              <w:tab/>
            </w:r>
            <w:r w:rsidRPr="00A971D2">
              <w:rPr>
                <w:rStyle w:val="Hypertextovprepojenie"/>
                <w:sz w:val="20"/>
                <w:szCs w:val="20"/>
                <w:rPrChange w:id="616" w:author="Peter Eimannsberger" w:date="2024-09-19T08:28:00Z">
                  <w:rPr>
                    <w:rStyle w:val="Hypertextovprepojenie"/>
                  </w:rPr>
                </w:rPrChange>
              </w:rPr>
              <w:t>Konflikt záujmov</w:t>
            </w:r>
            <w:r w:rsidRPr="00A971D2">
              <w:rPr>
                <w:webHidden/>
                <w:sz w:val="20"/>
                <w:szCs w:val="20"/>
                <w:rPrChange w:id="617" w:author="Peter Eimannsberger" w:date="2024-09-19T08:28:00Z">
                  <w:rPr>
                    <w:webHidden/>
                  </w:rPr>
                </w:rPrChange>
              </w:rPr>
              <w:tab/>
            </w:r>
            <w:r w:rsidRPr="00A971D2">
              <w:rPr>
                <w:webHidden/>
                <w:sz w:val="20"/>
                <w:szCs w:val="20"/>
                <w:rPrChange w:id="618" w:author="Peter Eimannsberger" w:date="2024-09-19T08:28:00Z">
                  <w:rPr>
                    <w:webHidden/>
                  </w:rPr>
                </w:rPrChange>
              </w:rPr>
              <w:fldChar w:fldCharType="begin"/>
            </w:r>
            <w:r w:rsidRPr="00A971D2">
              <w:rPr>
                <w:webHidden/>
                <w:sz w:val="20"/>
                <w:szCs w:val="20"/>
                <w:rPrChange w:id="619" w:author="Peter Eimannsberger" w:date="2024-09-19T08:28:00Z">
                  <w:rPr>
                    <w:webHidden/>
                  </w:rPr>
                </w:rPrChange>
              </w:rPr>
              <w:instrText xml:space="preserve"> PAGEREF _Toc177626937 \h </w:instrText>
            </w:r>
          </w:ins>
          <w:r w:rsidRPr="00A971D2">
            <w:rPr>
              <w:webHidden/>
              <w:sz w:val="20"/>
              <w:szCs w:val="20"/>
              <w:rPrChange w:id="620" w:author="Peter Eimannsberger" w:date="2024-09-19T08:28:00Z">
                <w:rPr>
                  <w:webHidden/>
                  <w:sz w:val="20"/>
                  <w:szCs w:val="20"/>
                </w:rPr>
              </w:rPrChange>
            </w:rPr>
          </w:r>
          <w:r w:rsidRPr="00A971D2">
            <w:rPr>
              <w:webHidden/>
              <w:sz w:val="20"/>
              <w:szCs w:val="20"/>
              <w:rPrChange w:id="621" w:author="Peter Eimannsberger" w:date="2024-09-19T08:28:00Z">
                <w:rPr>
                  <w:webHidden/>
                </w:rPr>
              </w:rPrChange>
            </w:rPr>
            <w:fldChar w:fldCharType="separate"/>
          </w:r>
          <w:ins w:id="622" w:author="Peter Eimannsberger" w:date="2024-09-19T08:27:00Z">
            <w:r w:rsidRPr="00A971D2">
              <w:rPr>
                <w:webHidden/>
                <w:sz w:val="20"/>
                <w:szCs w:val="20"/>
                <w:rPrChange w:id="623" w:author="Peter Eimannsberger" w:date="2024-09-19T08:28:00Z">
                  <w:rPr>
                    <w:webHidden/>
                  </w:rPr>
                </w:rPrChange>
              </w:rPr>
              <w:t>45</w:t>
            </w:r>
            <w:r w:rsidRPr="00A971D2">
              <w:rPr>
                <w:webHidden/>
                <w:sz w:val="20"/>
                <w:szCs w:val="20"/>
                <w:rPrChange w:id="624" w:author="Peter Eimannsberger" w:date="2024-09-19T08:28:00Z">
                  <w:rPr>
                    <w:webHidden/>
                  </w:rPr>
                </w:rPrChange>
              </w:rPr>
              <w:fldChar w:fldCharType="end"/>
            </w:r>
            <w:r w:rsidRPr="00A971D2">
              <w:rPr>
                <w:rStyle w:val="Hypertextovprepojenie"/>
                <w:sz w:val="20"/>
                <w:szCs w:val="20"/>
                <w:rPrChange w:id="625" w:author="Peter Eimannsberger" w:date="2024-09-19T08:28:00Z">
                  <w:rPr>
                    <w:rStyle w:val="Hypertextovprepojenie"/>
                  </w:rPr>
                </w:rPrChange>
              </w:rPr>
              <w:fldChar w:fldCharType="end"/>
            </w:r>
          </w:ins>
        </w:p>
        <w:p w14:paraId="61C5985A" w14:textId="282EF514" w:rsidR="00CE4627" w:rsidRPr="00A971D2" w:rsidDel="0029574B" w:rsidRDefault="00CE4627">
          <w:pPr>
            <w:pStyle w:val="Obsah1"/>
            <w:rPr>
              <w:ins w:id="626" w:author="Karol M" w:date="2024-08-16T07:12:00Z"/>
              <w:del w:id="627" w:author="Peter Eimannsberger" w:date="2024-09-11T13:36:00Z"/>
              <w:rFonts w:asciiTheme="minorHAnsi" w:eastAsiaTheme="minorEastAsia" w:hAnsiTheme="minorHAnsi" w:cstheme="minorBidi"/>
              <w:b w:val="0"/>
              <w:kern w:val="2"/>
              <w:sz w:val="20"/>
              <w:szCs w:val="20"/>
              <w:lang w:eastAsia="sk-SK"/>
              <w14:ligatures w14:val="standardContextual"/>
              <w:rPrChange w:id="628" w:author="Peter Eimannsberger" w:date="2024-09-19T08:28:00Z">
                <w:rPr>
                  <w:ins w:id="629" w:author="Karol M" w:date="2024-08-16T07:12:00Z"/>
                  <w:del w:id="630" w:author="Peter Eimannsberger" w:date="2024-09-11T13:36:00Z"/>
                  <w:rFonts w:asciiTheme="minorHAnsi" w:eastAsiaTheme="minorEastAsia" w:hAnsiTheme="minorHAnsi" w:cstheme="minorBidi"/>
                  <w:b w:val="0"/>
                  <w:kern w:val="2"/>
                  <w:lang w:eastAsia="sk-SK"/>
                  <w14:ligatures w14:val="standardContextual"/>
                </w:rPr>
              </w:rPrChange>
            </w:rPr>
          </w:pPr>
          <w:ins w:id="631" w:author="Karol M" w:date="2024-08-16T07:12:00Z">
            <w:del w:id="632" w:author="Peter Eimannsberger" w:date="2024-09-11T13:36:00Z">
              <w:r w:rsidRPr="00A971D2" w:rsidDel="0029574B">
                <w:rPr>
                  <w:rStyle w:val="Hypertextovprepojenie"/>
                  <w:b w:val="0"/>
                  <w:sz w:val="20"/>
                  <w:szCs w:val="20"/>
                  <w:rPrChange w:id="633" w:author="Peter Eimannsberger" w:date="2024-09-19T08:28:00Z">
                    <w:rPr>
                      <w:rStyle w:val="Hypertextovprepojenie"/>
                      <w:b w:val="0"/>
                    </w:rPr>
                  </w:rPrChange>
                </w:rPr>
                <w:delText>1.</w:delText>
              </w:r>
              <w:r w:rsidRPr="00A971D2" w:rsidDel="0029574B">
                <w:rPr>
                  <w:rFonts w:eastAsiaTheme="minorEastAsia"/>
                  <w:b w:val="0"/>
                  <w:kern w:val="2"/>
                  <w:sz w:val="20"/>
                  <w:szCs w:val="20"/>
                  <w:lang w:eastAsia="sk-SK"/>
                  <w14:ligatures w14:val="standardContextual"/>
                  <w:rPrChange w:id="634" w:author="Peter Eimannsberger" w:date="2024-09-19T08:28:00Z">
                    <w:rPr>
                      <w:rFonts w:eastAsiaTheme="minorEastAsia"/>
                      <w:b w:val="0"/>
                      <w:kern w:val="2"/>
                      <w:lang w:eastAsia="sk-SK"/>
                      <w14:ligatures w14:val="standardContextual"/>
                    </w:rPr>
                  </w:rPrChange>
                </w:rPr>
                <w:tab/>
              </w:r>
              <w:r w:rsidRPr="00A971D2" w:rsidDel="0029574B">
                <w:rPr>
                  <w:rStyle w:val="Hypertextovprepojenie"/>
                  <w:b w:val="0"/>
                  <w:sz w:val="20"/>
                  <w:szCs w:val="20"/>
                  <w:rPrChange w:id="635" w:author="Peter Eimannsberger" w:date="2024-09-19T08:28:00Z">
                    <w:rPr>
                      <w:rStyle w:val="Hypertextovprepojenie"/>
                      <w:b w:val="0"/>
                    </w:rPr>
                  </w:rPrChange>
                </w:rPr>
                <w:delText>Verejné obstarávanie</w:delText>
              </w:r>
              <w:r w:rsidRPr="00A971D2" w:rsidDel="0029574B">
                <w:rPr>
                  <w:webHidden/>
                  <w:sz w:val="20"/>
                  <w:szCs w:val="20"/>
                  <w:rPrChange w:id="636" w:author="Peter Eimannsberger" w:date="2024-09-19T08:28:00Z">
                    <w:rPr>
                      <w:webHidden/>
                    </w:rPr>
                  </w:rPrChange>
                </w:rPr>
                <w:tab/>
                <w:delText>3</w:delText>
              </w:r>
            </w:del>
          </w:ins>
        </w:p>
        <w:p w14:paraId="7472A60F" w14:textId="3DCBDFAA" w:rsidR="00CE4627" w:rsidRPr="00A971D2" w:rsidDel="0029574B" w:rsidRDefault="00CE4627">
          <w:pPr>
            <w:pStyle w:val="Obsah2"/>
            <w:tabs>
              <w:tab w:val="left" w:pos="880"/>
              <w:tab w:val="right" w:leader="dot" w:pos="9062"/>
            </w:tabs>
            <w:rPr>
              <w:ins w:id="637" w:author="Karol M" w:date="2024-08-16T07:12:00Z"/>
              <w:del w:id="638" w:author="Peter Eimannsberger" w:date="2024-09-11T13:36:00Z"/>
              <w:rFonts w:eastAsiaTheme="minorEastAsia"/>
              <w:noProof/>
              <w:kern w:val="2"/>
              <w:sz w:val="20"/>
              <w:szCs w:val="20"/>
              <w:lang w:eastAsia="sk-SK"/>
              <w14:ligatures w14:val="standardContextual"/>
              <w:rPrChange w:id="639" w:author="Peter Eimannsberger" w:date="2024-09-19T08:28:00Z">
                <w:rPr>
                  <w:ins w:id="640" w:author="Karol M" w:date="2024-08-16T07:12:00Z"/>
                  <w:del w:id="641" w:author="Peter Eimannsberger" w:date="2024-09-11T13:36:00Z"/>
                  <w:rFonts w:eastAsiaTheme="minorEastAsia"/>
                  <w:noProof/>
                  <w:kern w:val="2"/>
                  <w:lang w:eastAsia="sk-SK"/>
                  <w14:ligatures w14:val="standardContextual"/>
                </w:rPr>
              </w:rPrChange>
            </w:rPr>
          </w:pPr>
          <w:ins w:id="642" w:author="Karol M" w:date="2024-08-16T07:12:00Z">
            <w:del w:id="643" w:author="Peter Eimannsberger" w:date="2024-09-11T13:36:00Z">
              <w:r w:rsidRPr="00A971D2" w:rsidDel="0029574B">
                <w:rPr>
                  <w:rStyle w:val="Hypertextovprepojenie"/>
                  <w:rFonts w:ascii="Times New Roman" w:hAnsi="Times New Roman" w:cs="Times New Roman"/>
                  <w:noProof/>
                  <w:sz w:val="20"/>
                  <w:szCs w:val="20"/>
                  <w:rPrChange w:id="644" w:author="Peter Eimannsberger" w:date="2024-09-19T08:28:00Z">
                    <w:rPr>
                      <w:rStyle w:val="Hypertextovprepojenie"/>
                      <w:rFonts w:ascii="Times New Roman" w:hAnsi="Times New Roman" w:cs="Times New Roman"/>
                      <w:noProof/>
                    </w:rPr>
                  </w:rPrChange>
                </w:rPr>
                <w:delText>1.1</w:delText>
              </w:r>
              <w:r w:rsidRPr="00A971D2" w:rsidDel="0029574B">
                <w:rPr>
                  <w:rFonts w:eastAsiaTheme="minorEastAsia"/>
                  <w:noProof/>
                  <w:kern w:val="2"/>
                  <w:sz w:val="20"/>
                  <w:szCs w:val="20"/>
                  <w:lang w:eastAsia="sk-SK"/>
                  <w14:ligatures w14:val="standardContextual"/>
                  <w:rPrChange w:id="645"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646" w:author="Peter Eimannsberger" w:date="2024-09-19T08:28:00Z">
                    <w:rPr>
                      <w:rStyle w:val="Hypertextovprepojenie"/>
                      <w:rFonts w:ascii="Times New Roman" w:hAnsi="Times New Roman" w:cs="Times New Roman"/>
                      <w:noProof/>
                    </w:rPr>
                  </w:rPrChange>
                </w:rPr>
                <w:delText>Plán verejného obstarávania</w:delText>
              </w:r>
              <w:r w:rsidRPr="00A971D2" w:rsidDel="0029574B">
                <w:rPr>
                  <w:noProof/>
                  <w:webHidden/>
                  <w:sz w:val="20"/>
                  <w:szCs w:val="20"/>
                  <w:rPrChange w:id="647" w:author="Peter Eimannsberger" w:date="2024-09-19T08:28:00Z">
                    <w:rPr>
                      <w:noProof/>
                      <w:webHidden/>
                    </w:rPr>
                  </w:rPrChange>
                </w:rPr>
                <w:tab/>
                <w:delText>8</w:delText>
              </w:r>
            </w:del>
          </w:ins>
        </w:p>
        <w:p w14:paraId="6D5986D5" w14:textId="20D9B3A5" w:rsidR="00CE4627" w:rsidRPr="00A971D2" w:rsidDel="0029574B" w:rsidRDefault="00CE4627">
          <w:pPr>
            <w:pStyle w:val="Obsah2"/>
            <w:tabs>
              <w:tab w:val="right" w:leader="dot" w:pos="9062"/>
            </w:tabs>
            <w:rPr>
              <w:ins w:id="648" w:author="Karol M" w:date="2024-08-16T07:12:00Z"/>
              <w:del w:id="649" w:author="Peter Eimannsberger" w:date="2024-09-11T13:36:00Z"/>
              <w:rFonts w:eastAsiaTheme="minorEastAsia"/>
              <w:noProof/>
              <w:kern w:val="2"/>
              <w:sz w:val="20"/>
              <w:szCs w:val="20"/>
              <w:lang w:eastAsia="sk-SK"/>
              <w14:ligatures w14:val="standardContextual"/>
              <w:rPrChange w:id="650" w:author="Peter Eimannsberger" w:date="2024-09-19T08:28:00Z">
                <w:rPr>
                  <w:ins w:id="651" w:author="Karol M" w:date="2024-08-16T07:12:00Z"/>
                  <w:del w:id="652" w:author="Peter Eimannsberger" w:date="2024-09-11T13:36:00Z"/>
                  <w:rFonts w:eastAsiaTheme="minorEastAsia"/>
                  <w:noProof/>
                  <w:kern w:val="2"/>
                  <w:lang w:eastAsia="sk-SK"/>
                  <w14:ligatures w14:val="standardContextual"/>
                </w:rPr>
              </w:rPrChange>
            </w:rPr>
          </w:pPr>
          <w:ins w:id="653" w:author="Karol M" w:date="2024-08-16T07:12:00Z">
            <w:del w:id="654" w:author="Peter Eimannsberger" w:date="2024-09-11T13:36:00Z">
              <w:r w:rsidRPr="00A971D2" w:rsidDel="0029574B">
                <w:rPr>
                  <w:rStyle w:val="Hypertextovprepojenie"/>
                  <w:rFonts w:ascii="Times New Roman" w:hAnsi="Times New Roman" w:cs="Times New Roman"/>
                  <w:noProof/>
                  <w:sz w:val="20"/>
                  <w:szCs w:val="20"/>
                  <w:rPrChange w:id="655" w:author="Peter Eimannsberger" w:date="2024-09-19T08:28:00Z">
                    <w:rPr>
                      <w:rStyle w:val="Hypertextovprepojenie"/>
                      <w:rFonts w:ascii="Times New Roman" w:hAnsi="Times New Roman" w:cs="Times New Roman"/>
                      <w:noProof/>
                    </w:rPr>
                  </w:rPrChange>
                </w:rPr>
                <w:delText>1.2   Predpokladaná hodnota zákazky (ďalej len „PHZ“)</w:delText>
              </w:r>
              <w:r w:rsidRPr="00A971D2" w:rsidDel="0029574B">
                <w:rPr>
                  <w:noProof/>
                  <w:webHidden/>
                  <w:sz w:val="20"/>
                  <w:szCs w:val="20"/>
                  <w:rPrChange w:id="656" w:author="Peter Eimannsberger" w:date="2024-09-19T08:28:00Z">
                    <w:rPr>
                      <w:noProof/>
                      <w:webHidden/>
                    </w:rPr>
                  </w:rPrChange>
                </w:rPr>
                <w:tab/>
                <w:delText>9</w:delText>
              </w:r>
            </w:del>
          </w:ins>
        </w:p>
        <w:p w14:paraId="1E967D1C" w14:textId="1B33FA9C" w:rsidR="00CE4627" w:rsidRPr="00A971D2" w:rsidDel="0029574B" w:rsidRDefault="00CE4627">
          <w:pPr>
            <w:pStyle w:val="Obsah2"/>
            <w:tabs>
              <w:tab w:val="right" w:leader="dot" w:pos="9062"/>
            </w:tabs>
            <w:rPr>
              <w:ins w:id="657" w:author="Karol M" w:date="2024-08-16T07:12:00Z"/>
              <w:del w:id="658" w:author="Peter Eimannsberger" w:date="2024-09-11T13:36:00Z"/>
              <w:rFonts w:eastAsiaTheme="minorEastAsia"/>
              <w:noProof/>
              <w:kern w:val="2"/>
              <w:sz w:val="20"/>
              <w:szCs w:val="20"/>
              <w:lang w:eastAsia="sk-SK"/>
              <w14:ligatures w14:val="standardContextual"/>
              <w:rPrChange w:id="659" w:author="Peter Eimannsberger" w:date="2024-09-19T08:28:00Z">
                <w:rPr>
                  <w:ins w:id="660" w:author="Karol M" w:date="2024-08-16T07:12:00Z"/>
                  <w:del w:id="661" w:author="Peter Eimannsberger" w:date="2024-09-11T13:36:00Z"/>
                  <w:rFonts w:eastAsiaTheme="minorEastAsia"/>
                  <w:noProof/>
                  <w:kern w:val="2"/>
                  <w:lang w:eastAsia="sk-SK"/>
                  <w14:ligatures w14:val="standardContextual"/>
                </w:rPr>
              </w:rPrChange>
            </w:rPr>
          </w:pPr>
          <w:ins w:id="662" w:author="Karol M" w:date="2024-08-16T07:12:00Z">
            <w:del w:id="663" w:author="Peter Eimannsberger" w:date="2024-09-11T13:36:00Z">
              <w:r w:rsidRPr="00A971D2" w:rsidDel="0029574B">
                <w:rPr>
                  <w:rStyle w:val="Hypertextovprepojenie"/>
                  <w:rFonts w:ascii="Times New Roman" w:hAnsi="Times New Roman" w:cs="Times New Roman"/>
                  <w:noProof/>
                  <w:sz w:val="20"/>
                  <w:szCs w:val="20"/>
                  <w:rPrChange w:id="664" w:author="Peter Eimannsberger" w:date="2024-09-19T08:28:00Z">
                    <w:rPr>
                      <w:rStyle w:val="Hypertextovprepojenie"/>
                      <w:rFonts w:ascii="Times New Roman" w:hAnsi="Times New Roman" w:cs="Times New Roman"/>
                      <w:noProof/>
                    </w:rPr>
                  </w:rPrChange>
                </w:rPr>
                <w:delText>1.3   Povinnosť uzatvoriť zmluvu</w:delText>
              </w:r>
              <w:r w:rsidRPr="00A971D2" w:rsidDel="0029574B">
                <w:rPr>
                  <w:noProof/>
                  <w:webHidden/>
                  <w:sz w:val="20"/>
                  <w:szCs w:val="20"/>
                  <w:rPrChange w:id="665" w:author="Peter Eimannsberger" w:date="2024-09-19T08:28:00Z">
                    <w:rPr>
                      <w:noProof/>
                      <w:webHidden/>
                    </w:rPr>
                  </w:rPrChange>
                </w:rPr>
                <w:tab/>
                <w:delText>12</w:delText>
              </w:r>
            </w:del>
          </w:ins>
        </w:p>
        <w:p w14:paraId="0E4A6C06" w14:textId="76A01C12" w:rsidR="00CE4627" w:rsidRPr="00A971D2" w:rsidDel="0029574B" w:rsidRDefault="00CE4627">
          <w:pPr>
            <w:pStyle w:val="Obsah2"/>
            <w:tabs>
              <w:tab w:val="right" w:leader="dot" w:pos="9062"/>
            </w:tabs>
            <w:rPr>
              <w:ins w:id="666" w:author="Karol M" w:date="2024-08-16T07:12:00Z"/>
              <w:del w:id="667" w:author="Peter Eimannsberger" w:date="2024-09-11T13:36:00Z"/>
              <w:rFonts w:eastAsiaTheme="minorEastAsia"/>
              <w:noProof/>
              <w:kern w:val="2"/>
              <w:sz w:val="20"/>
              <w:szCs w:val="20"/>
              <w:lang w:eastAsia="sk-SK"/>
              <w14:ligatures w14:val="standardContextual"/>
              <w:rPrChange w:id="668" w:author="Peter Eimannsberger" w:date="2024-09-19T08:28:00Z">
                <w:rPr>
                  <w:ins w:id="669" w:author="Karol M" w:date="2024-08-16T07:12:00Z"/>
                  <w:del w:id="670" w:author="Peter Eimannsberger" w:date="2024-09-11T13:36:00Z"/>
                  <w:rFonts w:eastAsiaTheme="minorEastAsia"/>
                  <w:noProof/>
                  <w:kern w:val="2"/>
                  <w:lang w:eastAsia="sk-SK"/>
                  <w14:ligatures w14:val="standardContextual"/>
                </w:rPr>
              </w:rPrChange>
            </w:rPr>
          </w:pPr>
          <w:ins w:id="671" w:author="Karol M" w:date="2024-08-16T07:12:00Z">
            <w:del w:id="672" w:author="Peter Eimannsberger" w:date="2024-09-11T13:36:00Z">
              <w:r w:rsidRPr="00A971D2" w:rsidDel="0029574B">
                <w:rPr>
                  <w:rStyle w:val="Hypertextovprepojenie"/>
                  <w:rFonts w:ascii="Times New Roman" w:hAnsi="Times New Roman" w:cs="Times New Roman"/>
                  <w:noProof/>
                  <w:sz w:val="20"/>
                  <w:szCs w:val="20"/>
                  <w:rPrChange w:id="673" w:author="Peter Eimannsberger" w:date="2024-09-19T08:28:00Z">
                    <w:rPr>
                      <w:rStyle w:val="Hypertextovprepojenie"/>
                      <w:rFonts w:ascii="Times New Roman" w:hAnsi="Times New Roman" w:cs="Times New Roman"/>
                      <w:noProof/>
                    </w:rPr>
                  </w:rPrChange>
                </w:rPr>
                <w:delText>1.4   Finančné limity</w:delText>
              </w:r>
              <w:r w:rsidRPr="00A971D2" w:rsidDel="0029574B">
                <w:rPr>
                  <w:noProof/>
                  <w:webHidden/>
                  <w:sz w:val="20"/>
                  <w:szCs w:val="20"/>
                  <w:rPrChange w:id="674" w:author="Peter Eimannsberger" w:date="2024-09-19T08:28:00Z">
                    <w:rPr>
                      <w:noProof/>
                      <w:webHidden/>
                    </w:rPr>
                  </w:rPrChange>
                </w:rPr>
                <w:tab/>
                <w:delText>15</w:delText>
              </w:r>
            </w:del>
          </w:ins>
        </w:p>
        <w:p w14:paraId="581ED548" w14:textId="6DFD8192" w:rsidR="00CE4627" w:rsidRPr="00A971D2" w:rsidDel="0029574B" w:rsidRDefault="00CE4627">
          <w:pPr>
            <w:pStyle w:val="Obsah2"/>
            <w:tabs>
              <w:tab w:val="right" w:leader="dot" w:pos="9062"/>
            </w:tabs>
            <w:rPr>
              <w:ins w:id="675" w:author="Karol M" w:date="2024-08-16T07:12:00Z"/>
              <w:del w:id="676" w:author="Peter Eimannsberger" w:date="2024-09-11T13:36:00Z"/>
              <w:rFonts w:eastAsiaTheme="minorEastAsia"/>
              <w:noProof/>
              <w:kern w:val="2"/>
              <w:sz w:val="20"/>
              <w:szCs w:val="20"/>
              <w:lang w:eastAsia="sk-SK"/>
              <w14:ligatures w14:val="standardContextual"/>
              <w:rPrChange w:id="677" w:author="Peter Eimannsberger" w:date="2024-09-19T08:28:00Z">
                <w:rPr>
                  <w:ins w:id="678" w:author="Karol M" w:date="2024-08-16T07:12:00Z"/>
                  <w:del w:id="679" w:author="Peter Eimannsberger" w:date="2024-09-11T13:36:00Z"/>
                  <w:rFonts w:eastAsiaTheme="minorEastAsia"/>
                  <w:noProof/>
                  <w:kern w:val="2"/>
                  <w:lang w:eastAsia="sk-SK"/>
                  <w14:ligatures w14:val="standardContextual"/>
                </w:rPr>
              </w:rPrChange>
            </w:rPr>
          </w:pPr>
          <w:ins w:id="680" w:author="Karol M" w:date="2024-08-16T07:12:00Z">
            <w:del w:id="681" w:author="Peter Eimannsberger" w:date="2024-09-11T13:36:00Z">
              <w:r w:rsidRPr="00A971D2" w:rsidDel="0029574B">
                <w:rPr>
                  <w:rStyle w:val="Hypertextovprepojenie"/>
                  <w:rFonts w:ascii="Times New Roman" w:hAnsi="Times New Roman" w:cs="Times New Roman"/>
                  <w:noProof/>
                  <w:sz w:val="20"/>
                  <w:szCs w:val="20"/>
                  <w:rPrChange w:id="682" w:author="Peter Eimannsberger" w:date="2024-09-19T08:28:00Z">
                    <w:rPr>
                      <w:rStyle w:val="Hypertextovprepojenie"/>
                      <w:rFonts w:ascii="Times New Roman" w:hAnsi="Times New Roman" w:cs="Times New Roman"/>
                      <w:noProof/>
                    </w:rPr>
                  </w:rPrChange>
                </w:rPr>
                <w:delText>1.5   Všeobecné ustanovenia</w:delText>
              </w:r>
              <w:r w:rsidRPr="00A971D2" w:rsidDel="0029574B">
                <w:rPr>
                  <w:noProof/>
                  <w:webHidden/>
                  <w:sz w:val="20"/>
                  <w:szCs w:val="20"/>
                  <w:rPrChange w:id="683" w:author="Peter Eimannsberger" w:date="2024-09-19T08:28:00Z">
                    <w:rPr>
                      <w:noProof/>
                      <w:webHidden/>
                    </w:rPr>
                  </w:rPrChange>
                </w:rPr>
                <w:tab/>
                <w:delText>15</w:delText>
              </w:r>
            </w:del>
          </w:ins>
        </w:p>
        <w:p w14:paraId="31E9005A" w14:textId="06CFC7B6" w:rsidR="00CE4627" w:rsidRPr="00A971D2" w:rsidDel="0029574B" w:rsidRDefault="00CE4627">
          <w:pPr>
            <w:pStyle w:val="Obsah2"/>
            <w:tabs>
              <w:tab w:val="right" w:leader="dot" w:pos="9062"/>
            </w:tabs>
            <w:rPr>
              <w:ins w:id="684" w:author="Karol M" w:date="2024-08-16T07:12:00Z"/>
              <w:del w:id="685" w:author="Peter Eimannsberger" w:date="2024-09-11T13:36:00Z"/>
              <w:rFonts w:eastAsiaTheme="minorEastAsia"/>
              <w:noProof/>
              <w:kern w:val="2"/>
              <w:sz w:val="20"/>
              <w:szCs w:val="20"/>
              <w:lang w:eastAsia="sk-SK"/>
              <w14:ligatures w14:val="standardContextual"/>
              <w:rPrChange w:id="686" w:author="Peter Eimannsberger" w:date="2024-09-19T08:28:00Z">
                <w:rPr>
                  <w:ins w:id="687" w:author="Karol M" w:date="2024-08-16T07:12:00Z"/>
                  <w:del w:id="688" w:author="Peter Eimannsberger" w:date="2024-09-11T13:36:00Z"/>
                  <w:rFonts w:eastAsiaTheme="minorEastAsia"/>
                  <w:noProof/>
                  <w:kern w:val="2"/>
                  <w:lang w:eastAsia="sk-SK"/>
                  <w14:ligatures w14:val="standardContextual"/>
                </w:rPr>
              </w:rPrChange>
            </w:rPr>
          </w:pPr>
          <w:ins w:id="689" w:author="Karol M" w:date="2024-08-16T07:12:00Z">
            <w:del w:id="690" w:author="Peter Eimannsberger" w:date="2024-09-11T13:36:00Z">
              <w:r w:rsidRPr="00A971D2" w:rsidDel="0029574B">
                <w:rPr>
                  <w:rStyle w:val="Hypertextovprepojenie"/>
                  <w:rFonts w:ascii="Times New Roman" w:hAnsi="Times New Roman" w:cs="Times New Roman"/>
                  <w:noProof/>
                  <w:sz w:val="20"/>
                  <w:szCs w:val="20"/>
                  <w:rPrChange w:id="691" w:author="Peter Eimannsberger" w:date="2024-09-19T08:28:00Z">
                    <w:rPr>
                      <w:rStyle w:val="Hypertextovprepojenie"/>
                      <w:rFonts w:ascii="Times New Roman" w:hAnsi="Times New Roman" w:cs="Times New Roman"/>
                      <w:noProof/>
                    </w:rPr>
                  </w:rPrChange>
                </w:rPr>
                <w:delText>1.6   Typy finančnej kontroly VO</w:delText>
              </w:r>
              <w:r w:rsidRPr="00A971D2" w:rsidDel="0029574B">
                <w:rPr>
                  <w:noProof/>
                  <w:webHidden/>
                  <w:sz w:val="20"/>
                  <w:szCs w:val="20"/>
                  <w:rPrChange w:id="692" w:author="Peter Eimannsberger" w:date="2024-09-19T08:28:00Z">
                    <w:rPr>
                      <w:noProof/>
                      <w:webHidden/>
                    </w:rPr>
                  </w:rPrChange>
                </w:rPr>
                <w:tab/>
                <w:delText>18</w:delText>
              </w:r>
            </w:del>
          </w:ins>
        </w:p>
        <w:p w14:paraId="52BF4453" w14:textId="61F4F8F4" w:rsidR="00CE4627" w:rsidRPr="00A971D2" w:rsidDel="0029574B" w:rsidRDefault="00CE4627">
          <w:pPr>
            <w:pStyle w:val="Obsah2"/>
            <w:tabs>
              <w:tab w:val="right" w:leader="dot" w:pos="9062"/>
            </w:tabs>
            <w:rPr>
              <w:ins w:id="693" w:author="Karol M" w:date="2024-08-16T07:12:00Z"/>
              <w:del w:id="694" w:author="Peter Eimannsberger" w:date="2024-09-11T13:36:00Z"/>
              <w:rFonts w:eastAsiaTheme="minorEastAsia"/>
              <w:noProof/>
              <w:kern w:val="2"/>
              <w:sz w:val="20"/>
              <w:szCs w:val="20"/>
              <w:lang w:eastAsia="sk-SK"/>
              <w14:ligatures w14:val="standardContextual"/>
              <w:rPrChange w:id="695" w:author="Peter Eimannsberger" w:date="2024-09-19T08:28:00Z">
                <w:rPr>
                  <w:ins w:id="696" w:author="Karol M" w:date="2024-08-16T07:12:00Z"/>
                  <w:del w:id="697" w:author="Peter Eimannsberger" w:date="2024-09-11T13:36:00Z"/>
                  <w:rFonts w:eastAsiaTheme="minorEastAsia"/>
                  <w:noProof/>
                  <w:kern w:val="2"/>
                  <w:lang w:eastAsia="sk-SK"/>
                  <w14:ligatures w14:val="standardContextual"/>
                </w:rPr>
              </w:rPrChange>
            </w:rPr>
          </w:pPr>
          <w:ins w:id="698" w:author="Karol M" w:date="2024-08-16T07:12:00Z">
            <w:del w:id="699" w:author="Peter Eimannsberger" w:date="2024-09-11T13:36:00Z">
              <w:r w:rsidRPr="00A971D2" w:rsidDel="0029574B">
                <w:rPr>
                  <w:rStyle w:val="Hypertextovprepojenie"/>
                  <w:rFonts w:ascii="Times New Roman" w:hAnsi="Times New Roman" w:cs="Times New Roman"/>
                  <w:noProof/>
                  <w:sz w:val="20"/>
                  <w:szCs w:val="20"/>
                  <w:rPrChange w:id="700" w:author="Peter Eimannsberger" w:date="2024-09-19T08:28:00Z">
                    <w:rPr>
                      <w:rStyle w:val="Hypertextovprepojenie"/>
                      <w:rFonts w:ascii="Times New Roman" w:hAnsi="Times New Roman" w:cs="Times New Roman"/>
                      <w:noProof/>
                    </w:rPr>
                  </w:rPrChange>
                </w:rPr>
                <w:delText>a) Predbežná kontrola – posúdenie pred plánovaným vyhlásením zákazky</w:delText>
              </w:r>
              <w:r w:rsidRPr="00A971D2" w:rsidDel="0029574B">
                <w:rPr>
                  <w:noProof/>
                  <w:webHidden/>
                  <w:sz w:val="20"/>
                  <w:szCs w:val="20"/>
                  <w:rPrChange w:id="701" w:author="Peter Eimannsberger" w:date="2024-09-19T08:28:00Z">
                    <w:rPr>
                      <w:noProof/>
                      <w:webHidden/>
                    </w:rPr>
                  </w:rPrChange>
                </w:rPr>
                <w:tab/>
                <w:delText>18</w:delText>
              </w:r>
            </w:del>
          </w:ins>
        </w:p>
        <w:p w14:paraId="0EAD16DF" w14:textId="2953194E" w:rsidR="00CE4627" w:rsidRPr="00A971D2" w:rsidDel="0029574B" w:rsidRDefault="00CE4627">
          <w:pPr>
            <w:pStyle w:val="Obsah2"/>
            <w:tabs>
              <w:tab w:val="right" w:leader="dot" w:pos="9062"/>
            </w:tabs>
            <w:rPr>
              <w:ins w:id="702" w:author="Karol M" w:date="2024-08-16T07:12:00Z"/>
              <w:del w:id="703" w:author="Peter Eimannsberger" w:date="2024-09-11T13:36:00Z"/>
              <w:rFonts w:eastAsiaTheme="minorEastAsia"/>
              <w:noProof/>
              <w:kern w:val="2"/>
              <w:sz w:val="20"/>
              <w:szCs w:val="20"/>
              <w:lang w:eastAsia="sk-SK"/>
              <w14:ligatures w14:val="standardContextual"/>
              <w:rPrChange w:id="704" w:author="Peter Eimannsberger" w:date="2024-09-19T08:28:00Z">
                <w:rPr>
                  <w:ins w:id="705" w:author="Karol M" w:date="2024-08-16T07:12:00Z"/>
                  <w:del w:id="706" w:author="Peter Eimannsberger" w:date="2024-09-11T13:36:00Z"/>
                  <w:rFonts w:eastAsiaTheme="minorEastAsia"/>
                  <w:noProof/>
                  <w:kern w:val="2"/>
                  <w:lang w:eastAsia="sk-SK"/>
                  <w14:ligatures w14:val="standardContextual"/>
                </w:rPr>
              </w:rPrChange>
            </w:rPr>
          </w:pPr>
          <w:ins w:id="707" w:author="Karol M" w:date="2024-08-16T07:12:00Z">
            <w:del w:id="708" w:author="Peter Eimannsberger" w:date="2024-09-11T13:36:00Z">
              <w:r w:rsidRPr="00A971D2" w:rsidDel="0029574B">
                <w:rPr>
                  <w:rStyle w:val="Hypertextovprepojenie"/>
                  <w:rFonts w:ascii="Times New Roman" w:hAnsi="Times New Roman" w:cs="Times New Roman"/>
                  <w:noProof/>
                  <w:sz w:val="20"/>
                  <w:szCs w:val="20"/>
                  <w:rPrChange w:id="709" w:author="Peter Eimannsberger" w:date="2024-09-19T08:28:00Z">
                    <w:rPr>
                      <w:rStyle w:val="Hypertextovprepojenie"/>
                      <w:rFonts w:ascii="Times New Roman" w:hAnsi="Times New Roman" w:cs="Times New Roman"/>
                      <w:noProof/>
                    </w:rPr>
                  </w:rPrChange>
                </w:rPr>
                <w:delText>b) Kontrola po uzavretí zmluvy (s úspešným uchádzačom)</w:delText>
              </w:r>
              <w:r w:rsidRPr="00A971D2" w:rsidDel="0029574B">
                <w:rPr>
                  <w:noProof/>
                  <w:webHidden/>
                  <w:sz w:val="20"/>
                  <w:szCs w:val="20"/>
                  <w:rPrChange w:id="710" w:author="Peter Eimannsberger" w:date="2024-09-19T08:28:00Z">
                    <w:rPr>
                      <w:noProof/>
                      <w:webHidden/>
                    </w:rPr>
                  </w:rPrChange>
                </w:rPr>
                <w:tab/>
                <w:delText>20</w:delText>
              </w:r>
            </w:del>
          </w:ins>
        </w:p>
        <w:p w14:paraId="21532003" w14:textId="1ACABCEA" w:rsidR="00CE4627" w:rsidRPr="00A971D2" w:rsidDel="0029574B" w:rsidRDefault="00CE4627">
          <w:pPr>
            <w:pStyle w:val="Obsah2"/>
            <w:tabs>
              <w:tab w:val="right" w:leader="dot" w:pos="9062"/>
            </w:tabs>
            <w:rPr>
              <w:ins w:id="711" w:author="Karol M" w:date="2024-08-16T07:12:00Z"/>
              <w:del w:id="712" w:author="Peter Eimannsberger" w:date="2024-09-11T13:36:00Z"/>
              <w:rFonts w:eastAsiaTheme="minorEastAsia"/>
              <w:noProof/>
              <w:kern w:val="2"/>
              <w:sz w:val="20"/>
              <w:szCs w:val="20"/>
              <w:lang w:eastAsia="sk-SK"/>
              <w14:ligatures w14:val="standardContextual"/>
              <w:rPrChange w:id="713" w:author="Peter Eimannsberger" w:date="2024-09-19T08:28:00Z">
                <w:rPr>
                  <w:ins w:id="714" w:author="Karol M" w:date="2024-08-16T07:12:00Z"/>
                  <w:del w:id="715" w:author="Peter Eimannsberger" w:date="2024-09-11T13:36:00Z"/>
                  <w:rFonts w:eastAsiaTheme="minorEastAsia"/>
                  <w:noProof/>
                  <w:kern w:val="2"/>
                  <w:lang w:eastAsia="sk-SK"/>
                  <w14:ligatures w14:val="standardContextual"/>
                </w:rPr>
              </w:rPrChange>
            </w:rPr>
          </w:pPr>
          <w:ins w:id="716" w:author="Karol M" w:date="2024-08-16T07:12:00Z">
            <w:del w:id="717" w:author="Peter Eimannsberger" w:date="2024-09-11T13:36:00Z">
              <w:r w:rsidRPr="00A971D2" w:rsidDel="0029574B">
                <w:rPr>
                  <w:rStyle w:val="Hypertextovprepojenie"/>
                  <w:rFonts w:ascii="Times New Roman" w:hAnsi="Times New Roman" w:cs="Times New Roman"/>
                  <w:noProof/>
                  <w:sz w:val="20"/>
                  <w:szCs w:val="20"/>
                  <w:rPrChange w:id="718" w:author="Peter Eimannsberger" w:date="2024-09-19T08:28:00Z">
                    <w:rPr>
                      <w:rStyle w:val="Hypertextovprepojenie"/>
                      <w:rFonts w:ascii="Times New Roman" w:hAnsi="Times New Roman" w:cs="Times New Roman"/>
                      <w:noProof/>
                    </w:rPr>
                  </w:rPrChange>
                </w:rPr>
                <w:delText>c) Kontrola zákaziek zadávaných zjednodušeným postupom pre zákazky na bežne dostupné tovary a služby</w:delText>
              </w:r>
              <w:r w:rsidRPr="00A971D2" w:rsidDel="0029574B">
                <w:rPr>
                  <w:noProof/>
                  <w:webHidden/>
                  <w:sz w:val="20"/>
                  <w:szCs w:val="20"/>
                  <w:rPrChange w:id="719" w:author="Peter Eimannsberger" w:date="2024-09-19T08:28:00Z">
                    <w:rPr>
                      <w:noProof/>
                      <w:webHidden/>
                    </w:rPr>
                  </w:rPrChange>
                </w:rPr>
                <w:tab/>
                <w:delText>23</w:delText>
              </w:r>
            </w:del>
          </w:ins>
        </w:p>
        <w:p w14:paraId="0CFFD302" w14:textId="04302641" w:rsidR="00CE4627" w:rsidRPr="00A971D2" w:rsidDel="0029574B" w:rsidRDefault="00CE4627">
          <w:pPr>
            <w:pStyle w:val="Obsah2"/>
            <w:tabs>
              <w:tab w:val="right" w:leader="dot" w:pos="9062"/>
            </w:tabs>
            <w:rPr>
              <w:ins w:id="720" w:author="Karol M" w:date="2024-08-16T07:12:00Z"/>
              <w:del w:id="721" w:author="Peter Eimannsberger" w:date="2024-09-11T13:36:00Z"/>
              <w:rFonts w:eastAsiaTheme="minorEastAsia"/>
              <w:noProof/>
              <w:kern w:val="2"/>
              <w:sz w:val="20"/>
              <w:szCs w:val="20"/>
              <w:lang w:eastAsia="sk-SK"/>
              <w14:ligatures w14:val="standardContextual"/>
              <w:rPrChange w:id="722" w:author="Peter Eimannsberger" w:date="2024-09-19T08:28:00Z">
                <w:rPr>
                  <w:ins w:id="723" w:author="Karol M" w:date="2024-08-16T07:12:00Z"/>
                  <w:del w:id="724" w:author="Peter Eimannsberger" w:date="2024-09-11T13:36:00Z"/>
                  <w:rFonts w:eastAsiaTheme="minorEastAsia"/>
                  <w:noProof/>
                  <w:kern w:val="2"/>
                  <w:lang w:eastAsia="sk-SK"/>
                  <w14:ligatures w14:val="standardContextual"/>
                </w:rPr>
              </w:rPrChange>
            </w:rPr>
          </w:pPr>
          <w:ins w:id="725" w:author="Karol M" w:date="2024-08-16T07:12:00Z">
            <w:del w:id="726" w:author="Peter Eimannsberger" w:date="2024-09-11T13:36:00Z">
              <w:r w:rsidRPr="00A971D2" w:rsidDel="0029574B">
                <w:rPr>
                  <w:rStyle w:val="Hypertextovprepojenie"/>
                  <w:rFonts w:ascii="Times New Roman" w:hAnsi="Times New Roman" w:cs="Times New Roman"/>
                  <w:noProof/>
                  <w:sz w:val="20"/>
                  <w:szCs w:val="20"/>
                  <w:rPrChange w:id="727" w:author="Peter Eimannsberger" w:date="2024-09-19T08:28:00Z">
                    <w:rPr>
                      <w:rStyle w:val="Hypertextovprepojenie"/>
                      <w:rFonts w:ascii="Times New Roman" w:hAnsi="Times New Roman" w:cs="Times New Roman"/>
                      <w:noProof/>
                    </w:rPr>
                  </w:rPrChange>
                </w:rPr>
                <w:delText>d) Kontrola zmien zmluvy - dodatkov</w:delText>
              </w:r>
              <w:r w:rsidRPr="00A971D2" w:rsidDel="0029574B">
                <w:rPr>
                  <w:noProof/>
                  <w:webHidden/>
                  <w:sz w:val="20"/>
                  <w:szCs w:val="20"/>
                  <w:rPrChange w:id="728" w:author="Peter Eimannsberger" w:date="2024-09-19T08:28:00Z">
                    <w:rPr>
                      <w:noProof/>
                      <w:webHidden/>
                    </w:rPr>
                  </w:rPrChange>
                </w:rPr>
                <w:tab/>
                <w:delText>24</w:delText>
              </w:r>
            </w:del>
          </w:ins>
        </w:p>
        <w:p w14:paraId="4D4EA4E1" w14:textId="12923F2F" w:rsidR="00CE4627" w:rsidRPr="00A971D2" w:rsidDel="0029574B" w:rsidRDefault="00CE4627">
          <w:pPr>
            <w:pStyle w:val="Obsah2"/>
            <w:tabs>
              <w:tab w:val="right" w:leader="dot" w:pos="9062"/>
            </w:tabs>
            <w:rPr>
              <w:ins w:id="729" w:author="Karol M" w:date="2024-08-16T07:12:00Z"/>
              <w:del w:id="730" w:author="Peter Eimannsberger" w:date="2024-09-11T13:36:00Z"/>
              <w:rFonts w:eastAsiaTheme="minorEastAsia"/>
              <w:noProof/>
              <w:kern w:val="2"/>
              <w:sz w:val="20"/>
              <w:szCs w:val="20"/>
              <w:lang w:eastAsia="sk-SK"/>
              <w14:ligatures w14:val="standardContextual"/>
              <w:rPrChange w:id="731" w:author="Peter Eimannsberger" w:date="2024-09-19T08:28:00Z">
                <w:rPr>
                  <w:ins w:id="732" w:author="Karol M" w:date="2024-08-16T07:12:00Z"/>
                  <w:del w:id="733" w:author="Peter Eimannsberger" w:date="2024-09-11T13:36:00Z"/>
                  <w:rFonts w:eastAsiaTheme="minorEastAsia"/>
                  <w:noProof/>
                  <w:kern w:val="2"/>
                  <w:lang w:eastAsia="sk-SK"/>
                  <w14:ligatures w14:val="standardContextual"/>
                </w:rPr>
              </w:rPrChange>
            </w:rPr>
          </w:pPr>
          <w:ins w:id="734" w:author="Karol M" w:date="2024-08-16T07:12:00Z">
            <w:del w:id="735" w:author="Peter Eimannsberger" w:date="2024-09-11T13:36:00Z">
              <w:r w:rsidRPr="00A971D2" w:rsidDel="0029574B">
                <w:rPr>
                  <w:rStyle w:val="Hypertextovprepojenie"/>
                  <w:rFonts w:ascii="Times New Roman" w:hAnsi="Times New Roman" w:cs="Times New Roman"/>
                  <w:noProof/>
                  <w:sz w:val="20"/>
                  <w:szCs w:val="20"/>
                  <w:rPrChange w:id="736" w:author="Peter Eimannsberger" w:date="2024-09-19T08:28:00Z">
                    <w:rPr>
                      <w:rStyle w:val="Hypertextovprepojenie"/>
                      <w:rFonts w:ascii="Times New Roman" w:hAnsi="Times New Roman" w:cs="Times New Roman"/>
                      <w:noProof/>
                    </w:rPr>
                  </w:rPrChange>
                </w:rPr>
                <w:delText>e) Kontrola zákaziek zadávaných na základe rámcových dohôd a zákaziek zadávaných v rámci DNS</w:delText>
              </w:r>
              <w:r w:rsidRPr="00A971D2" w:rsidDel="0029574B">
                <w:rPr>
                  <w:noProof/>
                  <w:webHidden/>
                  <w:sz w:val="20"/>
                  <w:szCs w:val="20"/>
                  <w:rPrChange w:id="737" w:author="Peter Eimannsberger" w:date="2024-09-19T08:28:00Z">
                    <w:rPr>
                      <w:noProof/>
                      <w:webHidden/>
                    </w:rPr>
                  </w:rPrChange>
                </w:rPr>
                <w:tab/>
                <w:delText>24</w:delText>
              </w:r>
            </w:del>
          </w:ins>
        </w:p>
        <w:p w14:paraId="5D182B92" w14:textId="7FB18C59" w:rsidR="00CE4627" w:rsidRPr="00A971D2" w:rsidDel="0029574B" w:rsidRDefault="00CE4627">
          <w:pPr>
            <w:pStyle w:val="Obsah2"/>
            <w:tabs>
              <w:tab w:val="right" w:leader="dot" w:pos="9062"/>
            </w:tabs>
            <w:rPr>
              <w:ins w:id="738" w:author="Karol M" w:date="2024-08-16T07:12:00Z"/>
              <w:del w:id="739" w:author="Peter Eimannsberger" w:date="2024-09-11T13:36:00Z"/>
              <w:rFonts w:eastAsiaTheme="minorEastAsia"/>
              <w:noProof/>
              <w:kern w:val="2"/>
              <w:sz w:val="20"/>
              <w:szCs w:val="20"/>
              <w:lang w:eastAsia="sk-SK"/>
              <w14:ligatures w14:val="standardContextual"/>
              <w:rPrChange w:id="740" w:author="Peter Eimannsberger" w:date="2024-09-19T08:28:00Z">
                <w:rPr>
                  <w:ins w:id="741" w:author="Karol M" w:date="2024-08-16T07:12:00Z"/>
                  <w:del w:id="742" w:author="Peter Eimannsberger" w:date="2024-09-11T13:36:00Z"/>
                  <w:rFonts w:eastAsiaTheme="minorEastAsia"/>
                  <w:noProof/>
                  <w:kern w:val="2"/>
                  <w:lang w:eastAsia="sk-SK"/>
                  <w14:ligatures w14:val="standardContextual"/>
                </w:rPr>
              </w:rPrChange>
            </w:rPr>
          </w:pPr>
          <w:ins w:id="743" w:author="Karol M" w:date="2024-08-16T07:12:00Z">
            <w:del w:id="744" w:author="Peter Eimannsberger" w:date="2024-09-11T13:36:00Z">
              <w:r w:rsidRPr="00A971D2" w:rsidDel="0029574B">
                <w:rPr>
                  <w:rStyle w:val="Hypertextovprepojenie"/>
                  <w:rFonts w:ascii="Times New Roman" w:hAnsi="Times New Roman" w:cs="Times New Roman"/>
                  <w:noProof/>
                  <w:sz w:val="20"/>
                  <w:szCs w:val="20"/>
                  <w:rPrChange w:id="745" w:author="Peter Eimannsberger" w:date="2024-09-19T08:28:00Z">
                    <w:rPr>
                      <w:rStyle w:val="Hypertextovprepojenie"/>
                      <w:rFonts w:ascii="Times New Roman" w:hAnsi="Times New Roman" w:cs="Times New Roman"/>
                      <w:noProof/>
                    </w:rPr>
                  </w:rPrChange>
                </w:rPr>
                <w:delText>1.7   Finančné opravy</w:delText>
              </w:r>
              <w:r w:rsidRPr="00A971D2" w:rsidDel="0029574B">
                <w:rPr>
                  <w:noProof/>
                  <w:webHidden/>
                  <w:sz w:val="20"/>
                  <w:szCs w:val="20"/>
                  <w:rPrChange w:id="746" w:author="Peter Eimannsberger" w:date="2024-09-19T08:28:00Z">
                    <w:rPr>
                      <w:noProof/>
                      <w:webHidden/>
                    </w:rPr>
                  </w:rPrChange>
                </w:rPr>
                <w:tab/>
                <w:delText>26</w:delText>
              </w:r>
            </w:del>
          </w:ins>
        </w:p>
        <w:p w14:paraId="034C6618" w14:textId="2FC1F72F" w:rsidR="00CE4627" w:rsidRPr="00A971D2" w:rsidDel="0029574B" w:rsidRDefault="00CE4627">
          <w:pPr>
            <w:pStyle w:val="Obsah2"/>
            <w:tabs>
              <w:tab w:val="right" w:leader="dot" w:pos="9062"/>
            </w:tabs>
            <w:rPr>
              <w:ins w:id="747" w:author="Karol M" w:date="2024-08-16T07:12:00Z"/>
              <w:del w:id="748" w:author="Peter Eimannsberger" w:date="2024-09-11T13:36:00Z"/>
              <w:rFonts w:eastAsiaTheme="minorEastAsia"/>
              <w:noProof/>
              <w:kern w:val="2"/>
              <w:sz w:val="20"/>
              <w:szCs w:val="20"/>
              <w:lang w:eastAsia="sk-SK"/>
              <w14:ligatures w14:val="standardContextual"/>
              <w:rPrChange w:id="749" w:author="Peter Eimannsberger" w:date="2024-09-19T08:28:00Z">
                <w:rPr>
                  <w:ins w:id="750" w:author="Karol M" w:date="2024-08-16T07:12:00Z"/>
                  <w:del w:id="751" w:author="Peter Eimannsberger" w:date="2024-09-11T13:36:00Z"/>
                  <w:rFonts w:eastAsiaTheme="minorEastAsia"/>
                  <w:noProof/>
                  <w:kern w:val="2"/>
                  <w:lang w:eastAsia="sk-SK"/>
                  <w14:ligatures w14:val="standardContextual"/>
                </w:rPr>
              </w:rPrChange>
            </w:rPr>
          </w:pPr>
          <w:ins w:id="752" w:author="Karol M" w:date="2024-08-16T07:12:00Z">
            <w:del w:id="753" w:author="Peter Eimannsberger" w:date="2024-09-11T13:36:00Z">
              <w:r w:rsidRPr="00A971D2" w:rsidDel="0029574B">
                <w:rPr>
                  <w:rStyle w:val="Hypertextovprepojenie"/>
                  <w:rFonts w:ascii="Times New Roman" w:hAnsi="Times New Roman" w:cs="Times New Roman"/>
                  <w:noProof/>
                  <w:sz w:val="20"/>
                  <w:szCs w:val="20"/>
                  <w:rPrChange w:id="754" w:author="Peter Eimannsberger" w:date="2024-09-19T08:28:00Z">
                    <w:rPr>
                      <w:rStyle w:val="Hypertextovprepojenie"/>
                      <w:rFonts w:ascii="Times New Roman" w:hAnsi="Times New Roman" w:cs="Times New Roman"/>
                      <w:noProof/>
                    </w:rPr>
                  </w:rPrChange>
                </w:rPr>
                <w:delText>1.8   Postupy vo verejnom obstarávaní</w:delText>
              </w:r>
              <w:r w:rsidRPr="00A971D2" w:rsidDel="0029574B">
                <w:rPr>
                  <w:noProof/>
                  <w:webHidden/>
                  <w:sz w:val="20"/>
                  <w:szCs w:val="20"/>
                  <w:rPrChange w:id="755" w:author="Peter Eimannsberger" w:date="2024-09-19T08:28:00Z">
                    <w:rPr>
                      <w:noProof/>
                      <w:webHidden/>
                    </w:rPr>
                  </w:rPrChange>
                </w:rPr>
                <w:tab/>
                <w:delText>27</w:delText>
              </w:r>
            </w:del>
          </w:ins>
        </w:p>
        <w:p w14:paraId="24F56955" w14:textId="2FF46F0A" w:rsidR="00CE4627" w:rsidRPr="00A971D2" w:rsidDel="0029574B" w:rsidRDefault="00CE4627">
          <w:pPr>
            <w:pStyle w:val="Obsah2"/>
            <w:tabs>
              <w:tab w:val="right" w:leader="dot" w:pos="9062"/>
            </w:tabs>
            <w:rPr>
              <w:ins w:id="756" w:author="Karol M" w:date="2024-08-16T07:12:00Z"/>
              <w:del w:id="757" w:author="Peter Eimannsberger" w:date="2024-09-11T13:36:00Z"/>
              <w:rFonts w:eastAsiaTheme="minorEastAsia"/>
              <w:noProof/>
              <w:kern w:val="2"/>
              <w:sz w:val="20"/>
              <w:szCs w:val="20"/>
              <w:lang w:eastAsia="sk-SK"/>
              <w14:ligatures w14:val="standardContextual"/>
              <w:rPrChange w:id="758" w:author="Peter Eimannsberger" w:date="2024-09-19T08:28:00Z">
                <w:rPr>
                  <w:ins w:id="759" w:author="Karol M" w:date="2024-08-16T07:12:00Z"/>
                  <w:del w:id="760" w:author="Peter Eimannsberger" w:date="2024-09-11T13:36:00Z"/>
                  <w:rFonts w:eastAsiaTheme="minorEastAsia"/>
                  <w:noProof/>
                  <w:kern w:val="2"/>
                  <w:lang w:eastAsia="sk-SK"/>
                  <w14:ligatures w14:val="standardContextual"/>
                </w:rPr>
              </w:rPrChange>
            </w:rPr>
          </w:pPr>
          <w:ins w:id="761" w:author="Karol M" w:date="2024-08-16T07:12:00Z">
            <w:del w:id="762" w:author="Peter Eimannsberger" w:date="2024-09-11T13:36:00Z">
              <w:r w:rsidRPr="00A971D2" w:rsidDel="0029574B">
                <w:rPr>
                  <w:rStyle w:val="Hypertextovprepojenie"/>
                  <w:rFonts w:ascii="Times New Roman" w:hAnsi="Times New Roman" w:cs="Times New Roman"/>
                  <w:noProof/>
                  <w:sz w:val="20"/>
                  <w:szCs w:val="20"/>
                  <w:rPrChange w:id="763" w:author="Peter Eimannsberger" w:date="2024-09-19T08:28:00Z">
                    <w:rPr>
                      <w:rStyle w:val="Hypertextovprepojenie"/>
                      <w:rFonts w:ascii="Times New Roman" w:hAnsi="Times New Roman" w:cs="Times New Roman"/>
                      <w:noProof/>
                    </w:rPr>
                  </w:rPrChange>
                </w:rPr>
                <w:delText>1.8.1 Podlimitné zákazky</w:delText>
              </w:r>
              <w:r w:rsidRPr="00A971D2" w:rsidDel="0029574B">
                <w:rPr>
                  <w:noProof/>
                  <w:webHidden/>
                  <w:sz w:val="20"/>
                  <w:szCs w:val="20"/>
                  <w:rPrChange w:id="764" w:author="Peter Eimannsberger" w:date="2024-09-19T08:28:00Z">
                    <w:rPr>
                      <w:noProof/>
                      <w:webHidden/>
                    </w:rPr>
                  </w:rPrChange>
                </w:rPr>
                <w:tab/>
                <w:delText>27</w:delText>
              </w:r>
            </w:del>
          </w:ins>
        </w:p>
        <w:p w14:paraId="75D6A7B6" w14:textId="433596C5" w:rsidR="00CE4627" w:rsidRPr="00A971D2" w:rsidDel="0029574B" w:rsidRDefault="00CE4627">
          <w:pPr>
            <w:pStyle w:val="Obsah2"/>
            <w:tabs>
              <w:tab w:val="left" w:pos="1320"/>
              <w:tab w:val="right" w:leader="dot" w:pos="9062"/>
            </w:tabs>
            <w:rPr>
              <w:ins w:id="765" w:author="Karol M" w:date="2024-08-16T07:12:00Z"/>
              <w:del w:id="766" w:author="Peter Eimannsberger" w:date="2024-09-11T13:36:00Z"/>
              <w:rFonts w:eastAsiaTheme="minorEastAsia"/>
              <w:noProof/>
              <w:kern w:val="2"/>
              <w:sz w:val="20"/>
              <w:szCs w:val="20"/>
              <w:lang w:eastAsia="sk-SK"/>
              <w14:ligatures w14:val="standardContextual"/>
              <w:rPrChange w:id="767" w:author="Peter Eimannsberger" w:date="2024-09-19T08:28:00Z">
                <w:rPr>
                  <w:ins w:id="768" w:author="Karol M" w:date="2024-08-16T07:12:00Z"/>
                  <w:del w:id="769" w:author="Peter Eimannsberger" w:date="2024-09-11T13:36:00Z"/>
                  <w:rFonts w:eastAsiaTheme="minorEastAsia"/>
                  <w:noProof/>
                  <w:kern w:val="2"/>
                  <w:lang w:eastAsia="sk-SK"/>
                  <w14:ligatures w14:val="standardContextual"/>
                </w:rPr>
              </w:rPrChange>
            </w:rPr>
          </w:pPr>
          <w:ins w:id="770" w:author="Karol M" w:date="2024-08-16T07:12:00Z">
            <w:del w:id="771" w:author="Peter Eimannsberger" w:date="2024-09-11T13:36:00Z">
              <w:r w:rsidRPr="00A971D2" w:rsidDel="0029574B">
                <w:rPr>
                  <w:rStyle w:val="Hypertextovprepojenie"/>
                  <w:rFonts w:ascii="Times New Roman" w:hAnsi="Times New Roman" w:cs="Times New Roman"/>
                  <w:noProof/>
                  <w:sz w:val="20"/>
                  <w:szCs w:val="20"/>
                  <w:rPrChange w:id="772" w:author="Peter Eimannsberger" w:date="2024-09-19T08:28:00Z">
                    <w:rPr>
                      <w:rStyle w:val="Hypertextovprepojenie"/>
                      <w:rFonts w:ascii="Times New Roman" w:hAnsi="Times New Roman" w:cs="Times New Roman"/>
                      <w:noProof/>
                    </w:rPr>
                  </w:rPrChange>
                </w:rPr>
                <w:delText>1.8.1.1.</w:delText>
              </w:r>
              <w:r w:rsidRPr="00A971D2" w:rsidDel="0029574B">
                <w:rPr>
                  <w:rFonts w:eastAsiaTheme="minorEastAsia"/>
                  <w:noProof/>
                  <w:kern w:val="2"/>
                  <w:sz w:val="20"/>
                  <w:szCs w:val="20"/>
                  <w:lang w:eastAsia="sk-SK"/>
                  <w14:ligatures w14:val="standardContextual"/>
                  <w:rPrChange w:id="773"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774" w:author="Peter Eimannsberger" w:date="2024-09-19T08:28:00Z">
                    <w:rPr>
                      <w:rStyle w:val="Hypertextovprepojenie"/>
                      <w:rFonts w:ascii="Times New Roman" w:hAnsi="Times New Roman" w:cs="Times New Roman"/>
                      <w:noProof/>
                    </w:rPr>
                  </w:rPrChange>
                </w:rPr>
                <w:delText>Všeobecné pravidlá pri zadávaní podlimitných zákaziek</w:delText>
              </w:r>
              <w:r w:rsidRPr="00A971D2" w:rsidDel="0029574B">
                <w:rPr>
                  <w:noProof/>
                  <w:webHidden/>
                  <w:sz w:val="20"/>
                  <w:szCs w:val="20"/>
                  <w:rPrChange w:id="775" w:author="Peter Eimannsberger" w:date="2024-09-19T08:28:00Z">
                    <w:rPr>
                      <w:noProof/>
                      <w:webHidden/>
                    </w:rPr>
                  </w:rPrChange>
                </w:rPr>
                <w:tab/>
                <w:delText>27</w:delText>
              </w:r>
            </w:del>
          </w:ins>
        </w:p>
        <w:p w14:paraId="46ECED0C" w14:textId="6E2CD012" w:rsidR="00CE4627" w:rsidRPr="00A971D2" w:rsidDel="0029574B" w:rsidRDefault="00CE4627">
          <w:pPr>
            <w:pStyle w:val="Obsah2"/>
            <w:tabs>
              <w:tab w:val="right" w:leader="dot" w:pos="9062"/>
            </w:tabs>
            <w:rPr>
              <w:ins w:id="776" w:author="Karol M" w:date="2024-08-16T07:12:00Z"/>
              <w:del w:id="777" w:author="Peter Eimannsberger" w:date="2024-09-11T13:36:00Z"/>
              <w:rFonts w:eastAsiaTheme="minorEastAsia"/>
              <w:noProof/>
              <w:kern w:val="2"/>
              <w:sz w:val="20"/>
              <w:szCs w:val="20"/>
              <w:lang w:eastAsia="sk-SK"/>
              <w14:ligatures w14:val="standardContextual"/>
              <w:rPrChange w:id="778" w:author="Peter Eimannsberger" w:date="2024-09-19T08:28:00Z">
                <w:rPr>
                  <w:ins w:id="779" w:author="Karol M" w:date="2024-08-16T07:12:00Z"/>
                  <w:del w:id="780" w:author="Peter Eimannsberger" w:date="2024-09-11T13:36:00Z"/>
                  <w:rFonts w:eastAsiaTheme="minorEastAsia"/>
                  <w:noProof/>
                  <w:kern w:val="2"/>
                  <w:lang w:eastAsia="sk-SK"/>
                  <w14:ligatures w14:val="standardContextual"/>
                </w:rPr>
              </w:rPrChange>
            </w:rPr>
          </w:pPr>
          <w:ins w:id="781" w:author="Karol M" w:date="2024-08-16T07:12:00Z">
            <w:del w:id="782" w:author="Peter Eimannsberger" w:date="2024-09-11T13:36:00Z">
              <w:r w:rsidRPr="00A971D2" w:rsidDel="0029574B">
                <w:rPr>
                  <w:rStyle w:val="Hypertextovprepojenie"/>
                  <w:b/>
                  <w:noProof/>
                  <w:sz w:val="20"/>
                  <w:szCs w:val="20"/>
                  <w:rPrChange w:id="783" w:author="Peter Eimannsberger" w:date="2024-09-19T08:28:00Z">
                    <w:rPr>
                      <w:rStyle w:val="Hypertextovprepojenie"/>
                      <w:b/>
                      <w:noProof/>
                    </w:rPr>
                  </w:rPrChange>
                </w:rPr>
                <w:delText xml:space="preserve">1.8.2.2 </w:delText>
              </w:r>
              <w:r w:rsidRPr="00A971D2" w:rsidDel="0029574B">
                <w:rPr>
                  <w:rStyle w:val="Hypertextovprepojenie"/>
                  <w:b/>
                  <w:iCs/>
                  <w:noProof/>
                  <w:sz w:val="20"/>
                  <w:szCs w:val="20"/>
                  <w:rPrChange w:id="784" w:author="Peter Eimannsberger" w:date="2024-09-19T08:28:00Z">
                    <w:rPr>
                      <w:rStyle w:val="Hypertextovprepojenie"/>
                      <w:b/>
                      <w:iCs/>
                      <w:noProof/>
                    </w:rPr>
                  </w:rPrChange>
                </w:rPr>
                <w:delText>Podlimitné zákazky s oslovením min. troch hospodárskych subjektov</w:delText>
              </w:r>
              <w:r w:rsidRPr="00A971D2" w:rsidDel="0029574B">
                <w:rPr>
                  <w:noProof/>
                  <w:webHidden/>
                  <w:sz w:val="20"/>
                  <w:szCs w:val="20"/>
                  <w:rPrChange w:id="785" w:author="Peter Eimannsberger" w:date="2024-09-19T08:28:00Z">
                    <w:rPr>
                      <w:noProof/>
                      <w:webHidden/>
                    </w:rPr>
                  </w:rPrChange>
                </w:rPr>
                <w:tab/>
                <w:delText>28</w:delText>
              </w:r>
            </w:del>
          </w:ins>
        </w:p>
        <w:p w14:paraId="0A4ECFFC" w14:textId="1B8FFBDC" w:rsidR="00CE4627" w:rsidRPr="00A971D2" w:rsidDel="0029574B" w:rsidRDefault="00CE4627">
          <w:pPr>
            <w:pStyle w:val="Obsah2"/>
            <w:tabs>
              <w:tab w:val="right" w:leader="dot" w:pos="9062"/>
            </w:tabs>
            <w:rPr>
              <w:ins w:id="786" w:author="Karol M" w:date="2024-08-16T07:12:00Z"/>
              <w:del w:id="787" w:author="Peter Eimannsberger" w:date="2024-09-11T13:36:00Z"/>
              <w:rFonts w:eastAsiaTheme="minorEastAsia"/>
              <w:noProof/>
              <w:kern w:val="2"/>
              <w:sz w:val="20"/>
              <w:szCs w:val="20"/>
              <w:lang w:eastAsia="sk-SK"/>
              <w14:ligatures w14:val="standardContextual"/>
              <w:rPrChange w:id="788" w:author="Peter Eimannsberger" w:date="2024-09-19T08:28:00Z">
                <w:rPr>
                  <w:ins w:id="789" w:author="Karol M" w:date="2024-08-16T07:12:00Z"/>
                  <w:del w:id="790" w:author="Peter Eimannsberger" w:date="2024-09-11T13:36:00Z"/>
                  <w:rFonts w:eastAsiaTheme="minorEastAsia"/>
                  <w:noProof/>
                  <w:kern w:val="2"/>
                  <w:lang w:eastAsia="sk-SK"/>
                  <w14:ligatures w14:val="standardContextual"/>
                </w:rPr>
              </w:rPrChange>
            </w:rPr>
          </w:pPr>
          <w:ins w:id="791" w:author="Karol M" w:date="2024-08-16T07:12:00Z">
            <w:del w:id="792" w:author="Peter Eimannsberger" w:date="2024-09-11T13:36:00Z">
              <w:r w:rsidRPr="00A971D2" w:rsidDel="0029574B">
                <w:rPr>
                  <w:rStyle w:val="Hypertextovprepojenie"/>
                  <w:b/>
                  <w:noProof/>
                  <w:sz w:val="20"/>
                  <w:szCs w:val="20"/>
                  <w:rPrChange w:id="793" w:author="Peter Eimannsberger" w:date="2024-09-19T08:28:00Z">
                    <w:rPr>
                      <w:rStyle w:val="Hypertextovprepojenie"/>
                      <w:b/>
                      <w:noProof/>
                    </w:rPr>
                  </w:rPrChange>
                </w:rPr>
                <w:delText>1.8.2.3 Zjednodušený postup pre zákazky na bežne dostupné tovary a služby</w:delText>
              </w:r>
              <w:r w:rsidRPr="00A971D2" w:rsidDel="0029574B">
                <w:rPr>
                  <w:noProof/>
                  <w:webHidden/>
                  <w:sz w:val="20"/>
                  <w:szCs w:val="20"/>
                  <w:rPrChange w:id="794" w:author="Peter Eimannsberger" w:date="2024-09-19T08:28:00Z">
                    <w:rPr>
                      <w:noProof/>
                      <w:webHidden/>
                    </w:rPr>
                  </w:rPrChange>
                </w:rPr>
                <w:tab/>
                <w:delText>30</w:delText>
              </w:r>
            </w:del>
          </w:ins>
        </w:p>
        <w:p w14:paraId="0C8DBC3C" w14:textId="698C82CF" w:rsidR="00CE4627" w:rsidRPr="00A971D2" w:rsidDel="0029574B" w:rsidRDefault="00CE4627">
          <w:pPr>
            <w:pStyle w:val="Obsah2"/>
            <w:tabs>
              <w:tab w:val="right" w:leader="dot" w:pos="9062"/>
            </w:tabs>
            <w:rPr>
              <w:ins w:id="795" w:author="Karol M" w:date="2024-08-16T07:12:00Z"/>
              <w:del w:id="796" w:author="Peter Eimannsberger" w:date="2024-09-11T13:36:00Z"/>
              <w:rFonts w:eastAsiaTheme="minorEastAsia"/>
              <w:noProof/>
              <w:kern w:val="2"/>
              <w:sz w:val="20"/>
              <w:szCs w:val="20"/>
              <w:lang w:eastAsia="sk-SK"/>
              <w14:ligatures w14:val="standardContextual"/>
              <w:rPrChange w:id="797" w:author="Peter Eimannsberger" w:date="2024-09-19T08:28:00Z">
                <w:rPr>
                  <w:ins w:id="798" w:author="Karol M" w:date="2024-08-16T07:12:00Z"/>
                  <w:del w:id="799" w:author="Peter Eimannsberger" w:date="2024-09-11T13:36:00Z"/>
                  <w:rFonts w:eastAsiaTheme="minorEastAsia"/>
                  <w:noProof/>
                  <w:kern w:val="2"/>
                  <w:lang w:eastAsia="sk-SK"/>
                  <w14:ligatures w14:val="standardContextual"/>
                </w:rPr>
              </w:rPrChange>
            </w:rPr>
          </w:pPr>
          <w:ins w:id="800" w:author="Karol M" w:date="2024-08-16T07:12:00Z">
            <w:del w:id="801" w:author="Peter Eimannsberger" w:date="2024-09-11T13:36:00Z">
              <w:r w:rsidRPr="00A971D2" w:rsidDel="0029574B">
                <w:rPr>
                  <w:rStyle w:val="Hypertextovprepojenie"/>
                  <w:rFonts w:ascii="Times New Roman" w:hAnsi="Times New Roman" w:cs="Times New Roman"/>
                  <w:noProof/>
                  <w:sz w:val="20"/>
                  <w:szCs w:val="20"/>
                  <w:rPrChange w:id="802" w:author="Peter Eimannsberger" w:date="2024-09-19T08:28:00Z">
                    <w:rPr>
                      <w:rStyle w:val="Hypertextovprepojenie"/>
                      <w:rFonts w:ascii="Times New Roman" w:hAnsi="Times New Roman" w:cs="Times New Roman"/>
                      <w:noProof/>
                    </w:rPr>
                  </w:rPrChange>
                </w:rPr>
                <w:delText>1.8.2.4  Bežný postup pre podlimitné zákazky</w:delText>
              </w:r>
              <w:r w:rsidRPr="00A971D2" w:rsidDel="0029574B">
                <w:rPr>
                  <w:noProof/>
                  <w:webHidden/>
                  <w:sz w:val="20"/>
                  <w:szCs w:val="20"/>
                  <w:rPrChange w:id="803" w:author="Peter Eimannsberger" w:date="2024-09-19T08:28:00Z">
                    <w:rPr>
                      <w:noProof/>
                      <w:webHidden/>
                    </w:rPr>
                  </w:rPrChange>
                </w:rPr>
                <w:tab/>
                <w:delText>31</w:delText>
              </w:r>
            </w:del>
          </w:ins>
        </w:p>
        <w:p w14:paraId="347AFA6D" w14:textId="44A0241A" w:rsidR="00CE4627" w:rsidRPr="00A971D2" w:rsidDel="0029574B" w:rsidRDefault="00CE4627">
          <w:pPr>
            <w:pStyle w:val="Obsah2"/>
            <w:tabs>
              <w:tab w:val="right" w:leader="dot" w:pos="9062"/>
            </w:tabs>
            <w:rPr>
              <w:ins w:id="804" w:author="Karol M" w:date="2024-08-16T07:12:00Z"/>
              <w:del w:id="805" w:author="Peter Eimannsberger" w:date="2024-09-11T13:36:00Z"/>
              <w:rFonts w:eastAsiaTheme="minorEastAsia"/>
              <w:noProof/>
              <w:kern w:val="2"/>
              <w:sz w:val="20"/>
              <w:szCs w:val="20"/>
              <w:lang w:eastAsia="sk-SK"/>
              <w14:ligatures w14:val="standardContextual"/>
              <w:rPrChange w:id="806" w:author="Peter Eimannsberger" w:date="2024-09-19T08:28:00Z">
                <w:rPr>
                  <w:ins w:id="807" w:author="Karol M" w:date="2024-08-16T07:12:00Z"/>
                  <w:del w:id="808" w:author="Peter Eimannsberger" w:date="2024-09-11T13:36:00Z"/>
                  <w:rFonts w:eastAsiaTheme="minorEastAsia"/>
                  <w:noProof/>
                  <w:kern w:val="2"/>
                  <w:lang w:eastAsia="sk-SK"/>
                  <w14:ligatures w14:val="standardContextual"/>
                </w:rPr>
              </w:rPrChange>
            </w:rPr>
          </w:pPr>
          <w:ins w:id="809" w:author="Karol M" w:date="2024-08-16T07:12:00Z">
            <w:del w:id="810" w:author="Peter Eimannsberger" w:date="2024-09-11T13:36:00Z">
              <w:r w:rsidRPr="00A971D2" w:rsidDel="0029574B">
                <w:rPr>
                  <w:rStyle w:val="Hypertextovprepojenie"/>
                  <w:rFonts w:ascii="Times New Roman" w:hAnsi="Times New Roman" w:cs="Times New Roman"/>
                  <w:noProof/>
                  <w:sz w:val="20"/>
                  <w:szCs w:val="20"/>
                  <w:rPrChange w:id="811" w:author="Peter Eimannsberger" w:date="2024-09-19T08:28:00Z">
                    <w:rPr>
                      <w:rStyle w:val="Hypertextovprepojenie"/>
                      <w:rFonts w:ascii="Times New Roman" w:hAnsi="Times New Roman" w:cs="Times New Roman"/>
                      <w:noProof/>
                    </w:rPr>
                  </w:rPrChange>
                </w:rPr>
                <w:delText xml:space="preserve">1.8.2.5 </w:delText>
              </w:r>
              <w:r w:rsidRPr="00A971D2" w:rsidDel="0029574B">
                <w:rPr>
                  <w:rStyle w:val="Hypertextovprepojenie"/>
                  <w:rFonts w:ascii="Times New Roman" w:hAnsi="Times New Roman" w:cs="Times New Roman"/>
                  <w:iCs/>
                  <w:noProof/>
                  <w:sz w:val="20"/>
                  <w:szCs w:val="20"/>
                  <w:rPrChange w:id="812" w:author="Peter Eimannsberger" w:date="2024-09-19T08:28:00Z">
                    <w:rPr>
                      <w:rStyle w:val="Hypertextovprepojenie"/>
                      <w:rFonts w:ascii="Times New Roman" w:hAnsi="Times New Roman" w:cs="Times New Roman"/>
                      <w:iCs/>
                      <w:noProof/>
                    </w:rPr>
                  </w:rPrChange>
                </w:rPr>
                <w:delText>Podlimitné zákazky na sociálne a iné osobitné služby podľa prílohy č. 1 k ZVO</w:delText>
              </w:r>
              <w:r w:rsidRPr="00A971D2" w:rsidDel="0029574B">
                <w:rPr>
                  <w:noProof/>
                  <w:webHidden/>
                  <w:sz w:val="20"/>
                  <w:szCs w:val="20"/>
                  <w:rPrChange w:id="813" w:author="Peter Eimannsberger" w:date="2024-09-19T08:28:00Z">
                    <w:rPr>
                      <w:noProof/>
                      <w:webHidden/>
                    </w:rPr>
                  </w:rPrChange>
                </w:rPr>
                <w:tab/>
                <w:delText>32</w:delText>
              </w:r>
            </w:del>
          </w:ins>
        </w:p>
        <w:p w14:paraId="6CE5FD03" w14:textId="3619189A" w:rsidR="00CE4627" w:rsidRPr="00A971D2" w:rsidDel="0029574B" w:rsidRDefault="00CE4627">
          <w:pPr>
            <w:pStyle w:val="Obsah2"/>
            <w:tabs>
              <w:tab w:val="left" w:pos="1100"/>
              <w:tab w:val="right" w:leader="dot" w:pos="9062"/>
            </w:tabs>
            <w:rPr>
              <w:ins w:id="814" w:author="Karol M" w:date="2024-08-16T07:12:00Z"/>
              <w:del w:id="815" w:author="Peter Eimannsberger" w:date="2024-09-11T13:36:00Z"/>
              <w:rFonts w:eastAsiaTheme="minorEastAsia"/>
              <w:noProof/>
              <w:kern w:val="2"/>
              <w:sz w:val="20"/>
              <w:szCs w:val="20"/>
              <w:lang w:eastAsia="sk-SK"/>
              <w14:ligatures w14:val="standardContextual"/>
              <w:rPrChange w:id="816" w:author="Peter Eimannsberger" w:date="2024-09-19T08:28:00Z">
                <w:rPr>
                  <w:ins w:id="817" w:author="Karol M" w:date="2024-08-16T07:12:00Z"/>
                  <w:del w:id="818" w:author="Peter Eimannsberger" w:date="2024-09-11T13:36:00Z"/>
                  <w:rFonts w:eastAsiaTheme="minorEastAsia"/>
                  <w:noProof/>
                  <w:kern w:val="2"/>
                  <w:lang w:eastAsia="sk-SK"/>
                  <w14:ligatures w14:val="standardContextual"/>
                </w:rPr>
              </w:rPrChange>
            </w:rPr>
          </w:pPr>
          <w:ins w:id="819" w:author="Karol M" w:date="2024-08-16T07:12:00Z">
            <w:del w:id="820" w:author="Peter Eimannsberger" w:date="2024-09-11T13:36:00Z">
              <w:r w:rsidRPr="00A971D2" w:rsidDel="0029574B">
                <w:rPr>
                  <w:rStyle w:val="Hypertextovprepojenie"/>
                  <w:rFonts w:ascii="Times New Roman" w:hAnsi="Times New Roman" w:cs="Times New Roman"/>
                  <w:noProof/>
                  <w:sz w:val="20"/>
                  <w:szCs w:val="20"/>
                  <w:rPrChange w:id="821" w:author="Peter Eimannsberger" w:date="2024-09-19T08:28:00Z">
                    <w:rPr>
                      <w:rStyle w:val="Hypertextovprepojenie"/>
                      <w:rFonts w:ascii="Times New Roman" w:hAnsi="Times New Roman" w:cs="Times New Roman"/>
                      <w:noProof/>
                    </w:rPr>
                  </w:rPrChange>
                </w:rPr>
                <w:delText>1.8.3</w:delText>
              </w:r>
              <w:r w:rsidRPr="00A971D2" w:rsidDel="0029574B">
                <w:rPr>
                  <w:rFonts w:eastAsiaTheme="minorEastAsia"/>
                  <w:noProof/>
                  <w:kern w:val="2"/>
                  <w:sz w:val="20"/>
                  <w:szCs w:val="20"/>
                  <w:lang w:eastAsia="sk-SK"/>
                  <w14:ligatures w14:val="standardContextual"/>
                  <w:rPrChange w:id="822"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823" w:author="Peter Eimannsberger" w:date="2024-09-19T08:28:00Z">
                    <w:rPr>
                      <w:rStyle w:val="Hypertextovprepojenie"/>
                      <w:rFonts w:ascii="Times New Roman" w:hAnsi="Times New Roman" w:cs="Times New Roman"/>
                      <w:noProof/>
                    </w:rPr>
                  </w:rPrChange>
                </w:rPr>
                <w:delText>Nadlimitné zákazky</w:delText>
              </w:r>
              <w:r w:rsidRPr="00A971D2" w:rsidDel="0029574B">
                <w:rPr>
                  <w:noProof/>
                  <w:webHidden/>
                  <w:sz w:val="20"/>
                  <w:szCs w:val="20"/>
                  <w:rPrChange w:id="824" w:author="Peter Eimannsberger" w:date="2024-09-19T08:28:00Z">
                    <w:rPr>
                      <w:noProof/>
                      <w:webHidden/>
                    </w:rPr>
                  </w:rPrChange>
                </w:rPr>
                <w:tab/>
                <w:delText>32</w:delText>
              </w:r>
            </w:del>
          </w:ins>
        </w:p>
        <w:p w14:paraId="4E285EFD" w14:textId="4E8880CB" w:rsidR="00CE4627" w:rsidRPr="00A971D2" w:rsidDel="0029574B" w:rsidRDefault="00CE4627">
          <w:pPr>
            <w:pStyle w:val="Obsah2"/>
            <w:tabs>
              <w:tab w:val="left" w:pos="1100"/>
              <w:tab w:val="right" w:leader="dot" w:pos="9062"/>
            </w:tabs>
            <w:rPr>
              <w:ins w:id="825" w:author="Karol M" w:date="2024-08-16T07:12:00Z"/>
              <w:del w:id="826" w:author="Peter Eimannsberger" w:date="2024-09-11T13:36:00Z"/>
              <w:rFonts w:eastAsiaTheme="minorEastAsia"/>
              <w:noProof/>
              <w:kern w:val="2"/>
              <w:sz w:val="20"/>
              <w:szCs w:val="20"/>
              <w:lang w:eastAsia="sk-SK"/>
              <w14:ligatures w14:val="standardContextual"/>
              <w:rPrChange w:id="827" w:author="Peter Eimannsberger" w:date="2024-09-19T08:28:00Z">
                <w:rPr>
                  <w:ins w:id="828" w:author="Karol M" w:date="2024-08-16T07:12:00Z"/>
                  <w:del w:id="829" w:author="Peter Eimannsberger" w:date="2024-09-11T13:36:00Z"/>
                  <w:rFonts w:eastAsiaTheme="minorEastAsia"/>
                  <w:noProof/>
                  <w:kern w:val="2"/>
                  <w:lang w:eastAsia="sk-SK"/>
                  <w14:ligatures w14:val="standardContextual"/>
                </w:rPr>
              </w:rPrChange>
            </w:rPr>
          </w:pPr>
          <w:ins w:id="830" w:author="Karol M" w:date="2024-08-16T07:12:00Z">
            <w:del w:id="831" w:author="Peter Eimannsberger" w:date="2024-09-11T13:36:00Z">
              <w:r w:rsidRPr="00A971D2" w:rsidDel="0029574B">
                <w:rPr>
                  <w:rStyle w:val="Hypertextovprepojenie"/>
                  <w:rFonts w:ascii="Times New Roman" w:hAnsi="Times New Roman" w:cs="Times New Roman"/>
                  <w:noProof/>
                  <w:sz w:val="20"/>
                  <w:szCs w:val="20"/>
                  <w:rPrChange w:id="832" w:author="Peter Eimannsberger" w:date="2024-09-19T08:28:00Z">
                    <w:rPr>
                      <w:rStyle w:val="Hypertextovprepojenie"/>
                      <w:rFonts w:ascii="Times New Roman" w:hAnsi="Times New Roman" w:cs="Times New Roman"/>
                      <w:noProof/>
                    </w:rPr>
                  </w:rPrChange>
                </w:rPr>
                <w:delText>1.8.3.1</w:delText>
              </w:r>
              <w:r w:rsidRPr="00A971D2" w:rsidDel="0029574B">
                <w:rPr>
                  <w:rFonts w:eastAsiaTheme="minorEastAsia"/>
                  <w:noProof/>
                  <w:kern w:val="2"/>
                  <w:sz w:val="20"/>
                  <w:szCs w:val="20"/>
                  <w:lang w:eastAsia="sk-SK"/>
                  <w14:ligatures w14:val="standardContextual"/>
                  <w:rPrChange w:id="833"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834" w:author="Peter Eimannsberger" w:date="2024-09-19T08:28:00Z">
                    <w:rPr>
                      <w:rStyle w:val="Hypertextovprepojenie"/>
                      <w:rFonts w:ascii="Times New Roman" w:hAnsi="Times New Roman" w:cs="Times New Roman"/>
                      <w:noProof/>
                    </w:rPr>
                  </w:rPrChange>
                </w:rPr>
                <w:delText>Nadlimitné postupy</w:delText>
              </w:r>
              <w:r w:rsidRPr="00A971D2" w:rsidDel="0029574B">
                <w:rPr>
                  <w:noProof/>
                  <w:webHidden/>
                  <w:sz w:val="20"/>
                  <w:szCs w:val="20"/>
                  <w:rPrChange w:id="835" w:author="Peter Eimannsberger" w:date="2024-09-19T08:28:00Z">
                    <w:rPr>
                      <w:noProof/>
                      <w:webHidden/>
                    </w:rPr>
                  </w:rPrChange>
                </w:rPr>
                <w:tab/>
                <w:delText>32</w:delText>
              </w:r>
            </w:del>
          </w:ins>
        </w:p>
        <w:p w14:paraId="7DD0F655" w14:textId="1A08D044" w:rsidR="00CE4627" w:rsidRPr="00A971D2" w:rsidDel="0029574B" w:rsidRDefault="00CE4627">
          <w:pPr>
            <w:pStyle w:val="Obsah2"/>
            <w:tabs>
              <w:tab w:val="left" w:pos="1100"/>
              <w:tab w:val="right" w:leader="dot" w:pos="9062"/>
            </w:tabs>
            <w:rPr>
              <w:ins w:id="836" w:author="Karol M" w:date="2024-08-16T07:12:00Z"/>
              <w:del w:id="837" w:author="Peter Eimannsberger" w:date="2024-09-11T13:36:00Z"/>
              <w:rFonts w:eastAsiaTheme="minorEastAsia"/>
              <w:noProof/>
              <w:kern w:val="2"/>
              <w:sz w:val="20"/>
              <w:szCs w:val="20"/>
              <w:lang w:eastAsia="sk-SK"/>
              <w14:ligatures w14:val="standardContextual"/>
              <w:rPrChange w:id="838" w:author="Peter Eimannsberger" w:date="2024-09-19T08:28:00Z">
                <w:rPr>
                  <w:ins w:id="839" w:author="Karol M" w:date="2024-08-16T07:12:00Z"/>
                  <w:del w:id="840" w:author="Peter Eimannsberger" w:date="2024-09-11T13:36:00Z"/>
                  <w:rFonts w:eastAsiaTheme="minorEastAsia"/>
                  <w:noProof/>
                  <w:kern w:val="2"/>
                  <w:lang w:eastAsia="sk-SK"/>
                  <w14:ligatures w14:val="standardContextual"/>
                </w:rPr>
              </w:rPrChange>
            </w:rPr>
          </w:pPr>
          <w:ins w:id="841" w:author="Karol M" w:date="2024-08-16T07:12:00Z">
            <w:del w:id="842" w:author="Peter Eimannsberger" w:date="2024-09-11T13:36:00Z">
              <w:r w:rsidRPr="00A971D2" w:rsidDel="0029574B">
                <w:rPr>
                  <w:rStyle w:val="Hypertextovprepojenie"/>
                  <w:rFonts w:ascii="Times New Roman" w:hAnsi="Times New Roman" w:cs="Times New Roman"/>
                  <w:noProof/>
                  <w:sz w:val="20"/>
                  <w:szCs w:val="20"/>
                  <w:rPrChange w:id="843" w:author="Peter Eimannsberger" w:date="2024-09-19T08:28:00Z">
                    <w:rPr>
                      <w:rStyle w:val="Hypertextovprepojenie"/>
                      <w:rFonts w:ascii="Times New Roman" w:hAnsi="Times New Roman" w:cs="Times New Roman"/>
                      <w:noProof/>
                    </w:rPr>
                  </w:rPrChange>
                </w:rPr>
                <w:delText>1.8.3.2</w:delText>
              </w:r>
              <w:r w:rsidRPr="00A971D2" w:rsidDel="0029574B">
                <w:rPr>
                  <w:rFonts w:eastAsiaTheme="minorEastAsia"/>
                  <w:noProof/>
                  <w:kern w:val="2"/>
                  <w:sz w:val="20"/>
                  <w:szCs w:val="20"/>
                  <w:lang w:eastAsia="sk-SK"/>
                  <w14:ligatures w14:val="standardContextual"/>
                  <w:rPrChange w:id="844"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845" w:author="Peter Eimannsberger" w:date="2024-09-19T08:28:00Z">
                    <w:rPr>
                      <w:rStyle w:val="Hypertextovprepojenie"/>
                      <w:rFonts w:ascii="Times New Roman" w:hAnsi="Times New Roman" w:cs="Times New Roman"/>
                      <w:noProof/>
                    </w:rPr>
                  </w:rPrChange>
                </w:rPr>
                <w:delText>Pravidlá pre nadlimitné zákazky na služby podľa prílohy č. 1 k ZVO</w:delText>
              </w:r>
              <w:r w:rsidRPr="00A971D2" w:rsidDel="0029574B">
                <w:rPr>
                  <w:noProof/>
                  <w:webHidden/>
                  <w:sz w:val="20"/>
                  <w:szCs w:val="20"/>
                  <w:rPrChange w:id="846" w:author="Peter Eimannsberger" w:date="2024-09-19T08:28:00Z">
                    <w:rPr>
                      <w:noProof/>
                      <w:webHidden/>
                    </w:rPr>
                  </w:rPrChange>
                </w:rPr>
                <w:tab/>
                <w:delText>32</w:delText>
              </w:r>
            </w:del>
          </w:ins>
        </w:p>
        <w:p w14:paraId="548726B2" w14:textId="4E419416" w:rsidR="00CE4627" w:rsidRPr="00A971D2" w:rsidDel="0029574B" w:rsidRDefault="00CE4627">
          <w:pPr>
            <w:pStyle w:val="Obsah2"/>
            <w:tabs>
              <w:tab w:val="right" w:leader="dot" w:pos="9062"/>
            </w:tabs>
            <w:rPr>
              <w:ins w:id="847" w:author="Karol M" w:date="2024-08-16T07:12:00Z"/>
              <w:del w:id="848" w:author="Peter Eimannsberger" w:date="2024-09-11T13:36:00Z"/>
              <w:rFonts w:eastAsiaTheme="minorEastAsia"/>
              <w:noProof/>
              <w:kern w:val="2"/>
              <w:sz w:val="20"/>
              <w:szCs w:val="20"/>
              <w:lang w:eastAsia="sk-SK"/>
              <w14:ligatures w14:val="standardContextual"/>
              <w:rPrChange w:id="849" w:author="Peter Eimannsberger" w:date="2024-09-19T08:28:00Z">
                <w:rPr>
                  <w:ins w:id="850" w:author="Karol M" w:date="2024-08-16T07:12:00Z"/>
                  <w:del w:id="851" w:author="Peter Eimannsberger" w:date="2024-09-11T13:36:00Z"/>
                  <w:rFonts w:eastAsiaTheme="minorEastAsia"/>
                  <w:noProof/>
                  <w:kern w:val="2"/>
                  <w:lang w:eastAsia="sk-SK"/>
                  <w14:ligatures w14:val="standardContextual"/>
                </w:rPr>
              </w:rPrChange>
            </w:rPr>
          </w:pPr>
          <w:ins w:id="852" w:author="Karol M" w:date="2024-08-16T07:12:00Z">
            <w:del w:id="853" w:author="Peter Eimannsberger" w:date="2024-09-11T13:36:00Z">
              <w:r w:rsidRPr="00A971D2" w:rsidDel="0029574B">
                <w:rPr>
                  <w:rStyle w:val="Hypertextovprepojenie"/>
                  <w:rFonts w:ascii="Times New Roman" w:hAnsi="Times New Roman" w:cs="Times New Roman"/>
                  <w:noProof/>
                  <w:sz w:val="20"/>
                  <w:szCs w:val="20"/>
                  <w:rPrChange w:id="854" w:author="Peter Eimannsberger" w:date="2024-09-19T08:28:00Z">
                    <w:rPr>
                      <w:rStyle w:val="Hypertextovprepojenie"/>
                      <w:rFonts w:ascii="Times New Roman" w:hAnsi="Times New Roman" w:cs="Times New Roman"/>
                      <w:noProof/>
                    </w:rPr>
                  </w:rPrChange>
                </w:rPr>
                <w:delText>1.9 Zákazky na ktoré sa zákon o verejnom obstarávaní nevzťahuje</w:delText>
              </w:r>
              <w:r w:rsidRPr="00A971D2" w:rsidDel="0029574B">
                <w:rPr>
                  <w:noProof/>
                  <w:webHidden/>
                  <w:sz w:val="20"/>
                  <w:szCs w:val="20"/>
                  <w:rPrChange w:id="855" w:author="Peter Eimannsberger" w:date="2024-09-19T08:28:00Z">
                    <w:rPr>
                      <w:noProof/>
                      <w:webHidden/>
                    </w:rPr>
                  </w:rPrChange>
                </w:rPr>
                <w:tab/>
                <w:delText>33</w:delText>
              </w:r>
            </w:del>
          </w:ins>
        </w:p>
        <w:p w14:paraId="5FE45267" w14:textId="65A2B778" w:rsidR="00CE4627" w:rsidRPr="00A971D2" w:rsidDel="0029574B" w:rsidRDefault="00CE4627">
          <w:pPr>
            <w:pStyle w:val="Obsah2"/>
            <w:tabs>
              <w:tab w:val="left" w:pos="660"/>
              <w:tab w:val="right" w:leader="dot" w:pos="9062"/>
            </w:tabs>
            <w:rPr>
              <w:ins w:id="856" w:author="Karol M" w:date="2024-08-16T07:12:00Z"/>
              <w:del w:id="857" w:author="Peter Eimannsberger" w:date="2024-09-11T13:36:00Z"/>
              <w:rFonts w:eastAsiaTheme="minorEastAsia"/>
              <w:noProof/>
              <w:kern w:val="2"/>
              <w:sz w:val="20"/>
              <w:szCs w:val="20"/>
              <w:lang w:eastAsia="sk-SK"/>
              <w14:ligatures w14:val="standardContextual"/>
              <w:rPrChange w:id="858" w:author="Peter Eimannsberger" w:date="2024-09-19T08:28:00Z">
                <w:rPr>
                  <w:ins w:id="859" w:author="Karol M" w:date="2024-08-16T07:12:00Z"/>
                  <w:del w:id="860" w:author="Peter Eimannsberger" w:date="2024-09-11T13:36:00Z"/>
                  <w:rFonts w:eastAsiaTheme="minorEastAsia"/>
                  <w:noProof/>
                  <w:kern w:val="2"/>
                  <w:lang w:eastAsia="sk-SK"/>
                  <w14:ligatures w14:val="standardContextual"/>
                </w:rPr>
              </w:rPrChange>
            </w:rPr>
          </w:pPr>
          <w:ins w:id="861" w:author="Karol M" w:date="2024-08-16T07:12:00Z">
            <w:del w:id="862" w:author="Peter Eimannsberger" w:date="2024-09-11T13:36:00Z">
              <w:r w:rsidRPr="00A971D2" w:rsidDel="0029574B">
                <w:rPr>
                  <w:rStyle w:val="Hypertextovprepojenie"/>
                  <w:rFonts w:ascii="Times New Roman" w:hAnsi="Times New Roman" w:cs="Times New Roman"/>
                  <w:noProof/>
                  <w:sz w:val="20"/>
                  <w:szCs w:val="20"/>
                  <w:rPrChange w:id="863" w:author="Peter Eimannsberger" w:date="2024-09-19T08:28:00Z">
                    <w:rPr>
                      <w:rStyle w:val="Hypertextovprepojenie"/>
                      <w:rFonts w:ascii="Times New Roman" w:hAnsi="Times New Roman" w:cs="Times New Roman"/>
                      <w:noProof/>
                    </w:rPr>
                  </w:rPrChange>
                </w:rPr>
                <w:delText>A.</w:delText>
              </w:r>
              <w:r w:rsidRPr="00A971D2" w:rsidDel="0029574B">
                <w:rPr>
                  <w:rFonts w:eastAsiaTheme="minorEastAsia"/>
                  <w:noProof/>
                  <w:kern w:val="2"/>
                  <w:sz w:val="20"/>
                  <w:szCs w:val="20"/>
                  <w:lang w:eastAsia="sk-SK"/>
                  <w14:ligatures w14:val="standardContextual"/>
                  <w:rPrChange w:id="864"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865" w:author="Peter Eimannsberger" w:date="2024-09-19T08:28:00Z">
                    <w:rPr>
                      <w:rStyle w:val="Hypertextovprepojenie"/>
                      <w:rFonts w:ascii="Times New Roman" w:hAnsi="Times New Roman" w:cs="Times New Roman"/>
                      <w:noProof/>
                    </w:rPr>
                  </w:rPrChange>
                </w:rPr>
                <w:delText>Osobitné pravidlá uplatňujúce sa pri zadávaní a kontrole zákaziek z vybraných výnimiek zo ZVO</w:delText>
              </w:r>
              <w:r w:rsidRPr="00A971D2" w:rsidDel="0029574B">
                <w:rPr>
                  <w:noProof/>
                  <w:webHidden/>
                  <w:sz w:val="20"/>
                  <w:szCs w:val="20"/>
                  <w:rPrChange w:id="866" w:author="Peter Eimannsberger" w:date="2024-09-19T08:28:00Z">
                    <w:rPr>
                      <w:noProof/>
                      <w:webHidden/>
                    </w:rPr>
                  </w:rPrChange>
                </w:rPr>
                <w:tab/>
                <w:delText>35</w:delText>
              </w:r>
            </w:del>
          </w:ins>
        </w:p>
        <w:p w14:paraId="553A2E28" w14:textId="3ED1AD8E" w:rsidR="00CE4627" w:rsidRPr="00A971D2" w:rsidDel="0029574B" w:rsidRDefault="00CE4627">
          <w:pPr>
            <w:pStyle w:val="Obsah2"/>
            <w:tabs>
              <w:tab w:val="left" w:pos="660"/>
              <w:tab w:val="right" w:leader="dot" w:pos="9062"/>
            </w:tabs>
            <w:rPr>
              <w:ins w:id="867" w:author="Karol M" w:date="2024-08-16T07:12:00Z"/>
              <w:del w:id="868" w:author="Peter Eimannsberger" w:date="2024-09-11T13:36:00Z"/>
              <w:rFonts w:eastAsiaTheme="minorEastAsia"/>
              <w:noProof/>
              <w:kern w:val="2"/>
              <w:sz w:val="20"/>
              <w:szCs w:val="20"/>
              <w:lang w:eastAsia="sk-SK"/>
              <w14:ligatures w14:val="standardContextual"/>
              <w:rPrChange w:id="869" w:author="Peter Eimannsberger" w:date="2024-09-19T08:28:00Z">
                <w:rPr>
                  <w:ins w:id="870" w:author="Karol M" w:date="2024-08-16T07:12:00Z"/>
                  <w:del w:id="871" w:author="Peter Eimannsberger" w:date="2024-09-11T13:36:00Z"/>
                  <w:rFonts w:eastAsiaTheme="minorEastAsia"/>
                  <w:noProof/>
                  <w:kern w:val="2"/>
                  <w:lang w:eastAsia="sk-SK"/>
                  <w14:ligatures w14:val="standardContextual"/>
                </w:rPr>
              </w:rPrChange>
            </w:rPr>
          </w:pPr>
          <w:ins w:id="872" w:author="Karol M" w:date="2024-08-16T07:12:00Z">
            <w:del w:id="873" w:author="Peter Eimannsberger" w:date="2024-09-11T13:36:00Z">
              <w:r w:rsidRPr="00A971D2" w:rsidDel="0029574B">
                <w:rPr>
                  <w:rStyle w:val="Hypertextovprepojenie"/>
                  <w:rFonts w:ascii="Times New Roman" w:hAnsi="Times New Roman" w:cs="Times New Roman"/>
                  <w:noProof/>
                  <w:sz w:val="20"/>
                  <w:szCs w:val="20"/>
                  <w:rPrChange w:id="874" w:author="Peter Eimannsberger" w:date="2024-09-19T08:28:00Z">
                    <w:rPr>
                      <w:rStyle w:val="Hypertextovprepojenie"/>
                      <w:rFonts w:ascii="Times New Roman" w:hAnsi="Times New Roman" w:cs="Times New Roman"/>
                      <w:noProof/>
                    </w:rPr>
                  </w:rPrChange>
                </w:rPr>
                <w:delText>B.</w:delText>
              </w:r>
              <w:r w:rsidRPr="00A971D2" w:rsidDel="0029574B">
                <w:rPr>
                  <w:rFonts w:eastAsiaTheme="minorEastAsia"/>
                  <w:noProof/>
                  <w:kern w:val="2"/>
                  <w:sz w:val="20"/>
                  <w:szCs w:val="20"/>
                  <w:lang w:eastAsia="sk-SK"/>
                  <w14:ligatures w14:val="standardContextual"/>
                  <w:rPrChange w:id="875"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876" w:author="Peter Eimannsberger" w:date="2024-09-19T08:28:00Z">
                    <w:rPr>
                      <w:rStyle w:val="Hypertextovprepojenie"/>
                      <w:rFonts w:ascii="Times New Roman" w:hAnsi="Times New Roman" w:cs="Times New Roman"/>
                      <w:noProof/>
                    </w:rPr>
                  </w:rPrChange>
                </w:rPr>
                <w:delText>Pravidlá uplatňujúce sa pri zadávaní zákaziek zadávaných vnútorným obstarávaním</w:delText>
              </w:r>
              <w:r w:rsidRPr="00A971D2" w:rsidDel="0029574B">
                <w:rPr>
                  <w:noProof/>
                  <w:webHidden/>
                  <w:sz w:val="20"/>
                  <w:szCs w:val="20"/>
                  <w:rPrChange w:id="877" w:author="Peter Eimannsberger" w:date="2024-09-19T08:28:00Z">
                    <w:rPr>
                      <w:noProof/>
                      <w:webHidden/>
                    </w:rPr>
                  </w:rPrChange>
                </w:rPr>
                <w:tab/>
                <w:delText>42</w:delText>
              </w:r>
            </w:del>
          </w:ins>
        </w:p>
        <w:p w14:paraId="34098E39" w14:textId="51318017" w:rsidR="00CE4627" w:rsidRPr="00A971D2" w:rsidDel="0029574B" w:rsidRDefault="00CE4627">
          <w:pPr>
            <w:pStyle w:val="Obsah2"/>
            <w:tabs>
              <w:tab w:val="left" w:pos="660"/>
              <w:tab w:val="right" w:leader="dot" w:pos="9062"/>
            </w:tabs>
            <w:rPr>
              <w:ins w:id="878" w:author="Karol M" w:date="2024-08-16T07:12:00Z"/>
              <w:del w:id="879" w:author="Peter Eimannsberger" w:date="2024-09-11T13:36:00Z"/>
              <w:rFonts w:eastAsiaTheme="minorEastAsia"/>
              <w:noProof/>
              <w:kern w:val="2"/>
              <w:sz w:val="20"/>
              <w:szCs w:val="20"/>
              <w:lang w:eastAsia="sk-SK"/>
              <w14:ligatures w14:val="standardContextual"/>
              <w:rPrChange w:id="880" w:author="Peter Eimannsberger" w:date="2024-09-19T08:28:00Z">
                <w:rPr>
                  <w:ins w:id="881" w:author="Karol M" w:date="2024-08-16T07:12:00Z"/>
                  <w:del w:id="882" w:author="Peter Eimannsberger" w:date="2024-09-11T13:36:00Z"/>
                  <w:rFonts w:eastAsiaTheme="minorEastAsia"/>
                  <w:noProof/>
                  <w:kern w:val="2"/>
                  <w:lang w:eastAsia="sk-SK"/>
                  <w14:ligatures w14:val="standardContextual"/>
                </w:rPr>
              </w:rPrChange>
            </w:rPr>
          </w:pPr>
          <w:ins w:id="883" w:author="Karol M" w:date="2024-08-16T07:12:00Z">
            <w:del w:id="884" w:author="Peter Eimannsberger" w:date="2024-09-11T13:36:00Z">
              <w:r w:rsidRPr="00A971D2" w:rsidDel="0029574B">
                <w:rPr>
                  <w:rStyle w:val="Hypertextovprepojenie"/>
                  <w:rFonts w:ascii="Times New Roman" w:hAnsi="Times New Roman" w:cs="Times New Roman"/>
                  <w:noProof/>
                  <w:sz w:val="20"/>
                  <w:szCs w:val="20"/>
                  <w:rPrChange w:id="885" w:author="Peter Eimannsberger" w:date="2024-09-19T08:28:00Z">
                    <w:rPr>
                      <w:rStyle w:val="Hypertextovprepojenie"/>
                      <w:rFonts w:ascii="Times New Roman" w:hAnsi="Times New Roman" w:cs="Times New Roman"/>
                      <w:noProof/>
                    </w:rPr>
                  </w:rPrChange>
                </w:rPr>
                <w:delText>C.</w:delText>
              </w:r>
              <w:r w:rsidRPr="00A971D2" w:rsidDel="0029574B">
                <w:rPr>
                  <w:rFonts w:eastAsiaTheme="minorEastAsia"/>
                  <w:noProof/>
                  <w:kern w:val="2"/>
                  <w:sz w:val="20"/>
                  <w:szCs w:val="20"/>
                  <w:lang w:eastAsia="sk-SK"/>
                  <w14:ligatures w14:val="standardContextual"/>
                  <w:rPrChange w:id="886"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887" w:author="Peter Eimannsberger" w:date="2024-09-19T08:28:00Z">
                    <w:rPr>
                      <w:rStyle w:val="Hypertextovprepojenie"/>
                      <w:rFonts w:ascii="Times New Roman" w:hAnsi="Times New Roman" w:cs="Times New Roman"/>
                      <w:noProof/>
                    </w:rPr>
                  </w:rPrChange>
                </w:rPr>
                <w:delText>Pravidlá uplatňujúce sa pri zadávaní zákaziek na základe horizontálnej spolupráce</w:delText>
              </w:r>
              <w:r w:rsidRPr="00A971D2" w:rsidDel="0029574B">
                <w:rPr>
                  <w:noProof/>
                  <w:webHidden/>
                  <w:sz w:val="20"/>
                  <w:szCs w:val="20"/>
                  <w:rPrChange w:id="888" w:author="Peter Eimannsberger" w:date="2024-09-19T08:28:00Z">
                    <w:rPr>
                      <w:noProof/>
                      <w:webHidden/>
                    </w:rPr>
                  </w:rPrChange>
                </w:rPr>
                <w:tab/>
                <w:delText>43</w:delText>
              </w:r>
            </w:del>
          </w:ins>
        </w:p>
        <w:p w14:paraId="6DA1E471" w14:textId="45BDF00B" w:rsidR="00CE4627" w:rsidRPr="00A971D2" w:rsidDel="0029574B" w:rsidRDefault="00CE4627">
          <w:pPr>
            <w:pStyle w:val="Obsah2"/>
            <w:tabs>
              <w:tab w:val="left" w:pos="660"/>
              <w:tab w:val="right" w:leader="dot" w:pos="9062"/>
            </w:tabs>
            <w:rPr>
              <w:ins w:id="889" w:author="Karol M" w:date="2024-08-16T07:12:00Z"/>
              <w:del w:id="890" w:author="Peter Eimannsberger" w:date="2024-09-11T13:36:00Z"/>
              <w:rFonts w:eastAsiaTheme="minorEastAsia"/>
              <w:noProof/>
              <w:kern w:val="2"/>
              <w:sz w:val="20"/>
              <w:szCs w:val="20"/>
              <w:lang w:eastAsia="sk-SK"/>
              <w14:ligatures w14:val="standardContextual"/>
              <w:rPrChange w:id="891" w:author="Peter Eimannsberger" w:date="2024-09-19T08:28:00Z">
                <w:rPr>
                  <w:ins w:id="892" w:author="Karol M" w:date="2024-08-16T07:12:00Z"/>
                  <w:del w:id="893" w:author="Peter Eimannsberger" w:date="2024-09-11T13:36:00Z"/>
                  <w:rFonts w:eastAsiaTheme="minorEastAsia"/>
                  <w:noProof/>
                  <w:kern w:val="2"/>
                  <w:lang w:eastAsia="sk-SK"/>
                  <w14:ligatures w14:val="standardContextual"/>
                </w:rPr>
              </w:rPrChange>
            </w:rPr>
          </w:pPr>
          <w:ins w:id="894" w:author="Karol M" w:date="2024-08-16T07:12:00Z">
            <w:del w:id="895" w:author="Peter Eimannsberger" w:date="2024-09-11T13:36:00Z">
              <w:r w:rsidRPr="00A971D2" w:rsidDel="0029574B">
                <w:rPr>
                  <w:rStyle w:val="Hypertextovprepojenie"/>
                  <w:rFonts w:ascii="Times New Roman" w:hAnsi="Times New Roman" w:cs="Times New Roman"/>
                  <w:noProof/>
                  <w:sz w:val="20"/>
                  <w:szCs w:val="20"/>
                  <w:rPrChange w:id="896" w:author="Peter Eimannsberger" w:date="2024-09-19T08:28:00Z">
                    <w:rPr>
                      <w:rStyle w:val="Hypertextovprepojenie"/>
                      <w:rFonts w:ascii="Times New Roman" w:hAnsi="Times New Roman" w:cs="Times New Roman"/>
                      <w:noProof/>
                    </w:rPr>
                  </w:rPrChange>
                </w:rPr>
                <w:delText>D.</w:delText>
              </w:r>
              <w:r w:rsidRPr="00A971D2" w:rsidDel="0029574B">
                <w:rPr>
                  <w:rFonts w:eastAsiaTheme="minorEastAsia"/>
                  <w:noProof/>
                  <w:kern w:val="2"/>
                  <w:sz w:val="20"/>
                  <w:szCs w:val="20"/>
                  <w:lang w:eastAsia="sk-SK"/>
                  <w14:ligatures w14:val="standardContextual"/>
                  <w:rPrChange w:id="897"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898" w:author="Peter Eimannsberger" w:date="2024-09-19T08:28:00Z">
                    <w:rPr>
                      <w:rStyle w:val="Hypertextovprepojenie"/>
                      <w:rFonts w:ascii="Times New Roman" w:hAnsi="Times New Roman" w:cs="Times New Roman"/>
                      <w:noProof/>
                    </w:rPr>
                  </w:rPrChange>
                </w:rPr>
                <w:delText>Pravidlá pre predkladanie dokumentácie a postup OO SEP pri výkone kontroly  „in-house“ zákaziek a horizontálnych zákaziek</w:delText>
              </w:r>
              <w:r w:rsidRPr="00A971D2" w:rsidDel="0029574B">
                <w:rPr>
                  <w:noProof/>
                  <w:webHidden/>
                  <w:sz w:val="20"/>
                  <w:szCs w:val="20"/>
                  <w:rPrChange w:id="899" w:author="Peter Eimannsberger" w:date="2024-09-19T08:28:00Z">
                    <w:rPr>
                      <w:noProof/>
                      <w:webHidden/>
                    </w:rPr>
                  </w:rPrChange>
                </w:rPr>
                <w:tab/>
                <w:delText>43</w:delText>
              </w:r>
            </w:del>
          </w:ins>
        </w:p>
        <w:p w14:paraId="76C5A4AE" w14:textId="36879DDC" w:rsidR="00CE4627" w:rsidRPr="00A971D2" w:rsidDel="0029574B" w:rsidRDefault="00CE4627">
          <w:pPr>
            <w:pStyle w:val="Obsah2"/>
            <w:tabs>
              <w:tab w:val="left" w:pos="660"/>
              <w:tab w:val="right" w:leader="dot" w:pos="9062"/>
            </w:tabs>
            <w:rPr>
              <w:ins w:id="900" w:author="Karol M" w:date="2024-08-16T07:12:00Z"/>
              <w:del w:id="901" w:author="Peter Eimannsberger" w:date="2024-09-11T13:36:00Z"/>
              <w:rFonts w:eastAsiaTheme="minorEastAsia"/>
              <w:noProof/>
              <w:kern w:val="2"/>
              <w:sz w:val="20"/>
              <w:szCs w:val="20"/>
              <w:lang w:eastAsia="sk-SK"/>
              <w14:ligatures w14:val="standardContextual"/>
              <w:rPrChange w:id="902" w:author="Peter Eimannsberger" w:date="2024-09-19T08:28:00Z">
                <w:rPr>
                  <w:ins w:id="903" w:author="Karol M" w:date="2024-08-16T07:12:00Z"/>
                  <w:del w:id="904" w:author="Peter Eimannsberger" w:date="2024-09-11T13:36:00Z"/>
                  <w:rFonts w:eastAsiaTheme="minorEastAsia"/>
                  <w:noProof/>
                  <w:kern w:val="2"/>
                  <w:lang w:eastAsia="sk-SK"/>
                  <w14:ligatures w14:val="standardContextual"/>
                </w:rPr>
              </w:rPrChange>
            </w:rPr>
          </w:pPr>
          <w:ins w:id="905" w:author="Karol M" w:date="2024-08-16T07:12:00Z">
            <w:del w:id="906" w:author="Peter Eimannsberger" w:date="2024-09-11T13:36:00Z">
              <w:r w:rsidRPr="00A971D2" w:rsidDel="0029574B">
                <w:rPr>
                  <w:rStyle w:val="Hypertextovprepojenie"/>
                  <w:rFonts w:ascii="Times New Roman" w:hAnsi="Times New Roman" w:cs="Times New Roman"/>
                  <w:noProof/>
                  <w:sz w:val="20"/>
                  <w:szCs w:val="20"/>
                  <w:rPrChange w:id="907" w:author="Peter Eimannsberger" w:date="2024-09-19T08:28:00Z">
                    <w:rPr>
                      <w:rStyle w:val="Hypertextovprepojenie"/>
                      <w:rFonts w:ascii="Times New Roman" w:hAnsi="Times New Roman" w:cs="Times New Roman"/>
                      <w:noProof/>
                    </w:rPr>
                  </w:rPrChange>
                </w:rPr>
                <w:delText>E.</w:delText>
              </w:r>
              <w:r w:rsidRPr="00A971D2" w:rsidDel="0029574B">
                <w:rPr>
                  <w:rFonts w:eastAsiaTheme="minorEastAsia"/>
                  <w:noProof/>
                  <w:kern w:val="2"/>
                  <w:sz w:val="20"/>
                  <w:szCs w:val="20"/>
                  <w:lang w:eastAsia="sk-SK"/>
                  <w14:ligatures w14:val="standardContextual"/>
                  <w:rPrChange w:id="908" w:author="Peter Eimannsberger" w:date="2024-09-19T08:28:00Z">
                    <w:rPr>
                      <w:rFonts w:eastAsiaTheme="minorEastAsia"/>
                      <w:noProof/>
                      <w:kern w:val="2"/>
                      <w:lang w:eastAsia="sk-SK"/>
                      <w14:ligatures w14:val="standardContextual"/>
                    </w:rPr>
                  </w:rPrChange>
                </w:rPr>
                <w:tab/>
              </w:r>
              <w:r w:rsidRPr="00A971D2" w:rsidDel="0029574B">
                <w:rPr>
                  <w:rStyle w:val="Hypertextovprepojenie"/>
                  <w:rFonts w:ascii="Times New Roman" w:hAnsi="Times New Roman" w:cs="Times New Roman"/>
                  <w:noProof/>
                  <w:sz w:val="20"/>
                  <w:szCs w:val="20"/>
                  <w:rPrChange w:id="909" w:author="Peter Eimannsberger" w:date="2024-09-19T08:28:00Z">
                    <w:rPr>
                      <w:rStyle w:val="Hypertextovprepojenie"/>
                      <w:rFonts w:ascii="Times New Roman" w:hAnsi="Times New Roman" w:cs="Times New Roman"/>
                      <w:noProof/>
                    </w:rPr>
                  </w:rPrChange>
                </w:rPr>
                <w:delText>Pravidlá pre predkladanie dokumentácie a postup OO SEP pri výkone kontroly  zákaziek zadávaných podľa pravidiel medzinárodnej organizácie</w:delText>
              </w:r>
              <w:r w:rsidRPr="00A971D2" w:rsidDel="0029574B">
                <w:rPr>
                  <w:noProof/>
                  <w:webHidden/>
                  <w:sz w:val="20"/>
                  <w:szCs w:val="20"/>
                  <w:rPrChange w:id="910" w:author="Peter Eimannsberger" w:date="2024-09-19T08:28:00Z">
                    <w:rPr>
                      <w:noProof/>
                      <w:webHidden/>
                    </w:rPr>
                  </w:rPrChange>
                </w:rPr>
                <w:tab/>
                <w:delText>44</w:delText>
              </w:r>
            </w:del>
          </w:ins>
        </w:p>
        <w:p w14:paraId="174B9B21" w14:textId="04CF8056" w:rsidR="00CE4627" w:rsidRPr="00A971D2" w:rsidDel="0029574B" w:rsidRDefault="00CE4627">
          <w:pPr>
            <w:pStyle w:val="Obsah1"/>
            <w:rPr>
              <w:ins w:id="911" w:author="Karol M" w:date="2024-08-16T07:12:00Z"/>
              <w:del w:id="912" w:author="Peter Eimannsberger" w:date="2024-09-11T13:36:00Z"/>
              <w:rFonts w:asciiTheme="minorHAnsi" w:eastAsiaTheme="minorEastAsia" w:hAnsiTheme="minorHAnsi" w:cstheme="minorBidi"/>
              <w:b w:val="0"/>
              <w:kern w:val="2"/>
              <w:sz w:val="20"/>
              <w:szCs w:val="20"/>
              <w:lang w:eastAsia="sk-SK"/>
              <w14:ligatures w14:val="standardContextual"/>
              <w:rPrChange w:id="913" w:author="Peter Eimannsberger" w:date="2024-09-19T08:28:00Z">
                <w:rPr>
                  <w:ins w:id="914" w:author="Karol M" w:date="2024-08-16T07:12:00Z"/>
                  <w:del w:id="915" w:author="Peter Eimannsberger" w:date="2024-09-11T13:36:00Z"/>
                  <w:rFonts w:asciiTheme="minorHAnsi" w:eastAsiaTheme="minorEastAsia" w:hAnsiTheme="minorHAnsi" w:cstheme="minorBidi"/>
                  <w:b w:val="0"/>
                  <w:kern w:val="2"/>
                  <w:lang w:eastAsia="sk-SK"/>
                  <w14:ligatures w14:val="standardContextual"/>
                </w:rPr>
              </w:rPrChange>
            </w:rPr>
          </w:pPr>
          <w:ins w:id="916" w:author="Karol M" w:date="2024-08-16T07:12:00Z">
            <w:del w:id="917" w:author="Peter Eimannsberger" w:date="2024-09-11T13:36:00Z">
              <w:r w:rsidRPr="00A971D2" w:rsidDel="0029574B">
                <w:rPr>
                  <w:rStyle w:val="Hypertextovprepojenie"/>
                  <w:b w:val="0"/>
                  <w:sz w:val="20"/>
                  <w:szCs w:val="20"/>
                  <w:rPrChange w:id="918" w:author="Peter Eimannsberger" w:date="2024-09-19T08:28:00Z">
                    <w:rPr>
                      <w:rStyle w:val="Hypertextovprepojenie"/>
                      <w:b w:val="0"/>
                    </w:rPr>
                  </w:rPrChange>
                </w:rPr>
                <w:delText>2.</w:delText>
              </w:r>
              <w:r w:rsidRPr="00A971D2" w:rsidDel="0029574B">
                <w:rPr>
                  <w:rFonts w:eastAsiaTheme="minorEastAsia"/>
                  <w:b w:val="0"/>
                  <w:kern w:val="2"/>
                  <w:sz w:val="20"/>
                  <w:szCs w:val="20"/>
                  <w:lang w:eastAsia="sk-SK"/>
                  <w14:ligatures w14:val="standardContextual"/>
                  <w:rPrChange w:id="919" w:author="Peter Eimannsberger" w:date="2024-09-19T08:28:00Z">
                    <w:rPr>
                      <w:rFonts w:eastAsiaTheme="minorEastAsia"/>
                      <w:b w:val="0"/>
                      <w:kern w:val="2"/>
                      <w:lang w:eastAsia="sk-SK"/>
                      <w14:ligatures w14:val="standardContextual"/>
                    </w:rPr>
                  </w:rPrChange>
                </w:rPr>
                <w:tab/>
              </w:r>
              <w:r w:rsidRPr="00A971D2" w:rsidDel="0029574B">
                <w:rPr>
                  <w:rStyle w:val="Hypertextovprepojenie"/>
                  <w:b w:val="0"/>
                  <w:sz w:val="20"/>
                  <w:szCs w:val="20"/>
                  <w:rPrChange w:id="920" w:author="Peter Eimannsberger" w:date="2024-09-19T08:28:00Z">
                    <w:rPr>
                      <w:rStyle w:val="Hypertextovprepojenie"/>
                      <w:b w:val="0"/>
                    </w:rPr>
                  </w:rPrChange>
                </w:rPr>
                <w:delText>Konflikt záujmov</w:delText>
              </w:r>
              <w:r w:rsidRPr="00A971D2" w:rsidDel="0029574B">
                <w:rPr>
                  <w:webHidden/>
                  <w:sz w:val="20"/>
                  <w:szCs w:val="20"/>
                  <w:rPrChange w:id="921" w:author="Peter Eimannsberger" w:date="2024-09-19T08:28:00Z">
                    <w:rPr>
                      <w:webHidden/>
                    </w:rPr>
                  </w:rPrChange>
                </w:rPr>
                <w:tab/>
                <w:delText>45</w:delText>
              </w:r>
            </w:del>
          </w:ins>
        </w:p>
        <w:p w14:paraId="603AD994" w14:textId="4A8AF477" w:rsidR="00750E67" w:rsidRPr="00A971D2" w:rsidDel="0029574B" w:rsidRDefault="00750E67">
          <w:pPr>
            <w:pStyle w:val="Obsah1"/>
            <w:rPr>
              <w:del w:id="922" w:author="Peter Eimannsberger" w:date="2024-09-11T13:36:00Z"/>
              <w:rFonts w:asciiTheme="minorHAnsi" w:eastAsiaTheme="minorEastAsia" w:hAnsiTheme="minorHAnsi" w:cstheme="minorBidi"/>
              <w:b w:val="0"/>
              <w:sz w:val="20"/>
              <w:szCs w:val="20"/>
              <w:lang w:eastAsia="sk-SK"/>
              <w:rPrChange w:id="923" w:author="Peter Eimannsberger" w:date="2024-09-19T08:28:00Z">
                <w:rPr>
                  <w:del w:id="924" w:author="Peter Eimannsberger" w:date="2024-09-11T13:36:00Z"/>
                  <w:rFonts w:asciiTheme="minorHAnsi" w:eastAsiaTheme="minorEastAsia" w:hAnsiTheme="minorHAnsi" w:cstheme="minorBidi"/>
                  <w:b w:val="0"/>
                  <w:lang w:eastAsia="sk-SK"/>
                </w:rPr>
              </w:rPrChange>
            </w:rPr>
          </w:pPr>
          <w:del w:id="925" w:author="Peter Eimannsberger" w:date="2024-09-11T13:36:00Z">
            <w:r w:rsidRPr="00A971D2" w:rsidDel="0029574B">
              <w:rPr>
                <w:sz w:val="20"/>
                <w:szCs w:val="20"/>
                <w:rPrChange w:id="926" w:author="Peter Eimannsberger" w:date="2024-09-19T08:28:00Z">
                  <w:rPr>
                    <w:rStyle w:val="Hypertextovprepojenie"/>
                    <w:b w:val="0"/>
                  </w:rPr>
                </w:rPrChange>
              </w:rPr>
              <w:delText>1.</w:delText>
            </w:r>
            <w:r w:rsidRPr="00A971D2" w:rsidDel="0029574B">
              <w:rPr>
                <w:rFonts w:eastAsiaTheme="minorEastAsia"/>
                <w:b w:val="0"/>
                <w:sz w:val="20"/>
                <w:szCs w:val="20"/>
                <w:lang w:eastAsia="sk-SK"/>
                <w:rPrChange w:id="927" w:author="Peter Eimannsberger" w:date="2024-09-19T08:28:00Z">
                  <w:rPr>
                    <w:rFonts w:eastAsiaTheme="minorEastAsia"/>
                    <w:b w:val="0"/>
                    <w:lang w:eastAsia="sk-SK"/>
                  </w:rPr>
                </w:rPrChange>
              </w:rPr>
              <w:tab/>
            </w:r>
            <w:r w:rsidRPr="00A971D2" w:rsidDel="0029574B">
              <w:rPr>
                <w:sz w:val="20"/>
                <w:szCs w:val="20"/>
                <w:rPrChange w:id="928" w:author="Peter Eimannsberger" w:date="2024-09-19T08:28:00Z">
                  <w:rPr>
                    <w:rStyle w:val="Hypertextovprepojenie"/>
                    <w:b w:val="0"/>
                  </w:rPr>
                </w:rPrChange>
              </w:rPr>
              <w:delText>Verejné obstarávanie</w:delText>
            </w:r>
            <w:r w:rsidRPr="00A971D2" w:rsidDel="0029574B">
              <w:rPr>
                <w:webHidden/>
                <w:sz w:val="20"/>
                <w:szCs w:val="20"/>
                <w:rPrChange w:id="929" w:author="Peter Eimannsberger" w:date="2024-09-19T08:28:00Z">
                  <w:rPr>
                    <w:webHidden/>
                  </w:rPr>
                </w:rPrChange>
              </w:rPr>
              <w:tab/>
              <w:delText>3</w:delText>
            </w:r>
          </w:del>
        </w:p>
        <w:p w14:paraId="4CB9EB37" w14:textId="39C8A4FF" w:rsidR="00750E67" w:rsidRPr="00A971D2" w:rsidDel="0029574B" w:rsidRDefault="00750E67">
          <w:pPr>
            <w:pStyle w:val="Obsah2"/>
            <w:tabs>
              <w:tab w:val="left" w:pos="880"/>
              <w:tab w:val="right" w:leader="dot" w:pos="9062"/>
            </w:tabs>
            <w:rPr>
              <w:del w:id="930" w:author="Peter Eimannsberger" w:date="2024-09-11T13:36:00Z"/>
              <w:rFonts w:eastAsiaTheme="minorEastAsia"/>
              <w:noProof/>
              <w:sz w:val="20"/>
              <w:szCs w:val="20"/>
              <w:lang w:eastAsia="sk-SK"/>
              <w:rPrChange w:id="931" w:author="Peter Eimannsberger" w:date="2024-09-19T08:28:00Z">
                <w:rPr>
                  <w:del w:id="932" w:author="Peter Eimannsberger" w:date="2024-09-11T13:36:00Z"/>
                  <w:rFonts w:eastAsiaTheme="minorEastAsia"/>
                  <w:noProof/>
                  <w:lang w:eastAsia="sk-SK"/>
                </w:rPr>
              </w:rPrChange>
            </w:rPr>
          </w:pPr>
          <w:del w:id="933" w:author="Peter Eimannsberger" w:date="2024-09-11T13:36:00Z">
            <w:r w:rsidRPr="00A971D2" w:rsidDel="0029574B">
              <w:rPr>
                <w:sz w:val="20"/>
                <w:szCs w:val="20"/>
                <w:rPrChange w:id="934" w:author="Peter Eimannsberger" w:date="2024-09-19T08:28:00Z">
                  <w:rPr>
                    <w:rStyle w:val="Hypertextovprepojenie"/>
                    <w:rFonts w:ascii="Times New Roman" w:hAnsi="Times New Roman" w:cs="Times New Roman"/>
                    <w:noProof/>
                  </w:rPr>
                </w:rPrChange>
              </w:rPr>
              <w:delText>1.1</w:delText>
            </w:r>
            <w:r w:rsidRPr="00A971D2" w:rsidDel="0029574B">
              <w:rPr>
                <w:rFonts w:eastAsiaTheme="minorEastAsia"/>
                <w:noProof/>
                <w:sz w:val="20"/>
                <w:szCs w:val="20"/>
                <w:lang w:eastAsia="sk-SK"/>
                <w:rPrChange w:id="935" w:author="Peter Eimannsberger" w:date="2024-09-19T08:28:00Z">
                  <w:rPr>
                    <w:rFonts w:eastAsiaTheme="minorEastAsia"/>
                    <w:noProof/>
                    <w:lang w:eastAsia="sk-SK"/>
                  </w:rPr>
                </w:rPrChange>
              </w:rPr>
              <w:tab/>
            </w:r>
            <w:r w:rsidRPr="00A971D2" w:rsidDel="0029574B">
              <w:rPr>
                <w:sz w:val="20"/>
                <w:szCs w:val="20"/>
                <w:rPrChange w:id="936" w:author="Peter Eimannsberger" w:date="2024-09-19T08:28:00Z">
                  <w:rPr>
                    <w:rStyle w:val="Hypertextovprepojenie"/>
                    <w:rFonts w:ascii="Times New Roman" w:hAnsi="Times New Roman" w:cs="Times New Roman"/>
                    <w:noProof/>
                  </w:rPr>
                </w:rPrChange>
              </w:rPr>
              <w:delText>Plán verejného obstarávania</w:delText>
            </w:r>
            <w:r w:rsidRPr="00A971D2" w:rsidDel="0029574B">
              <w:rPr>
                <w:noProof/>
                <w:webHidden/>
                <w:sz w:val="20"/>
                <w:szCs w:val="20"/>
                <w:rPrChange w:id="937" w:author="Peter Eimannsberger" w:date="2024-09-19T08:28:00Z">
                  <w:rPr>
                    <w:noProof/>
                    <w:webHidden/>
                  </w:rPr>
                </w:rPrChange>
              </w:rPr>
              <w:tab/>
              <w:delText>7</w:delText>
            </w:r>
          </w:del>
        </w:p>
        <w:p w14:paraId="13817EC4" w14:textId="2A0460F3" w:rsidR="00750E67" w:rsidRPr="00A971D2" w:rsidDel="0029574B" w:rsidRDefault="00750E67">
          <w:pPr>
            <w:pStyle w:val="Obsah2"/>
            <w:tabs>
              <w:tab w:val="right" w:leader="dot" w:pos="9062"/>
            </w:tabs>
            <w:rPr>
              <w:del w:id="938" w:author="Peter Eimannsberger" w:date="2024-09-11T13:36:00Z"/>
              <w:rFonts w:eastAsiaTheme="minorEastAsia"/>
              <w:noProof/>
              <w:sz w:val="20"/>
              <w:szCs w:val="20"/>
              <w:lang w:eastAsia="sk-SK"/>
              <w:rPrChange w:id="939" w:author="Peter Eimannsberger" w:date="2024-09-19T08:28:00Z">
                <w:rPr>
                  <w:del w:id="940" w:author="Peter Eimannsberger" w:date="2024-09-11T13:36:00Z"/>
                  <w:rFonts w:eastAsiaTheme="minorEastAsia"/>
                  <w:noProof/>
                  <w:lang w:eastAsia="sk-SK"/>
                </w:rPr>
              </w:rPrChange>
            </w:rPr>
          </w:pPr>
          <w:del w:id="941" w:author="Peter Eimannsberger" w:date="2024-09-11T13:36:00Z">
            <w:r w:rsidRPr="00A971D2" w:rsidDel="0029574B">
              <w:rPr>
                <w:sz w:val="20"/>
                <w:szCs w:val="20"/>
                <w:rPrChange w:id="942" w:author="Peter Eimannsberger" w:date="2024-09-19T08:28:00Z">
                  <w:rPr>
                    <w:rStyle w:val="Hypertextovprepojenie"/>
                    <w:rFonts w:ascii="Times New Roman" w:hAnsi="Times New Roman" w:cs="Times New Roman"/>
                    <w:noProof/>
                  </w:rPr>
                </w:rPrChange>
              </w:rPr>
              <w:delText>1.2   Predpokladaná hodnota zákazky (ďalej len „PHZ“)</w:delText>
            </w:r>
            <w:r w:rsidRPr="00A971D2" w:rsidDel="0029574B">
              <w:rPr>
                <w:noProof/>
                <w:webHidden/>
                <w:sz w:val="20"/>
                <w:szCs w:val="20"/>
                <w:rPrChange w:id="943" w:author="Peter Eimannsberger" w:date="2024-09-19T08:28:00Z">
                  <w:rPr>
                    <w:noProof/>
                    <w:webHidden/>
                  </w:rPr>
                </w:rPrChange>
              </w:rPr>
              <w:tab/>
              <w:delText>7</w:delText>
            </w:r>
          </w:del>
        </w:p>
        <w:p w14:paraId="69E8DA40" w14:textId="292B8FD0" w:rsidR="00750E67" w:rsidRPr="00A971D2" w:rsidDel="0029574B" w:rsidRDefault="00750E67">
          <w:pPr>
            <w:pStyle w:val="Obsah2"/>
            <w:tabs>
              <w:tab w:val="right" w:leader="dot" w:pos="9062"/>
            </w:tabs>
            <w:rPr>
              <w:del w:id="944" w:author="Peter Eimannsberger" w:date="2024-09-11T13:36:00Z"/>
              <w:rFonts w:eastAsiaTheme="minorEastAsia"/>
              <w:noProof/>
              <w:sz w:val="20"/>
              <w:szCs w:val="20"/>
              <w:lang w:eastAsia="sk-SK"/>
              <w:rPrChange w:id="945" w:author="Peter Eimannsberger" w:date="2024-09-19T08:28:00Z">
                <w:rPr>
                  <w:del w:id="946" w:author="Peter Eimannsberger" w:date="2024-09-11T13:36:00Z"/>
                  <w:rFonts w:eastAsiaTheme="minorEastAsia"/>
                  <w:noProof/>
                  <w:lang w:eastAsia="sk-SK"/>
                </w:rPr>
              </w:rPrChange>
            </w:rPr>
          </w:pPr>
          <w:del w:id="947" w:author="Peter Eimannsberger" w:date="2024-09-11T13:36:00Z">
            <w:r w:rsidRPr="00A971D2" w:rsidDel="0029574B">
              <w:rPr>
                <w:sz w:val="20"/>
                <w:szCs w:val="20"/>
                <w:rPrChange w:id="948" w:author="Peter Eimannsberger" w:date="2024-09-19T08:28:00Z">
                  <w:rPr>
                    <w:rStyle w:val="Hypertextovprepojenie"/>
                    <w:rFonts w:ascii="Times New Roman" w:hAnsi="Times New Roman" w:cs="Times New Roman"/>
                    <w:noProof/>
                  </w:rPr>
                </w:rPrChange>
              </w:rPr>
              <w:delText>1.3   Povinnosť uzatvoriť zmluvu</w:delText>
            </w:r>
            <w:r w:rsidRPr="00A971D2" w:rsidDel="0029574B">
              <w:rPr>
                <w:noProof/>
                <w:webHidden/>
                <w:sz w:val="20"/>
                <w:szCs w:val="20"/>
                <w:rPrChange w:id="949" w:author="Peter Eimannsberger" w:date="2024-09-19T08:28:00Z">
                  <w:rPr>
                    <w:noProof/>
                    <w:webHidden/>
                  </w:rPr>
                </w:rPrChange>
              </w:rPr>
              <w:tab/>
              <w:delText>11</w:delText>
            </w:r>
          </w:del>
        </w:p>
        <w:p w14:paraId="2509BA2B" w14:textId="649AE06A" w:rsidR="00750E67" w:rsidRPr="00A971D2" w:rsidDel="0029574B" w:rsidRDefault="00750E67">
          <w:pPr>
            <w:pStyle w:val="Obsah2"/>
            <w:tabs>
              <w:tab w:val="right" w:leader="dot" w:pos="9062"/>
            </w:tabs>
            <w:rPr>
              <w:del w:id="950" w:author="Peter Eimannsberger" w:date="2024-09-11T13:36:00Z"/>
              <w:rFonts w:eastAsiaTheme="minorEastAsia"/>
              <w:noProof/>
              <w:sz w:val="20"/>
              <w:szCs w:val="20"/>
              <w:lang w:eastAsia="sk-SK"/>
              <w:rPrChange w:id="951" w:author="Peter Eimannsberger" w:date="2024-09-19T08:28:00Z">
                <w:rPr>
                  <w:del w:id="952" w:author="Peter Eimannsberger" w:date="2024-09-11T13:36:00Z"/>
                  <w:rFonts w:eastAsiaTheme="minorEastAsia"/>
                  <w:noProof/>
                  <w:lang w:eastAsia="sk-SK"/>
                </w:rPr>
              </w:rPrChange>
            </w:rPr>
          </w:pPr>
          <w:del w:id="953" w:author="Peter Eimannsberger" w:date="2024-09-11T13:36:00Z">
            <w:r w:rsidRPr="00A971D2" w:rsidDel="0029574B">
              <w:rPr>
                <w:sz w:val="20"/>
                <w:szCs w:val="20"/>
                <w:rPrChange w:id="954" w:author="Peter Eimannsberger" w:date="2024-09-19T08:28:00Z">
                  <w:rPr>
                    <w:rStyle w:val="Hypertextovprepojenie"/>
                    <w:rFonts w:ascii="Times New Roman" w:hAnsi="Times New Roman" w:cs="Times New Roman"/>
                    <w:noProof/>
                  </w:rPr>
                </w:rPrChange>
              </w:rPr>
              <w:delText>1.4   Finančné limity</w:delText>
            </w:r>
            <w:r w:rsidRPr="00A971D2" w:rsidDel="0029574B">
              <w:rPr>
                <w:noProof/>
                <w:webHidden/>
                <w:sz w:val="20"/>
                <w:szCs w:val="20"/>
                <w:rPrChange w:id="955" w:author="Peter Eimannsberger" w:date="2024-09-19T08:28:00Z">
                  <w:rPr>
                    <w:noProof/>
                    <w:webHidden/>
                  </w:rPr>
                </w:rPrChange>
              </w:rPr>
              <w:tab/>
              <w:delText>13</w:delText>
            </w:r>
          </w:del>
        </w:p>
        <w:p w14:paraId="0137D333" w14:textId="45073DF7" w:rsidR="00750E67" w:rsidRPr="00A971D2" w:rsidDel="0029574B" w:rsidRDefault="00750E67">
          <w:pPr>
            <w:pStyle w:val="Obsah2"/>
            <w:tabs>
              <w:tab w:val="right" w:leader="dot" w:pos="9062"/>
            </w:tabs>
            <w:rPr>
              <w:del w:id="956" w:author="Peter Eimannsberger" w:date="2024-09-11T13:36:00Z"/>
              <w:rFonts w:eastAsiaTheme="minorEastAsia"/>
              <w:noProof/>
              <w:sz w:val="20"/>
              <w:szCs w:val="20"/>
              <w:lang w:eastAsia="sk-SK"/>
              <w:rPrChange w:id="957" w:author="Peter Eimannsberger" w:date="2024-09-19T08:28:00Z">
                <w:rPr>
                  <w:del w:id="958" w:author="Peter Eimannsberger" w:date="2024-09-11T13:36:00Z"/>
                  <w:rFonts w:eastAsiaTheme="minorEastAsia"/>
                  <w:noProof/>
                  <w:lang w:eastAsia="sk-SK"/>
                </w:rPr>
              </w:rPrChange>
            </w:rPr>
          </w:pPr>
          <w:del w:id="959" w:author="Peter Eimannsberger" w:date="2024-09-11T13:36:00Z">
            <w:r w:rsidRPr="00A971D2" w:rsidDel="0029574B">
              <w:rPr>
                <w:sz w:val="20"/>
                <w:szCs w:val="20"/>
                <w:rPrChange w:id="960" w:author="Peter Eimannsberger" w:date="2024-09-19T08:28:00Z">
                  <w:rPr>
                    <w:rStyle w:val="Hypertextovprepojenie"/>
                    <w:rFonts w:ascii="Times New Roman" w:hAnsi="Times New Roman" w:cs="Times New Roman"/>
                    <w:noProof/>
                  </w:rPr>
                </w:rPrChange>
              </w:rPr>
              <w:delText>1.5   Všeobecné ustanovenia</w:delText>
            </w:r>
            <w:r w:rsidRPr="00A971D2" w:rsidDel="0029574B">
              <w:rPr>
                <w:noProof/>
                <w:webHidden/>
                <w:sz w:val="20"/>
                <w:szCs w:val="20"/>
                <w:rPrChange w:id="961" w:author="Peter Eimannsberger" w:date="2024-09-19T08:28:00Z">
                  <w:rPr>
                    <w:noProof/>
                    <w:webHidden/>
                  </w:rPr>
                </w:rPrChange>
              </w:rPr>
              <w:tab/>
              <w:delText>13</w:delText>
            </w:r>
          </w:del>
        </w:p>
        <w:p w14:paraId="55ADFB41" w14:textId="6E83BA71" w:rsidR="00750E67" w:rsidRPr="00A971D2" w:rsidDel="0029574B" w:rsidRDefault="00750E67">
          <w:pPr>
            <w:pStyle w:val="Obsah2"/>
            <w:tabs>
              <w:tab w:val="right" w:leader="dot" w:pos="9062"/>
            </w:tabs>
            <w:rPr>
              <w:del w:id="962" w:author="Peter Eimannsberger" w:date="2024-09-11T13:36:00Z"/>
              <w:rFonts w:eastAsiaTheme="minorEastAsia"/>
              <w:noProof/>
              <w:sz w:val="20"/>
              <w:szCs w:val="20"/>
              <w:lang w:eastAsia="sk-SK"/>
              <w:rPrChange w:id="963" w:author="Peter Eimannsberger" w:date="2024-09-19T08:28:00Z">
                <w:rPr>
                  <w:del w:id="964" w:author="Peter Eimannsberger" w:date="2024-09-11T13:36:00Z"/>
                  <w:rFonts w:eastAsiaTheme="minorEastAsia"/>
                  <w:noProof/>
                  <w:lang w:eastAsia="sk-SK"/>
                </w:rPr>
              </w:rPrChange>
            </w:rPr>
          </w:pPr>
          <w:del w:id="965" w:author="Peter Eimannsberger" w:date="2024-09-11T13:36:00Z">
            <w:r w:rsidRPr="00A971D2" w:rsidDel="0029574B">
              <w:rPr>
                <w:sz w:val="20"/>
                <w:szCs w:val="20"/>
                <w:rPrChange w:id="966" w:author="Peter Eimannsberger" w:date="2024-09-19T08:28:00Z">
                  <w:rPr>
                    <w:rStyle w:val="Hypertextovprepojenie"/>
                    <w:rFonts w:ascii="Times New Roman" w:hAnsi="Times New Roman" w:cs="Times New Roman"/>
                    <w:noProof/>
                  </w:rPr>
                </w:rPrChange>
              </w:rPr>
              <w:delText>1.6   Typy finančnej kontroly VO</w:delText>
            </w:r>
            <w:r w:rsidRPr="00A971D2" w:rsidDel="0029574B">
              <w:rPr>
                <w:noProof/>
                <w:webHidden/>
                <w:sz w:val="20"/>
                <w:szCs w:val="20"/>
                <w:rPrChange w:id="967" w:author="Peter Eimannsberger" w:date="2024-09-19T08:28:00Z">
                  <w:rPr>
                    <w:noProof/>
                    <w:webHidden/>
                  </w:rPr>
                </w:rPrChange>
              </w:rPr>
              <w:tab/>
              <w:delText>17</w:delText>
            </w:r>
          </w:del>
        </w:p>
        <w:p w14:paraId="0E8CE182" w14:textId="3BAD073A" w:rsidR="00750E67" w:rsidRPr="00A971D2" w:rsidDel="0029574B" w:rsidRDefault="00750E67">
          <w:pPr>
            <w:pStyle w:val="Obsah2"/>
            <w:tabs>
              <w:tab w:val="right" w:leader="dot" w:pos="9062"/>
            </w:tabs>
            <w:rPr>
              <w:del w:id="968" w:author="Peter Eimannsberger" w:date="2024-09-11T13:36:00Z"/>
              <w:rFonts w:eastAsiaTheme="minorEastAsia"/>
              <w:noProof/>
              <w:sz w:val="20"/>
              <w:szCs w:val="20"/>
              <w:lang w:eastAsia="sk-SK"/>
              <w:rPrChange w:id="969" w:author="Peter Eimannsberger" w:date="2024-09-19T08:28:00Z">
                <w:rPr>
                  <w:del w:id="970" w:author="Peter Eimannsberger" w:date="2024-09-11T13:36:00Z"/>
                  <w:rFonts w:eastAsiaTheme="minorEastAsia"/>
                  <w:noProof/>
                  <w:lang w:eastAsia="sk-SK"/>
                </w:rPr>
              </w:rPrChange>
            </w:rPr>
          </w:pPr>
          <w:del w:id="971" w:author="Peter Eimannsberger" w:date="2024-09-11T13:36:00Z">
            <w:r w:rsidRPr="00A971D2" w:rsidDel="0029574B">
              <w:rPr>
                <w:sz w:val="20"/>
                <w:szCs w:val="20"/>
                <w:rPrChange w:id="972" w:author="Peter Eimannsberger" w:date="2024-09-19T08:28:00Z">
                  <w:rPr>
                    <w:rStyle w:val="Hypertextovprepojenie"/>
                    <w:rFonts w:ascii="Times New Roman" w:hAnsi="Times New Roman" w:cs="Times New Roman"/>
                    <w:noProof/>
                  </w:rPr>
                </w:rPrChange>
              </w:rPr>
              <w:delText>a) predbežná kontrola – posúdenie pred plánovaným vyhlásením zákazky</w:delText>
            </w:r>
            <w:r w:rsidRPr="00A971D2" w:rsidDel="0029574B">
              <w:rPr>
                <w:noProof/>
                <w:webHidden/>
                <w:sz w:val="20"/>
                <w:szCs w:val="20"/>
                <w:rPrChange w:id="973" w:author="Peter Eimannsberger" w:date="2024-09-19T08:28:00Z">
                  <w:rPr>
                    <w:noProof/>
                    <w:webHidden/>
                  </w:rPr>
                </w:rPrChange>
              </w:rPr>
              <w:tab/>
              <w:delText>17</w:delText>
            </w:r>
          </w:del>
        </w:p>
        <w:p w14:paraId="4DB3DE97" w14:textId="62900AFF" w:rsidR="00750E67" w:rsidRPr="00A971D2" w:rsidDel="0029574B" w:rsidRDefault="00750E67">
          <w:pPr>
            <w:pStyle w:val="Obsah2"/>
            <w:tabs>
              <w:tab w:val="right" w:leader="dot" w:pos="9062"/>
            </w:tabs>
            <w:rPr>
              <w:del w:id="974" w:author="Peter Eimannsberger" w:date="2024-09-11T13:36:00Z"/>
              <w:rFonts w:eastAsiaTheme="minorEastAsia"/>
              <w:noProof/>
              <w:sz w:val="20"/>
              <w:szCs w:val="20"/>
              <w:lang w:eastAsia="sk-SK"/>
              <w:rPrChange w:id="975" w:author="Peter Eimannsberger" w:date="2024-09-19T08:28:00Z">
                <w:rPr>
                  <w:del w:id="976" w:author="Peter Eimannsberger" w:date="2024-09-11T13:36:00Z"/>
                  <w:rFonts w:eastAsiaTheme="minorEastAsia"/>
                  <w:noProof/>
                  <w:lang w:eastAsia="sk-SK"/>
                </w:rPr>
              </w:rPrChange>
            </w:rPr>
          </w:pPr>
          <w:del w:id="977" w:author="Peter Eimannsberger" w:date="2024-09-11T13:36:00Z">
            <w:r w:rsidRPr="00A971D2" w:rsidDel="0029574B">
              <w:rPr>
                <w:sz w:val="20"/>
                <w:szCs w:val="20"/>
                <w:rPrChange w:id="978" w:author="Peter Eimannsberger" w:date="2024-09-19T08:28:00Z">
                  <w:rPr>
                    <w:rStyle w:val="Hypertextovprepojenie"/>
                    <w:rFonts w:ascii="Times New Roman" w:hAnsi="Times New Roman" w:cs="Times New Roman"/>
                    <w:noProof/>
                  </w:rPr>
                </w:rPrChange>
              </w:rPr>
              <w:delText>b) kontrola po uzavretí zmluvy (s úspešným uchádzačom)</w:delText>
            </w:r>
            <w:r w:rsidRPr="00A971D2" w:rsidDel="0029574B">
              <w:rPr>
                <w:noProof/>
                <w:webHidden/>
                <w:sz w:val="20"/>
                <w:szCs w:val="20"/>
                <w:rPrChange w:id="979" w:author="Peter Eimannsberger" w:date="2024-09-19T08:28:00Z">
                  <w:rPr>
                    <w:noProof/>
                    <w:webHidden/>
                  </w:rPr>
                </w:rPrChange>
              </w:rPr>
              <w:tab/>
              <w:delText>19</w:delText>
            </w:r>
          </w:del>
        </w:p>
        <w:p w14:paraId="086F20B3" w14:textId="3EBACBD5" w:rsidR="00750E67" w:rsidRPr="00A971D2" w:rsidDel="0029574B" w:rsidRDefault="00750E67">
          <w:pPr>
            <w:pStyle w:val="Obsah2"/>
            <w:tabs>
              <w:tab w:val="right" w:leader="dot" w:pos="9062"/>
            </w:tabs>
            <w:rPr>
              <w:del w:id="980" w:author="Peter Eimannsberger" w:date="2024-09-11T13:36:00Z"/>
              <w:rFonts w:eastAsiaTheme="minorEastAsia"/>
              <w:noProof/>
              <w:sz w:val="20"/>
              <w:szCs w:val="20"/>
              <w:lang w:eastAsia="sk-SK"/>
              <w:rPrChange w:id="981" w:author="Peter Eimannsberger" w:date="2024-09-19T08:28:00Z">
                <w:rPr>
                  <w:del w:id="982" w:author="Peter Eimannsberger" w:date="2024-09-11T13:36:00Z"/>
                  <w:rFonts w:eastAsiaTheme="minorEastAsia"/>
                  <w:noProof/>
                  <w:lang w:eastAsia="sk-SK"/>
                </w:rPr>
              </w:rPrChange>
            </w:rPr>
          </w:pPr>
          <w:del w:id="983" w:author="Peter Eimannsberger" w:date="2024-09-11T13:36:00Z">
            <w:r w:rsidRPr="00A971D2" w:rsidDel="0029574B">
              <w:rPr>
                <w:sz w:val="20"/>
                <w:szCs w:val="20"/>
                <w:rPrChange w:id="984" w:author="Peter Eimannsberger" w:date="2024-09-19T08:28:00Z">
                  <w:rPr>
                    <w:rStyle w:val="Hypertextovprepojenie"/>
                    <w:rFonts w:ascii="Times New Roman" w:hAnsi="Times New Roman" w:cs="Times New Roman"/>
                    <w:noProof/>
                  </w:rPr>
                </w:rPrChange>
              </w:rPr>
              <w:delText>c) kontrola zákaziek s nízkou hodnotou</w:delText>
            </w:r>
            <w:r w:rsidRPr="00A971D2" w:rsidDel="0029574B">
              <w:rPr>
                <w:noProof/>
                <w:webHidden/>
                <w:sz w:val="20"/>
                <w:szCs w:val="20"/>
                <w:rPrChange w:id="985" w:author="Peter Eimannsberger" w:date="2024-09-19T08:28:00Z">
                  <w:rPr>
                    <w:noProof/>
                    <w:webHidden/>
                  </w:rPr>
                </w:rPrChange>
              </w:rPr>
              <w:tab/>
              <w:delText>22</w:delText>
            </w:r>
          </w:del>
        </w:p>
        <w:p w14:paraId="2A461E56" w14:textId="67C336E0" w:rsidR="00750E67" w:rsidRPr="00A971D2" w:rsidDel="0029574B" w:rsidRDefault="00750E67">
          <w:pPr>
            <w:pStyle w:val="Obsah2"/>
            <w:tabs>
              <w:tab w:val="right" w:leader="dot" w:pos="9062"/>
            </w:tabs>
            <w:rPr>
              <w:del w:id="986" w:author="Peter Eimannsberger" w:date="2024-09-11T13:36:00Z"/>
              <w:rFonts w:eastAsiaTheme="minorEastAsia"/>
              <w:noProof/>
              <w:sz w:val="20"/>
              <w:szCs w:val="20"/>
              <w:lang w:eastAsia="sk-SK"/>
              <w:rPrChange w:id="987" w:author="Peter Eimannsberger" w:date="2024-09-19T08:28:00Z">
                <w:rPr>
                  <w:del w:id="988" w:author="Peter Eimannsberger" w:date="2024-09-11T13:36:00Z"/>
                  <w:rFonts w:eastAsiaTheme="minorEastAsia"/>
                  <w:noProof/>
                  <w:lang w:eastAsia="sk-SK"/>
                </w:rPr>
              </w:rPrChange>
            </w:rPr>
          </w:pPr>
          <w:del w:id="989" w:author="Peter Eimannsberger" w:date="2024-09-11T13:36:00Z">
            <w:r w:rsidRPr="00A971D2" w:rsidDel="0029574B">
              <w:rPr>
                <w:sz w:val="20"/>
                <w:szCs w:val="20"/>
                <w:rPrChange w:id="990" w:author="Peter Eimannsberger" w:date="2024-09-19T08:28:00Z">
                  <w:rPr>
                    <w:rStyle w:val="Hypertextovprepojenie"/>
                    <w:rFonts w:ascii="Times New Roman" w:hAnsi="Times New Roman" w:cs="Times New Roman"/>
                    <w:noProof/>
                  </w:rPr>
                </w:rPrChange>
              </w:rPr>
              <w:delText>d) Kontrola zákaziek zadávaných zjednodušeným postupom pre zákazky na bežne dostupné tovary a služby</w:delText>
            </w:r>
            <w:r w:rsidRPr="00A971D2" w:rsidDel="0029574B">
              <w:rPr>
                <w:noProof/>
                <w:webHidden/>
                <w:sz w:val="20"/>
                <w:szCs w:val="20"/>
                <w:rPrChange w:id="991" w:author="Peter Eimannsberger" w:date="2024-09-19T08:28:00Z">
                  <w:rPr>
                    <w:noProof/>
                    <w:webHidden/>
                  </w:rPr>
                </w:rPrChange>
              </w:rPr>
              <w:tab/>
              <w:delText>23</w:delText>
            </w:r>
          </w:del>
        </w:p>
        <w:p w14:paraId="5F06A2A1" w14:textId="7882D489" w:rsidR="00750E67" w:rsidRPr="00A971D2" w:rsidDel="0029574B" w:rsidRDefault="00750E67">
          <w:pPr>
            <w:pStyle w:val="Obsah2"/>
            <w:tabs>
              <w:tab w:val="right" w:leader="dot" w:pos="9062"/>
            </w:tabs>
            <w:rPr>
              <w:del w:id="992" w:author="Peter Eimannsberger" w:date="2024-09-11T13:36:00Z"/>
              <w:rFonts w:eastAsiaTheme="minorEastAsia"/>
              <w:noProof/>
              <w:sz w:val="20"/>
              <w:szCs w:val="20"/>
              <w:lang w:eastAsia="sk-SK"/>
              <w:rPrChange w:id="993" w:author="Peter Eimannsberger" w:date="2024-09-19T08:28:00Z">
                <w:rPr>
                  <w:del w:id="994" w:author="Peter Eimannsberger" w:date="2024-09-11T13:36:00Z"/>
                  <w:rFonts w:eastAsiaTheme="minorEastAsia"/>
                  <w:noProof/>
                  <w:lang w:eastAsia="sk-SK"/>
                </w:rPr>
              </w:rPrChange>
            </w:rPr>
          </w:pPr>
          <w:del w:id="995" w:author="Peter Eimannsberger" w:date="2024-09-11T13:36:00Z">
            <w:r w:rsidRPr="00A971D2" w:rsidDel="0029574B">
              <w:rPr>
                <w:sz w:val="20"/>
                <w:szCs w:val="20"/>
                <w:rPrChange w:id="996" w:author="Peter Eimannsberger" w:date="2024-09-19T08:28:00Z">
                  <w:rPr>
                    <w:rStyle w:val="Hypertextovprepojenie"/>
                    <w:rFonts w:ascii="Times New Roman" w:hAnsi="Times New Roman" w:cs="Times New Roman"/>
                    <w:noProof/>
                  </w:rPr>
                </w:rPrChange>
              </w:rPr>
              <w:delText>e) Kontrola zmien zmluvy - dodatkov</w:delText>
            </w:r>
            <w:r w:rsidRPr="00A971D2" w:rsidDel="0029574B">
              <w:rPr>
                <w:noProof/>
                <w:webHidden/>
                <w:sz w:val="20"/>
                <w:szCs w:val="20"/>
                <w:rPrChange w:id="997" w:author="Peter Eimannsberger" w:date="2024-09-19T08:28:00Z">
                  <w:rPr>
                    <w:noProof/>
                    <w:webHidden/>
                  </w:rPr>
                </w:rPrChange>
              </w:rPr>
              <w:tab/>
              <w:delText>23</w:delText>
            </w:r>
          </w:del>
        </w:p>
        <w:p w14:paraId="1C99EF14" w14:textId="100472D1" w:rsidR="00750E67" w:rsidRPr="00A971D2" w:rsidDel="0029574B" w:rsidRDefault="00750E67">
          <w:pPr>
            <w:pStyle w:val="Obsah2"/>
            <w:tabs>
              <w:tab w:val="right" w:leader="dot" w:pos="9062"/>
            </w:tabs>
            <w:rPr>
              <w:del w:id="998" w:author="Peter Eimannsberger" w:date="2024-09-11T13:36:00Z"/>
              <w:rFonts w:eastAsiaTheme="minorEastAsia"/>
              <w:noProof/>
              <w:sz w:val="20"/>
              <w:szCs w:val="20"/>
              <w:lang w:eastAsia="sk-SK"/>
              <w:rPrChange w:id="999" w:author="Peter Eimannsberger" w:date="2024-09-19T08:28:00Z">
                <w:rPr>
                  <w:del w:id="1000" w:author="Peter Eimannsberger" w:date="2024-09-11T13:36:00Z"/>
                  <w:rFonts w:eastAsiaTheme="minorEastAsia"/>
                  <w:noProof/>
                  <w:lang w:eastAsia="sk-SK"/>
                </w:rPr>
              </w:rPrChange>
            </w:rPr>
          </w:pPr>
          <w:del w:id="1001" w:author="Peter Eimannsberger" w:date="2024-09-11T13:36:00Z">
            <w:r w:rsidRPr="00A971D2" w:rsidDel="0029574B">
              <w:rPr>
                <w:sz w:val="20"/>
                <w:szCs w:val="20"/>
                <w:rPrChange w:id="1002" w:author="Peter Eimannsberger" w:date="2024-09-19T08:28:00Z">
                  <w:rPr>
                    <w:rStyle w:val="Hypertextovprepojenie"/>
                    <w:rFonts w:ascii="Times New Roman" w:hAnsi="Times New Roman" w:cs="Times New Roman"/>
                    <w:noProof/>
                  </w:rPr>
                </w:rPrChange>
              </w:rPr>
              <w:delText>f) Kontrola zákaziek zadávaných na základe rámcových dohôd a zákaziek zadávaných v rámci DNS</w:delText>
            </w:r>
            <w:r w:rsidRPr="00A971D2" w:rsidDel="0029574B">
              <w:rPr>
                <w:noProof/>
                <w:webHidden/>
                <w:sz w:val="20"/>
                <w:szCs w:val="20"/>
                <w:rPrChange w:id="1003" w:author="Peter Eimannsberger" w:date="2024-09-19T08:28:00Z">
                  <w:rPr>
                    <w:noProof/>
                    <w:webHidden/>
                  </w:rPr>
                </w:rPrChange>
              </w:rPr>
              <w:tab/>
              <w:delText>24</w:delText>
            </w:r>
          </w:del>
        </w:p>
        <w:p w14:paraId="58759E04" w14:textId="0EA6333F" w:rsidR="00750E67" w:rsidRPr="00A971D2" w:rsidDel="0029574B" w:rsidRDefault="00750E67">
          <w:pPr>
            <w:pStyle w:val="Obsah2"/>
            <w:tabs>
              <w:tab w:val="right" w:leader="dot" w:pos="9062"/>
            </w:tabs>
            <w:rPr>
              <w:del w:id="1004" w:author="Peter Eimannsberger" w:date="2024-09-11T13:36:00Z"/>
              <w:rFonts w:eastAsiaTheme="minorEastAsia"/>
              <w:noProof/>
              <w:sz w:val="20"/>
              <w:szCs w:val="20"/>
              <w:lang w:eastAsia="sk-SK"/>
              <w:rPrChange w:id="1005" w:author="Peter Eimannsberger" w:date="2024-09-19T08:28:00Z">
                <w:rPr>
                  <w:del w:id="1006" w:author="Peter Eimannsberger" w:date="2024-09-11T13:36:00Z"/>
                  <w:rFonts w:eastAsiaTheme="minorEastAsia"/>
                  <w:noProof/>
                  <w:lang w:eastAsia="sk-SK"/>
                </w:rPr>
              </w:rPrChange>
            </w:rPr>
          </w:pPr>
          <w:del w:id="1007" w:author="Peter Eimannsberger" w:date="2024-09-11T13:36:00Z">
            <w:r w:rsidRPr="00A971D2" w:rsidDel="0029574B">
              <w:rPr>
                <w:sz w:val="20"/>
                <w:szCs w:val="20"/>
                <w:rPrChange w:id="1008" w:author="Peter Eimannsberger" w:date="2024-09-19T08:28:00Z">
                  <w:rPr>
                    <w:rStyle w:val="Hypertextovprepojenie"/>
                    <w:rFonts w:ascii="Times New Roman" w:hAnsi="Times New Roman" w:cs="Times New Roman"/>
                    <w:noProof/>
                  </w:rPr>
                </w:rPrChange>
              </w:rPr>
              <w:delText>1.7   Finančné opravy</w:delText>
            </w:r>
            <w:r w:rsidRPr="00A971D2" w:rsidDel="0029574B">
              <w:rPr>
                <w:noProof/>
                <w:webHidden/>
                <w:sz w:val="20"/>
                <w:szCs w:val="20"/>
                <w:rPrChange w:id="1009" w:author="Peter Eimannsberger" w:date="2024-09-19T08:28:00Z">
                  <w:rPr>
                    <w:noProof/>
                    <w:webHidden/>
                  </w:rPr>
                </w:rPrChange>
              </w:rPr>
              <w:tab/>
              <w:delText>26</w:delText>
            </w:r>
          </w:del>
        </w:p>
        <w:p w14:paraId="333BF1CB" w14:textId="54BB19CD" w:rsidR="00750E67" w:rsidRPr="00A971D2" w:rsidDel="0029574B" w:rsidRDefault="00750E67">
          <w:pPr>
            <w:pStyle w:val="Obsah2"/>
            <w:tabs>
              <w:tab w:val="right" w:leader="dot" w:pos="9062"/>
            </w:tabs>
            <w:rPr>
              <w:del w:id="1010" w:author="Peter Eimannsberger" w:date="2024-09-11T13:36:00Z"/>
              <w:rFonts w:eastAsiaTheme="minorEastAsia"/>
              <w:noProof/>
              <w:sz w:val="20"/>
              <w:szCs w:val="20"/>
              <w:lang w:eastAsia="sk-SK"/>
              <w:rPrChange w:id="1011" w:author="Peter Eimannsberger" w:date="2024-09-19T08:28:00Z">
                <w:rPr>
                  <w:del w:id="1012" w:author="Peter Eimannsberger" w:date="2024-09-11T13:36:00Z"/>
                  <w:rFonts w:eastAsiaTheme="minorEastAsia"/>
                  <w:noProof/>
                  <w:lang w:eastAsia="sk-SK"/>
                </w:rPr>
              </w:rPrChange>
            </w:rPr>
          </w:pPr>
          <w:del w:id="1013" w:author="Peter Eimannsberger" w:date="2024-09-11T13:36:00Z">
            <w:r w:rsidRPr="00A971D2" w:rsidDel="0029574B">
              <w:rPr>
                <w:sz w:val="20"/>
                <w:szCs w:val="20"/>
                <w:rPrChange w:id="1014" w:author="Peter Eimannsberger" w:date="2024-09-19T08:28:00Z">
                  <w:rPr>
                    <w:rStyle w:val="Hypertextovprepojenie"/>
                    <w:rFonts w:ascii="Times New Roman" w:hAnsi="Times New Roman" w:cs="Times New Roman"/>
                    <w:noProof/>
                  </w:rPr>
                </w:rPrChange>
              </w:rPr>
              <w:delText>1.8   Postupy vo verejnom obstarávaní</w:delText>
            </w:r>
            <w:r w:rsidRPr="00A971D2" w:rsidDel="0029574B">
              <w:rPr>
                <w:noProof/>
                <w:webHidden/>
                <w:sz w:val="20"/>
                <w:szCs w:val="20"/>
                <w:rPrChange w:id="1015" w:author="Peter Eimannsberger" w:date="2024-09-19T08:28:00Z">
                  <w:rPr>
                    <w:noProof/>
                    <w:webHidden/>
                  </w:rPr>
                </w:rPrChange>
              </w:rPr>
              <w:tab/>
              <w:delText>27</w:delText>
            </w:r>
          </w:del>
        </w:p>
        <w:p w14:paraId="1DB7D9A1" w14:textId="7E9F89E0" w:rsidR="00750E67" w:rsidRPr="00A971D2" w:rsidDel="0029574B" w:rsidRDefault="00750E67">
          <w:pPr>
            <w:pStyle w:val="Obsah2"/>
            <w:tabs>
              <w:tab w:val="right" w:leader="dot" w:pos="9062"/>
            </w:tabs>
            <w:rPr>
              <w:del w:id="1016" w:author="Peter Eimannsberger" w:date="2024-09-11T13:36:00Z"/>
              <w:rFonts w:eastAsiaTheme="minorEastAsia"/>
              <w:noProof/>
              <w:sz w:val="20"/>
              <w:szCs w:val="20"/>
              <w:lang w:eastAsia="sk-SK"/>
              <w:rPrChange w:id="1017" w:author="Peter Eimannsberger" w:date="2024-09-19T08:28:00Z">
                <w:rPr>
                  <w:del w:id="1018" w:author="Peter Eimannsberger" w:date="2024-09-11T13:36:00Z"/>
                  <w:rFonts w:eastAsiaTheme="minorEastAsia"/>
                  <w:noProof/>
                  <w:lang w:eastAsia="sk-SK"/>
                </w:rPr>
              </w:rPrChange>
            </w:rPr>
          </w:pPr>
          <w:del w:id="1019" w:author="Peter Eimannsberger" w:date="2024-09-11T13:36:00Z">
            <w:r w:rsidRPr="00A971D2" w:rsidDel="0029574B">
              <w:rPr>
                <w:sz w:val="20"/>
                <w:szCs w:val="20"/>
                <w:rPrChange w:id="1020" w:author="Peter Eimannsberger" w:date="2024-09-19T08:28:00Z">
                  <w:rPr>
                    <w:rStyle w:val="Hypertextovprepojenie"/>
                    <w:rFonts w:ascii="Times New Roman" w:hAnsi="Times New Roman" w:cs="Times New Roman"/>
                    <w:noProof/>
                  </w:rPr>
                </w:rPrChange>
              </w:rPr>
              <w:delText>1.8.1 Zákazky s nízkou hodnotou</w:delText>
            </w:r>
            <w:r w:rsidRPr="00A971D2" w:rsidDel="0029574B">
              <w:rPr>
                <w:noProof/>
                <w:webHidden/>
                <w:sz w:val="20"/>
                <w:szCs w:val="20"/>
                <w:rPrChange w:id="1021" w:author="Peter Eimannsberger" w:date="2024-09-19T08:28:00Z">
                  <w:rPr>
                    <w:noProof/>
                    <w:webHidden/>
                  </w:rPr>
                </w:rPrChange>
              </w:rPr>
              <w:tab/>
              <w:delText>27</w:delText>
            </w:r>
          </w:del>
        </w:p>
        <w:p w14:paraId="3124CA02" w14:textId="6AF571A8" w:rsidR="00750E67" w:rsidRPr="00A971D2" w:rsidDel="0029574B" w:rsidRDefault="00750E67">
          <w:pPr>
            <w:pStyle w:val="Obsah2"/>
            <w:tabs>
              <w:tab w:val="right" w:leader="dot" w:pos="9062"/>
            </w:tabs>
            <w:rPr>
              <w:del w:id="1022" w:author="Peter Eimannsberger" w:date="2024-09-11T13:36:00Z"/>
              <w:rFonts w:eastAsiaTheme="minorEastAsia"/>
              <w:noProof/>
              <w:sz w:val="20"/>
              <w:szCs w:val="20"/>
              <w:lang w:eastAsia="sk-SK"/>
              <w:rPrChange w:id="1023" w:author="Peter Eimannsberger" w:date="2024-09-19T08:28:00Z">
                <w:rPr>
                  <w:del w:id="1024" w:author="Peter Eimannsberger" w:date="2024-09-11T13:36:00Z"/>
                  <w:rFonts w:eastAsiaTheme="minorEastAsia"/>
                  <w:noProof/>
                  <w:lang w:eastAsia="sk-SK"/>
                </w:rPr>
              </w:rPrChange>
            </w:rPr>
          </w:pPr>
          <w:del w:id="1025" w:author="Peter Eimannsberger" w:date="2024-09-11T13:36:00Z">
            <w:r w:rsidRPr="00A971D2" w:rsidDel="0029574B">
              <w:rPr>
                <w:sz w:val="20"/>
                <w:szCs w:val="20"/>
                <w:rPrChange w:id="1026" w:author="Peter Eimannsberger" w:date="2024-09-19T08:28:00Z">
                  <w:rPr>
                    <w:rStyle w:val="Hypertextovprepojenie"/>
                    <w:rFonts w:ascii="Times New Roman" w:hAnsi="Times New Roman" w:cs="Times New Roman"/>
                    <w:noProof/>
                  </w:rPr>
                </w:rPrChange>
              </w:rPr>
              <w:delText>1.8.1.1 Zákazky s nízkou hodnotou vyššieho rozsahu</w:delText>
            </w:r>
            <w:r w:rsidRPr="00A971D2" w:rsidDel="0029574B">
              <w:rPr>
                <w:noProof/>
                <w:webHidden/>
                <w:sz w:val="20"/>
                <w:szCs w:val="20"/>
                <w:rPrChange w:id="1027" w:author="Peter Eimannsberger" w:date="2024-09-19T08:28:00Z">
                  <w:rPr>
                    <w:noProof/>
                    <w:webHidden/>
                  </w:rPr>
                </w:rPrChange>
              </w:rPr>
              <w:tab/>
              <w:delText>30</w:delText>
            </w:r>
          </w:del>
        </w:p>
        <w:p w14:paraId="6B66845E" w14:textId="17AA43E0" w:rsidR="00750E67" w:rsidRPr="00A971D2" w:rsidDel="0029574B" w:rsidRDefault="00750E67">
          <w:pPr>
            <w:pStyle w:val="Obsah2"/>
            <w:tabs>
              <w:tab w:val="right" w:leader="dot" w:pos="9062"/>
            </w:tabs>
            <w:rPr>
              <w:del w:id="1028" w:author="Peter Eimannsberger" w:date="2024-09-11T13:36:00Z"/>
              <w:rFonts w:eastAsiaTheme="minorEastAsia"/>
              <w:noProof/>
              <w:sz w:val="20"/>
              <w:szCs w:val="20"/>
              <w:lang w:eastAsia="sk-SK"/>
              <w:rPrChange w:id="1029" w:author="Peter Eimannsberger" w:date="2024-09-19T08:28:00Z">
                <w:rPr>
                  <w:del w:id="1030" w:author="Peter Eimannsberger" w:date="2024-09-11T13:36:00Z"/>
                  <w:rFonts w:eastAsiaTheme="minorEastAsia"/>
                  <w:noProof/>
                  <w:lang w:eastAsia="sk-SK"/>
                </w:rPr>
              </w:rPrChange>
            </w:rPr>
          </w:pPr>
          <w:del w:id="1031" w:author="Peter Eimannsberger" w:date="2024-09-11T13:36:00Z">
            <w:r w:rsidRPr="00A971D2" w:rsidDel="0029574B">
              <w:rPr>
                <w:sz w:val="20"/>
                <w:szCs w:val="20"/>
                <w:rPrChange w:id="1032" w:author="Peter Eimannsberger" w:date="2024-09-19T08:28:00Z">
                  <w:rPr>
                    <w:rStyle w:val="Hypertextovprepojenie"/>
                    <w:rFonts w:ascii="Times New Roman" w:hAnsi="Times New Roman" w:cs="Times New Roman"/>
                    <w:noProof/>
                  </w:rPr>
                </w:rPrChange>
              </w:rPr>
              <w:delText>1.8.1.2 Zákazky s nízkou hodnotou nižšieho rozsahu</w:delText>
            </w:r>
            <w:r w:rsidRPr="00A971D2" w:rsidDel="0029574B">
              <w:rPr>
                <w:noProof/>
                <w:webHidden/>
                <w:sz w:val="20"/>
                <w:szCs w:val="20"/>
                <w:rPrChange w:id="1033" w:author="Peter Eimannsberger" w:date="2024-09-19T08:28:00Z">
                  <w:rPr>
                    <w:noProof/>
                    <w:webHidden/>
                  </w:rPr>
                </w:rPrChange>
              </w:rPr>
              <w:tab/>
              <w:delText>32</w:delText>
            </w:r>
          </w:del>
        </w:p>
        <w:p w14:paraId="56F0FB97" w14:textId="37345252" w:rsidR="00750E67" w:rsidRPr="00A971D2" w:rsidDel="0029574B" w:rsidRDefault="00750E67">
          <w:pPr>
            <w:pStyle w:val="Obsah2"/>
            <w:tabs>
              <w:tab w:val="right" w:leader="dot" w:pos="9062"/>
            </w:tabs>
            <w:rPr>
              <w:del w:id="1034" w:author="Peter Eimannsberger" w:date="2024-09-11T13:36:00Z"/>
              <w:rFonts w:eastAsiaTheme="minorEastAsia"/>
              <w:noProof/>
              <w:sz w:val="20"/>
              <w:szCs w:val="20"/>
              <w:lang w:eastAsia="sk-SK"/>
              <w:rPrChange w:id="1035" w:author="Peter Eimannsberger" w:date="2024-09-19T08:28:00Z">
                <w:rPr>
                  <w:del w:id="1036" w:author="Peter Eimannsberger" w:date="2024-09-11T13:36:00Z"/>
                  <w:rFonts w:eastAsiaTheme="minorEastAsia"/>
                  <w:noProof/>
                  <w:lang w:eastAsia="sk-SK"/>
                </w:rPr>
              </w:rPrChange>
            </w:rPr>
          </w:pPr>
          <w:del w:id="1037" w:author="Peter Eimannsberger" w:date="2024-09-11T13:36:00Z">
            <w:r w:rsidRPr="00A971D2" w:rsidDel="0029574B">
              <w:rPr>
                <w:sz w:val="20"/>
                <w:szCs w:val="20"/>
                <w:rPrChange w:id="1038" w:author="Peter Eimannsberger" w:date="2024-09-19T08:28:00Z">
                  <w:rPr>
                    <w:rStyle w:val="Hypertextovprepojenie"/>
                    <w:rFonts w:ascii="Times New Roman" w:hAnsi="Times New Roman" w:cs="Times New Roman"/>
                    <w:noProof/>
                  </w:rPr>
                </w:rPrChange>
              </w:rPr>
              <w:delText>1.8.2 Podlimitné zákazky</w:delText>
            </w:r>
            <w:r w:rsidRPr="00A971D2" w:rsidDel="0029574B">
              <w:rPr>
                <w:noProof/>
                <w:webHidden/>
                <w:sz w:val="20"/>
                <w:szCs w:val="20"/>
                <w:rPrChange w:id="1039" w:author="Peter Eimannsberger" w:date="2024-09-19T08:28:00Z">
                  <w:rPr>
                    <w:noProof/>
                    <w:webHidden/>
                  </w:rPr>
                </w:rPrChange>
              </w:rPr>
              <w:tab/>
              <w:delText>36</w:delText>
            </w:r>
          </w:del>
        </w:p>
        <w:p w14:paraId="75F0A9FE" w14:textId="2B079B79" w:rsidR="00750E67" w:rsidRPr="00A971D2" w:rsidDel="0029574B" w:rsidRDefault="00750E67">
          <w:pPr>
            <w:pStyle w:val="Obsah2"/>
            <w:tabs>
              <w:tab w:val="left" w:pos="1320"/>
              <w:tab w:val="right" w:leader="dot" w:pos="9062"/>
            </w:tabs>
            <w:rPr>
              <w:del w:id="1040" w:author="Peter Eimannsberger" w:date="2024-09-11T13:36:00Z"/>
              <w:rFonts w:eastAsiaTheme="minorEastAsia"/>
              <w:noProof/>
              <w:sz w:val="20"/>
              <w:szCs w:val="20"/>
              <w:lang w:eastAsia="sk-SK"/>
              <w:rPrChange w:id="1041" w:author="Peter Eimannsberger" w:date="2024-09-19T08:28:00Z">
                <w:rPr>
                  <w:del w:id="1042" w:author="Peter Eimannsberger" w:date="2024-09-11T13:36:00Z"/>
                  <w:rFonts w:eastAsiaTheme="minorEastAsia"/>
                  <w:noProof/>
                  <w:lang w:eastAsia="sk-SK"/>
                </w:rPr>
              </w:rPrChange>
            </w:rPr>
          </w:pPr>
          <w:del w:id="1043" w:author="Peter Eimannsberger" w:date="2024-09-11T13:36:00Z">
            <w:r w:rsidRPr="00A971D2" w:rsidDel="0029574B">
              <w:rPr>
                <w:sz w:val="20"/>
                <w:szCs w:val="20"/>
                <w:rPrChange w:id="1044" w:author="Peter Eimannsberger" w:date="2024-09-19T08:28:00Z">
                  <w:rPr>
                    <w:rStyle w:val="Hypertextovprepojenie"/>
                    <w:rFonts w:ascii="Times New Roman" w:hAnsi="Times New Roman" w:cs="Times New Roman"/>
                    <w:noProof/>
                  </w:rPr>
                </w:rPrChange>
              </w:rPr>
              <w:delText>1.8.2.1.</w:delText>
            </w:r>
            <w:r w:rsidRPr="00A971D2" w:rsidDel="0029574B">
              <w:rPr>
                <w:rFonts w:eastAsiaTheme="minorEastAsia"/>
                <w:noProof/>
                <w:sz w:val="20"/>
                <w:szCs w:val="20"/>
                <w:lang w:eastAsia="sk-SK"/>
                <w:rPrChange w:id="1045" w:author="Peter Eimannsberger" w:date="2024-09-19T08:28:00Z">
                  <w:rPr>
                    <w:rFonts w:eastAsiaTheme="minorEastAsia"/>
                    <w:noProof/>
                    <w:lang w:eastAsia="sk-SK"/>
                  </w:rPr>
                </w:rPrChange>
              </w:rPr>
              <w:tab/>
            </w:r>
            <w:r w:rsidRPr="00A971D2" w:rsidDel="0029574B">
              <w:rPr>
                <w:sz w:val="20"/>
                <w:szCs w:val="20"/>
                <w:rPrChange w:id="1046" w:author="Peter Eimannsberger" w:date="2024-09-19T08:28:00Z">
                  <w:rPr>
                    <w:rStyle w:val="Hypertextovprepojenie"/>
                    <w:rFonts w:ascii="Times New Roman" w:hAnsi="Times New Roman" w:cs="Times New Roman"/>
                    <w:noProof/>
                  </w:rPr>
                </w:rPrChange>
              </w:rPr>
              <w:delText>Kontrola VO realizovaného podlimitným postupom</w:delText>
            </w:r>
            <w:r w:rsidRPr="00A971D2" w:rsidDel="0029574B">
              <w:rPr>
                <w:noProof/>
                <w:webHidden/>
                <w:sz w:val="20"/>
                <w:szCs w:val="20"/>
                <w:rPrChange w:id="1047" w:author="Peter Eimannsberger" w:date="2024-09-19T08:28:00Z">
                  <w:rPr>
                    <w:noProof/>
                    <w:webHidden/>
                  </w:rPr>
                </w:rPrChange>
              </w:rPr>
              <w:tab/>
              <w:delText>36</w:delText>
            </w:r>
          </w:del>
        </w:p>
        <w:p w14:paraId="2CB662D2" w14:textId="07CA77CD" w:rsidR="00750E67" w:rsidRPr="00A971D2" w:rsidDel="0029574B" w:rsidRDefault="00750E67">
          <w:pPr>
            <w:pStyle w:val="Obsah2"/>
            <w:tabs>
              <w:tab w:val="right" w:leader="dot" w:pos="9062"/>
            </w:tabs>
            <w:rPr>
              <w:del w:id="1048" w:author="Peter Eimannsberger" w:date="2024-09-11T13:36:00Z"/>
              <w:rFonts w:eastAsiaTheme="minorEastAsia"/>
              <w:noProof/>
              <w:sz w:val="20"/>
              <w:szCs w:val="20"/>
              <w:lang w:eastAsia="sk-SK"/>
              <w:rPrChange w:id="1049" w:author="Peter Eimannsberger" w:date="2024-09-19T08:28:00Z">
                <w:rPr>
                  <w:del w:id="1050" w:author="Peter Eimannsberger" w:date="2024-09-11T13:36:00Z"/>
                  <w:rFonts w:eastAsiaTheme="minorEastAsia"/>
                  <w:noProof/>
                  <w:lang w:eastAsia="sk-SK"/>
                </w:rPr>
              </w:rPrChange>
            </w:rPr>
          </w:pPr>
          <w:del w:id="1051" w:author="Peter Eimannsberger" w:date="2024-09-11T13:36:00Z">
            <w:r w:rsidRPr="00A971D2" w:rsidDel="0029574B">
              <w:rPr>
                <w:sz w:val="20"/>
                <w:szCs w:val="20"/>
                <w:rPrChange w:id="1052" w:author="Peter Eimannsberger" w:date="2024-09-19T08:28:00Z">
                  <w:rPr>
                    <w:rStyle w:val="Hypertextovprepojenie"/>
                    <w:b/>
                    <w:noProof/>
                  </w:rPr>
                </w:rPrChange>
              </w:rPr>
              <w:delText>1.8.2.2 Kontrola VO realizovaného zjednodušeným postupom pre zákazky na bežne dostupné tovary a služby</w:delText>
            </w:r>
            <w:r w:rsidRPr="00A971D2" w:rsidDel="0029574B">
              <w:rPr>
                <w:noProof/>
                <w:webHidden/>
                <w:sz w:val="20"/>
                <w:szCs w:val="20"/>
                <w:rPrChange w:id="1053" w:author="Peter Eimannsberger" w:date="2024-09-19T08:28:00Z">
                  <w:rPr>
                    <w:noProof/>
                    <w:webHidden/>
                  </w:rPr>
                </w:rPrChange>
              </w:rPr>
              <w:tab/>
              <w:delText>37</w:delText>
            </w:r>
          </w:del>
        </w:p>
        <w:p w14:paraId="6BF9DB57" w14:textId="372CA1B8" w:rsidR="00750E67" w:rsidRPr="00A971D2" w:rsidDel="0029574B" w:rsidRDefault="00750E67">
          <w:pPr>
            <w:pStyle w:val="Obsah2"/>
            <w:tabs>
              <w:tab w:val="right" w:leader="dot" w:pos="9062"/>
            </w:tabs>
            <w:rPr>
              <w:del w:id="1054" w:author="Peter Eimannsberger" w:date="2024-09-11T13:36:00Z"/>
              <w:rFonts w:eastAsiaTheme="minorEastAsia"/>
              <w:noProof/>
              <w:sz w:val="20"/>
              <w:szCs w:val="20"/>
              <w:lang w:eastAsia="sk-SK"/>
              <w:rPrChange w:id="1055" w:author="Peter Eimannsberger" w:date="2024-09-19T08:28:00Z">
                <w:rPr>
                  <w:del w:id="1056" w:author="Peter Eimannsberger" w:date="2024-09-11T13:36:00Z"/>
                  <w:rFonts w:eastAsiaTheme="minorEastAsia"/>
                  <w:noProof/>
                  <w:lang w:eastAsia="sk-SK"/>
                </w:rPr>
              </w:rPrChange>
            </w:rPr>
          </w:pPr>
          <w:del w:id="1057" w:author="Peter Eimannsberger" w:date="2024-09-11T13:36:00Z">
            <w:r w:rsidRPr="00A971D2" w:rsidDel="0029574B">
              <w:rPr>
                <w:sz w:val="20"/>
                <w:szCs w:val="20"/>
                <w:rPrChange w:id="1058" w:author="Peter Eimannsberger" w:date="2024-09-19T08:28:00Z">
                  <w:rPr>
                    <w:rStyle w:val="Hypertextovprepojenie"/>
                    <w:rFonts w:ascii="Times New Roman" w:hAnsi="Times New Roman" w:cs="Times New Roman"/>
                    <w:noProof/>
                  </w:rPr>
                </w:rPrChange>
              </w:rPr>
              <w:delText>1.8.2.3  Bežný postup pre podlimitné zákazky</w:delText>
            </w:r>
            <w:r w:rsidRPr="00A971D2" w:rsidDel="0029574B">
              <w:rPr>
                <w:noProof/>
                <w:webHidden/>
                <w:sz w:val="20"/>
                <w:szCs w:val="20"/>
                <w:rPrChange w:id="1059" w:author="Peter Eimannsberger" w:date="2024-09-19T08:28:00Z">
                  <w:rPr>
                    <w:noProof/>
                    <w:webHidden/>
                  </w:rPr>
                </w:rPrChange>
              </w:rPr>
              <w:tab/>
              <w:delText>38</w:delText>
            </w:r>
          </w:del>
        </w:p>
        <w:p w14:paraId="6B609CA0" w14:textId="5BA67D6D" w:rsidR="00750E67" w:rsidRPr="00A971D2" w:rsidDel="0029574B" w:rsidRDefault="00750E67">
          <w:pPr>
            <w:pStyle w:val="Obsah2"/>
            <w:tabs>
              <w:tab w:val="right" w:leader="dot" w:pos="9062"/>
            </w:tabs>
            <w:rPr>
              <w:del w:id="1060" w:author="Peter Eimannsberger" w:date="2024-09-11T13:36:00Z"/>
              <w:rFonts w:eastAsiaTheme="minorEastAsia"/>
              <w:noProof/>
              <w:sz w:val="20"/>
              <w:szCs w:val="20"/>
              <w:lang w:eastAsia="sk-SK"/>
              <w:rPrChange w:id="1061" w:author="Peter Eimannsberger" w:date="2024-09-19T08:28:00Z">
                <w:rPr>
                  <w:del w:id="1062" w:author="Peter Eimannsberger" w:date="2024-09-11T13:36:00Z"/>
                  <w:rFonts w:eastAsiaTheme="minorEastAsia"/>
                  <w:noProof/>
                  <w:lang w:eastAsia="sk-SK"/>
                </w:rPr>
              </w:rPrChange>
            </w:rPr>
          </w:pPr>
          <w:del w:id="1063" w:author="Peter Eimannsberger" w:date="2024-09-11T13:36:00Z">
            <w:r w:rsidRPr="00A971D2" w:rsidDel="0029574B">
              <w:rPr>
                <w:sz w:val="20"/>
                <w:szCs w:val="20"/>
                <w:rPrChange w:id="1064" w:author="Peter Eimannsberger" w:date="2024-09-19T08:28:00Z">
                  <w:rPr>
                    <w:rStyle w:val="Hypertextovprepojenie"/>
                    <w:rFonts w:ascii="Times New Roman" w:hAnsi="Times New Roman" w:cs="Times New Roman"/>
                    <w:noProof/>
                  </w:rPr>
                </w:rPrChange>
              </w:rPr>
              <w:delText>1.8.2.4 Pravidlá pre podlimitné zákazky na služby podľa prílohy č. 1 k ZVO</w:delText>
            </w:r>
            <w:r w:rsidRPr="00A971D2" w:rsidDel="0029574B">
              <w:rPr>
                <w:noProof/>
                <w:webHidden/>
                <w:sz w:val="20"/>
                <w:szCs w:val="20"/>
                <w:rPrChange w:id="1065" w:author="Peter Eimannsberger" w:date="2024-09-19T08:28:00Z">
                  <w:rPr>
                    <w:noProof/>
                    <w:webHidden/>
                  </w:rPr>
                </w:rPrChange>
              </w:rPr>
              <w:tab/>
              <w:delText>38</w:delText>
            </w:r>
          </w:del>
        </w:p>
        <w:p w14:paraId="7465A86C" w14:textId="1B54E1AA" w:rsidR="00750E67" w:rsidRPr="00A971D2" w:rsidDel="0029574B" w:rsidRDefault="00750E67">
          <w:pPr>
            <w:pStyle w:val="Obsah2"/>
            <w:tabs>
              <w:tab w:val="left" w:pos="1100"/>
              <w:tab w:val="right" w:leader="dot" w:pos="9062"/>
            </w:tabs>
            <w:rPr>
              <w:del w:id="1066" w:author="Peter Eimannsberger" w:date="2024-09-11T13:36:00Z"/>
              <w:rFonts w:eastAsiaTheme="minorEastAsia"/>
              <w:noProof/>
              <w:sz w:val="20"/>
              <w:szCs w:val="20"/>
              <w:lang w:eastAsia="sk-SK"/>
              <w:rPrChange w:id="1067" w:author="Peter Eimannsberger" w:date="2024-09-19T08:28:00Z">
                <w:rPr>
                  <w:del w:id="1068" w:author="Peter Eimannsberger" w:date="2024-09-11T13:36:00Z"/>
                  <w:rFonts w:eastAsiaTheme="minorEastAsia"/>
                  <w:noProof/>
                  <w:lang w:eastAsia="sk-SK"/>
                </w:rPr>
              </w:rPrChange>
            </w:rPr>
          </w:pPr>
          <w:del w:id="1069" w:author="Peter Eimannsberger" w:date="2024-09-11T13:36:00Z">
            <w:r w:rsidRPr="00A971D2" w:rsidDel="0029574B">
              <w:rPr>
                <w:sz w:val="20"/>
                <w:szCs w:val="20"/>
                <w:rPrChange w:id="1070" w:author="Peter Eimannsberger" w:date="2024-09-19T08:28:00Z">
                  <w:rPr>
                    <w:rStyle w:val="Hypertextovprepojenie"/>
                    <w:rFonts w:ascii="Times New Roman" w:hAnsi="Times New Roman" w:cs="Times New Roman"/>
                    <w:noProof/>
                  </w:rPr>
                </w:rPrChange>
              </w:rPr>
              <w:delText>1.8.3</w:delText>
            </w:r>
            <w:r w:rsidRPr="00A971D2" w:rsidDel="0029574B">
              <w:rPr>
                <w:rFonts w:eastAsiaTheme="minorEastAsia"/>
                <w:noProof/>
                <w:sz w:val="20"/>
                <w:szCs w:val="20"/>
                <w:lang w:eastAsia="sk-SK"/>
                <w:rPrChange w:id="1071" w:author="Peter Eimannsberger" w:date="2024-09-19T08:28:00Z">
                  <w:rPr>
                    <w:rFonts w:eastAsiaTheme="minorEastAsia"/>
                    <w:noProof/>
                    <w:lang w:eastAsia="sk-SK"/>
                  </w:rPr>
                </w:rPrChange>
              </w:rPr>
              <w:tab/>
            </w:r>
            <w:r w:rsidRPr="00A971D2" w:rsidDel="0029574B">
              <w:rPr>
                <w:sz w:val="20"/>
                <w:szCs w:val="20"/>
                <w:rPrChange w:id="1072" w:author="Peter Eimannsberger" w:date="2024-09-19T08:28:00Z">
                  <w:rPr>
                    <w:rStyle w:val="Hypertextovprepojenie"/>
                    <w:rFonts w:ascii="Times New Roman" w:hAnsi="Times New Roman" w:cs="Times New Roman"/>
                    <w:noProof/>
                  </w:rPr>
                </w:rPrChange>
              </w:rPr>
              <w:delText>Nadlimitné zákazky</w:delText>
            </w:r>
            <w:r w:rsidRPr="00A971D2" w:rsidDel="0029574B">
              <w:rPr>
                <w:noProof/>
                <w:webHidden/>
                <w:sz w:val="20"/>
                <w:szCs w:val="20"/>
                <w:rPrChange w:id="1073" w:author="Peter Eimannsberger" w:date="2024-09-19T08:28:00Z">
                  <w:rPr>
                    <w:noProof/>
                    <w:webHidden/>
                  </w:rPr>
                </w:rPrChange>
              </w:rPr>
              <w:tab/>
              <w:delText>38</w:delText>
            </w:r>
          </w:del>
        </w:p>
        <w:p w14:paraId="7AFB32A3" w14:textId="48782A6C" w:rsidR="00750E67" w:rsidRPr="00A971D2" w:rsidDel="0029574B" w:rsidRDefault="00750E67">
          <w:pPr>
            <w:pStyle w:val="Obsah2"/>
            <w:tabs>
              <w:tab w:val="left" w:pos="1100"/>
              <w:tab w:val="right" w:leader="dot" w:pos="9062"/>
            </w:tabs>
            <w:rPr>
              <w:del w:id="1074" w:author="Peter Eimannsberger" w:date="2024-09-11T13:36:00Z"/>
              <w:rFonts w:eastAsiaTheme="minorEastAsia"/>
              <w:noProof/>
              <w:sz w:val="20"/>
              <w:szCs w:val="20"/>
              <w:lang w:eastAsia="sk-SK"/>
              <w:rPrChange w:id="1075" w:author="Peter Eimannsberger" w:date="2024-09-19T08:28:00Z">
                <w:rPr>
                  <w:del w:id="1076" w:author="Peter Eimannsberger" w:date="2024-09-11T13:36:00Z"/>
                  <w:rFonts w:eastAsiaTheme="minorEastAsia"/>
                  <w:noProof/>
                  <w:lang w:eastAsia="sk-SK"/>
                </w:rPr>
              </w:rPrChange>
            </w:rPr>
          </w:pPr>
          <w:del w:id="1077" w:author="Peter Eimannsberger" w:date="2024-09-11T13:36:00Z">
            <w:r w:rsidRPr="00A971D2" w:rsidDel="0029574B">
              <w:rPr>
                <w:sz w:val="20"/>
                <w:szCs w:val="20"/>
                <w:rPrChange w:id="1078" w:author="Peter Eimannsberger" w:date="2024-09-19T08:28:00Z">
                  <w:rPr>
                    <w:rStyle w:val="Hypertextovprepojenie"/>
                    <w:rFonts w:ascii="Times New Roman" w:hAnsi="Times New Roman" w:cs="Times New Roman"/>
                    <w:noProof/>
                  </w:rPr>
                </w:rPrChange>
              </w:rPr>
              <w:delText>1.8.3.1</w:delText>
            </w:r>
            <w:r w:rsidRPr="00A971D2" w:rsidDel="0029574B">
              <w:rPr>
                <w:rFonts w:eastAsiaTheme="minorEastAsia"/>
                <w:noProof/>
                <w:sz w:val="20"/>
                <w:szCs w:val="20"/>
                <w:lang w:eastAsia="sk-SK"/>
                <w:rPrChange w:id="1079" w:author="Peter Eimannsberger" w:date="2024-09-19T08:28:00Z">
                  <w:rPr>
                    <w:rFonts w:eastAsiaTheme="minorEastAsia"/>
                    <w:noProof/>
                    <w:lang w:eastAsia="sk-SK"/>
                  </w:rPr>
                </w:rPrChange>
              </w:rPr>
              <w:tab/>
            </w:r>
            <w:r w:rsidRPr="00A971D2" w:rsidDel="0029574B">
              <w:rPr>
                <w:sz w:val="20"/>
                <w:szCs w:val="20"/>
                <w:rPrChange w:id="1080" w:author="Peter Eimannsberger" w:date="2024-09-19T08:28:00Z">
                  <w:rPr>
                    <w:rStyle w:val="Hypertextovprepojenie"/>
                    <w:rFonts w:ascii="Times New Roman" w:hAnsi="Times New Roman" w:cs="Times New Roman"/>
                    <w:noProof/>
                  </w:rPr>
                </w:rPrChange>
              </w:rPr>
              <w:delText>Nadlimitné postupy</w:delText>
            </w:r>
            <w:r w:rsidRPr="00A971D2" w:rsidDel="0029574B">
              <w:rPr>
                <w:noProof/>
                <w:webHidden/>
                <w:sz w:val="20"/>
                <w:szCs w:val="20"/>
                <w:rPrChange w:id="1081" w:author="Peter Eimannsberger" w:date="2024-09-19T08:28:00Z">
                  <w:rPr>
                    <w:noProof/>
                    <w:webHidden/>
                  </w:rPr>
                </w:rPrChange>
              </w:rPr>
              <w:tab/>
              <w:delText>38</w:delText>
            </w:r>
          </w:del>
        </w:p>
        <w:p w14:paraId="11D29DB7" w14:textId="38FC00FB" w:rsidR="00750E67" w:rsidRPr="00A971D2" w:rsidDel="0029574B" w:rsidRDefault="00750E67">
          <w:pPr>
            <w:pStyle w:val="Obsah2"/>
            <w:tabs>
              <w:tab w:val="left" w:pos="1100"/>
              <w:tab w:val="right" w:leader="dot" w:pos="9062"/>
            </w:tabs>
            <w:rPr>
              <w:del w:id="1082" w:author="Peter Eimannsberger" w:date="2024-09-11T13:36:00Z"/>
              <w:rFonts w:eastAsiaTheme="minorEastAsia"/>
              <w:noProof/>
              <w:sz w:val="20"/>
              <w:szCs w:val="20"/>
              <w:lang w:eastAsia="sk-SK"/>
              <w:rPrChange w:id="1083" w:author="Peter Eimannsberger" w:date="2024-09-19T08:28:00Z">
                <w:rPr>
                  <w:del w:id="1084" w:author="Peter Eimannsberger" w:date="2024-09-11T13:36:00Z"/>
                  <w:rFonts w:eastAsiaTheme="minorEastAsia"/>
                  <w:noProof/>
                  <w:lang w:eastAsia="sk-SK"/>
                </w:rPr>
              </w:rPrChange>
            </w:rPr>
          </w:pPr>
          <w:del w:id="1085" w:author="Peter Eimannsberger" w:date="2024-09-11T13:36:00Z">
            <w:r w:rsidRPr="00A971D2" w:rsidDel="0029574B">
              <w:rPr>
                <w:sz w:val="20"/>
                <w:szCs w:val="20"/>
                <w:rPrChange w:id="1086" w:author="Peter Eimannsberger" w:date="2024-09-19T08:28:00Z">
                  <w:rPr>
                    <w:rStyle w:val="Hypertextovprepojenie"/>
                    <w:rFonts w:ascii="Times New Roman" w:hAnsi="Times New Roman" w:cs="Times New Roman"/>
                    <w:noProof/>
                  </w:rPr>
                </w:rPrChange>
              </w:rPr>
              <w:delText>1.8.3.2</w:delText>
            </w:r>
            <w:r w:rsidRPr="00A971D2" w:rsidDel="0029574B">
              <w:rPr>
                <w:rFonts w:eastAsiaTheme="minorEastAsia"/>
                <w:noProof/>
                <w:sz w:val="20"/>
                <w:szCs w:val="20"/>
                <w:lang w:eastAsia="sk-SK"/>
                <w:rPrChange w:id="1087" w:author="Peter Eimannsberger" w:date="2024-09-19T08:28:00Z">
                  <w:rPr>
                    <w:rFonts w:eastAsiaTheme="minorEastAsia"/>
                    <w:noProof/>
                    <w:lang w:eastAsia="sk-SK"/>
                  </w:rPr>
                </w:rPrChange>
              </w:rPr>
              <w:tab/>
            </w:r>
            <w:r w:rsidRPr="00A971D2" w:rsidDel="0029574B">
              <w:rPr>
                <w:sz w:val="20"/>
                <w:szCs w:val="20"/>
                <w:rPrChange w:id="1088" w:author="Peter Eimannsberger" w:date="2024-09-19T08:28:00Z">
                  <w:rPr>
                    <w:rStyle w:val="Hypertextovprepojenie"/>
                    <w:rFonts w:ascii="Times New Roman" w:hAnsi="Times New Roman" w:cs="Times New Roman"/>
                    <w:noProof/>
                  </w:rPr>
                </w:rPrChange>
              </w:rPr>
              <w:delText>Pravidlá pre nadlimitné zákazky na služby podľa prílohy č. 1 k ZVO</w:delText>
            </w:r>
            <w:r w:rsidRPr="00A971D2" w:rsidDel="0029574B">
              <w:rPr>
                <w:noProof/>
                <w:webHidden/>
                <w:sz w:val="20"/>
                <w:szCs w:val="20"/>
                <w:rPrChange w:id="1089" w:author="Peter Eimannsberger" w:date="2024-09-19T08:28:00Z">
                  <w:rPr>
                    <w:noProof/>
                    <w:webHidden/>
                  </w:rPr>
                </w:rPrChange>
              </w:rPr>
              <w:tab/>
              <w:delText>39</w:delText>
            </w:r>
          </w:del>
        </w:p>
        <w:p w14:paraId="57F92AC1" w14:textId="315CF1BC" w:rsidR="00750E67" w:rsidRPr="00A971D2" w:rsidDel="0029574B" w:rsidRDefault="00750E67">
          <w:pPr>
            <w:pStyle w:val="Obsah2"/>
            <w:tabs>
              <w:tab w:val="right" w:leader="dot" w:pos="9062"/>
            </w:tabs>
            <w:rPr>
              <w:del w:id="1090" w:author="Peter Eimannsberger" w:date="2024-09-11T13:36:00Z"/>
              <w:rFonts w:eastAsiaTheme="minorEastAsia"/>
              <w:noProof/>
              <w:sz w:val="20"/>
              <w:szCs w:val="20"/>
              <w:lang w:eastAsia="sk-SK"/>
              <w:rPrChange w:id="1091" w:author="Peter Eimannsberger" w:date="2024-09-19T08:28:00Z">
                <w:rPr>
                  <w:del w:id="1092" w:author="Peter Eimannsberger" w:date="2024-09-11T13:36:00Z"/>
                  <w:rFonts w:eastAsiaTheme="minorEastAsia"/>
                  <w:noProof/>
                  <w:lang w:eastAsia="sk-SK"/>
                </w:rPr>
              </w:rPrChange>
            </w:rPr>
          </w:pPr>
          <w:del w:id="1093" w:author="Peter Eimannsberger" w:date="2024-09-11T13:36:00Z">
            <w:r w:rsidRPr="00A971D2" w:rsidDel="0029574B">
              <w:rPr>
                <w:sz w:val="20"/>
                <w:szCs w:val="20"/>
                <w:rPrChange w:id="1094" w:author="Peter Eimannsberger" w:date="2024-09-19T08:28:00Z">
                  <w:rPr>
                    <w:rStyle w:val="Hypertextovprepojenie"/>
                    <w:rFonts w:ascii="Times New Roman" w:hAnsi="Times New Roman" w:cs="Times New Roman"/>
                    <w:noProof/>
                  </w:rPr>
                </w:rPrChange>
              </w:rPr>
              <w:delText>1.9 Zákazky na ktoré sa zákon o verejnom obstarávaní nevzťahuje</w:delText>
            </w:r>
            <w:r w:rsidRPr="00A971D2" w:rsidDel="0029574B">
              <w:rPr>
                <w:noProof/>
                <w:webHidden/>
                <w:sz w:val="20"/>
                <w:szCs w:val="20"/>
                <w:rPrChange w:id="1095" w:author="Peter Eimannsberger" w:date="2024-09-19T08:28:00Z">
                  <w:rPr>
                    <w:noProof/>
                    <w:webHidden/>
                  </w:rPr>
                </w:rPrChange>
              </w:rPr>
              <w:tab/>
              <w:delText>39</w:delText>
            </w:r>
          </w:del>
        </w:p>
        <w:p w14:paraId="0CEA0D93" w14:textId="7ABC4055" w:rsidR="00750E67" w:rsidRPr="00A971D2" w:rsidDel="0029574B" w:rsidRDefault="00750E67">
          <w:pPr>
            <w:pStyle w:val="Obsah1"/>
            <w:rPr>
              <w:del w:id="1096" w:author="Peter Eimannsberger" w:date="2024-09-11T13:36:00Z"/>
              <w:rFonts w:asciiTheme="minorHAnsi" w:eastAsiaTheme="minorEastAsia" w:hAnsiTheme="minorHAnsi" w:cstheme="minorBidi"/>
              <w:b w:val="0"/>
              <w:sz w:val="20"/>
              <w:szCs w:val="20"/>
              <w:lang w:eastAsia="sk-SK"/>
              <w:rPrChange w:id="1097" w:author="Peter Eimannsberger" w:date="2024-09-19T08:28:00Z">
                <w:rPr>
                  <w:del w:id="1098" w:author="Peter Eimannsberger" w:date="2024-09-11T13:36:00Z"/>
                  <w:rFonts w:asciiTheme="minorHAnsi" w:eastAsiaTheme="minorEastAsia" w:hAnsiTheme="minorHAnsi" w:cstheme="minorBidi"/>
                  <w:b w:val="0"/>
                  <w:lang w:eastAsia="sk-SK"/>
                </w:rPr>
              </w:rPrChange>
            </w:rPr>
          </w:pPr>
          <w:del w:id="1099" w:author="Peter Eimannsberger" w:date="2024-09-11T13:36:00Z">
            <w:r w:rsidRPr="00A971D2" w:rsidDel="0029574B">
              <w:rPr>
                <w:sz w:val="20"/>
                <w:szCs w:val="20"/>
                <w:rPrChange w:id="1100" w:author="Peter Eimannsberger" w:date="2024-09-19T08:28:00Z">
                  <w:rPr>
                    <w:rStyle w:val="Hypertextovprepojenie"/>
                    <w:b w:val="0"/>
                  </w:rPr>
                </w:rPrChange>
              </w:rPr>
              <w:delText>2.</w:delText>
            </w:r>
            <w:r w:rsidRPr="00A971D2" w:rsidDel="0029574B">
              <w:rPr>
                <w:rFonts w:eastAsiaTheme="minorEastAsia"/>
                <w:b w:val="0"/>
                <w:sz w:val="20"/>
                <w:szCs w:val="20"/>
                <w:lang w:eastAsia="sk-SK"/>
                <w:rPrChange w:id="1101" w:author="Peter Eimannsberger" w:date="2024-09-19T08:28:00Z">
                  <w:rPr>
                    <w:rFonts w:eastAsiaTheme="minorEastAsia"/>
                    <w:b w:val="0"/>
                    <w:lang w:eastAsia="sk-SK"/>
                  </w:rPr>
                </w:rPrChange>
              </w:rPr>
              <w:tab/>
            </w:r>
            <w:r w:rsidRPr="00A971D2" w:rsidDel="0029574B">
              <w:rPr>
                <w:sz w:val="20"/>
                <w:szCs w:val="20"/>
                <w:rPrChange w:id="1102" w:author="Peter Eimannsberger" w:date="2024-09-19T08:28:00Z">
                  <w:rPr>
                    <w:rStyle w:val="Hypertextovprepojenie"/>
                    <w:b w:val="0"/>
                  </w:rPr>
                </w:rPrChange>
              </w:rPr>
              <w:delText>Konflikt záujmov</w:delText>
            </w:r>
            <w:r w:rsidRPr="00A971D2" w:rsidDel="0029574B">
              <w:rPr>
                <w:webHidden/>
                <w:sz w:val="20"/>
                <w:szCs w:val="20"/>
                <w:rPrChange w:id="1103" w:author="Peter Eimannsberger" w:date="2024-09-19T08:28:00Z">
                  <w:rPr>
                    <w:webHidden/>
                  </w:rPr>
                </w:rPrChange>
              </w:rPr>
              <w:tab/>
              <w:delText>52</w:delText>
            </w:r>
          </w:del>
        </w:p>
        <w:p w14:paraId="052A606A" w14:textId="2FDCE7CC" w:rsidR="00CF132B" w:rsidRPr="00EB7329" w:rsidRDefault="00CF132B" w:rsidP="004935C5">
          <w:pPr>
            <w:spacing w:before="120" w:line="240" w:lineRule="auto"/>
            <w:rPr>
              <w:rFonts w:ascii="Times New Roman" w:hAnsi="Times New Roman" w:cs="Times New Roman"/>
            </w:rPr>
          </w:pPr>
          <w:r w:rsidRPr="00A971D2">
            <w:rPr>
              <w:rFonts w:ascii="Times New Roman" w:hAnsi="Times New Roman" w:cs="Times New Roman"/>
              <w:b/>
              <w:bCs/>
              <w:sz w:val="20"/>
              <w:szCs w:val="20"/>
              <w:rPrChange w:id="1104" w:author="Peter Eimannsberger" w:date="2024-09-19T08:28:00Z">
                <w:rPr>
                  <w:rFonts w:ascii="Times New Roman" w:hAnsi="Times New Roman" w:cs="Times New Roman"/>
                  <w:b/>
                  <w:bCs/>
                </w:rPr>
              </w:rPrChange>
            </w:rPr>
            <w:fldChar w:fldCharType="end"/>
          </w:r>
        </w:p>
      </w:sdtContent>
    </w:sdt>
    <w:p w14:paraId="7DE3F8F8" w14:textId="5C0EFBC3" w:rsidR="00CF132B" w:rsidRPr="00EB7329" w:rsidRDefault="00CF132B" w:rsidP="004935C5">
      <w:pPr>
        <w:tabs>
          <w:tab w:val="left" w:pos="6630"/>
        </w:tabs>
        <w:spacing w:before="120" w:line="240" w:lineRule="auto"/>
        <w:rPr>
          <w:rFonts w:ascii="Times New Roman" w:hAnsi="Times New Roman" w:cs="Times New Roman"/>
        </w:rPr>
      </w:pPr>
    </w:p>
    <w:p w14:paraId="2DD336C3" w14:textId="30F789A5" w:rsidR="007E2C50" w:rsidRPr="00F72100" w:rsidRDefault="007E2C50" w:rsidP="00BD772C">
      <w:pPr>
        <w:pStyle w:val="Nadpis1"/>
        <w:numPr>
          <w:ilvl w:val="0"/>
          <w:numId w:val="3"/>
        </w:numPr>
        <w:spacing w:before="120" w:after="200" w:line="240" w:lineRule="auto"/>
        <w:ind w:left="567" w:hanging="567"/>
        <w:jc w:val="center"/>
        <w:rPr>
          <w:rFonts w:ascii="Times New Roman" w:hAnsi="Times New Roman" w:cs="Times New Roman"/>
          <w:color w:val="auto"/>
          <w:sz w:val="24"/>
          <w:szCs w:val="24"/>
        </w:rPr>
      </w:pPr>
      <w:bookmarkStart w:id="1105" w:name="_Toc177626887"/>
      <w:r w:rsidRPr="00F72100">
        <w:rPr>
          <w:rFonts w:ascii="Times New Roman" w:hAnsi="Times New Roman" w:cs="Times New Roman"/>
          <w:color w:val="auto"/>
          <w:sz w:val="24"/>
          <w:szCs w:val="24"/>
        </w:rPr>
        <w:lastRenderedPageBreak/>
        <w:t>Verejné obstarávanie</w:t>
      </w:r>
      <w:bookmarkEnd w:id="1105"/>
    </w:p>
    <w:p w14:paraId="3AFC3901" w14:textId="77777777" w:rsidR="00354DDD" w:rsidRPr="00911E6C" w:rsidRDefault="00354DDD" w:rsidP="00354DDD">
      <w:pPr>
        <w:spacing w:after="0" w:line="240" w:lineRule="auto"/>
        <w:jc w:val="both"/>
        <w:rPr>
          <w:rFonts w:ascii="Times New Roman" w:eastAsia="Times New Roman" w:hAnsi="Times New Roman" w:cs="Times New Roman"/>
          <w:b/>
          <w:lang w:eastAsia="sk-SK"/>
        </w:rPr>
      </w:pPr>
      <w:r w:rsidRPr="00911E6C">
        <w:rPr>
          <w:rFonts w:ascii="Times New Roman" w:eastAsia="Times New Roman" w:hAnsi="Times New Roman" w:cs="Times New Roman"/>
          <w:lang w:eastAsia="sk-SK"/>
        </w:rPr>
        <w:t>Slovenská republika sa podieľa na čerpaní finančnýc</w:t>
      </w:r>
      <w:bookmarkStart w:id="1106" w:name="_GoBack"/>
      <w:bookmarkEnd w:id="1106"/>
      <w:r w:rsidRPr="00911E6C">
        <w:rPr>
          <w:rFonts w:ascii="Times New Roman" w:eastAsia="Times New Roman" w:hAnsi="Times New Roman" w:cs="Times New Roman"/>
          <w:lang w:eastAsia="sk-SK"/>
        </w:rPr>
        <w:t xml:space="preserve">h prostriedkov </w:t>
      </w:r>
      <w:r w:rsidRPr="00911E6C">
        <w:rPr>
          <w:rFonts w:ascii="Times New Roman" w:eastAsia="Times New Roman" w:hAnsi="Times New Roman" w:cs="Times New Roman"/>
          <w:b/>
          <w:lang w:eastAsia="sk-SK"/>
        </w:rPr>
        <w:t xml:space="preserve">Fondov pre oblasť vnútorných záležitostí </w:t>
      </w:r>
      <w:r w:rsidRPr="00911E6C">
        <w:rPr>
          <w:rFonts w:ascii="Times New Roman" w:eastAsia="Times New Roman" w:hAnsi="Times New Roman" w:cs="Times New Roman"/>
          <w:lang w:eastAsia="sk-SK"/>
        </w:rPr>
        <w:t xml:space="preserve"> (ďalej aj „fondy“) z viacročného finančného rámca Európskej únie (ďalej len „EÚ“) na roky 2021 až 2027</w:t>
      </w:r>
      <w:r w:rsidRPr="00911E6C">
        <w:rPr>
          <w:rStyle w:val="Odkaznapoznmkupodiarou"/>
          <w:rFonts w:ascii="Times New Roman" w:eastAsia="Times New Roman" w:hAnsi="Times New Roman" w:cs="Times New Roman"/>
          <w:lang w:eastAsia="sk-SK"/>
        </w:rPr>
        <w:footnoteReference w:id="1"/>
      </w:r>
      <w:r w:rsidRPr="00911E6C">
        <w:rPr>
          <w:rFonts w:ascii="Times New Roman" w:eastAsia="Times New Roman" w:hAnsi="Times New Roman" w:cs="Times New Roman"/>
          <w:lang w:eastAsia="sk-SK"/>
        </w:rPr>
        <w:t>, ktorými sú:</w:t>
      </w:r>
    </w:p>
    <w:p w14:paraId="79239BF3" w14:textId="77777777" w:rsidR="00354DDD" w:rsidRPr="00911E6C" w:rsidRDefault="00354DDD" w:rsidP="00354DDD">
      <w:pPr>
        <w:spacing w:after="0" w:line="240" w:lineRule="auto"/>
        <w:ind w:firstLine="709"/>
        <w:jc w:val="both"/>
        <w:rPr>
          <w:rFonts w:ascii="Times New Roman" w:eastAsia="Times New Roman" w:hAnsi="Times New Roman" w:cs="Times New Roman"/>
          <w:b/>
          <w:lang w:eastAsia="sk-SK"/>
        </w:rPr>
      </w:pPr>
    </w:p>
    <w:p w14:paraId="6622A925" w14:textId="77777777" w:rsidR="00354DDD" w:rsidRPr="00354DDD" w:rsidRDefault="00354DDD" w:rsidP="00354DDD">
      <w:pPr>
        <w:pStyle w:val="Odsekzoznamu"/>
        <w:numPr>
          <w:ilvl w:val="0"/>
          <w:numId w:val="54"/>
        </w:numPr>
        <w:spacing w:after="0" w:line="240" w:lineRule="auto"/>
        <w:ind w:hanging="294"/>
        <w:jc w:val="both"/>
        <w:rPr>
          <w:b/>
          <w:sz w:val="22"/>
        </w:rPr>
      </w:pPr>
      <w:r w:rsidRPr="00354DDD">
        <w:rPr>
          <w:b/>
          <w:sz w:val="22"/>
        </w:rPr>
        <w:t>Fond pre azyl, migráciu a integráciu</w:t>
      </w:r>
      <w:r w:rsidRPr="00354DDD">
        <w:rPr>
          <w:rStyle w:val="Odkaznapoznmkupodiarou"/>
          <w:b/>
          <w:sz w:val="22"/>
        </w:rPr>
        <w:footnoteReference w:id="2"/>
      </w:r>
      <w:r w:rsidRPr="00354DDD">
        <w:rPr>
          <w:b/>
          <w:sz w:val="22"/>
        </w:rPr>
        <w:t xml:space="preserve"> </w:t>
      </w:r>
      <w:r w:rsidRPr="00354DDD">
        <w:rPr>
          <w:sz w:val="22"/>
        </w:rPr>
        <w:t>(ďalej len „AMIF“),</w:t>
      </w:r>
    </w:p>
    <w:p w14:paraId="5ABFD19F" w14:textId="77777777" w:rsidR="00354DDD" w:rsidRPr="00354DDD" w:rsidRDefault="00354DDD" w:rsidP="00354DDD">
      <w:pPr>
        <w:pStyle w:val="Odsekzoznamu"/>
        <w:numPr>
          <w:ilvl w:val="0"/>
          <w:numId w:val="54"/>
        </w:numPr>
        <w:spacing w:after="0" w:line="240" w:lineRule="auto"/>
        <w:ind w:hanging="294"/>
        <w:jc w:val="both"/>
        <w:rPr>
          <w:sz w:val="22"/>
        </w:rPr>
      </w:pPr>
      <w:r w:rsidRPr="00354DDD">
        <w:rPr>
          <w:b/>
          <w:sz w:val="22"/>
        </w:rPr>
        <w:t>Fond pre vnútornú bezpečnosť</w:t>
      </w:r>
      <w:r w:rsidRPr="00354DDD">
        <w:rPr>
          <w:rStyle w:val="Odkaznapoznmkupodiarou"/>
          <w:b/>
          <w:sz w:val="22"/>
        </w:rPr>
        <w:footnoteReference w:id="3"/>
      </w:r>
      <w:r w:rsidRPr="00354DDD">
        <w:rPr>
          <w:sz w:val="22"/>
        </w:rPr>
        <w:t xml:space="preserve"> (ďalej len „ISF“),</w:t>
      </w:r>
    </w:p>
    <w:p w14:paraId="0BD9B128" w14:textId="77777777" w:rsidR="00354DDD" w:rsidRPr="00354DDD" w:rsidRDefault="00354DDD" w:rsidP="00354DDD">
      <w:pPr>
        <w:pStyle w:val="Odsekzoznamu"/>
        <w:numPr>
          <w:ilvl w:val="0"/>
          <w:numId w:val="54"/>
        </w:numPr>
        <w:spacing w:after="0" w:line="240" w:lineRule="auto"/>
        <w:ind w:hanging="294"/>
        <w:jc w:val="both"/>
        <w:rPr>
          <w:sz w:val="22"/>
        </w:rPr>
      </w:pPr>
      <w:r w:rsidRPr="00354DDD">
        <w:rPr>
          <w:b/>
          <w:sz w:val="22"/>
        </w:rPr>
        <w:t>Nástroj finančnej podpory na riadenie hraníc a vízovú politiku</w:t>
      </w:r>
      <w:r w:rsidRPr="00354DDD">
        <w:rPr>
          <w:rStyle w:val="Odkaznapoznmkupodiarou"/>
          <w:b/>
          <w:sz w:val="22"/>
        </w:rPr>
        <w:footnoteReference w:id="4"/>
      </w:r>
      <w:r w:rsidRPr="00354DDD">
        <w:rPr>
          <w:sz w:val="22"/>
        </w:rPr>
        <w:t xml:space="preserve"> („ďalej len BMVI“).</w:t>
      </w:r>
    </w:p>
    <w:p w14:paraId="25CCC05B" w14:textId="134632BE" w:rsidR="00354DDD" w:rsidRDefault="00354DDD" w:rsidP="004935C5">
      <w:pPr>
        <w:spacing w:before="120" w:line="240" w:lineRule="auto"/>
        <w:jc w:val="both"/>
        <w:rPr>
          <w:rFonts w:ascii="Times New Roman" w:hAnsi="Times New Roman" w:cs="Times New Roman"/>
        </w:rPr>
      </w:pPr>
      <w:r w:rsidRPr="00911E6C">
        <w:rPr>
          <w:rFonts w:ascii="Times New Roman" w:eastAsia="Times New Roman" w:hAnsi="Times New Roman" w:cs="Times New Roman"/>
          <w:lang w:eastAsia="sk-SK"/>
        </w:rPr>
        <w:t xml:space="preserve">Cieľom fondov je podpora opatrení zameraných na rozvíjanie legálnej migrácie a presadzovanie účinnej integrácie štátnych príslušníkov tretích krajín, boj proti nelegálnej migrácii a posilňovanie účinného návratu a readmisie, zvýšenie solidarity s členskými štátmi najviac postihnutými výzvami v oblasti migrácie, predchádzanie trestnej činnosti, terorizmu a </w:t>
      </w:r>
      <w:proofErr w:type="spellStart"/>
      <w:r w:rsidRPr="00911E6C">
        <w:rPr>
          <w:rFonts w:ascii="Times New Roman" w:eastAsia="Times New Roman" w:hAnsi="Times New Roman" w:cs="Times New Roman"/>
          <w:lang w:eastAsia="sk-SK"/>
        </w:rPr>
        <w:t>radikalizácii</w:t>
      </w:r>
      <w:proofErr w:type="spellEnd"/>
      <w:r w:rsidRPr="00911E6C">
        <w:rPr>
          <w:rFonts w:ascii="Times New Roman" w:eastAsia="Times New Roman" w:hAnsi="Times New Roman" w:cs="Times New Roman"/>
          <w:lang w:eastAsia="sk-SK"/>
        </w:rPr>
        <w:t xml:space="preserve"> a boja proti nim, rozvoj policajnej cezhraničnej spolupráce vrátane výmeny informácií a spoločných operácií a krízového riadenia, podpora účinného integrovaného riadenia hraníc na vonkajších hraniciach EÚ, podpora spoločnej vízovej politiky a predchádzanie migračným a bezpečnostným rizikám.</w:t>
      </w:r>
    </w:p>
    <w:p w14:paraId="1641DBB5" w14:textId="32229BC1" w:rsidR="00354DDD" w:rsidRPr="00911E6C" w:rsidRDefault="00354DDD" w:rsidP="00354DDD">
      <w:pPr>
        <w:autoSpaceDE w:val="0"/>
        <w:autoSpaceDN w:val="0"/>
        <w:adjustRightInd w:val="0"/>
        <w:spacing w:after="0" w:line="240" w:lineRule="auto"/>
        <w:jc w:val="both"/>
        <w:rPr>
          <w:rFonts w:ascii="Times New Roman" w:eastAsia="Times New Roman" w:hAnsi="Times New Roman" w:cs="Times New Roman"/>
          <w:lang w:eastAsia="sk-SK"/>
        </w:rPr>
      </w:pPr>
      <w:r w:rsidRPr="00911E6C">
        <w:rPr>
          <w:rFonts w:ascii="Times New Roman" w:eastAsia="Times New Roman" w:hAnsi="Times New Roman" w:cs="Times New Roman"/>
          <w:b/>
          <w:lang w:eastAsia="sk-SK"/>
        </w:rPr>
        <w:t>Uznesením vlády SR č. 329 z 27. mája 2020</w:t>
      </w:r>
      <w:r w:rsidRPr="00911E6C">
        <w:rPr>
          <w:rFonts w:ascii="Times New Roman" w:eastAsia="Times New Roman" w:hAnsi="Times New Roman" w:cs="Times New Roman"/>
          <w:lang w:eastAsia="sk-SK"/>
        </w:rPr>
        <w:t xml:space="preserve"> bolo riadiacim orgánom programov Fondu pre azyl, migráciu a integráciu, Fondu pre vnútornú bezpečnosť a Nástroja finančnej podpory na riadenie hraníc a vízovú politiku na roky 2021 – 2027 (ďalej len „Fondy pre oblasť vnútorných záležitostí“ alebo „fondy“) určené </w:t>
      </w:r>
      <w:r w:rsidRPr="00911E6C">
        <w:rPr>
          <w:rFonts w:ascii="Times New Roman" w:eastAsia="Times New Roman" w:hAnsi="Times New Roman" w:cs="Times New Roman"/>
          <w:b/>
          <w:lang w:eastAsia="sk-SK"/>
        </w:rPr>
        <w:t>Ministerstvo vnútra S</w:t>
      </w:r>
      <w:r>
        <w:rPr>
          <w:rFonts w:ascii="Times New Roman" w:eastAsia="Times New Roman" w:hAnsi="Times New Roman" w:cs="Times New Roman"/>
          <w:b/>
          <w:lang w:eastAsia="sk-SK"/>
        </w:rPr>
        <w:t>lovenskej republiky</w:t>
      </w:r>
      <w:r w:rsidRPr="00911E6C">
        <w:rPr>
          <w:rFonts w:ascii="Times New Roman" w:eastAsia="Times New Roman" w:hAnsi="Times New Roman" w:cs="Times New Roman"/>
          <w:lang w:eastAsia="sk-SK"/>
        </w:rPr>
        <w:t xml:space="preserve"> (ďalej </w:t>
      </w:r>
      <w:r>
        <w:rPr>
          <w:rFonts w:ascii="Times New Roman" w:eastAsia="Times New Roman" w:hAnsi="Times New Roman" w:cs="Times New Roman"/>
          <w:lang w:eastAsia="sk-SK"/>
        </w:rPr>
        <w:t xml:space="preserve">aj ako </w:t>
      </w:r>
      <w:r w:rsidRPr="00911E6C">
        <w:rPr>
          <w:rFonts w:ascii="Times New Roman" w:eastAsia="Times New Roman" w:hAnsi="Times New Roman" w:cs="Times New Roman"/>
          <w:lang w:eastAsia="sk-SK"/>
        </w:rPr>
        <w:t xml:space="preserve">„MV SR“). </w:t>
      </w:r>
      <w:r>
        <w:rPr>
          <w:rFonts w:ascii="Times New Roman" w:eastAsia="Times New Roman" w:hAnsi="Times New Roman" w:cs="Times New Roman"/>
          <w:lang w:eastAsia="sk-SK"/>
        </w:rPr>
        <w:t>MV</w:t>
      </w:r>
      <w:r w:rsidRPr="00911E6C">
        <w:rPr>
          <w:rFonts w:ascii="Times New Roman" w:eastAsia="Times New Roman" w:hAnsi="Times New Roman" w:cs="Times New Roman"/>
          <w:lang w:eastAsia="sk-SK"/>
        </w:rPr>
        <w:t xml:space="preserve"> SR ako riadiaci orgán súčasne plní úlohy platobného orgánu</w:t>
      </w:r>
      <w:r w:rsidRPr="00911E6C">
        <w:rPr>
          <w:rFonts w:ascii="Times New Roman" w:eastAsia="Times New Roman" w:hAnsi="Times New Roman" w:cs="Times New Roman"/>
          <w:vertAlign w:val="superscript"/>
          <w:lang w:eastAsia="sk-SK"/>
        </w:rPr>
        <w:t xml:space="preserve"> </w:t>
      </w:r>
      <w:r w:rsidRPr="00911E6C">
        <w:rPr>
          <w:rFonts w:ascii="Times New Roman" w:eastAsia="Times New Roman" w:hAnsi="Times New Roman" w:cs="Times New Roman"/>
          <w:lang w:eastAsia="sk-SK"/>
        </w:rPr>
        <w:t xml:space="preserve">v oblasti riadenia programov v súlade so </w:t>
      </w:r>
      <w:r w:rsidRPr="00911E6C">
        <w:rPr>
          <w:rFonts w:ascii="Times New Roman" w:eastAsia="Times New Roman" w:hAnsi="Times New Roman" w:cs="Times New Roman"/>
          <w:b/>
          <w:lang w:eastAsia="sk-SK"/>
        </w:rPr>
        <w:t xml:space="preserve">zákonom č. </w:t>
      </w:r>
      <w:r w:rsidRPr="00911E6C">
        <w:rPr>
          <w:rFonts w:ascii="Times New Roman" w:hAnsi="Times New Roman" w:cs="Times New Roman"/>
          <w:b/>
        </w:rPr>
        <w:t>121/2022 Z. z. o príspevkoch z fondov Európskej únie</w:t>
      </w:r>
      <w:r w:rsidRPr="00911E6C">
        <w:rPr>
          <w:rFonts w:ascii="Times New Roman" w:hAnsi="Times New Roman" w:cs="Times New Roman"/>
        </w:rPr>
        <w:t xml:space="preserve"> a o zmene a doplnení niektorých zákonov (ďalej „zákon o príspevkoch z fondov EÚ“).</w:t>
      </w:r>
      <w:r w:rsidRPr="00911E6C">
        <w:rPr>
          <w:rFonts w:ascii="Times New Roman" w:eastAsia="Times New Roman" w:hAnsi="Times New Roman" w:cs="Times New Roman"/>
          <w:lang w:eastAsia="sk-SK"/>
        </w:rPr>
        <w:t xml:space="preserve"> Vyplýva to aj z nariadenia o spoločných ustanoveniach, na základe ktorého v prípade „</w:t>
      </w:r>
      <w:r w:rsidRPr="00911E6C">
        <w:rPr>
          <w:rFonts w:ascii="Times New Roman" w:eastAsia="Times New Roman" w:hAnsi="Times New Roman" w:cs="Times New Roman"/>
          <w:i/>
          <w:lang w:eastAsia="sk-SK"/>
        </w:rPr>
        <w:t>programov podporovaných z AMIF, ISF a BMVI účtovnú funkciu vykonáva, alebo za ňu zodpovedá riadiaci orgán</w:t>
      </w:r>
      <w:r w:rsidRPr="00911E6C">
        <w:rPr>
          <w:rFonts w:ascii="Times New Roman" w:eastAsia="Times New Roman" w:hAnsi="Times New Roman" w:cs="Times New Roman"/>
          <w:lang w:eastAsia="sk-SK"/>
        </w:rPr>
        <w:t>“ (v podmienkach legislatívneho nastavenia v SR sa účtovnou funkciou rozumejú úlohy „</w:t>
      </w:r>
      <w:r w:rsidR="0085707E">
        <w:rPr>
          <w:rFonts w:ascii="Times New Roman" w:eastAsia="Times New Roman" w:hAnsi="Times New Roman" w:cs="Times New Roman"/>
          <w:lang w:eastAsia="sk-SK"/>
        </w:rPr>
        <w:t>p</w:t>
      </w:r>
      <w:r w:rsidRPr="00911E6C">
        <w:rPr>
          <w:rFonts w:ascii="Times New Roman" w:eastAsia="Times New Roman" w:hAnsi="Times New Roman" w:cs="Times New Roman"/>
          <w:lang w:eastAsia="sk-SK"/>
        </w:rPr>
        <w:t>latobného orgánu“).</w:t>
      </w:r>
      <w:r w:rsidRPr="00911E6C">
        <w:rPr>
          <w:rStyle w:val="Odkaznapoznmkupodiarou"/>
          <w:rFonts w:ascii="Times New Roman" w:eastAsia="Times New Roman" w:hAnsi="Times New Roman" w:cs="Times New Roman"/>
          <w:lang w:eastAsia="sk-SK"/>
        </w:rPr>
        <w:footnoteReference w:id="5"/>
      </w:r>
    </w:p>
    <w:p w14:paraId="1AE89A34" w14:textId="5FE29457" w:rsidR="00514640" w:rsidRPr="00EB7329" w:rsidRDefault="00354DDD" w:rsidP="004935C5">
      <w:pPr>
        <w:spacing w:before="120" w:line="240" w:lineRule="auto"/>
        <w:jc w:val="both"/>
        <w:rPr>
          <w:rFonts w:ascii="Times New Roman" w:hAnsi="Times New Roman" w:cs="Times New Roman"/>
        </w:rPr>
      </w:pPr>
      <w:r>
        <w:rPr>
          <w:rFonts w:ascii="Times New Roman" w:hAnsi="Times New Roman" w:cs="Times New Roman"/>
        </w:rPr>
        <w:t xml:space="preserve">MV SR, </w:t>
      </w:r>
      <w:r w:rsidR="00514640" w:rsidRPr="00EB7329">
        <w:rPr>
          <w:rFonts w:ascii="Times New Roman" w:hAnsi="Times New Roman" w:cs="Times New Roman"/>
        </w:rPr>
        <w:t xml:space="preserve">ako </w:t>
      </w:r>
      <w:r>
        <w:rPr>
          <w:rFonts w:ascii="Times New Roman" w:hAnsi="Times New Roman" w:cs="Times New Roman"/>
        </w:rPr>
        <w:t>Riadiaci</w:t>
      </w:r>
      <w:r w:rsidR="00B216D3" w:rsidRPr="00EB7329">
        <w:rPr>
          <w:rFonts w:ascii="Times New Roman" w:hAnsi="Times New Roman" w:cs="Times New Roman"/>
        </w:rPr>
        <w:t xml:space="preserve"> orgán</w:t>
      </w:r>
      <w:r w:rsidR="00514640" w:rsidRPr="00EB7329">
        <w:rPr>
          <w:rFonts w:ascii="Times New Roman" w:hAnsi="Times New Roman" w:cs="Times New Roman"/>
        </w:rPr>
        <w:t xml:space="preserve"> </w:t>
      </w:r>
      <w:r w:rsidR="0085707E">
        <w:rPr>
          <w:rFonts w:ascii="Times New Roman" w:hAnsi="Times New Roman" w:cs="Times New Roman"/>
        </w:rPr>
        <w:t xml:space="preserve">programov </w:t>
      </w:r>
      <w:r w:rsidR="00514640" w:rsidRPr="00EB7329">
        <w:rPr>
          <w:rFonts w:ascii="Times New Roman" w:hAnsi="Times New Roman" w:cs="Times New Roman"/>
        </w:rPr>
        <w:t>Fondov pre oblasť vnútorných záležitostí</w:t>
      </w:r>
      <w:r w:rsidR="005557B2" w:rsidRPr="00EB7329">
        <w:rPr>
          <w:rStyle w:val="Odkaznapoznmkupodiarou"/>
          <w:rFonts w:ascii="Times New Roman" w:hAnsi="Times New Roman" w:cs="Times New Roman"/>
        </w:rPr>
        <w:footnoteReference w:id="6"/>
      </w:r>
      <w:r w:rsidR="00514640" w:rsidRPr="00EB7329">
        <w:rPr>
          <w:rFonts w:ascii="Times New Roman" w:hAnsi="Times New Roman" w:cs="Times New Roman"/>
        </w:rPr>
        <w:t xml:space="preserve"> </w:t>
      </w:r>
      <w:r>
        <w:rPr>
          <w:rFonts w:ascii="Times New Roman" w:hAnsi="Times New Roman" w:cs="Times New Roman"/>
        </w:rPr>
        <w:t xml:space="preserve">(ďalej aj ako </w:t>
      </w:r>
      <w:r w:rsidRPr="00EB7329">
        <w:rPr>
          <w:rFonts w:ascii="Times New Roman" w:hAnsi="Times New Roman" w:cs="Times New Roman"/>
        </w:rPr>
        <w:t>„</w:t>
      </w:r>
      <w:r>
        <w:rPr>
          <w:rFonts w:ascii="Times New Roman" w:hAnsi="Times New Roman" w:cs="Times New Roman"/>
        </w:rPr>
        <w:t>Riadiaci</w:t>
      </w:r>
      <w:r w:rsidRPr="00EB7329">
        <w:rPr>
          <w:rFonts w:ascii="Times New Roman" w:hAnsi="Times New Roman" w:cs="Times New Roman"/>
        </w:rPr>
        <w:t xml:space="preserve"> orgán“</w:t>
      </w:r>
      <w:r>
        <w:rPr>
          <w:rFonts w:ascii="Times New Roman" w:hAnsi="Times New Roman" w:cs="Times New Roman"/>
        </w:rPr>
        <w:t xml:space="preserve"> </w:t>
      </w:r>
      <w:r w:rsidR="002B4750" w:rsidRPr="00EB7329">
        <w:rPr>
          <w:rFonts w:ascii="Times New Roman" w:hAnsi="Times New Roman" w:cs="Times New Roman"/>
        </w:rPr>
        <w:t>alebo „</w:t>
      </w:r>
      <w:r>
        <w:rPr>
          <w:rFonts w:ascii="Times New Roman" w:hAnsi="Times New Roman" w:cs="Times New Roman"/>
        </w:rPr>
        <w:t>RO</w:t>
      </w:r>
      <w:r w:rsidR="002B4750" w:rsidRPr="00EB7329">
        <w:rPr>
          <w:rFonts w:ascii="Times New Roman" w:hAnsi="Times New Roman" w:cs="Times New Roman"/>
        </w:rPr>
        <w:t>“</w:t>
      </w:r>
      <w:r w:rsidR="000115AF">
        <w:rPr>
          <w:rFonts w:ascii="Times New Roman" w:hAnsi="Times New Roman" w:cs="Times New Roman"/>
        </w:rPr>
        <w:t xml:space="preserve"> alebo „poskytovateľ“</w:t>
      </w:r>
      <w:r w:rsidR="00B216D3" w:rsidRPr="00EB7329">
        <w:rPr>
          <w:rFonts w:ascii="Times New Roman" w:hAnsi="Times New Roman" w:cs="Times New Roman"/>
        </w:rPr>
        <w:t>)</w:t>
      </w:r>
      <w:r>
        <w:rPr>
          <w:rFonts w:ascii="Times New Roman" w:hAnsi="Times New Roman" w:cs="Times New Roman"/>
        </w:rPr>
        <w:t>,</w:t>
      </w:r>
      <w:r w:rsidR="007E2684" w:rsidRPr="00EB7329">
        <w:rPr>
          <w:rFonts w:ascii="Times New Roman" w:hAnsi="Times New Roman" w:cs="Times New Roman"/>
        </w:rPr>
        <w:t xml:space="preserve"> </w:t>
      </w:r>
      <w:r w:rsidR="00514640" w:rsidRPr="00EB7329">
        <w:rPr>
          <w:rFonts w:ascii="Times New Roman" w:hAnsi="Times New Roman" w:cs="Times New Roman"/>
        </w:rPr>
        <w:t xml:space="preserve">vypracovalo toto </w:t>
      </w:r>
      <w:r w:rsidRPr="00354DDD">
        <w:rPr>
          <w:rFonts w:ascii="Times New Roman" w:hAnsi="Times New Roman" w:cs="Times New Roman"/>
        </w:rPr>
        <w:t>Usmernenie k verejnému obstarávaniu/obstarávaniu programov Fondov pre oblasť vnútorných záležitostí na roky 2021 – 2027</w:t>
      </w:r>
      <w:r w:rsidR="00514640" w:rsidRPr="00EB7329">
        <w:rPr>
          <w:rFonts w:ascii="Times New Roman" w:hAnsi="Times New Roman" w:cs="Times New Roman"/>
        </w:rPr>
        <w:t xml:space="preserve"> (ďalej len „Usmernenie“), ktoré predstavuje dokument, ktorý má viesť prijímateľa a napomáhať mu pri implementácii projektu spolufinancovaného z Fondov pre oblasť vnútorných záležitostí. Usmernenie poskytuje</w:t>
      </w:r>
      <w:ins w:id="1107" w:author="Karol M" w:date="2024-07-02T08:59:00Z">
        <w:r w:rsidR="00D96127">
          <w:rPr>
            <w:rFonts w:ascii="Times New Roman" w:hAnsi="Times New Roman" w:cs="Times New Roman"/>
          </w:rPr>
          <w:t xml:space="preserve"> </w:t>
        </w:r>
      </w:ins>
      <w:del w:id="1108" w:author="Karol M" w:date="2024-07-02T08:59:00Z">
        <w:r w:rsidR="00514640" w:rsidRPr="00EB7329" w:rsidDel="00D96127">
          <w:rPr>
            <w:rFonts w:ascii="Times New Roman" w:hAnsi="Times New Roman" w:cs="Times New Roman"/>
          </w:rPr>
          <w:delText xml:space="preserve"> </w:delText>
        </w:r>
      </w:del>
      <w:r w:rsidR="00514640" w:rsidRPr="00EB7329">
        <w:rPr>
          <w:rFonts w:ascii="Times New Roman" w:hAnsi="Times New Roman" w:cs="Times New Roman"/>
        </w:rPr>
        <w:t xml:space="preserve">doplňujúce </w:t>
      </w:r>
      <w:del w:id="1109" w:author="Karol M" w:date="2024-07-02T08:59:00Z">
        <w:r w:rsidR="007841D2" w:rsidDel="00D96127">
          <w:rPr>
            <w:rFonts w:ascii="Times New Roman" w:hAnsi="Times New Roman" w:cs="Times New Roman"/>
          </w:rPr>
          <w:br/>
        </w:r>
      </w:del>
      <w:r w:rsidR="00514640" w:rsidRPr="00EB7329">
        <w:rPr>
          <w:rFonts w:ascii="Times New Roman" w:hAnsi="Times New Roman" w:cs="Times New Roman"/>
        </w:rPr>
        <w:t xml:space="preserve">a vysvetľujúce pravidlá, povinnosti a informácie, pričom  tieto majú prispieť k efektívnejšiemu výkonu verejného obstarávania (ďalej aj „VO“), za súčasného zníženia chybovosti, ako aj k zlepšeniu vzájomnej komunikácie </w:t>
      </w:r>
      <w:r>
        <w:rPr>
          <w:rFonts w:ascii="Times New Roman" w:hAnsi="Times New Roman" w:cs="Times New Roman"/>
        </w:rPr>
        <w:t>Riadiaceho orgánu</w:t>
      </w:r>
      <w:r w:rsidR="00514640" w:rsidRPr="00EB7329">
        <w:rPr>
          <w:rFonts w:ascii="Times New Roman" w:hAnsi="Times New Roman" w:cs="Times New Roman"/>
        </w:rPr>
        <w:t xml:space="preserve"> a prijímateľa.</w:t>
      </w:r>
    </w:p>
    <w:p w14:paraId="68707BAE" w14:textId="2C9523BF" w:rsidR="00A95958" w:rsidRPr="00EB7329" w:rsidRDefault="00A95958"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Usmernenie upravuje postupy prijímateľa pri obstarávaní tovarov, služieb a stavebných prác </w:t>
      </w:r>
      <w:r w:rsidR="00610086" w:rsidRPr="00EB7329">
        <w:rPr>
          <w:rFonts w:ascii="Times New Roman" w:hAnsi="Times New Roman" w:cs="Times New Roman"/>
        </w:rPr>
        <w:br/>
      </w:r>
      <w:r w:rsidRPr="00EB7329">
        <w:rPr>
          <w:rFonts w:ascii="Times New Roman" w:hAnsi="Times New Roman" w:cs="Times New Roman"/>
        </w:rPr>
        <w:t>a kontrolu týchto postupov. Usmernenie sa v plnom rozsahu vzťahuje aj na partnera projektu.</w:t>
      </w:r>
    </w:p>
    <w:p w14:paraId="10BCA22C" w14:textId="64EC9987" w:rsidR="00266CA0" w:rsidRPr="00EB7329" w:rsidRDefault="00181CFB" w:rsidP="004935C5">
      <w:pPr>
        <w:spacing w:before="120" w:line="240" w:lineRule="auto"/>
        <w:jc w:val="both"/>
        <w:rPr>
          <w:rFonts w:ascii="Times New Roman" w:hAnsi="Times New Roman" w:cs="Times New Roman"/>
        </w:rPr>
      </w:pPr>
      <w:r w:rsidRPr="00EB7329">
        <w:rPr>
          <w:rFonts w:ascii="Times New Roman" w:hAnsi="Times New Roman" w:cs="Times New Roman"/>
        </w:rPr>
        <w:t>Pri realizácii VO</w:t>
      </w:r>
      <w:r w:rsidR="00266CA0" w:rsidRPr="00EB7329">
        <w:rPr>
          <w:rFonts w:ascii="Times New Roman" w:hAnsi="Times New Roman" w:cs="Times New Roman"/>
        </w:rPr>
        <w:t xml:space="preserve"> </w:t>
      </w:r>
      <w:r w:rsidRPr="00EB7329">
        <w:rPr>
          <w:rFonts w:ascii="Times New Roman" w:hAnsi="Times New Roman" w:cs="Times New Roman"/>
        </w:rPr>
        <w:t>sú prijímatelia povinní</w:t>
      </w:r>
      <w:r w:rsidR="00266CA0" w:rsidRPr="00EB7329">
        <w:rPr>
          <w:rFonts w:ascii="Times New Roman" w:hAnsi="Times New Roman" w:cs="Times New Roman"/>
        </w:rPr>
        <w:t xml:space="preserve"> dodrž</w:t>
      </w:r>
      <w:r w:rsidRPr="00EB7329">
        <w:rPr>
          <w:rFonts w:ascii="Times New Roman" w:hAnsi="Times New Roman" w:cs="Times New Roman"/>
        </w:rPr>
        <w:t>iavať</w:t>
      </w:r>
      <w:r w:rsidR="00266CA0" w:rsidRPr="00EB7329">
        <w:rPr>
          <w:rFonts w:ascii="Times New Roman" w:hAnsi="Times New Roman" w:cs="Times New Roman"/>
        </w:rPr>
        <w:t xml:space="preserve"> </w:t>
      </w:r>
      <w:r w:rsidR="004343C9" w:rsidRPr="00EB7329">
        <w:rPr>
          <w:rFonts w:ascii="Times New Roman" w:hAnsi="Times New Roman" w:cs="Times New Roman"/>
        </w:rPr>
        <w:t>najmä</w:t>
      </w:r>
      <w:r w:rsidR="00266CA0" w:rsidRPr="00EB7329">
        <w:rPr>
          <w:rFonts w:ascii="Times New Roman" w:hAnsi="Times New Roman" w:cs="Times New Roman"/>
        </w:rPr>
        <w:t xml:space="preserve"> pravidlá, ktoré určuje </w:t>
      </w:r>
      <w:r w:rsidR="00C514E5" w:rsidRPr="00EB7329">
        <w:rPr>
          <w:rFonts w:ascii="Times New Roman" w:hAnsi="Times New Roman" w:cs="Times New Roman"/>
        </w:rPr>
        <w:t xml:space="preserve">toto </w:t>
      </w:r>
      <w:r w:rsidR="00266CA0" w:rsidRPr="00EB7329">
        <w:rPr>
          <w:rFonts w:ascii="Times New Roman" w:hAnsi="Times New Roman" w:cs="Times New Roman"/>
        </w:rPr>
        <w:t>Usmernenie v platnom znení, avšak </w:t>
      </w:r>
      <w:r w:rsidRPr="00EB7329">
        <w:rPr>
          <w:rFonts w:ascii="Times New Roman" w:hAnsi="Times New Roman" w:cs="Times New Roman"/>
        </w:rPr>
        <w:t xml:space="preserve">prijímatelia, ktorými sú organizačné zložky MV SR, sú povinní postupovať pri realizácii VO </w:t>
      </w:r>
      <w:r w:rsidR="003B0139" w:rsidRPr="00EB7329">
        <w:rPr>
          <w:rFonts w:ascii="Times New Roman" w:hAnsi="Times New Roman" w:cs="Times New Roman"/>
        </w:rPr>
        <w:t>aj podľa</w:t>
      </w:r>
      <w:r w:rsidR="00266CA0" w:rsidRPr="00EB7329">
        <w:rPr>
          <w:rFonts w:ascii="Times New Roman" w:hAnsi="Times New Roman" w:cs="Times New Roman"/>
        </w:rPr>
        <w:t xml:space="preserve"> </w:t>
      </w:r>
      <w:ins w:id="1110" w:author="Karol M" w:date="2024-07-29T15:52:00Z">
        <w:r w:rsidR="00C7297B" w:rsidRPr="00C7297B">
          <w:rPr>
            <w:rFonts w:ascii="Times New Roman" w:hAnsi="Times New Roman" w:cs="Times New Roman"/>
            <w:i/>
            <w:iCs/>
          </w:rPr>
          <w:t>Nariadeni</w:t>
        </w:r>
        <w:r w:rsidR="00C7297B">
          <w:rPr>
            <w:rFonts w:ascii="Times New Roman" w:hAnsi="Times New Roman" w:cs="Times New Roman"/>
            <w:i/>
            <w:iCs/>
          </w:rPr>
          <w:t>a</w:t>
        </w:r>
        <w:r w:rsidR="00C7297B" w:rsidRPr="00C7297B">
          <w:rPr>
            <w:rFonts w:ascii="Times New Roman" w:hAnsi="Times New Roman" w:cs="Times New Roman"/>
            <w:i/>
            <w:iCs/>
          </w:rPr>
          <w:t xml:space="preserve"> Ministerstva vnútra Slovenskej republiky o verejnom obstarávaní  zákaziek na dodanie tovaru, zákaziek na uskutočnenie stavebných prác a zákaziek na poskytnutie služieb</w:t>
        </w:r>
        <w:r w:rsidR="00C7297B" w:rsidRPr="00C7297B" w:rsidDel="00C7297B">
          <w:rPr>
            <w:rFonts w:ascii="Times New Roman" w:hAnsi="Times New Roman" w:cs="Times New Roman"/>
            <w:i/>
            <w:iCs/>
          </w:rPr>
          <w:t xml:space="preserve"> </w:t>
        </w:r>
      </w:ins>
      <w:del w:id="1111" w:author="Karol M" w:date="2024-07-29T15:52:00Z">
        <w:r w:rsidR="00266CA0" w:rsidRPr="00EB7329" w:rsidDel="00C7297B">
          <w:rPr>
            <w:rFonts w:ascii="Times New Roman" w:hAnsi="Times New Roman" w:cs="Times New Roman"/>
            <w:i/>
            <w:iCs/>
          </w:rPr>
          <w:lastRenderedPageBreak/>
          <w:delText>Metodické</w:delText>
        </w:r>
        <w:r w:rsidR="003B0139" w:rsidRPr="00EB7329" w:rsidDel="00C7297B">
          <w:rPr>
            <w:rFonts w:ascii="Times New Roman" w:hAnsi="Times New Roman" w:cs="Times New Roman"/>
            <w:i/>
            <w:iCs/>
          </w:rPr>
          <w:delText>ho</w:delText>
        </w:r>
        <w:r w:rsidR="00266CA0" w:rsidRPr="00EB7329" w:rsidDel="00C7297B">
          <w:rPr>
            <w:rFonts w:ascii="Times New Roman" w:hAnsi="Times New Roman" w:cs="Times New Roman"/>
            <w:i/>
            <w:iCs/>
          </w:rPr>
          <w:delText xml:space="preserve"> usmerneni</w:delText>
        </w:r>
        <w:r w:rsidR="003B0139" w:rsidRPr="00EB7329" w:rsidDel="00C7297B">
          <w:rPr>
            <w:rFonts w:ascii="Times New Roman" w:hAnsi="Times New Roman" w:cs="Times New Roman"/>
            <w:i/>
            <w:iCs/>
          </w:rPr>
          <w:delText>a</w:delText>
        </w:r>
        <w:r w:rsidR="00266CA0" w:rsidRPr="00EB7329" w:rsidDel="00C7297B">
          <w:rPr>
            <w:rFonts w:ascii="Times New Roman" w:hAnsi="Times New Roman" w:cs="Times New Roman"/>
            <w:i/>
            <w:iCs/>
          </w:rPr>
          <w:delText xml:space="preserve"> k aplikácii postupu zadávania zákazky s nízkou hodnotou a zákazky malého rozsahu </w:delText>
        </w:r>
      </w:del>
      <w:del w:id="1112" w:author="Karol M" w:date="2024-07-31T08:30:00Z">
        <w:r w:rsidR="00266CA0" w:rsidRPr="00EB7329" w:rsidDel="00CE5A40">
          <w:rPr>
            <w:rFonts w:ascii="Times New Roman" w:hAnsi="Times New Roman" w:cs="Times New Roman"/>
          </w:rPr>
          <w:delText xml:space="preserve">vydaného odborom verejného obstarávania MV SR </w:delText>
        </w:r>
      </w:del>
      <w:r w:rsidR="00266CA0" w:rsidRPr="00EB7329">
        <w:rPr>
          <w:rFonts w:ascii="Times New Roman" w:hAnsi="Times New Roman" w:cs="Times New Roman"/>
        </w:rPr>
        <w:t>v platnom znení</w:t>
      </w:r>
      <w:r w:rsidR="003B0139" w:rsidRPr="00EB7329">
        <w:rPr>
          <w:rFonts w:ascii="Times New Roman" w:hAnsi="Times New Roman" w:cs="Times New Roman"/>
        </w:rPr>
        <w:t xml:space="preserve"> (ak je to relevantné)</w:t>
      </w:r>
      <w:r w:rsidR="00266CA0" w:rsidRPr="00EB7329">
        <w:rPr>
          <w:rFonts w:ascii="Times New Roman" w:hAnsi="Times New Roman" w:cs="Times New Roman"/>
        </w:rPr>
        <w:t xml:space="preserve"> </w:t>
      </w:r>
      <w:r w:rsidR="00F36BDE" w:rsidRPr="00EB7329">
        <w:rPr>
          <w:rFonts w:ascii="Times New Roman" w:hAnsi="Times New Roman" w:cs="Times New Roman"/>
        </w:rPr>
        <w:t>alebo</w:t>
      </w:r>
      <w:r w:rsidR="003B0139" w:rsidRPr="00EB7329">
        <w:rPr>
          <w:rFonts w:ascii="Times New Roman" w:hAnsi="Times New Roman" w:cs="Times New Roman"/>
        </w:rPr>
        <w:t xml:space="preserve"> podľa iných</w:t>
      </w:r>
      <w:r w:rsidR="00F36BDE" w:rsidRPr="00EB7329">
        <w:rPr>
          <w:rFonts w:ascii="Times New Roman" w:hAnsi="Times New Roman" w:cs="Times New Roman"/>
        </w:rPr>
        <w:t xml:space="preserve"> intern</w:t>
      </w:r>
      <w:r w:rsidR="003B0139" w:rsidRPr="00EB7329">
        <w:rPr>
          <w:rFonts w:ascii="Times New Roman" w:hAnsi="Times New Roman" w:cs="Times New Roman"/>
        </w:rPr>
        <w:t>ých</w:t>
      </w:r>
      <w:r w:rsidR="00F36BDE" w:rsidRPr="00EB7329">
        <w:rPr>
          <w:rFonts w:ascii="Times New Roman" w:hAnsi="Times New Roman" w:cs="Times New Roman"/>
        </w:rPr>
        <w:t xml:space="preserve"> akt</w:t>
      </w:r>
      <w:r w:rsidR="003B0139" w:rsidRPr="00EB7329">
        <w:rPr>
          <w:rFonts w:ascii="Times New Roman" w:hAnsi="Times New Roman" w:cs="Times New Roman"/>
        </w:rPr>
        <w:t>ov</w:t>
      </w:r>
      <w:r w:rsidR="00F36BDE" w:rsidRPr="00EB7329">
        <w:rPr>
          <w:rFonts w:ascii="Times New Roman" w:hAnsi="Times New Roman" w:cs="Times New Roman"/>
        </w:rPr>
        <w:t xml:space="preserve"> </w:t>
      </w:r>
      <w:r w:rsidR="003B0139" w:rsidRPr="00EB7329">
        <w:rPr>
          <w:rFonts w:ascii="Times New Roman" w:hAnsi="Times New Roman" w:cs="Times New Roman"/>
        </w:rPr>
        <w:t>a usmernení</w:t>
      </w:r>
      <w:r w:rsidR="00D877DC" w:rsidRPr="00EB7329">
        <w:rPr>
          <w:rFonts w:ascii="Times New Roman" w:hAnsi="Times New Roman" w:cs="Times New Roman"/>
        </w:rPr>
        <w:t xml:space="preserve"> </w:t>
      </w:r>
      <w:r w:rsidR="00F36BDE" w:rsidRPr="00EB7329">
        <w:rPr>
          <w:rFonts w:ascii="Times New Roman" w:hAnsi="Times New Roman" w:cs="Times New Roman"/>
        </w:rPr>
        <w:t xml:space="preserve">MV SR (napr. v prípade zabezpečovania leteniek - </w:t>
      </w:r>
      <w:r w:rsidR="00F36BDE" w:rsidRPr="00EB7329">
        <w:rPr>
          <w:rFonts w:ascii="Times New Roman" w:hAnsi="Times New Roman" w:cs="Times New Roman"/>
          <w:i/>
        </w:rPr>
        <w:t>Metodické usmernenie k zabezpečovaniu leteniek pre zamestnancov Ministerstva vnútra SR</w:t>
      </w:r>
      <w:r w:rsidR="00F36BDE" w:rsidRPr="00EB7329">
        <w:rPr>
          <w:rFonts w:ascii="Times New Roman" w:hAnsi="Times New Roman" w:cs="Times New Roman"/>
        </w:rPr>
        <w:t>,  vydaným Kanceláriou ministra vnútra SR, č. p. KM-OO-2019/007280  zo dňa 7.</w:t>
      </w:r>
      <w:r w:rsidR="00A87DD3" w:rsidRPr="00EB7329">
        <w:rPr>
          <w:rFonts w:ascii="Times New Roman" w:hAnsi="Times New Roman" w:cs="Times New Roman"/>
        </w:rPr>
        <w:t xml:space="preserve"> </w:t>
      </w:r>
      <w:r w:rsidR="00F36BDE" w:rsidRPr="00EB7329">
        <w:rPr>
          <w:rFonts w:ascii="Times New Roman" w:hAnsi="Times New Roman" w:cs="Times New Roman"/>
        </w:rPr>
        <w:t>9.</w:t>
      </w:r>
      <w:r w:rsidR="00A87DD3" w:rsidRPr="00EB7329">
        <w:rPr>
          <w:rFonts w:ascii="Times New Roman" w:hAnsi="Times New Roman" w:cs="Times New Roman"/>
        </w:rPr>
        <w:t xml:space="preserve"> </w:t>
      </w:r>
      <w:r w:rsidR="00F36BDE" w:rsidRPr="00EB7329">
        <w:rPr>
          <w:rFonts w:ascii="Times New Roman" w:hAnsi="Times New Roman" w:cs="Times New Roman"/>
        </w:rPr>
        <w:t>2019</w:t>
      </w:r>
      <w:r w:rsidR="00D877DC" w:rsidRPr="00EB7329">
        <w:rPr>
          <w:rFonts w:ascii="Times New Roman" w:hAnsi="Times New Roman" w:cs="Times New Roman"/>
        </w:rPr>
        <w:t xml:space="preserve"> a pod.</w:t>
      </w:r>
      <w:r w:rsidR="00F36BDE" w:rsidRPr="00EB7329">
        <w:rPr>
          <w:rFonts w:ascii="Times New Roman" w:hAnsi="Times New Roman" w:cs="Times New Roman"/>
        </w:rPr>
        <w:t>)</w:t>
      </w:r>
      <w:r w:rsidR="003B0139" w:rsidRPr="00EB7329">
        <w:rPr>
          <w:rFonts w:ascii="Times New Roman" w:hAnsi="Times New Roman" w:cs="Times New Roman"/>
        </w:rPr>
        <w:t>, pokiaľ</w:t>
      </w:r>
      <w:r w:rsidR="00F36BDE" w:rsidRPr="00EB7329">
        <w:rPr>
          <w:rFonts w:ascii="Times New Roman" w:hAnsi="Times New Roman" w:cs="Times New Roman"/>
        </w:rPr>
        <w:t xml:space="preserve"> </w:t>
      </w:r>
      <w:r w:rsidR="00266CA0" w:rsidRPr="00EB7329">
        <w:rPr>
          <w:rFonts w:ascii="Times New Roman" w:hAnsi="Times New Roman" w:cs="Times New Roman"/>
        </w:rPr>
        <w:t>upravuj</w:t>
      </w:r>
      <w:r w:rsidR="00F36BDE" w:rsidRPr="00EB7329">
        <w:rPr>
          <w:rFonts w:ascii="Times New Roman" w:hAnsi="Times New Roman" w:cs="Times New Roman"/>
        </w:rPr>
        <w:t>ú</w:t>
      </w:r>
      <w:r w:rsidR="00266CA0" w:rsidRPr="00EB7329">
        <w:rPr>
          <w:rFonts w:ascii="Times New Roman" w:hAnsi="Times New Roman" w:cs="Times New Roman"/>
        </w:rPr>
        <w:t xml:space="preserve"> niektorý z postupov </w:t>
      </w:r>
      <w:r w:rsidR="003B0139" w:rsidRPr="00EB7329">
        <w:rPr>
          <w:rFonts w:ascii="Times New Roman" w:hAnsi="Times New Roman" w:cs="Times New Roman"/>
        </w:rPr>
        <w:t xml:space="preserve">zadávania zákaziek </w:t>
      </w:r>
      <w:r w:rsidR="00266CA0" w:rsidRPr="00EB7329">
        <w:rPr>
          <w:rFonts w:ascii="Times New Roman" w:hAnsi="Times New Roman" w:cs="Times New Roman"/>
        </w:rPr>
        <w:t>prísnejšie.</w:t>
      </w:r>
      <w:r w:rsidR="007E3AB1" w:rsidRPr="00EB7329">
        <w:rPr>
          <w:rFonts w:ascii="Times New Roman" w:hAnsi="Times New Roman" w:cs="Times New Roman"/>
        </w:rPr>
        <w:t xml:space="preserve"> </w:t>
      </w:r>
    </w:p>
    <w:p w14:paraId="2FA62C0E" w14:textId="3296F83E" w:rsidR="007E2C50" w:rsidRPr="00EB7329" w:rsidRDefault="007E2C50"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Verejné obstarávanie a jeho správne nastavenie tvorí jednu z najpodstatnejších </w:t>
      </w:r>
      <w:r w:rsidR="003602C4">
        <w:rPr>
          <w:rFonts w:ascii="Times New Roman" w:hAnsi="Times New Roman" w:cs="Times New Roman"/>
        </w:rPr>
        <w:t>súčastí implementácie projektu.</w:t>
      </w:r>
      <w:r w:rsidRPr="00EB7329">
        <w:rPr>
          <w:rFonts w:ascii="Times New Roman" w:hAnsi="Times New Roman" w:cs="Times New Roman"/>
        </w:rPr>
        <w:t xml:space="preserve"> Verejné obstarávanie upravuje zákon č. </w:t>
      </w:r>
      <w:r w:rsidR="008E3679" w:rsidRPr="00EB7329">
        <w:rPr>
          <w:rFonts w:ascii="Times New Roman" w:hAnsi="Times New Roman" w:cs="Times New Roman"/>
        </w:rPr>
        <w:t>343</w:t>
      </w:r>
      <w:r w:rsidRPr="00EB7329">
        <w:rPr>
          <w:rFonts w:ascii="Times New Roman" w:hAnsi="Times New Roman" w:cs="Times New Roman"/>
        </w:rPr>
        <w:t>/20</w:t>
      </w:r>
      <w:r w:rsidR="008E3679" w:rsidRPr="00EB7329">
        <w:rPr>
          <w:rFonts w:ascii="Times New Roman" w:hAnsi="Times New Roman" w:cs="Times New Roman"/>
        </w:rPr>
        <w:t>1</w:t>
      </w:r>
      <w:r w:rsidR="002F1ECA" w:rsidRPr="00EB7329">
        <w:rPr>
          <w:rFonts w:ascii="Times New Roman" w:hAnsi="Times New Roman" w:cs="Times New Roman"/>
        </w:rPr>
        <w:t>5</w:t>
      </w:r>
      <w:r w:rsidRPr="00EB7329">
        <w:rPr>
          <w:rFonts w:ascii="Times New Roman" w:hAnsi="Times New Roman" w:cs="Times New Roman"/>
        </w:rPr>
        <w:t xml:space="preserve"> Z. z. o verejnom obstarávaní a o zmene </w:t>
      </w:r>
      <w:r w:rsidR="007841D2">
        <w:rPr>
          <w:rFonts w:ascii="Times New Roman" w:hAnsi="Times New Roman" w:cs="Times New Roman"/>
        </w:rPr>
        <w:br/>
      </w:r>
      <w:r w:rsidRPr="00EB7329">
        <w:rPr>
          <w:rFonts w:ascii="Times New Roman" w:hAnsi="Times New Roman" w:cs="Times New Roman"/>
        </w:rPr>
        <w:t>a doplnení niektorých zákonov</w:t>
      </w:r>
      <w:r w:rsidR="003602C4">
        <w:rPr>
          <w:rFonts w:ascii="Times New Roman" w:hAnsi="Times New Roman" w:cs="Times New Roman"/>
        </w:rPr>
        <w:t xml:space="preserve"> v znení neskorších predpisov</w:t>
      </w:r>
      <w:r w:rsidRPr="00EB7329">
        <w:rPr>
          <w:rFonts w:ascii="Times New Roman" w:hAnsi="Times New Roman" w:cs="Times New Roman"/>
        </w:rPr>
        <w:t xml:space="preserve"> (ďalej aj „ZVO“). </w:t>
      </w:r>
      <w:r w:rsidR="008E3679" w:rsidRPr="00EB7329">
        <w:rPr>
          <w:rFonts w:ascii="Times New Roman" w:hAnsi="Times New Roman" w:cs="Times New Roman"/>
        </w:rPr>
        <w:t>ZVO</w:t>
      </w:r>
      <w:r w:rsidRPr="00EB7329">
        <w:rPr>
          <w:rFonts w:ascii="Times New Roman" w:hAnsi="Times New Roman" w:cs="Times New Roman"/>
        </w:rPr>
        <w:t xml:space="preserve"> je predmetom častých novelizácií a preto prijímateľovi odporúčame priebežne sledovať stránku Úradu pre verejné obstarávanie (ďalej len „ÚVO“), ktorý informuje o </w:t>
      </w:r>
      <w:r w:rsidR="00D338A1" w:rsidRPr="00EB7329">
        <w:rPr>
          <w:rFonts w:ascii="Times New Roman" w:hAnsi="Times New Roman" w:cs="Times New Roman"/>
        </w:rPr>
        <w:t xml:space="preserve">každom </w:t>
      </w:r>
      <w:r w:rsidRPr="00EB7329">
        <w:rPr>
          <w:rFonts w:ascii="Times New Roman" w:hAnsi="Times New Roman" w:cs="Times New Roman"/>
        </w:rPr>
        <w:t xml:space="preserve"> </w:t>
      </w:r>
      <w:r w:rsidR="00D338A1" w:rsidRPr="00EB7329">
        <w:rPr>
          <w:rFonts w:ascii="Times New Roman" w:hAnsi="Times New Roman" w:cs="Times New Roman"/>
        </w:rPr>
        <w:t xml:space="preserve">znení novely </w:t>
      </w:r>
      <w:r w:rsidRPr="00EB7329">
        <w:rPr>
          <w:rFonts w:ascii="Times New Roman" w:hAnsi="Times New Roman" w:cs="Times New Roman"/>
        </w:rPr>
        <w:t>ZVO</w:t>
      </w:r>
      <w:r w:rsidR="00CE132B" w:rsidRPr="00EB7329">
        <w:rPr>
          <w:rFonts w:ascii="Times New Roman" w:hAnsi="Times New Roman" w:cs="Times New Roman"/>
        </w:rPr>
        <w:t>.</w:t>
      </w:r>
    </w:p>
    <w:p w14:paraId="0EF23ED2" w14:textId="2A47E5E8" w:rsidR="008C27A1" w:rsidRPr="00EB7329" w:rsidRDefault="008C27A1" w:rsidP="004935C5">
      <w:pPr>
        <w:spacing w:before="120" w:line="240" w:lineRule="auto"/>
        <w:jc w:val="both"/>
        <w:rPr>
          <w:rFonts w:ascii="Times New Roman" w:hAnsi="Times New Roman" w:cs="Times New Roman"/>
        </w:rPr>
      </w:pPr>
      <w:r w:rsidRPr="00EB7329">
        <w:rPr>
          <w:rFonts w:ascii="Times New Roman" w:hAnsi="Times New Roman" w:cs="Times New Roman"/>
        </w:rPr>
        <w:t>V prípade, ak dôjde k legislatívnym zmenám v oblasti VO, ktoré nie sú zohľadnené v tomto Usmernení, prijímateľ je povinný postupovať podľa platnej verzie Usmernenia so zohľadnením zmien vyplývajúcich z platných a účinných všeobecne záväzných právnych predpisov SR (najmä: novela ZVO, vyhláška ÚVO, ktorou sa ustanovuje finančný limit pre nadlimitnú zákazku  a iných relevantných</w:t>
      </w:r>
      <w:r w:rsidR="00F72100">
        <w:rPr>
          <w:rFonts w:ascii="Times New Roman" w:hAnsi="Times New Roman" w:cs="Times New Roman"/>
        </w:rPr>
        <w:t xml:space="preserve"> normatívnych právnych aktov). </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8A6B1F" w:rsidRPr="00EB7329" w14:paraId="1C6B6BAF" w14:textId="77777777" w:rsidTr="001039E0">
        <w:trPr>
          <w:trHeight w:val="1488"/>
        </w:trPr>
        <w:tc>
          <w:tcPr>
            <w:tcW w:w="9062" w:type="dxa"/>
            <w:shd w:val="clear" w:color="auto" w:fill="E5B8B7" w:themeFill="accent2" w:themeFillTint="66"/>
          </w:tcPr>
          <w:p w14:paraId="27D00616" w14:textId="2AC31FF7"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b/>
              </w:rPr>
              <w:t>TIP</w:t>
            </w:r>
            <w:r w:rsidRPr="00EB7329">
              <w:rPr>
                <w:rFonts w:ascii="Times New Roman" w:hAnsi="Times New Roman" w:cs="Times New Roman"/>
              </w:rPr>
              <w:t xml:space="preserve">: Za účelom získavania prehľadu o metodickej a rozhodovacej praxi ÚVO, ako aj informácií </w:t>
            </w:r>
            <w:r w:rsidR="00F72100">
              <w:rPr>
                <w:rFonts w:ascii="Times New Roman" w:hAnsi="Times New Roman" w:cs="Times New Roman"/>
              </w:rPr>
              <w:br/>
            </w:r>
            <w:r w:rsidRPr="00EB7329">
              <w:rPr>
                <w:rFonts w:ascii="Times New Roman" w:hAnsi="Times New Roman" w:cs="Times New Roman"/>
              </w:rPr>
              <w:t>o najčastejších nedostatkoch v procese VO odporúčame sledovať</w:t>
            </w:r>
            <w:r w:rsidR="00F72100">
              <w:rPr>
                <w:rFonts w:ascii="Times New Roman" w:hAnsi="Times New Roman" w:cs="Times New Roman"/>
              </w:rPr>
              <w:t xml:space="preserve"> webové sídlo ÚVO, najmä časti:</w:t>
            </w:r>
          </w:p>
          <w:p w14:paraId="72864165" w14:textId="62E3FF41"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Metodické usmernenia</w:t>
            </w:r>
          </w:p>
          <w:p w14:paraId="2387C3DE" w14:textId="5FC450C8" w:rsidR="008A6B1F" w:rsidRPr="00EB7329" w:rsidRDefault="00DB76F4"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Výkladové stanoviská</w:t>
            </w:r>
          </w:p>
          <w:p w14:paraId="2A71DF03" w14:textId="095BDF47"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Prehľad rozhodnutí o námietkach</w:t>
            </w:r>
          </w:p>
          <w:p w14:paraId="6D8534E1" w14:textId="2491595F"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Najčastejšie porušenia</w:t>
            </w:r>
            <w:r w:rsidR="00DB76F4" w:rsidRPr="00EB7329">
              <w:rPr>
                <w:rFonts w:ascii="Times New Roman" w:hAnsi="Times New Roman" w:cs="Times New Roman"/>
              </w:rPr>
              <w:t xml:space="preserve"> podľa tematických okruhov</w:t>
            </w:r>
          </w:p>
          <w:p w14:paraId="6987DE63" w14:textId="771E5C4A" w:rsidR="008A6B1F" w:rsidRPr="00EB7329" w:rsidRDefault="008A6B1F">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Porušenia VO s vplyvmi alebo bez vplyvov na výsledok VO</w:t>
            </w:r>
          </w:p>
        </w:tc>
      </w:tr>
    </w:tbl>
    <w:p w14:paraId="2681A519" w14:textId="62C7675C" w:rsidR="00AA7120" w:rsidRDefault="002211F4" w:rsidP="004935C5">
      <w:pPr>
        <w:spacing w:before="120" w:line="240" w:lineRule="auto"/>
        <w:jc w:val="both"/>
        <w:rPr>
          <w:rFonts w:ascii="Times New Roman" w:hAnsi="Times New Roman" w:cs="Times New Roman"/>
        </w:rPr>
      </w:pPr>
      <w:r>
        <w:rPr>
          <w:rFonts w:ascii="Times New Roman" w:hAnsi="Times New Roman" w:cs="Times New Roman"/>
        </w:rPr>
        <w:t>Riadiaci</w:t>
      </w:r>
      <w:r w:rsidRPr="00EB7329">
        <w:rPr>
          <w:rFonts w:ascii="Times New Roman" w:hAnsi="Times New Roman" w:cs="Times New Roman"/>
        </w:rPr>
        <w:t xml:space="preserve"> </w:t>
      </w:r>
      <w:r w:rsidR="003039C9" w:rsidRPr="00EB7329">
        <w:rPr>
          <w:rFonts w:ascii="Times New Roman" w:hAnsi="Times New Roman" w:cs="Times New Roman"/>
        </w:rPr>
        <w:t xml:space="preserve">orgán vykonáva kontrolu VO ako finančnú kontrolu podľa zákona </w:t>
      </w:r>
      <w:r w:rsidR="00AA7120" w:rsidRPr="00EB7329">
        <w:rPr>
          <w:rFonts w:ascii="Times New Roman" w:hAnsi="Times New Roman" w:cs="Times New Roman"/>
        </w:rPr>
        <w:t xml:space="preserve">č. 357/2015 </w:t>
      </w:r>
      <w:proofErr w:type="spellStart"/>
      <w:r w:rsidR="00AA7120" w:rsidRPr="00EB7329">
        <w:rPr>
          <w:rFonts w:ascii="Times New Roman" w:hAnsi="Times New Roman" w:cs="Times New Roman"/>
        </w:rPr>
        <w:t>Z.z</w:t>
      </w:r>
      <w:proofErr w:type="spellEnd"/>
      <w:r w:rsidR="00AA7120" w:rsidRPr="00EB7329">
        <w:rPr>
          <w:rFonts w:ascii="Times New Roman" w:hAnsi="Times New Roman" w:cs="Times New Roman"/>
        </w:rPr>
        <w:t xml:space="preserve">. </w:t>
      </w:r>
      <w:r w:rsidR="003039C9" w:rsidRPr="00EB7329">
        <w:rPr>
          <w:rFonts w:ascii="Times New Roman" w:hAnsi="Times New Roman" w:cs="Times New Roman"/>
        </w:rPr>
        <w:t>o finančnej kontrole</w:t>
      </w:r>
      <w:r w:rsidR="00AA7120" w:rsidRPr="00EB7329">
        <w:rPr>
          <w:rFonts w:ascii="Times New Roman" w:hAnsi="Times New Roman" w:cs="Times New Roman"/>
        </w:rPr>
        <w:t xml:space="preserve"> a audite a o zmene a doplnení niektorých zákonov</w:t>
      </w:r>
      <w:r w:rsidR="00115886" w:rsidRPr="00EB7329">
        <w:rPr>
          <w:rFonts w:ascii="Times New Roman" w:hAnsi="Times New Roman" w:cs="Times New Roman"/>
        </w:rPr>
        <w:t xml:space="preserve"> (ďalej len „zákon o finančnej kontrole“)</w:t>
      </w:r>
      <w:r w:rsidR="00F72100">
        <w:rPr>
          <w:rFonts w:ascii="Times New Roman" w:hAnsi="Times New Roman" w:cs="Times New Roman"/>
        </w:rPr>
        <w:t>.</w:t>
      </w:r>
    </w:p>
    <w:p w14:paraId="21208204" w14:textId="5AE82A85" w:rsidR="00776AC8" w:rsidRPr="00EB7329" w:rsidRDefault="00776AC8" w:rsidP="004935C5">
      <w:pPr>
        <w:spacing w:before="120" w:line="240" w:lineRule="auto"/>
        <w:jc w:val="both"/>
        <w:rPr>
          <w:rFonts w:ascii="Times New Roman" w:hAnsi="Times New Roman" w:cs="Times New Roman"/>
        </w:rPr>
      </w:pPr>
      <w:r>
        <w:rPr>
          <w:rFonts w:ascii="Times New Roman" w:hAnsi="Times New Roman"/>
        </w:rPr>
        <w:t xml:space="preserve">RO </w:t>
      </w:r>
      <w:r w:rsidRPr="007D38A7">
        <w:rPr>
          <w:rFonts w:ascii="Times New Roman" w:hAnsi="Times New Roman"/>
        </w:rPr>
        <w:t>vykonáva kontrolu postupov zadávania zákaziek financovaných z prostriedkov EÚ, ktoré budú výsledkom postupov verejného obstarávania a obstarávania, vrátane zmien (dodatkov) týchto zmlúv, v prípade, ak už bol schválený príspevok zo strany poskytovateľa</w:t>
      </w:r>
      <w:r>
        <w:rPr>
          <w:rFonts w:ascii="Times New Roman" w:hAnsi="Times New Roman"/>
        </w:rPr>
        <w:t xml:space="preserve">, </w:t>
      </w:r>
      <w:r w:rsidRPr="00C25B4E">
        <w:rPr>
          <w:rFonts w:ascii="Times New Roman" w:hAnsi="Times New Roman"/>
        </w:rPr>
        <w:t xml:space="preserve">t. j. bola uzavretá zmluva o poskytnutí NFP, ktorá je platná a účinná alebo vydané rozhodnutie o schválení žiadosti o NFP, ktoré je </w:t>
      </w:r>
      <w:r>
        <w:rPr>
          <w:rFonts w:ascii="Times New Roman" w:hAnsi="Times New Roman"/>
        </w:rPr>
        <w:t xml:space="preserve">právoplatné. </w:t>
      </w:r>
      <w:r w:rsidRPr="007D38A7">
        <w:rPr>
          <w:rFonts w:ascii="Times New Roman" w:hAnsi="Times New Roman"/>
        </w:rPr>
        <w:t xml:space="preserve">Ak je žiadosť o schválenie príspevku v štádiu prípravy alebo schvaľovania, </w:t>
      </w:r>
      <w:r>
        <w:rPr>
          <w:rFonts w:ascii="Times New Roman" w:hAnsi="Times New Roman"/>
        </w:rPr>
        <w:t>RO</w:t>
      </w:r>
      <w:r w:rsidRPr="007D38A7">
        <w:rPr>
          <w:rFonts w:ascii="Times New Roman" w:hAnsi="Times New Roman"/>
        </w:rPr>
        <w:t xml:space="preserve"> kontrolu zákaziek nevykonáva</w:t>
      </w:r>
      <w:ins w:id="1113" w:author="Karol M" w:date="2024-07-31T08:31:00Z">
        <w:r w:rsidR="00CE5A40">
          <w:rPr>
            <w:rFonts w:ascii="Times New Roman" w:hAnsi="Times New Roman"/>
          </w:rPr>
          <w:t>.</w:t>
        </w:r>
      </w:ins>
    </w:p>
    <w:p w14:paraId="76841B51" w14:textId="77777777" w:rsidR="00D330A7" w:rsidRPr="00EB7329" w:rsidRDefault="00D330A7" w:rsidP="004935C5">
      <w:pPr>
        <w:spacing w:before="120" w:line="240" w:lineRule="auto"/>
        <w:jc w:val="both"/>
        <w:rPr>
          <w:rFonts w:ascii="Times New Roman" w:hAnsi="Times New Roman" w:cs="Times New Roman"/>
        </w:rPr>
      </w:pPr>
      <w:r w:rsidRPr="00EB7329">
        <w:rPr>
          <w:rFonts w:ascii="Times New Roman" w:hAnsi="Times New Roman" w:cs="Times New Roman"/>
        </w:rPr>
        <w:t>Kontrola VO je realizovaná na základe informácií a dokumentov predložených prijímateľom. Rozsah predkladanej dokumentácie je upravený v</w:t>
      </w:r>
      <w:r w:rsidR="00021208" w:rsidRPr="00EB7329">
        <w:rPr>
          <w:rFonts w:ascii="Times New Roman" w:hAnsi="Times New Roman" w:cs="Times New Roman"/>
        </w:rPr>
        <w:t xml:space="preserve"> kapitole 1.5 </w:t>
      </w:r>
      <w:r w:rsidR="00021208" w:rsidRPr="00EB7329">
        <w:rPr>
          <w:rFonts w:ascii="Times New Roman" w:hAnsi="Times New Roman" w:cs="Times New Roman"/>
          <w:i/>
        </w:rPr>
        <w:t>Všeobecné ustanovenia</w:t>
      </w:r>
      <w:r w:rsidR="00021208" w:rsidRPr="00EB7329">
        <w:rPr>
          <w:rFonts w:ascii="Times New Roman" w:hAnsi="Times New Roman" w:cs="Times New Roman"/>
        </w:rPr>
        <w:t xml:space="preserve">, resp. v časti 1.6 </w:t>
      </w:r>
      <w:r w:rsidR="00021208" w:rsidRPr="00EB7329">
        <w:rPr>
          <w:rFonts w:ascii="Times New Roman" w:hAnsi="Times New Roman" w:cs="Times New Roman"/>
          <w:i/>
        </w:rPr>
        <w:t>Typy finančnej kontroly VO</w:t>
      </w:r>
      <w:r w:rsidR="00021208" w:rsidRPr="00EB7329">
        <w:rPr>
          <w:rFonts w:ascii="Times New Roman" w:hAnsi="Times New Roman" w:cs="Times New Roman"/>
        </w:rPr>
        <w:t xml:space="preserve"> </w:t>
      </w:r>
      <w:r w:rsidRPr="00EB7329">
        <w:rPr>
          <w:rFonts w:ascii="Times New Roman" w:hAnsi="Times New Roman" w:cs="Times New Roman"/>
        </w:rPr>
        <w:t>to</w:t>
      </w:r>
      <w:r w:rsidR="00021208" w:rsidRPr="00EB7329">
        <w:rPr>
          <w:rFonts w:ascii="Times New Roman" w:hAnsi="Times New Roman" w:cs="Times New Roman"/>
        </w:rPr>
        <w:t>h</w:t>
      </w:r>
      <w:r w:rsidRPr="00EB7329">
        <w:rPr>
          <w:rFonts w:ascii="Times New Roman" w:hAnsi="Times New Roman" w:cs="Times New Roman"/>
        </w:rPr>
        <w:t>to Usmernen</w:t>
      </w:r>
      <w:r w:rsidR="00021208" w:rsidRPr="00EB7329">
        <w:rPr>
          <w:rFonts w:ascii="Times New Roman" w:hAnsi="Times New Roman" w:cs="Times New Roman"/>
        </w:rPr>
        <w:t>ia</w:t>
      </w:r>
      <w:r w:rsidRPr="00EB7329">
        <w:rPr>
          <w:rFonts w:ascii="Times New Roman" w:hAnsi="Times New Roman" w:cs="Times New Roman"/>
        </w:rPr>
        <w:t xml:space="preserve">. </w:t>
      </w:r>
    </w:p>
    <w:p w14:paraId="4518E1D8" w14:textId="09E98B7A" w:rsidR="007E2C50" w:rsidRPr="0012060A" w:rsidRDefault="007E2C50" w:rsidP="004935C5">
      <w:pPr>
        <w:spacing w:before="120" w:line="240" w:lineRule="auto"/>
        <w:jc w:val="both"/>
        <w:rPr>
          <w:rFonts w:ascii="Times New Roman" w:hAnsi="Times New Roman" w:cs="Times New Roman"/>
        </w:rPr>
      </w:pPr>
      <w:r w:rsidRPr="0012060A">
        <w:rPr>
          <w:rFonts w:ascii="Times New Roman" w:hAnsi="Times New Roman" w:cs="Times New Roman"/>
        </w:rPr>
        <w:t xml:space="preserve">Kontrola VO sa podľa </w:t>
      </w:r>
      <w:r w:rsidR="0012060A">
        <w:rPr>
          <w:rFonts w:ascii="Times New Roman" w:hAnsi="Times New Roman" w:cs="Times New Roman"/>
        </w:rPr>
        <w:t xml:space="preserve">fázy jej </w:t>
      </w:r>
      <w:r w:rsidRPr="0012060A">
        <w:rPr>
          <w:rFonts w:ascii="Times New Roman" w:hAnsi="Times New Roman" w:cs="Times New Roman"/>
        </w:rPr>
        <w:t>vykonávania</w:t>
      </w:r>
      <w:r w:rsidR="00776AC8">
        <w:rPr>
          <w:rFonts w:ascii="Times New Roman" w:hAnsi="Times New Roman" w:cs="Times New Roman"/>
        </w:rPr>
        <w:t xml:space="preserve"> </w:t>
      </w:r>
      <w:r w:rsidRPr="0012060A">
        <w:rPr>
          <w:rFonts w:ascii="Times New Roman" w:hAnsi="Times New Roman" w:cs="Times New Roman"/>
        </w:rPr>
        <w:t>delí na:</w:t>
      </w:r>
    </w:p>
    <w:p w14:paraId="136DB3C1" w14:textId="77777777" w:rsidR="0012060A" w:rsidRDefault="0012060A" w:rsidP="0012060A">
      <w:pPr>
        <w:pStyle w:val="Odsekzoznamu"/>
        <w:numPr>
          <w:ilvl w:val="1"/>
          <w:numId w:val="55"/>
        </w:numPr>
        <w:spacing w:before="120" w:after="120" w:line="240" w:lineRule="auto"/>
        <w:contextualSpacing w:val="0"/>
        <w:jc w:val="both"/>
        <w:rPr>
          <w:sz w:val="22"/>
        </w:rPr>
      </w:pPr>
      <w:r w:rsidRPr="00BB71D6">
        <w:rPr>
          <w:sz w:val="22"/>
        </w:rPr>
        <w:t xml:space="preserve">predbežná kontrola a </w:t>
      </w:r>
    </w:p>
    <w:p w14:paraId="7295B460" w14:textId="77777777" w:rsidR="0012060A" w:rsidRPr="00BB71D6" w:rsidRDefault="0012060A" w:rsidP="0012060A">
      <w:pPr>
        <w:pStyle w:val="Odsekzoznamu"/>
        <w:numPr>
          <w:ilvl w:val="1"/>
          <w:numId w:val="55"/>
        </w:numPr>
        <w:spacing w:before="120" w:after="120" w:line="240" w:lineRule="auto"/>
        <w:contextualSpacing w:val="0"/>
        <w:jc w:val="both"/>
        <w:rPr>
          <w:sz w:val="22"/>
        </w:rPr>
      </w:pPr>
      <w:r w:rsidRPr="00BB71D6">
        <w:rPr>
          <w:sz w:val="22"/>
        </w:rPr>
        <w:t>kontrola po uzavretí zmluvy.</w:t>
      </w:r>
    </w:p>
    <w:p w14:paraId="6C777BAC" w14:textId="77777777" w:rsidR="00F72100" w:rsidRPr="00F72100" w:rsidRDefault="00F72100" w:rsidP="00897ACF">
      <w:pPr>
        <w:spacing w:before="120" w:line="240" w:lineRule="auto"/>
        <w:contextualSpacing/>
        <w:jc w:val="both"/>
        <w:rPr>
          <w:rFonts w:ascii="Times New Roman" w:hAnsi="Times New Roman" w:cs="Times New Roman"/>
        </w:rPr>
      </w:pPr>
    </w:p>
    <w:p w14:paraId="1EB934FF" w14:textId="5E518DEC" w:rsidR="00514640" w:rsidRPr="00EB7329" w:rsidRDefault="007E2C50" w:rsidP="004935C5">
      <w:pPr>
        <w:spacing w:before="120" w:line="240" w:lineRule="auto"/>
        <w:jc w:val="both"/>
        <w:rPr>
          <w:rFonts w:ascii="Times New Roman" w:hAnsi="Times New Roman" w:cs="Times New Roman"/>
        </w:rPr>
      </w:pPr>
      <w:r w:rsidRPr="00EB7329">
        <w:rPr>
          <w:rFonts w:ascii="Times New Roman" w:hAnsi="Times New Roman" w:cs="Times New Roman"/>
        </w:rPr>
        <w:t>Prijímateľ predkladá dokumentáciu k VO na kontrolu</w:t>
      </w:r>
      <w:r w:rsidR="00600256" w:rsidRPr="00EB7329">
        <w:rPr>
          <w:rFonts w:ascii="Times New Roman" w:hAnsi="Times New Roman" w:cs="Times New Roman"/>
        </w:rPr>
        <w:t xml:space="preserve"> </w:t>
      </w:r>
      <w:r w:rsidR="00DE5EAD">
        <w:rPr>
          <w:rFonts w:ascii="Times New Roman" w:hAnsi="Times New Roman" w:cs="Times New Roman"/>
        </w:rPr>
        <w:t>R</w:t>
      </w:r>
      <w:r w:rsidR="00600256" w:rsidRPr="00EB7329">
        <w:rPr>
          <w:rFonts w:ascii="Times New Roman" w:hAnsi="Times New Roman" w:cs="Times New Roman"/>
        </w:rPr>
        <w:t>O</w:t>
      </w:r>
      <w:r w:rsidRPr="00EB7329">
        <w:rPr>
          <w:rFonts w:ascii="Times New Roman" w:hAnsi="Times New Roman" w:cs="Times New Roman"/>
        </w:rPr>
        <w:t xml:space="preserve"> v závislosti od štádia prípravy/realizácie VO a v zmysle </w:t>
      </w:r>
      <w:r w:rsidR="0085707E">
        <w:rPr>
          <w:rFonts w:ascii="Times New Roman" w:hAnsi="Times New Roman" w:cs="Times New Roman"/>
        </w:rPr>
        <w:t>zmluvy o poskytnutí nenávratného finančného príspevku (ďalej len „NFP“), resp. rozhodnutia o schválení žiadosti o NFP</w:t>
      </w:r>
      <w:r w:rsidR="0085707E" w:rsidRPr="00EB7329" w:rsidDel="0085707E">
        <w:rPr>
          <w:rFonts w:ascii="Times New Roman" w:hAnsi="Times New Roman" w:cs="Times New Roman"/>
        </w:rPr>
        <w:t xml:space="preserve"> </w:t>
      </w:r>
      <w:r w:rsidR="00B92FD7" w:rsidRPr="00EB7329">
        <w:rPr>
          <w:rFonts w:ascii="Times New Roman" w:hAnsi="Times New Roman" w:cs="Times New Roman"/>
        </w:rPr>
        <w:t>a</w:t>
      </w:r>
      <w:r w:rsidR="000E32EE" w:rsidRPr="00EB7329">
        <w:rPr>
          <w:rFonts w:ascii="Times New Roman" w:hAnsi="Times New Roman" w:cs="Times New Roman"/>
        </w:rPr>
        <w:t xml:space="preserve"> tohto </w:t>
      </w:r>
      <w:r w:rsidR="000D0C55" w:rsidRPr="00EB7329">
        <w:rPr>
          <w:rFonts w:ascii="Times New Roman" w:hAnsi="Times New Roman" w:cs="Times New Roman"/>
        </w:rPr>
        <w:t>Usmernenia</w:t>
      </w:r>
      <w:r w:rsidRPr="00EB7329">
        <w:rPr>
          <w:rFonts w:ascii="Times New Roman" w:hAnsi="Times New Roman" w:cs="Times New Roman"/>
        </w:rPr>
        <w:t xml:space="preserve">. </w:t>
      </w:r>
    </w:p>
    <w:p w14:paraId="0496BDC1" w14:textId="1098C1B9" w:rsidR="00B23700" w:rsidRDefault="007E2C50" w:rsidP="00F375A3">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lastRenderedPageBreak/>
        <w:t xml:space="preserve">Kontrolu VO realizuje </w:t>
      </w:r>
      <w:r w:rsidR="002211F4">
        <w:rPr>
          <w:rFonts w:ascii="Times New Roman" w:hAnsi="Times New Roman" w:cs="Times New Roman"/>
        </w:rPr>
        <w:t>R</w:t>
      </w:r>
      <w:r w:rsidR="00514640" w:rsidRPr="00EB7329">
        <w:rPr>
          <w:rFonts w:ascii="Times New Roman" w:hAnsi="Times New Roman" w:cs="Times New Roman"/>
        </w:rPr>
        <w:t xml:space="preserve">O </w:t>
      </w:r>
      <w:r w:rsidRPr="00EB7329">
        <w:rPr>
          <w:rFonts w:ascii="Times New Roman" w:hAnsi="Times New Roman" w:cs="Times New Roman"/>
        </w:rPr>
        <w:t>na základe kompletnej dokume</w:t>
      </w:r>
      <w:r w:rsidR="00BA61F0" w:rsidRPr="00EB7329">
        <w:rPr>
          <w:rFonts w:ascii="Times New Roman" w:hAnsi="Times New Roman" w:cs="Times New Roman"/>
        </w:rPr>
        <w:t xml:space="preserve">ntácie </w:t>
      </w:r>
      <w:r w:rsidR="002211F4">
        <w:rPr>
          <w:rFonts w:ascii="Times New Roman" w:hAnsi="Times New Roman" w:cs="Times New Roman"/>
        </w:rPr>
        <w:t>predloženej</w:t>
      </w:r>
      <w:r w:rsidR="00BA61F0" w:rsidRPr="00EB7329">
        <w:rPr>
          <w:rFonts w:ascii="Times New Roman" w:hAnsi="Times New Roman" w:cs="Times New Roman"/>
        </w:rPr>
        <w:t xml:space="preserve"> prijímateľom</w:t>
      </w:r>
      <w:r w:rsidR="007F7121" w:rsidRPr="00EB7329">
        <w:rPr>
          <w:rFonts w:ascii="Times New Roman" w:hAnsi="Times New Roman" w:cs="Times New Roman"/>
        </w:rPr>
        <w:t xml:space="preserve"> </w:t>
      </w:r>
      <w:r w:rsidR="00892B2E">
        <w:rPr>
          <w:rFonts w:ascii="Times New Roman" w:hAnsi="Times New Roman" w:cs="Times New Roman"/>
        </w:rPr>
        <w:t>prostredníctvom ITMS</w:t>
      </w:r>
      <w:ins w:id="1114" w:author="Peter Eimannsberger" w:date="2024-09-19T07:36:00Z">
        <w:r w:rsidR="00672D5B">
          <w:rPr>
            <w:rFonts w:ascii="Times New Roman" w:hAnsi="Times New Roman" w:cs="Times New Roman"/>
          </w:rPr>
          <w:t xml:space="preserve"> oddeleniu zahraničnej pomoci</w:t>
        </w:r>
      </w:ins>
      <w:r w:rsidR="00892B2E">
        <w:rPr>
          <w:rFonts w:ascii="Times New Roman" w:hAnsi="Times New Roman" w:cs="Times New Roman"/>
        </w:rPr>
        <w:t xml:space="preserve"> </w:t>
      </w:r>
      <w:r w:rsidR="007F7121" w:rsidRPr="00EB7329">
        <w:rPr>
          <w:rFonts w:ascii="Times New Roman" w:hAnsi="Times New Roman" w:cs="Times New Roman"/>
        </w:rPr>
        <w:t>o</w:t>
      </w:r>
      <w:r w:rsidR="007F7121" w:rsidRPr="00EB7329">
        <w:rPr>
          <w:rFonts w:ascii="Times New Roman" w:hAnsi="Times New Roman" w:cs="Times New Roman"/>
          <w:snapToGrid w:val="0"/>
          <w:lang w:eastAsia="en-GB"/>
        </w:rPr>
        <w:t xml:space="preserve">dboru </w:t>
      </w:r>
      <w:del w:id="1115" w:author="Peter Eimannsberger" w:date="2024-09-11T13:32:00Z">
        <w:r w:rsidR="007F7121" w:rsidRPr="00EB7329" w:rsidDel="004F678D">
          <w:rPr>
            <w:rFonts w:ascii="Times New Roman" w:hAnsi="Times New Roman" w:cs="Times New Roman"/>
            <w:snapToGrid w:val="0"/>
            <w:lang w:eastAsia="en-GB"/>
          </w:rPr>
          <w:delText>zahraničnej pomoci</w:delText>
        </w:r>
      </w:del>
      <w:ins w:id="1116" w:author="Peter Eimannsberger" w:date="2024-09-11T13:32:00Z">
        <w:r w:rsidR="0029574B">
          <w:rPr>
            <w:rFonts w:ascii="Times New Roman" w:hAnsi="Times New Roman" w:cs="Times New Roman"/>
            <w:snapToGrid w:val="0"/>
            <w:lang w:eastAsia="en-GB"/>
          </w:rPr>
          <w:t>európskych prog</w:t>
        </w:r>
        <w:r w:rsidR="004F678D">
          <w:rPr>
            <w:rFonts w:ascii="Times New Roman" w:hAnsi="Times New Roman" w:cs="Times New Roman"/>
            <w:snapToGrid w:val="0"/>
            <w:lang w:eastAsia="en-GB"/>
          </w:rPr>
          <w:t>ramov</w:t>
        </w:r>
      </w:ins>
      <w:r w:rsidR="00BB01B5" w:rsidRPr="00EB7329">
        <w:rPr>
          <w:rStyle w:val="Odkaznapoznmkupodiarou"/>
          <w:rFonts w:ascii="Times New Roman" w:hAnsi="Times New Roman" w:cs="Times New Roman"/>
          <w:snapToGrid w:val="0"/>
          <w:lang w:eastAsia="en-GB"/>
        </w:rPr>
        <w:footnoteReference w:id="7"/>
      </w:r>
      <w:r w:rsidR="007F7121" w:rsidRPr="00EB7329">
        <w:rPr>
          <w:rFonts w:ascii="Times New Roman" w:hAnsi="Times New Roman" w:cs="Times New Roman"/>
          <w:snapToGrid w:val="0"/>
          <w:lang w:eastAsia="en-GB"/>
        </w:rPr>
        <w:t xml:space="preserve"> sekcie </w:t>
      </w:r>
      <w:del w:id="1122" w:author="Peter Eimannsberger" w:date="2024-09-11T13:32:00Z">
        <w:r w:rsidR="0041785F" w:rsidRPr="00EB7329" w:rsidDel="004F678D">
          <w:rPr>
            <w:rFonts w:ascii="Times New Roman" w:hAnsi="Times New Roman" w:cs="Times New Roman"/>
            <w:snapToGrid w:val="0"/>
            <w:lang w:eastAsia="en-GB"/>
          </w:rPr>
          <w:delText>e</w:delText>
        </w:r>
        <w:r w:rsidR="000E32EE" w:rsidRPr="00EB7329" w:rsidDel="004F678D">
          <w:rPr>
            <w:rFonts w:ascii="Times New Roman" w:hAnsi="Times New Roman" w:cs="Times New Roman"/>
            <w:snapToGrid w:val="0"/>
            <w:lang w:eastAsia="en-GB"/>
          </w:rPr>
          <w:delText xml:space="preserve">urópskych </w:delText>
        </w:r>
        <w:r w:rsidR="007F7121" w:rsidRPr="00EB7329" w:rsidDel="004F678D">
          <w:rPr>
            <w:rFonts w:ascii="Times New Roman" w:hAnsi="Times New Roman" w:cs="Times New Roman"/>
            <w:snapToGrid w:val="0"/>
            <w:lang w:eastAsia="en-GB"/>
          </w:rPr>
          <w:delText>programov</w:delText>
        </w:r>
      </w:del>
      <w:ins w:id="1123" w:author="Peter Eimannsberger" w:date="2024-09-11T13:32:00Z">
        <w:r w:rsidR="004F678D">
          <w:rPr>
            <w:rFonts w:ascii="Times New Roman" w:hAnsi="Times New Roman" w:cs="Times New Roman"/>
            <w:snapToGrid w:val="0"/>
            <w:lang w:eastAsia="en-GB"/>
          </w:rPr>
          <w:t>financovania a rozpočtu</w:t>
        </w:r>
      </w:ins>
      <w:r w:rsidR="007F7121" w:rsidRPr="00EB7329">
        <w:rPr>
          <w:rFonts w:ascii="Times New Roman" w:hAnsi="Times New Roman" w:cs="Times New Roman"/>
          <w:snapToGrid w:val="0"/>
          <w:lang w:eastAsia="en-GB"/>
        </w:rPr>
        <w:t xml:space="preserve"> MV </w:t>
      </w:r>
      <w:r w:rsidR="007F7121" w:rsidRPr="00EB7329">
        <w:rPr>
          <w:rFonts w:ascii="Times New Roman" w:hAnsi="Times New Roman" w:cs="Times New Roman"/>
        </w:rPr>
        <w:t>SR (ďalej len „</w:t>
      </w:r>
      <w:ins w:id="1124" w:author="Peter Eimannsberger" w:date="2024-09-11T13:24:00Z">
        <w:r w:rsidR="00672D5B">
          <w:rPr>
            <w:rFonts w:ascii="Times New Roman" w:hAnsi="Times New Roman" w:cs="Times New Roman"/>
          </w:rPr>
          <w:t>OZ</w:t>
        </w:r>
        <w:r w:rsidR="004F678D">
          <w:rPr>
            <w:rFonts w:ascii="Times New Roman" w:hAnsi="Times New Roman" w:cs="Times New Roman"/>
          </w:rPr>
          <w:t>P</w:t>
        </w:r>
      </w:ins>
      <w:del w:id="1125" w:author="Peter Eimannsberger" w:date="2024-09-11T13:24:00Z">
        <w:r w:rsidR="007F7121" w:rsidRPr="00EB7329" w:rsidDel="004F678D">
          <w:rPr>
            <w:rFonts w:ascii="Times New Roman" w:hAnsi="Times New Roman" w:cs="Times New Roman"/>
          </w:rPr>
          <w:delText>OZP</w:delText>
        </w:r>
      </w:del>
      <w:r w:rsidR="007F7121" w:rsidRPr="00EB7329">
        <w:rPr>
          <w:rFonts w:ascii="Times New Roman" w:hAnsi="Times New Roman" w:cs="Times New Roman"/>
        </w:rPr>
        <w:t>“)</w:t>
      </w:r>
      <w:r w:rsidR="00BA61F0" w:rsidRPr="00EB7329">
        <w:rPr>
          <w:rFonts w:ascii="Times New Roman" w:hAnsi="Times New Roman" w:cs="Times New Roman"/>
        </w:rPr>
        <w:t xml:space="preserve">. </w:t>
      </w:r>
      <w:r w:rsidR="000A18DC" w:rsidRPr="00140BDD">
        <w:rPr>
          <w:rFonts w:ascii="Times New Roman" w:hAnsi="Times New Roman" w:cs="Times New Roman"/>
          <w:b/>
          <w:bCs/>
          <w:rPrChange w:id="1126" w:author="Karol M" w:date="2024-05-13T02:02:00Z">
            <w:rPr>
              <w:rFonts w:ascii="Times New Roman" w:hAnsi="Times New Roman" w:cs="Times New Roman"/>
            </w:rPr>
          </w:rPrChange>
        </w:rPr>
        <w:t>K</w:t>
      </w:r>
      <w:r w:rsidR="000C5BAE" w:rsidRPr="00EB7329">
        <w:rPr>
          <w:rFonts w:ascii="Times New Roman" w:hAnsi="Times New Roman" w:cs="Times New Roman"/>
          <w:b/>
          <w:bCs/>
        </w:rPr>
        <w:t>ontrolu VO</w:t>
      </w:r>
      <w:r w:rsidR="000A18DC" w:rsidRPr="00835DF8">
        <w:rPr>
          <w:rFonts w:ascii="Times New Roman" w:hAnsi="Times New Roman" w:cs="Times New Roman"/>
          <w:bCs/>
        </w:rPr>
        <w:t xml:space="preserve"> v rámci RO</w:t>
      </w:r>
      <w:r w:rsidR="000A18DC">
        <w:rPr>
          <w:rFonts w:ascii="Times New Roman" w:hAnsi="Times New Roman" w:cs="Times New Roman"/>
          <w:b/>
          <w:bCs/>
        </w:rPr>
        <w:t xml:space="preserve"> </w:t>
      </w:r>
      <w:r w:rsidR="000A18DC" w:rsidRPr="00835DF8">
        <w:rPr>
          <w:rFonts w:ascii="Times New Roman" w:hAnsi="Times New Roman" w:cs="Times New Roman"/>
          <w:bCs/>
        </w:rPr>
        <w:t>vykonáva</w:t>
      </w:r>
      <w:r w:rsidR="000C5BAE" w:rsidRPr="00EB7329">
        <w:rPr>
          <w:rFonts w:ascii="Times New Roman" w:hAnsi="Times New Roman" w:cs="Times New Roman"/>
          <w:b/>
          <w:bCs/>
        </w:rPr>
        <w:t xml:space="preserve"> </w:t>
      </w:r>
      <w:del w:id="1127" w:author="Karol M" w:date="2024-01-31T15:40:00Z">
        <w:r w:rsidR="00471029" w:rsidRPr="00EB7329" w:rsidDel="00017DEF">
          <w:rPr>
            <w:rFonts w:ascii="Times New Roman" w:hAnsi="Times New Roman" w:cs="Times New Roman"/>
            <w:b/>
            <w:bCs/>
          </w:rPr>
          <w:delText>-</w:delText>
        </w:r>
      </w:del>
      <w:ins w:id="1128" w:author="Karol M" w:date="2024-01-31T15:40:00Z">
        <w:r w:rsidR="00017DEF">
          <w:rPr>
            <w:rFonts w:ascii="Times New Roman" w:hAnsi="Times New Roman" w:cs="Times New Roman"/>
            <w:b/>
            <w:bCs/>
          </w:rPr>
          <w:t>–</w:t>
        </w:r>
      </w:ins>
      <w:r w:rsidR="00471029" w:rsidRPr="00EB7329">
        <w:rPr>
          <w:rFonts w:ascii="Times New Roman" w:hAnsi="Times New Roman" w:cs="Times New Roman"/>
          <w:b/>
          <w:bCs/>
        </w:rPr>
        <w:t xml:space="preserve"> </w:t>
      </w:r>
      <w:ins w:id="1129" w:author="Karol M" w:date="2024-01-31T15:44:00Z">
        <w:r w:rsidR="00017DEF">
          <w:rPr>
            <w:rFonts w:ascii="Times New Roman" w:hAnsi="Times New Roman" w:cs="Times New Roman"/>
            <w:b/>
            <w:bCs/>
          </w:rPr>
          <w:t xml:space="preserve">organizačný odbor sekcie </w:t>
        </w:r>
        <w:del w:id="1130" w:author="Peter Eimannsberger" w:date="2024-09-11T13:32:00Z">
          <w:r w:rsidR="00017DEF" w:rsidDel="0029574B">
            <w:rPr>
              <w:rFonts w:ascii="Times New Roman" w:hAnsi="Times New Roman" w:cs="Times New Roman"/>
              <w:b/>
              <w:bCs/>
            </w:rPr>
            <w:delText>európskych programov</w:delText>
          </w:r>
        </w:del>
      </w:ins>
      <w:ins w:id="1131" w:author="Peter Eimannsberger" w:date="2024-09-11T13:32:00Z">
        <w:r w:rsidR="0029574B">
          <w:rPr>
            <w:rFonts w:ascii="Times New Roman" w:hAnsi="Times New Roman" w:cs="Times New Roman"/>
            <w:b/>
            <w:bCs/>
          </w:rPr>
          <w:t>financovania a rozpočtu</w:t>
        </w:r>
      </w:ins>
      <w:ins w:id="1132" w:author="Karol M" w:date="2024-01-31T15:44:00Z">
        <w:r w:rsidR="00017DEF">
          <w:rPr>
            <w:rFonts w:ascii="Times New Roman" w:hAnsi="Times New Roman" w:cs="Times New Roman"/>
            <w:b/>
            <w:bCs/>
          </w:rPr>
          <w:t xml:space="preserve"> (ďalej len „</w:t>
        </w:r>
      </w:ins>
      <w:del w:id="1133" w:author="Karol M" w:date="2024-01-31T15:40:00Z">
        <w:r w:rsidR="000C5BAE" w:rsidRPr="00EB7329" w:rsidDel="00017DEF">
          <w:rPr>
            <w:rFonts w:ascii="Times New Roman" w:hAnsi="Times New Roman" w:cs="Times New Roman"/>
            <w:b/>
            <w:bCs/>
          </w:rPr>
          <w:delText xml:space="preserve">OKVO </w:delText>
        </w:r>
      </w:del>
      <w:ins w:id="1134" w:author="Karol M" w:date="2024-01-31T15:40:00Z">
        <w:r w:rsidR="00017DEF">
          <w:rPr>
            <w:rFonts w:ascii="Times New Roman" w:hAnsi="Times New Roman" w:cs="Times New Roman"/>
            <w:b/>
            <w:bCs/>
          </w:rPr>
          <w:t>OO S</w:t>
        </w:r>
      </w:ins>
      <w:ins w:id="1135" w:author="Peter Eimannsberger" w:date="2024-09-11T13:24:00Z">
        <w:r w:rsidR="004F678D">
          <w:rPr>
            <w:rFonts w:ascii="Times New Roman" w:hAnsi="Times New Roman" w:cs="Times New Roman"/>
            <w:b/>
            <w:bCs/>
          </w:rPr>
          <w:t>FR</w:t>
        </w:r>
      </w:ins>
      <w:ins w:id="1136" w:author="Karol M" w:date="2024-01-31T15:40:00Z">
        <w:del w:id="1137" w:author="Peter Eimannsberger" w:date="2024-09-11T13:24:00Z">
          <w:r w:rsidR="00017DEF" w:rsidDel="004F678D">
            <w:rPr>
              <w:rFonts w:ascii="Times New Roman" w:hAnsi="Times New Roman" w:cs="Times New Roman"/>
              <w:b/>
              <w:bCs/>
            </w:rPr>
            <w:delText>EP</w:delText>
          </w:r>
        </w:del>
      </w:ins>
      <w:ins w:id="1138" w:author="Karol M" w:date="2024-01-31T15:45:00Z">
        <w:r w:rsidR="00017DEF">
          <w:rPr>
            <w:rFonts w:ascii="Times New Roman" w:hAnsi="Times New Roman" w:cs="Times New Roman"/>
            <w:b/>
            <w:bCs/>
          </w:rPr>
          <w:t>“)</w:t>
        </w:r>
      </w:ins>
      <w:ins w:id="1139" w:author="Karol M" w:date="2024-01-31T15:40:00Z">
        <w:r w:rsidR="00017DEF" w:rsidRPr="00EB7329">
          <w:rPr>
            <w:rFonts w:ascii="Times New Roman" w:hAnsi="Times New Roman" w:cs="Times New Roman"/>
            <w:b/>
            <w:bCs/>
          </w:rPr>
          <w:t xml:space="preserve"> </w:t>
        </w:r>
      </w:ins>
      <w:r w:rsidR="000C5BAE" w:rsidRPr="00EB7329">
        <w:rPr>
          <w:rFonts w:ascii="Times New Roman" w:hAnsi="Times New Roman" w:cs="Times New Roman"/>
          <w:b/>
          <w:bCs/>
        </w:rPr>
        <w:t xml:space="preserve">v súčinnosti </w:t>
      </w:r>
      <w:ins w:id="1140" w:author="Peter Eimannsberger" w:date="2024-09-19T07:37:00Z">
        <w:r w:rsidR="00672D5B">
          <w:rPr>
            <w:rFonts w:ascii="Times New Roman" w:hAnsi="Times New Roman" w:cs="Times New Roman"/>
            <w:b/>
            <w:bCs/>
          </w:rPr>
          <w:t xml:space="preserve">s </w:t>
        </w:r>
      </w:ins>
      <w:del w:id="1141" w:author="Peter Eimannsberger" w:date="2024-09-19T07:37:00Z">
        <w:r w:rsidR="000C5BAE" w:rsidRPr="00EB7329" w:rsidDel="00672D5B">
          <w:rPr>
            <w:rFonts w:ascii="Times New Roman" w:hAnsi="Times New Roman" w:cs="Times New Roman"/>
            <w:b/>
            <w:bCs/>
          </w:rPr>
          <w:delText>s</w:delText>
        </w:r>
      </w:del>
      <w:del w:id="1142" w:author="Peter Eimannsberger" w:date="2024-09-19T07:25:00Z">
        <w:r w:rsidR="000C5BAE" w:rsidRPr="00EB7329" w:rsidDel="00AF2602">
          <w:rPr>
            <w:rFonts w:ascii="Times New Roman" w:hAnsi="Times New Roman" w:cs="Times New Roman"/>
            <w:b/>
            <w:bCs/>
          </w:rPr>
          <w:delText> </w:delText>
        </w:r>
      </w:del>
      <w:r w:rsidR="000C5BAE" w:rsidRPr="00EB7329">
        <w:rPr>
          <w:rFonts w:ascii="Times New Roman" w:hAnsi="Times New Roman" w:cs="Times New Roman"/>
          <w:b/>
          <w:bCs/>
        </w:rPr>
        <w:t>O</w:t>
      </w:r>
      <w:ins w:id="1143" w:author="Peter Eimannsberger" w:date="2024-09-11T13:24:00Z">
        <w:r w:rsidR="00AF2602">
          <w:rPr>
            <w:rFonts w:ascii="Times New Roman" w:hAnsi="Times New Roman" w:cs="Times New Roman"/>
            <w:b/>
            <w:bCs/>
          </w:rPr>
          <w:t>Z</w:t>
        </w:r>
        <w:r w:rsidR="004F678D">
          <w:rPr>
            <w:rFonts w:ascii="Times New Roman" w:hAnsi="Times New Roman" w:cs="Times New Roman"/>
            <w:b/>
            <w:bCs/>
          </w:rPr>
          <w:t>P</w:t>
        </w:r>
      </w:ins>
      <w:del w:id="1144" w:author="Peter Eimannsberger" w:date="2024-09-11T13:24:00Z">
        <w:r w:rsidR="000C5BAE" w:rsidRPr="00EB7329" w:rsidDel="004F678D">
          <w:rPr>
            <w:rFonts w:ascii="Times New Roman" w:hAnsi="Times New Roman" w:cs="Times New Roman"/>
            <w:b/>
            <w:bCs/>
          </w:rPr>
          <w:delText>ZP</w:delText>
        </w:r>
      </w:del>
      <w:r w:rsidR="000C5BAE" w:rsidRPr="00EB7329">
        <w:rPr>
          <w:rFonts w:ascii="Times New Roman" w:hAnsi="Times New Roman" w:cs="Times New Roman"/>
        </w:rPr>
        <w:t>.</w:t>
      </w:r>
      <w:r w:rsidR="007A01E0" w:rsidRPr="00EB7329">
        <w:rPr>
          <w:rFonts w:ascii="Times New Roman" w:hAnsi="Times New Roman" w:cs="Times New Roman"/>
        </w:rPr>
        <w:t xml:space="preserve"> </w:t>
      </w:r>
    </w:p>
    <w:p w14:paraId="584AAF84" w14:textId="77777777" w:rsidR="00F375A3" w:rsidRPr="00EB7329" w:rsidRDefault="00F375A3" w:rsidP="00F375A3">
      <w:pPr>
        <w:tabs>
          <w:tab w:val="left" w:pos="1014"/>
        </w:tabs>
        <w:spacing w:before="120" w:line="240" w:lineRule="auto"/>
        <w:contextualSpacing/>
        <w:jc w:val="both"/>
        <w:rPr>
          <w:rFonts w:ascii="Times New Roman" w:hAnsi="Times New Roman" w:cs="Times New Roman"/>
        </w:rPr>
      </w:pPr>
    </w:p>
    <w:p w14:paraId="32116099" w14:textId="1AAC2CA7" w:rsidR="00514640" w:rsidRPr="00EB7329" w:rsidRDefault="00017DEF" w:rsidP="004935C5">
      <w:pPr>
        <w:spacing w:before="120" w:line="240" w:lineRule="auto"/>
        <w:jc w:val="both"/>
        <w:rPr>
          <w:rFonts w:ascii="Times New Roman" w:hAnsi="Times New Roman" w:cs="Times New Roman"/>
        </w:rPr>
      </w:pPr>
      <w:ins w:id="1145" w:author="Karol M" w:date="2024-01-31T15:40:00Z">
        <w:r w:rsidRPr="00017DEF">
          <w:rPr>
            <w:rFonts w:ascii="Times New Roman" w:hAnsi="Times New Roman" w:cs="Times New Roman"/>
          </w:rPr>
          <w:t>OO S</w:t>
        </w:r>
      </w:ins>
      <w:ins w:id="1146" w:author="Peter Eimannsberger" w:date="2024-09-11T13:34:00Z">
        <w:r w:rsidR="0029574B">
          <w:rPr>
            <w:rFonts w:ascii="Times New Roman" w:hAnsi="Times New Roman" w:cs="Times New Roman"/>
          </w:rPr>
          <w:t>FR</w:t>
        </w:r>
      </w:ins>
      <w:ins w:id="1147" w:author="Karol M" w:date="2024-01-31T15:40:00Z">
        <w:del w:id="1148" w:author="Peter Eimannsberger" w:date="2024-09-11T13:34:00Z">
          <w:r w:rsidRPr="00017DEF" w:rsidDel="0029574B">
            <w:rPr>
              <w:rFonts w:ascii="Times New Roman" w:hAnsi="Times New Roman" w:cs="Times New Roman"/>
            </w:rPr>
            <w:delText>EP</w:delText>
          </w:r>
        </w:del>
      </w:ins>
      <w:del w:id="1149" w:author="Karol M" w:date="2024-01-31T15:40:00Z">
        <w:r w:rsidR="000C5BAE" w:rsidRPr="00EB7329" w:rsidDel="00017DEF">
          <w:rPr>
            <w:rFonts w:ascii="Times New Roman" w:hAnsi="Times New Roman" w:cs="Times New Roman"/>
          </w:rPr>
          <w:delText>OKVO</w:delText>
        </w:r>
      </w:del>
      <w:r w:rsidR="00514640" w:rsidRPr="00EB7329">
        <w:rPr>
          <w:rFonts w:ascii="Times New Roman" w:hAnsi="Times New Roman" w:cs="Times New Roman"/>
        </w:rPr>
        <w:t xml:space="preserve"> overuje kontrolou VO dodržiavanie pravidiel SR a EÚ pri obstarávaní tovarov, služieb, stavebných prác a súvisiacich postupov, pri ktorých kontrole musia byť zohľadnené princípy a postupy stanovené ZVO a postupy pri obstaraní zákazky, na ktorú sa ZVO nevzťahuje, </w:t>
      </w:r>
      <w:r w:rsidR="0084531D" w:rsidRPr="00EB7329">
        <w:rPr>
          <w:rFonts w:ascii="Times New Roman" w:hAnsi="Times New Roman" w:cs="Times New Roman"/>
        </w:rPr>
        <w:t xml:space="preserve">pričom v </w:t>
      </w:r>
      <w:r w:rsidR="00514640" w:rsidRPr="00EB7329">
        <w:rPr>
          <w:rFonts w:ascii="Times New Roman" w:hAnsi="Times New Roman" w:cs="Times New Roman"/>
        </w:rPr>
        <w:t xml:space="preserve">súlade </w:t>
      </w:r>
      <w:r w:rsidR="00F375A3">
        <w:rPr>
          <w:rFonts w:ascii="Times New Roman" w:hAnsi="Times New Roman" w:cs="Times New Roman"/>
        </w:rPr>
        <w:br/>
      </w:r>
      <w:r w:rsidR="00514640" w:rsidRPr="00EB7329">
        <w:rPr>
          <w:rFonts w:ascii="Times New Roman" w:hAnsi="Times New Roman" w:cs="Times New Roman"/>
        </w:rPr>
        <w:t>s pravidlami jednotného trhu kontroluje aj dodržiavanie základných princípov VO, ktorými sú princíp:</w:t>
      </w:r>
    </w:p>
    <w:p w14:paraId="5FB38CF8" w14:textId="77777777"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rovnakého zaobchádzania;</w:t>
      </w:r>
    </w:p>
    <w:p w14:paraId="0633F990" w14:textId="5EFC220C"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nediskriminácie </w:t>
      </w:r>
      <w:r w:rsidR="0084531D" w:rsidRPr="00EB7329">
        <w:rPr>
          <w:rFonts w:ascii="Times New Roman" w:eastAsia="Times New Roman" w:hAnsi="Times New Roman" w:cs="Times New Roman"/>
          <w:lang w:eastAsia="sk-SK"/>
        </w:rPr>
        <w:t>hospodárskych subjektov</w:t>
      </w:r>
      <w:r w:rsidRPr="00EB7329">
        <w:rPr>
          <w:rFonts w:ascii="Times New Roman" w:eastAsia="Times New Roman" w:hAnsi="Times New Roman" w:cs="Times New Roman"/>
          <w:lang w:eastAsia="sk-SK"/>
        </w:rPr>
        <w:t>;</w:t>
      </w:r>
    </w:p>
    <w:p w14:paraId="12F9B945" w14:textId="77777777"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transparentnosti;</w:t>
      </w:r>
    </w:p>
    <w:p w14:paraId="11454923" w14:textId="77777777"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hospodárnosti a efektívnosti;</w:t>
      </w:r>
    </w:p>
    <w:p w14:paraId="48070204" w14:textId="6C1D54CB" w:rsidR="00CC4CC4"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proporcionality.</w:t>
      </w:r>
    </w:p>
    <w:p w14:paraId="3C4AECF4" w14:textId="77777777" w:rsidR="00C10EA4" w:rsidRPr="00C10EA4" w:rsidRDefault="00C10EA4" w:rsidP="00C10EA4">
      <w:pPr>
        <w:spacing w:before="120" w:line="240" w:lineRule="auto"/>
        <w:ind w:left="709"/>
        <w:contextualSpacing/>
        <w:jc w:val="both"/>
        <w:rPr>
          <w:rFonts w:ascii="Times New Roman" w:eastAsia="Times New Roman" w:hAnsi="Times New Roman" w:cs="Times New Roman"/>
          <w:lang w:eastAsia="sk-SK"/>
        </w:rPr>
      </w:pPr>
    </w:p>
    <w:p w14:paraId="4618D96E" w14:textId="39216C8A" w:rsidR="008D4E32" w:rsidRPr="002C4299" w:rsidRDefault="00C82A3A" w:rsidP="004935C5">
      <w:pPr>
        <w:spacing w:before="120" w:line="240" w:lineRule="auto"/>
        <w:jc w:val="both"/>
        <w:rPr>
          <w:rFonts w:ascii="Times New Roman" w:hAnsi="Times New Roman" w:cs="Times New Roman"/>
          <w:b/>
        </w:rPr>
      </w:pPr>
      <w:r>
        <w:rPr>
          <w:rFonts w:ascii="Times New Roman" w:hAnsi="Times New Roman" w:cs="Times New Roman"/>
        </w:rPr>
        <w:t>R</w:t>
      </w:r>
      <w:r w:rsidR="008D4E32" w:rsidRPr="00EB7329">
        <w:rPr>
          <w:rFonts w:ascii="Times New Roman" w:hAnsi="Times New Roman" w:cs="Times New Roman"/>
        </w:rPr>
        <w:t xml:space="preserve">O upozorňuje, že </w:t>
      </w:r>
      <w:ins w:id="1150" w:author="Karol M" w:date="2024-07-29T11:39:00Z">
        <w:r w:rsidR="00B63B1E">
          <w:rPr>
            <w:rFonts w:ascii="Times New Roman" w:hAnsi="Times New Roman" w:cs="Times New Roman"/>
          </w:rPr>
          <w:t>po</w:t>
        </w:r>
      </w:ins>
      <w:ins w:id="1151" w:author="Karol M" w:date="2024-07-29T12:46:00Z">
        <w:r w:rsidR="00055CFE">
          <w:rPr>
            <w:rFonts w:ascii="Times New Roman" w:hAnsi="Times New Roman" w:cs="Times New Roman"/>
          </w:rPr>
          <w:t>dľa novelizovaného znenia ZVO s účinnosťou</w:t>
        </w:r>
      </w:ins>
      <w:ins w:id="1152" w:author="Karol M" w:date="2024-07-29T11:39:00Z">
        <w:r w:rsidR="00B63B1E">
          <w:rPr>
            <w:rFonts w:ascii="Times New Roman" w:hAnsi="Times New Roman" w:cs="Times New Roman"/>
          </w:rPr>
          <w:t xml:space="preserve"> </w:t>
        </w:r>
      </w:ins>
      <w:r w:rsidR="008D4E32" w:rsidRPr="00EB7329">
        <w:rPr>
          <w:rFonts w:ascii="Times New Roman" w:hAnsi="Times New Roman" w:cs="Times New Roman"/>
        </w:rPr>
        <w:t>od</w:t>
      </w:r>
      <w:del w:id="1153" w:author="Karol M" w:date="2024-07-29T11:38:00Z">
        <w:r w:rsidR="008D4E32" w:rsidRPr="00EB7329" w:rsidDel="007875E5">
          <w:rPr>
            <w:rFonts w:ascii="Times New Roman" w:hAnsi="Times New Roman" w:cs="Times New Roman"/>
          </w:rPr>
          <w:delText xml:space="preserve"> </w:delText>
        </w:r>
      </w:del>
      <w:ins w:id="1154" w:author="Karol M" w:date="2024-07-29T11:38:00Z">
        <w:r w:rsidR="007875E5" w:rsidRPr="007875E5">
          <w:rPr>
            <w:rFonts w:ascii="Times New Roman" w:hAnsi="Times New Roman" w:cs="Times New Roman"/>
          </w:rPr>
          <w:t xml:space="preserve"> 1.8.2024</w:t>
        </w:r>
        <w:r w:rsidR="007875E5">
          <w:rPr>
            <w:rFonts w:ascii="Times New Roman" w:hAnsi="Times New Roman" w:cs="Times New Roman"/>
          </w:rPr>
          <w:t xml:space="preserve"> </w:t>
        </w:r>
      </w:ins>
      <w:del w:id="1155" w:author="Karol M" w:date="2024-07-29T11:38:00Z">
        <w:r w:rsidR="008D4E32" w:rsidRPr="00EB7329" w:rsidDel="007875E5">
          <w:rPr>
            <w:rFonts w:ascii="Times New Roman" w:hAnsi="Times New Roman" w:cs="Times New Roman"/>
          </w:rPr>
          <w:delText xml:space="preserve">31. 3. 2022 </w:delText>
        </w:r>
      </w:del>
      <w:del w:id="1156" w:author="Karol M" w:date="2024-07-29T11:39:00Z">
        <w:r w:rsidR="008D4E32" w:rsidRPr="00EB7329" w:rsidDel="007875E5">
          <w:rPr>
            <w:rFonts w:ascii="Times New Roman" w:hAnsi="Times New Roman" w:cs="Times New Roman"/>
          </w:rPr>
          <w:delText>je</w:delText>
        </w:r>
      </w:del>
      <w:ins w:id="1157" w:author="Karol M" w:date="2024-07-29T11:39:00Z">
        <w:r w:rsidR="007875E5">
          <w:rPr>
            <w:rFonts w:ascii="Times New Roman" w:hAnsi="Times New Roman" w:cs="Times New Roman"/>
          </w:rPr>
          <w:t>sa</w:t>
        </w:r>
      </w:ins>
      <w:r w:rsidR="008D4E32" w:rsidRPr="00EB7329">
        <w:rPr>
          <w:rFonts w:ascii="Times New Roman" w:hAnsi="Times New Roman" w:cs="Times New Roman"/>
        </w:rPr>
        <w:t xml:space="preserve"> </w:t>
      </w:r>
      <w:ins w:id="1158" w:author="Karol M" w:date="2024-07-29T12:46:00Z">
        <w:r w:rsidR="00055CFE">
          <w:rPr>
            <w:rFonts w:ascii="Times New Roman" w:hAnsi="Times New Roman" w:cs="Times New Roman"/>
          </w:rPr>
          <w:t xml:space="preserve">zachováva </w:t>
        </w:r>
      </w:ins>
      <w:r w:rsidR="008D4E32" w:rsidRPr="00EB7329">
        <w:rPr>
          <w:rFonts w:ascii="Times New Roman" w:hAnsi="Times New Roman" w:cs="Times New Roman"/>
        </w:rPr>
        <w:t xml:space="preserve">povinnosť zadávať podlimitné zákazky </w:t>
      </w:r>
      <w:del w:id="1159" w:author="Karol M" w:date="2024-07-29T11:39:00Z">
        <w:r w:rsidR="008D4E32" w:rsidRPr="00EB7329" w:rsidDel="007875E5">
          <w:rPr>
            <w:rFonts w:ascii="Times New Roman" w:hAnsi="Times New Roman" w:cs="Times New Roman"/>
          </w:rPr>
          <w:delText xml:space="preserve">a zákazky s nízkou hodnotou </w:delText>
        </w:r>
      </w:del>
      <w:r w:rsidR="008D4E32" w:rsidRPr="00EB7329">
        <w:rPr>
          <w:rFonts w:ascii="Times New Roman" w:hAnsi="Times New Roman" w:cs="Times New Roman"/>
        </w:rPr>
        <w:t>(s výnimkou prípadov stanovených</w:t>
      </w:r>
      <w:ins w:id="1160" w:author="Karol M" w:date="2024-07-29T11:39:00Z">
        <w:r w:rsidR="007875E5">
          <w:rPr>
            <w:rFonts w:ascii="Times New Roman" w:hAnsi="Times New Roman" w:cs="Times New Roman"/>
          </w:rPr>
          <w:t xml:space="preserve"> v</w:t>
        </w:r>
      </w:ins>
      <w:r w:rsidR="008D4E32" w:rsidRPr="00EB7329">
        <w:rPr>
          <w:rFonts w:ascii="Times New Roman" w:hAnsi="Times New Roman" w:cs="Times New Roman"/>
        </w:rPr>
        <w:t xml:space="preserve"> ZVO</w:t>
      </w:r>
      <w:del w:id="1161" w:author="Karol M" w:date="2024-07-29T11:39:00Z">
        <w:r w:rsidR="008D4E32" w:rsidRPr="00EB7329" w:rsidDel="007875E5">
          <w:rPr>
            <w:rFonts w:ascii="Times New Roman" w:hAnsi="Times New Roman" w:cs="Times New Roman"/>
          </w:rPr>
          <w:delText xml:space="preserve"> a týmto Usmernením</w:delText>
        </w:r>
      </w:del>
      <w:r w:rsidR="008D4E32" w:rsidRPr="00EB7329">
        <w:rPr>
          <w:rFonts w:ascii="Times New Roman" w:hAnsi="Times New Roman" w:cs="Times New Roman"/>
        </w:rPr>
        <w:t xml:space="preserve">) prostredníctvom </w:t>
      </w:r>
      <w:r w:rsidR="008D4E32" w:rsidRPr="00EB7329">
        <w:rPr>
          <w:rFonts w:ascii="Times New Roman" w:hAnsi="Times New Roman" w:cs="Times New Roman"/>
          <w:b/>
        </w:rPr>
        <w:t>elektronickej platformy</w:t>
      </w:r>
      <w:r w:rsidR="008D4E32" w:rsidRPr="00EB7329">
        <w:rPr>
          <w:rFonts w:ascii="Times New Roman" w:hAnsi="Times New Roman" w:cs="Times New Roman"/>
        </w:rPr>
        <w:t xml:space="preserve">. </w:t>
      </w:r>
      <w:del w:id="1162" w:author="Karol M" w:date="2024-07-29T12:47:00Z">
        <w:r w:rsidR="008D4E32" w:rsidRPr="00EB7329" w:rsidDel="00055CFE">
          <w:rPr>
            <w:rFonts w:ascii="Times New Roman" w:hAnsi="Times New Roman" w:cs="Times New Roman"/>
          </w:rPr>
          <w:delText xml:space="preserve">Prijímateľ v zmysle prechodných ustanovení ZVO </w:delText>
        </w:r>
        <w:r w:rsidR="008D4E32" w:rsidRPr="00EB7329" w:rsidDel="00055CFE">
          <w:rPr>
            <w:rFonts w:ascii="Times New Roman" w:hAnsi="Times New Roman" w:cs="Times New Roman"/>
            <w:b/>
          </w:rPr>
          <w:delText>do 31. 1. 2023</w:delText>
        </w:r>
        <w:r w:rsidR="00EC21F4" w:rsidDel="00055CFE">
          <w:rPr>
            <w:rFonts w:ascii="Times New Roman" w:hAnsi="Times New Roman" w:cs="Times New Roman"/>
          </w:rPr>
          <w:delText xml:space="preserve"> nebol </w:delText>
        </w:r>
        <w:r w:rsidR="006A162B" w:rsidRPr="00EB7329" w:rsidDel="00055CFE">
          <w:rPr>
            <w:rFonts w:ascii="Times New Roman" w:hAnsi="Times New Roman" w:cs="Times New Roman"/>
          </w:rPr>
          <w:delText>povinný</w:delText>
        </w:r>
        <w:r w:rsidR="006A162B" w:rsidDel="00055CFE">
          <w:rPr>
            <w:rFonts w:ascii="Times New Roman" w:hAnsi="Times New Roman" w:cs="Times New Roman"/>
          </w:rPr>
          <w:delText xml:space="preserve"> </w:delText>
        </w:r>
        <w:r w:rsidR="008D4E32" w:rsidRPr="00EB7329" w:rsidDel="00055CFE">
          <w:rPr>
            <w:rFonts w:ascii="Times New Roman" w:hAnsi="Times New Roman" w:cs="Times New Roman"/>
          </w:rPr>
          <w:delText xml:space="preserve">pri verejných obstarávaniach, ktoré boli vyhlásené alebo preukázateľne začaté do 31. 1. 2023, používať elektronickú platformu, ak na úkony, ktoré majú byť vykonané prostredníctvom elektronickej platformy, </w:delText>
        </w:r>
        <w:r w:rsidR="00EC21F4" w:rsidRPr="00EB7329" w:rsidDel="00055CFE">
          <w:rPr>
            <w:rFonts w:ascii="Times New Roman" w:hAnsi="Times New Roman" w:cs="Times New Roman"/>
          </w:rPr>
          <w:delText>použi</w:delText>
        </w:r>
        <w:r w:rsidR="00EC21F4" w:rsidDel="00055CFE">
          <w:rPr>
            <w:rFonts w:ascii="Times New Roman" w:hAnsi="Times New Roman" w:cs="Times New Roman"/>
          </w:rPr>
          <w:delText>l</w:delText>
        </w:r>
        <w:r w:rsidR="00EC21F4" w:rsidRPr="00EB7329" w:rsidDel="00055CFE">
          <w:rPr>
            <w:rFonts w:ascii="Times New Roman" w:hAnsi="Times New Roman" w:cs="Times New Roman"/>
          </w:rPr>
          <w:delText xml:space="preserve"> </w:delText>
        </w:r>
        <w:r w:rsidR="008D4E32" w:rsidRPr="00EB7329" w:rsidDel="00055CFE">
          <w:rPr>
            <w:rFonts w:ascii="Times New Roman" w:hAnsi="Times New Roman" w:cs="Times New Roman"/>
            <w:b/>
          </w:rPr>
          <w:delText>elektr</w:delText>
        </w:r>
        <w:r w:rsidR="00F375A3" w:rsidDel="00055CFE">
          <w:rPr>
            <w:rFonts w:ascii="Times New Roman" w:hAnsi="Times New Roman" w:cs="Times New Roman"/>
            <w:b/>
          </w:rPr>
          <w:delText xml:space="preserve">onický prostriedok podľa </w:delText>
        </w:r>
        <w:r w:rsidR="002C4299" w:rsidDel="00055CFE">
          <w:rPr>
            <w:rFonts w:ascii="Times New Roman" w:hAnsi="Times New Roman" w:cs="Times New Roman"/>
            <w:b/>
          </w:rPr>
          <w:delText>§ 20 ZVO.</w:delText>
        </w:r>
      </w:del>
    </w:p>
    <w:p w14:paraId="1895EFD1" w14:textId="77777777" w:rsidR="000A18DC" w:rsidRDefault="00600256" w:rsidP="004935C5">
      <w:pPr>
        <w:spacing w:before="120" w:line="240" w:lineRule="auto"/>
        <w:jc w:val="both"/>
        <w:rPr>
          <w:rFonts w:ascii="Times New Roman" w:hAnsi="Times New Roman" w:cs="Times New Roman"/>
        </w:rPr>
      </w:pPr>
      <w:r w:rsidRPr="00DE5EAD">
        <w:rPr>
          <w:rFonts w:ascii="Times New Roman" w:hAnsi="Times New Roman" w:cs="Times New Roman"/>
        </w:rPr>
        <w:t xml:space="preserve">Prijímateľ predloží </w:t>
      </w:r>
      <w:r w:rsidR="000A18DC" w:rsidRPr="000A18DC">
        <w:rPr>
          <w:rFonts w:ascii="Times New Roman" w:hAnsi="Times New Roman" w:cs="Times New Roman"/>
        </w:rPr>
        <w:t xml:space="preserve">žiadosť o kontrolu verejného obstarávania spolu s </w:t>
      </w:r>
      <w:r w:rsidRPr="00DE5EAD">
        <w:rPr>
          <w:rFonts w:ascii="Times New Roman" w:hAnsi="Times New Roman" w:cs="Times New Roman"/>
        </w:rPr>
        <w:t xml:space="preserve">dokumentáciu z VO na kontrolu </w:t>
      </w:r>
      <w:r w:rsidR="00DE5EAD">
        <w:rPr>
          <w:rFonts w:ascii="Times New Roman" w:hAnsi="Times New Roman" w:cs="Times New Roman"/>
        </w:rPr>
        <w:t>RO</w:t>
      </w:r>
      <w:r w:rsidR="00DE5EAD" w:rsidRPr="00897ACF">
        <w:rPr>
          <w:rFonts w:ascii="Times New Roman" w:hAnsi="Times New Roman" w:cs="Times New Roman"/>
        </w:rPr>
        <w:t xml:space="preserve"> prostredníctvom </w:t>
      </w:r>
      <w:r w:rsidR="00DE5EAD" w:rsidRPr="00DE5EAD">
        <w:rPr>
          <w:rFonts w:ascii="Times New Roman" w:hAnsi="Times New Roman" w:cs="Times New Roman"/>
        </w:rPr>
        <w:t>Informačného monitorovacieho systému (ďalej len „</w:t>
      </w:r>
      <w:r w:rsidR="00DE5EAD" w:rsidRPr="003642C7">
        <w:rPr>
          <w:rFonts w:ascii="Times New Roman" w:hAnsi="Times New Roman" w:cs="Times New Roman"/>
        </w:rPr>
        <w:t>ITMS“)</w:t>
      </w:r>
      <w:r w:rsidRPr="003642C7">
        <w:rPr>
          <w:rFonts w:ascii="Times New Roman" w:hAnsi="Times New Roman" w:cs="Times New Roman"/>
        </w:rPr>
        <w:t xml:space="preserve">. </w:t>
      </w:r>
    </w:p>
    <w:p w14:paraId="55EF1777" w14:textId="49674E05" w:rsidR="000A18DC" w:rsidRDefault="000A18DC" w:rsidP="004935C5">
      <w:pPr>
        <w:spacing w:before="120" w:line="240" w:lineRule="auto"/>
        <w:jc w:val="both"/>
        <w:rPr>
          <w:rFonts w:ascii="Times New Roman" w:eastAsia="Times New Roman" w:hAnsi="Times New Roman" w:cs="Times New Roman"/>
          <w:lang w:eastAsia="sk-SK"/>
        </w:rPr>
      </w:pPr>
      <w:r w:rsidRPr="00720A70">
        <w:rPr>
          <w:rFonts w:ascii="Times New Roman" w:hAnsi="Times New Roman" w:cs="Times New Roman"/>
          <w:b/>
        </w:rPr>
        <w:t>O</w:t>
      </w:r>
      <w:ins w:id="1163" w:author="Peter Eimannsberger" w:date="2024-09-11T13:24:00Z">
        <w:r w:rsidR="00AF2602">
          <w:rPr>
            <w:rFonts w:ascii="Times New Roman" w:hAnsi="Times New Roman" w:cs="Times New Roman"/>
            <w:b/>
          </w:rPr>
          <w:t>Z</w:t>
        </w:r>
        <w:r w:rsidR="004F678D">
          <w:rPr>
            <w:rFonts w:ascii="Times New Roman" w:hAnsi="Times New Roman" w:cs="Times New Roman"/>
            <w:b/>
          </w:rPr>
          <w:t>P</w:t>
        </w:r>
      </w:ins>
      <w:del w:id="1164" w:author="Peter Eimannsberger" w:date="2024-09-11T13:24:00Z">
        <w:r w:rsidRPr="00720A70" w:rsidDel="004F678D">
          <w:rPr>
            <w:rFonts w:ascii="Times New Roman" w:hAnsi="Times New Roman" w:cs="Times New Roman"/>
            <w:b/>
          </w:rPr>
          <w:delText>ZP</w:delText>
        </w:r>
      </w:del>
      <w:r w:rsidRPr="00F568E0">
        <w:rPr>
          <w:rFonts w:ascii="Times New Roman" w:hAnsi="Times New Roman" w:cs="Times New Roman"/>
        </w:rPr>
        <w:t xml:space="preserve"> </w:t>
      </w:r>
      <w:r w:rsidRPr="00720A70">
        <w:rPr>
          <w:rFonts w:ascii="Times New Roman" w:eastAsia="Times New Roman" w:hAnsi="Times New Roman" w:cs="Times New Roman"/>
          <w:lang w:eastAsia="sk-SK"/>
        </w:rPr>
        <w:t xml:space="preserve">vypracúva </w:t>
      </w:r>
      <w:r w:rsidRPr="00720A70">
        <w:rPr>
          <w:rFonts w:ascii="Times New Roman" w:eastAsia="Times New Roman" w:hAnsi="Times New Roman" w:cs="Times New Roman"/>
          <w:b/>
          <w:lang w:eastAsia="sk-SK"/>
        </w:rPr>
        <w:t>stanovisko k formálnej a vecnej správnosti</w:t>
      </w:r>
      <w:r w:rsidRPr="00F568E0">
        <w:rPr>
          <w:rFonts w:ascii="Times New Roman" w:eastAsia="Times New Roman" w:hAnsi="Times New Roman" w:cs="Times New Roman"/>
          <w:lang w:eastAsia="sk-SK"/>
        </w:rPr>
        <w:t xml:space="preserve"> v rámci overenia žiadosti o kontrolu verejného obstarávania/obstarávania</w:t>
      </w:r>
      <w:del w:id="1165" w:author="Karol M" w:date="2024-07-31T02:43:00Z">
        <w:r w:rsidRPr="00F568E0" w:rsidDel="00394A08">
          <w:rPr>
            <w:rFonts w:ascii="Times New Roman" w:eastAsia="Times New Roman" w:hAnsi="Times New Roman" w:cs="Times New Roman"/>
            <w:lang w:eastAsia="sk-SK"/>
          </w:rPr>
          <w:delText>,</w:delText>
        </w:r>
      </w:del>
      <w:del w:id="1166" w:author="Karol M" w:date="2024-07-31T02:42:00Z">
        <w:r w:rsidRPr="00F568E0" w:rsidDel="00394A08">
          <w:rPr>
            <w:rFonts w:ascii="Times New Roman" w:eastAsia="Times New Roman" w:hAnsi="Times New Roman" w:cs="Times New Roman"/>
            <w:lang w:eastAsia="sk-SK"/>
          </w:rPr>
          <w:delText xml:space="preserve"> ak na základe vykonanej analýzy </w:delText>
        </w:r>
        <w:r w:rsidRPr="00720A70" w:rsidDel="00394A08">
          <w:rPr>
            <w:rFonts w:ascii="Times New Roman" w:eastAsia="Times New Roman" w:hAnsi="Times New Roman" w:cs="Times New Roman"/>
            <w:lang w:eastAsia="sk-SK"/>
          </w:rPr>
          <w:delText>rizík vyplynula povinnosť kontroly</w:delText>
        </w:r>
        <w:r w:rsidRPr="00A13318" w:rsidDel="00394A08">
          <w:rPr>
            <w:rFonts w:ascii="Times New Roman" w:eastAsia="Times New Roman" w:hAnsi="Times New Roman" w:cs="Times New Roman"/>
            <w:lang w:eastAsia="sk-SK"/>
          </w:rPr>
          <w:delText xml:space="preserve"> vere</w:delText>
        </w:r>
        <w:r w:rsidDel="00394A08">
          <w:rPr>
            <w:rFonts w:ascii="Times New Roman" w:eastAsia="Times New Roman" w:hAnsi="Times New Roman" w:cs="Times New Roman"/>
            <w:lang w:eastAsia="sk-SK"/>
          </w:rPr>
          <w:delText>jného obstarávania/obstarávania</w:delText>
        </w:r>
      </w:del>
      <w:r>
        <w:rPr>
          <w:rFonts w:ascii="Times New Roman" w:eastAsia="Times New Roman" w:hAnsi="Times New Roman" w:cs="Times New Roman"/>
          <w:lang w:eastAsia="sk-SK"/>
        </w:rPr>
        <w:t>.</w:t>
      </w:r>
    </w:p>
    <w:p w14:paraId="44270277" w14:textId="62C2B1C4" w:rsidR="000A18DC" w:rsidRPr="00DF5FB2" w:rsidDel="00AF2602" w:rsidRDefault="000A18DC" w:rsidP="000A18DC">
      <w:pPr>
        <w:widowControl w:val="0"/>
        <w:autoSpaceDE w:val="0"/>
        <w:autoSpaceDN w:val="0"/>
        <w:adjustRightInd w:val="0"/>
        <w:spacing w:before="120" w:after="0"/>
        <w:jc w:val="both"/>
        <w:rPr>
          <w:del w:id="1167" w:author="Peter Eimannsberger" w:date="2024-09-19T07:27:00Z"/>
          <w:rFonts w:ascii="Times New Roman" w:eastAsia="Times New Roman" w:hAnsi="Times New Roman" w:cs="Times New Roman"/>
          <w:lang w:eastAsia="sk-SK"/>
        </w:rPr>
      </w:pPr>
      <w:del w:id="1168" w:author="Peter Eimannsberger" w:date="2024-09-19T07:27:00Z">
        <w:r w:rsidRPr="00720A70" w:rsidDel="00AF2602">
          <w:rPr>
            <w:rFonts w:ascii="Times New Roman" w:eastAsia="Times New Roman" w:hAnsi="Times New Roman" w:cs="Times New Roman"/>
            <w:b/>
            <w:lang w:eastAsia="sk-SK"/>
          </w:rPr>
          <w:delText>O</w:delText>
        </w:r>
      </w:del>
      <w:del w:id="1169" w:author="Peter Eimannsberger" w:date="2024-09-11T13:24:00Z">
        <w:r w:rsidRPr="00720A70" w:rsidDel="004F678D">
          <w:rPr>
            <w:rFonts w:ascii="Times New Roman" w:eastAsia="Times New Roman" w:hAnsi="Times New Roman" w:cs="Times New Roman"/>
            <w:b/>
            <w:lang w:eastAsia="sk-SK"/>
          </w:rPr>
          <w:delText>ZP</w:delText>
        </w:r>
      </w:del>
      <w:del w:id="1170" w:author="Peter Eimannsberger" w:date="2024-09-19T07:27:00Z">
        <w:r w:rsidDel="00AF2602">
          <w:rPr>
            <w:rFonts w:ascii="Times New Roman" w:eastAsia="Times New Roman" w:hAnsi="Times New Roman" w:cs="Times New Roman"/>
            <w:lang w:eastAsia="sk-SK"/>
          </w:rPr>
          <w:delText xml:space="preserve"> </w:delText>
        </w:r>
        <w:r w:rsidRPr="00A13318" w:rsidDel="00AF2602">
          <w:rPr>
            <w:rFonts w:ascii="Times New Roman" w:eastAsia="Times New Roman" w:hAnsi="Times New Roman" w:cs="Times New Roman"/>
            <w:lang w:eastAsia="sk-SK"/>
          </w:rPr>
          <w:delText xml:space="preserve">vykonáva </w:delText>
        </w:r>
        <w:r w:rsidRPr="00720A70" w:rsidDel="00AF2602">
          <w:rPr>
            <w:rFonts w:ascii="Times New Roman" w:eastAsia="Times New Roman" w:hAnsi="Times New Roman" w:cs="Times New Roman"/>
            <w:b/>
            <w:lang w:eastAsia="sk-SK"/>
          </w:rPr>
          <w:delText xml:space="preserve">administratívnu finančnú kontrolu </w:delText>
        </w:r>
        <w:r w:rsidRPr="00037DDB" w:rsidDel="00AF2602">
          <w:rPr>
            <w:rFonts w:ascii="Times New Roman" w:eastAsia="Times New Roman" w:hAnsi="Times New Roman" w:cs="Times New Roman"/>
            <w:bCs/>
            <w:lang w:eastAsia="sk-SK"/>
            <w:rPrChange w:id="1171" w:author="Karol M" w:date="2024-01-26T17:46:00Z">
              <w:rPr>
                <w:rFonts w:ascii="Times New Roman" w:eastAsia="Times New Roman" w:hAnsi="Times New Roman" w:cs="Times New Roman"/>
                <w:b/>
                <w:lang w:eastAsia="sk-SK"/>
              </w:rPr>
            </w:rPrChange>
          </w:rPr>
          <w:delText xml:space="preserve">v rozsahu stanovenom odborom </w:delText>
        </w:r>
      </w:del>
      <w:del w:id="1172" w:author="Peter Eimannsberger" w:date="2024-09-11T13:25:00Z">
        <w:r w:rsidRPr="00037DDB" w:rsidDel="004F678D">
          <w:rPr>
            <w:rFonts w:ascii="Times New Roman" w:eastAsia="Times New Roman" w:hAnsi="Times New Roman" w:cs="Times New Roman"/>
            <w:bCs/>
            <w:lang w:eastAsia="sk-SK"/>
            <w:rPrChange w:id="1173" w:author="Karol M" w:date="2024-01-26T17:46:00Z">
              <w:rPr>
                <w:rFonts w:ascii="Times New Roman" w:eastAsia="Times New Roman" w:hAnsi="Times New Roman" w:cs="Times New Roman"/>
                <w:b/>
                <w:lang w:eastAsia="sk-SK"/>
              </w:rPr>
            </w:rPrChange>
          </w:rPr>
          <w:delText>zahraničnej pomoci</w:delText>
        </w:r>
      </w:del>
      <w:del w:id="1174" w:author="Peter Eimannsberger" w:date="2024-09-19T07:27:00Z">
        <w:r w:rsidRPr="00037DDB" w:rsidDel="00AF2602">
          <w:rPr>
            <w:rFonts w:ascii="Times New Roman" w:eastAsia="Times New Roman" w:hAnsi="Times New Roman" w:cs="Times New Roman"/>
            <w:bCs/>
            <w:lang w:eastAsia="sk-SK"/>
          </w:rPr>
          <w:delText>, ak na</w:delText>
        </w:r>
        <w:r w:rsidRPr="00A13318" w:rsidDel="00AF2602">
          <w:rPr>
            <w:rFonts w:ascii="Times New Roman" w:eastAsia="Times New Roman" w:hAnsi="Times New Roman" w:cs="Times New Roman"/>
            <w:lang w:eastAsia="sk-SK"/>
          </w:rPr>
          <w:delText xml:space="preserve"> základe vykonanej analýzy rizík nevyplynula povinnosť kontroly vere</w:delText>
        </w:r>
        <w:r w:rsidDel="00AF2602">
          <w:rPr>
            <w:rFonts w:ascii="Times New Roman" w:eastAsia="Times New Roman" w:hAnsi="Times New Roman" w:cs="Times New Roman"/>
            <w:lang w:eastAsia="sk-SK"/>
          </w:rPr>
          <w:delText xml:space="preserve">jného </w:delText>
        </w:r>
        <w:r w:rsidRPr="00D63941" w:rsidDel="00AF2602">
          <w:rPr>
            <w:rFonts w:ascii="Times New Roman" w:eastAsia="Times New Roman" w:hAnsi="Times New Roman" w:cs="Times New Roman"/>
            <w:lang w:eastAsia="sk-SK"/>
          </w:rPr>
          <w:delText>obstarávania/obstarávania.</w:delText>
        </w:r>
      </w:del>
    </w:p>
    <w:p w14:paraId="611AB717" w14:textId="2E5AE989" w:rsidR="00E73789" w:rsidRDefault="00600256" w:rsidP="004935C5">
      <w:pPr>
        <w:spacing w:before="120" w:line="240" w:lineRule="auto"/>
        <w:jc w:val="both"/>
        <w:rPr>
          <w:rFonts w:ascii="Times New Roman" w:hAnsi="Times New Roman" w:cs="Times New Roman"/>
        </w:rPr>
      </w:pPr>
      <w:r w:rsidRPr="003642C7">
        <w:rPr>
          <w:rFonts w:ascii="Times New Roman" w:hAnsi="Times New Roman" w:cs="Times New Roman"/>
        </w:rPr>
        <w:t>O</w:t>
      </w:r>
      <w:ins w:id="1175" w:author="Peter Eimannsberger" w:date="2024-09-11T13:25:00Z">
        <w:r w:rsidR="00AF2602">
          <w:rPr>
            <w:rFonts w:ascii="Times New Roman" w:hAnsi="Times New Roman" w:cs="Times New Roman"/>
          </w:rPr>
          <w:t>Z</w:t>
        </w:r>
        <w:r w:rsidR="004F678D">
          <w:rPr>
            <w:rFonts w:ascii="Times New Roman" w:hAnsi="Times New Roman" w:cs="Times New Roman"/>
          </w:rPr>
          <w:t>P</w:t>
        </w:r>
      </w:ins>
      <w:del w:id="1176" w:author="Peter Eimannsberger" w:date="2024-09-11T13:25:00Z">
        <w:r w:rsidRPr="003642C7" w:rsidDel="004F678D">
          <w:rPr>
            <w:rFonts w:ascii="Times New Roman" w:hAnsi="Times New Roman" w:cs="Times New Roman"/>
          </w:rPr>
          <w:delText>ZP</w:delText>
        </w:r>
      </w:del>
      <w:r w:rsidRPr="003642C7">
        <w:rPr>
          <w:rFonts w:ascii="Times New Roman" w:hAnsi="Times New Roman" w:cs="Times New Roman"/>
        </w:rPr>
        <w:t xml:space="preserve"> po vykonaní kontroly</w:t>
      </w:r>
      <w:ins w:id="1177" w:author="Peter Eimannsberger" w:date="2024-09-19T07:39:00Z">
        <w:r w:rsidR="00672D5B">
          <w:rPr>
            <w:rFonts w:ascii="Times New Roman" w:hAnsi="Times New Roman" w:cs="Times New Roman"/>
          </w:rPr>
          <w:t xml:space="preserve"> k formálnej a vecnej správnosti</w:t>
        </w:r>
      </w:ins>
      <w:r w:rsidRPr="003642C7">
        <w:rPr>
          <w:rFonts w:ascii="Times New Roman" w:hAnsi="Times New Roman" w:cs="Times New Roman"/>
        </w:rPr>
        <w:t xml:space="preserve"> </w:t>
      </w:r>
      <w:r w:rsidRPr="008E1716">
        <w:rPr>
          <w:rFonts w:ascii="Times New Roman" w:hAnsi="Times New Roman" w:cs="Times New Roman"/>
        </w:rPr>
        <w:t xml:space="preserve">postúpi </w:t>
      </w:r>
      <w:r w:rsidR="00E73789" w:rsidRPr="00DF5FB2">
        <w:rPr>
          <w:rFonts w:ascii="Times New Roman" w:hAnsi="Times New Roman" w:cs="Times New Roman"/>
        </w:rPr>
        <w:t>stanov</w:t>
      </w:r>
      <w:ins w:id="1178" w:author="Peter Eimannsberger" w:date="2024-09-19T07:39:00Z">
        <w:r w:rsidR="00672D5B">
          <w:rPr>
            <w:rFonts w:ascii="Times New Roman" w:hAnsi="Times New Roman" w:cs="Times New Roman"/>
          </w:rPr>
          <w:t>isko</w:t>
        </w:r>
      </w:ins>
      <w:del w:id="1179" w:author="Peter Eimannsberger" w:date="2024-09-19T07:39:00Z">
        <w:r w:rsidR="00E73789" w:rsidRPr="00DF5FB2" w:rsidDel="00672D5B">
          <w:rPr>
            <w:rFonts w:ascii="Times New Roman" w:hAnsi="Times New Roman" w:cs="Times New Roman"/>
          </w:rPr>
          <w:delText>isko k formálnej a vecnej správnosti</w:delText>
        </w:r>
      </w:del>
      <w:ins w:id="1180" w:author="Peter Eimannsberger" w:date="2024-09-19T07:28:00Z">
        <w:r w:rsidR="00AF2602">
          <w:rPr>
            <w:rFonts w:ascii="Times New Roman" w:hAnsi="Times New Roman" w:cs="Times New Roman"/>
          </w:rPr>
          <w:t xml:space="preserve"> </w:t>
        </w:r>
      </w:ins>
      <w:del w:id="1181" w:author="Peter Eimannsberger" w:date="2024-09-19T07:28:00Z">
        <w:r w:rsidR="00E73789" w:rsidRPr="00DF5FB2" w:rsidDel="00AF2602">
          <w:rPr>
            <w:rFonts w:ascii="Times New Roman" w:hAnsi="Times New Roman" w:cs="Times New Roman"/>
          </w:rPr>
          <w:delText xml:space="preserve">, alebo </w:delText>
        </w:r>
        <w:r w:rsidR="00E73789" w:rsidRPr="00D63941" w:rsidDel="00AF2602">
          <w:rPr>
            <w:rFonts w:ascii="Times New Roman" w:hAnsi="Times New Roman" w:cs="Times New Roman"/>
          </w:rPr>
          <w:delText>informáciu o</w:delText>
        </w:r>
        <w:r w:rsidR="00E73789" w:rsidRPr="00DF5FB2" w:rsidDel="00AF2602">
          <w:rPr>
            <w:rFonts w:ascii="Times New Roman" w:hAnsi="Times New Roman" w:cs="Times New Roman"/>
          </w:rPr>
          <w:delText xml:space="preserve"> ukončení administratívnej finančnej kontroly v rozsahu stanovenom odborom </w:delText>
        </w:r>
      </w:del>
      <w:del w:id="1182" w:author="Peter Eimannsberger" w:date="2024-09-11T13:25:00Z">
        <w:r w:rsidR="00E73789" w:rsidRPr="00DF5FB2" w:rsidDel="004F678D">
          <w:rPr>
            <w:rFonts w:ascii="Times New Roman" w:hAnsi="Times New Roman" w:cs="Times New Roman"/>
          </w:rPr>
          <w:delText>zahraničnej pomoci</w:delText>
        </w:r>
      </w:del>
      <w:del w:id="1183" w:author="Peter Eimannsberger" w:date="2024-09-19T07:28:00Z">
        <w:r w:rsidR="00E73789" w:rsidRPr="00DF5FB2" w:rsidDel="00AF2602">
          <w:rPr>
            <w:rFonts w:ascii="Times New Roman" w:hAnsi="Times New Roman" w:cs="Times New Roman"/>
          </w:rPr>
          <w:delText xml:space="preserve"> </w:delText>
        </w:r>
      </w:del>
      <w:r w:rsidR="00E73789" w:rsidRPr="00DF5FB2">
        <w:rPr>
          <w:rFonts w:ascii="Times New Roman" w:hAnsi="Times New Roman" w:cs="Times New Roman"/>
        </w:rPr>
        <w:t xml:space="preserve">na </w:t>
      </w:r>
      <w:ins w:id="1184" w:author="Karol M" w:date="2024-01-31T15:40:00Z">
        <w:r w:rsidR="00017DEF" w:rsidRPr="00017DEF">
          <w:rPr>
            <w:rFonts w:ascii="Times New Roman" w:hAnsi="Times New Roman" w:cs="Times New Roman"/>
          </w:rPr>
          <w:t>OO S</w:t>
        </w:r>
      </w:ins>
      <w:ins w:id="1185" w:author="Peter Eimannsberger" w:date="2024-09-11T13:25:00Z">
        <w:r w:rsidR="004F678D">
          <w:rPr>
            <w:rFonts w:ascii="Times New Roman" w:hAnsi="Times New Roman" w:cs="Times New Roman"/>
          </w:rPr>
          <w:t>FR</w:t>
        </w:r>
      </w:ins>
      <w:ins w:id="1186" w:author="Karol M" w:date="2024-01-31T15:40:00Z">
        <w:del w:id="1187" w:author="Peter Eimannsberger" w:date="2024-09-11T13:25:00Z">
          <w:r w:rsidR="00017DEF" w:rsidRPr="00017DEF" w:rsidDel="004F678D">
            <w:rPr>
              <w:rFonts w:ascii="Times New Roman" w:hAnsi="Times New Roman" w:cs="Times New Roman"/>
            </w:rPr>
            <w:delText>EP</w:delText>
          </w:r>
        </w:del>
      </w:ins>
      <w:del w:id="1188" w:author="Karol M" w:date="2024-01-31T15:40:00Z">
        <w:r w:rsidR="00E73789" w:rsidRPr="00DF5FB2" w:rsidDel="00017DEF">
          <w:rPr>
            <w:rFonts w:ascii="Times New Roman" w:hAnsi="Times New Roman" w:cs="Times New Roman"/>
          </w:rPr>
          <w:delText>OKVO</w:delText>
        </w:r>
      </w:del>
      <w:del w:id="1189" w:author="Karol M" w:date="2024-01-26T17:46:00Z">
        <w:r w:rsidR="00E73789" w:rsidDel="00037DDB">
          <w:rPr>
            <w:rFonts w:ascii="Times New Roman" w:hAnsi="Times New Roman" w:cs="Times New Roman"/>
          </w:rPr>
          <w:delText>.</w:delText>
        </w:r>
      </w:del>
      <w:ins w:id="1190" w:author="Peter Eimannsberger" w:date="2024-09-19T07:31:00Z">
        <w:r w:rsidR="00AF2602">
          <w:rPr>
            <w:rFonts w:ascii="Times New Roman" w:hAnsi="Times New Roman" w:cs="Times New Roman"/>
          </w:rPr>
          <w:t xml:space="preserve"> za účelom kontroly doručenej dokumentácie z VO.</w:t>
        </w:r>
      </w:ins>
      <w:del w:id="1191" w:author="Peter Eimannsberger" w:date="2024-09-19T07:31:00Z">
        <w:r w:rsidRPr="00356DF9" w:rsidDel="00AF2602">
          <w:rPr>
            <w:rFonts w:ascii="Times New Roman" w:hAnsi="Times New Roman" w:cs="Times New Roman"/>
          </w:rPr>
          <w:delText>.</w:delText>
        </w:r>
      </w:del>
      <w:r w:rsidRPr="00356DF9">
        <w:rPr>
          <w:rFonts w:ascii="Times New Roman" w:hAnsi="Times New Roman" w:cs="Times New Roman"/>
        </w:rPr>
        <w:t xml:space="preserve"> </w:t>
      </w:r>
    </w:p>
    <w:p w14:paraId="25B9CB69" w14:textId="6A7044CA" w:rsidR="007E2C50" w:rsidRPr="00EB7329" w:rsidRDefault="007E2C50" w:rsidP="004935C5">
      <w:pPr>
        <w:spacing w:before="120" w:line="240" w:lineRule="auto"/>
        <w:jc w:val="both"/>
        <w:rPr>
          <w:rFonts w:ascii="Times New Roman" w:hAnsi="Times New Roman" w:cs="Times New Roman"/>
        </w:rPr>
      </w:pPr>
      <w:r w:rsidRPr="00897ACF">
        <w:rPr>
          <w:rFonts w:ascii="Times New Roman" w:hAnsi="Times New Roman" w:cs="Times New Roman"/>
        </w:rPr>
        <w:t>Výsledok kontroly VO oznám</w:t>
      </w:r>
      <w:r w:rsidR="007F7121" w:rsidRPr="00897ACF">
        <w:rPr>
          <w:rFonts w:ascii="Times New Roman" w:hAnsi="Times New Roman" w:cs="Times New Roman"/>
        </w:rPr>
        <w:t>i</w:t>
      </w:r>
      <w:r w:rsidRPr="00897ACF">
        <w:rPr>
          <w:rFonts w:ascii="Times New Roman" w:hAnsi="Times New Roman" w:cs="Times New Roman"/>
        </w:rPr>
        <w:t xml:space="preserve"> prijímateľovi</w:t>
      </w:r>
      <w:r w:rsidR="007F7121" w:rsidRPr="00897ACF">
        <w:rPr>
          <w:rFonts w:ascii="Times New Roman" w:hAnsi="Times New Roman" w:cs="Times New Roman"/>
        </w:rPr>
        <w:t xml:space="preserve"> </w:t>
      </w:r>
      <w:ins w:id="1192" w:author="Karol M" w:date="2024-01-31T15:40:00Z">
        <w:r w:rsidR="00017DEF" w:rsidRPr="00017DEF">
          <w:rPr>
            <w:rFonts w:ascii="Times New Roman" w:hAnsi="Times New Roman" w:cs="Times New Roman"/>
          </w:rPr>
          <w:t>OO S</w:t>
        </w:r>
      </w:ins>
      <w:ins w:id="1193" w:author="Peter Eimannsberger" w:date="2024-09-11T13:25:00Z">
        <w:r w:rsidR="004F678D">
          <w:rPr>
            <w:rFonts w:ascii="Times New Roman" w:hAnsi="Times New Roman" w:cs="Times New Roman"/>
          </w:rPr>
          <w:t>FR</w:t>
        </w:r>
      </w:ins>
      <w:ins w:id="1194" w:author="Karol M" w:date="2024-01-31T15:40:00Z">
        <w:del w:id="1195" w:author="Peter Eimannsberger" w:date="2024-09-11T13:25:00Z">
          <w:r w:rsidR="00017DEF" w:rsidRPr="00017DEF" w:rsidDel="004F678D">
            <w:rPr>
              <w:rFonts w:ascii="Times New Roman" w:hAnsi="Times New Roman" w:cs="Times New Roman"/>
            </w:rPr>
            <w:delText>EP</w:delText>
          </w:r>
        </w:del>
      </w:ins>
      <w:del w:id="1196" w:author="Karol M" w:date="2024-01-31T15:40:00Z">
        <w:r w:rsidR="007F7121" w:rsidRPr="00897ACF" w:rsidDel="00017DEF">
          <w:rPr>
            <w:rFonts w:ascii="Times New Roman" w:hAnsi="Times New Roman" w:cs="Times New Roman"/>
          </w:rPr>
          <w:delText>OKVO</w:delText>
        </w:r>
      </w:del>
      <w:r w:rsidRPr="00897ACF">
        <w:rPr>
          <w:rFonts w:ascii="Times New Roman" w:hAnsi="Times New Roman" w:cs="Times New Roman"/>
        </w:rPr>
        <w:t xml:space="preserve">. </w:t>
      </w:r>
      <w:r w:rsidR="00600256" w:rsidRPr="00897ACF">
        <w:rPr>
          <w:rFonts w:ascii="Times New Roman" w:hAnsi="Times New Roman" w:cs="Times New Roman"/>
        </w:rPr>
        <w:t xml:space="preserve">Lehoty na výkon jednotlivých typov kontrol sú uvedené v časti </w:t>
      </w:r>
      <w:r w:rsidR="00600256" w:rsidRPr="00897ACF">
        <w:rPr>
          <w:rFonts w:ascii="Times New Roman" w:hAnsi="Times New Roman" w:cs="Times New Roman"/>
          <w:bCs/>
        </w:rPr>
        <w:t xml:space="preserve">1.6 </w:t>
      </w:r>
      <w:r w:rsidR="00600256" w:rsidRPr="00897ACF">
        <w:rPr>
          <w:rFonts w:ascii="Times New Roman" w:hAnsi="Times New Roman" w:cs="Times New Roman"/>
          <w:bCs/>
          <w:i/>
        </w:rPr>
        <w:t>Typy</w:t>
      </w:r>
      <w:r w:rsidR="00021208" w:rsidRPr="00897ACF">
        <w:rPr>
          <w:rFonts w:ascii="Times New Roman" w:hAnsi="Times New Roman" w:cs="Times New Roman"/>
          <w:bCs/>
          <w:i/>
        </w:rPr>
        <w:t xml:space="preserve"> finančnej</w:t>
      </w:r>
      <w:r w:rsidR="00600256" w:rsidRPr="00897ACF">
        <w:rPr>
          <w:rFonts w:ascii="Times New Roman" w:hAnsi="Times New Roman" w:cs="Times New Roman"/>
          <w:bCs/>
          <w:i/>
        </w:rPr>
        <w:t xml:space="preserve"> kontroly VO</w:t>
      </w:r>
      <w:r w:rsidR="00600256" w:rsidRPr="00897ACF">
        <w:rPr>
          <w:rFonts w:ascii="Times New Roman" w:hAnsi="Times New Roman" w:cs="Times New Roman"/>
          <w:bCs/>
        </w:rPr>
        <w:t xml:space="preserve"> tohto Usmernenia.</w:t>
      </w:r>
    </w:p>
    <w:p w14:paraId="498054A7" w14:textId="6DE9C44B" w:rsidR="00E33CE6" w:rsidRPr="00897ACF" w:rsidRDefault="00942D2C" w:rsidP="004935C5">
      <w:pPr>
        <w:spacing w:before="120" w:line="240" w:lineRule="auto"/>
        <w:jc w:val="both"/>
        <w:rPr>
          <w:rFonts w:ascii="Times New Roman" w:hAnsi="Times New Roman" w:cs="Times New Roman"/>
        </w:rPr>
      </w:pPr>
      <w:bookmarkStart w:id="1197" w:name="_Hlk157184287"/>
      <w:r w:rsidRPr="008E1716">
        <w:rPr>
          <w:rFonts w:ascii="Times New Roman" w:hAnsi="Times New Roman" w:cs="Times New Roman"/>
        </w:rPr>
        <w:t xml:space="preserve">Ak sa pri </w:t>
      </w:r>
      <w:r w:rsidRPr="00356DF9">
        <w:rPr>
          <w:rFonts w:ascii="Times New Roman" w:hAnsi="Times New Roman" w:cs="Times New Roman"/>
        </w:rPr>
        <w:t>kontrole</w:t>
      </w:r>
      <w:r w:rsidR="00740887">
        <w:rPr>
          <w:rFonts w:ascii="Times New Roman" w:hAnsi="Times New Roman" w:cs="Times New Roman"/>
        </w:rPr>
        <w:t xml:space="preserve"> </w:t>
      </w:r>
      <w:ins w:id="1198" w:author="Karol M" w:date="2024-01-26T17:44:00Z">
        <w:r w:rsidR="00037DDB" w:rsidRPr="00356DF9">
          <w:rPr>
            <w:rFonts w:ascii="Times New Roman" w:hAnsi="Times New Roman" w:cs="Times New Roman"/>
          </w:rPr>
          <w:t>VO</w:t>
        </w:r>
        <w:r w:rsidR="00037DDB">
          <w:rPr>
            <w:rFonts w:ascii="Times New Roman" w:hAnsi="Times New Roman" w:cs="Times New Roman"/>
          </w:rPr>
          <w:t xml:space="preserve"> </w:t>
        </w:r>
      </w:ins>
      <w:r w:rsidR="00740887">
        <w:rPr>
          <w:rFonts w:ascii="Times New Roman" w:hAnsi="Times New Roman" w:cs="Times New Roman"/>
        </w:rPr>
        <w:t>po uzavretí zmluvy</w:t>
      </w:r>
      <w:r w:rsidRPr="00356DF9">
        <w:rPr>
          <w:rFonts w:ascii="Times New Roman" w:hAnsi="Times New Roman" w:cs="Times New Roman"/>
        </w:rPr>
        <w:t xml:space="preserve"> </w:t>
      </w:r>
      <w:del w:id="1199" w:author="Karol M" w:date="2024-01-26T17:44:00Z">
        <w:r w:rsidRPr="00356DF9" w:rsidDel="00037DDB">
          <w:rPr>
            <w:rFonts w:ascii="Times New Roman" w:hAnsi="Times New Roman" w:cs="Times New Roman"/>
          </w:rPr>
          <w:delText xml:space="preserve">VO </w:delText>
        </w:r>
      </w:del>
      <w:r w:rsidRPr="00356DF9">
        <w:rPr>
          <w:rFonts w:ascii="Times New Roman" w:hAnsi="Times New Roman" w:cs="Times New Roman"/>
        </w:rPr>
        <w:t xml:space="preserve">zistí porušenie princípov a postupov VO, resp. porušenie pravidiel </w:t>
      </w:r>
      <w:r w:rsidRPr="00897ACF">
        <w:rPr>
          <w:rFonts w:ascii="Times New Roman" w:hAnsi="Times New Roman" w:cs="Times New Roman"/>
        </w:rPr>
        <w:t xml:space="preserve">a ustanovení legislatívy SR a EÚ, ktorých závažnosť </w:t>
      </w:r>
      <w:r w:rsidR="00514640" w:rsidRPr="00897ACF">
        <w:rPr>
          <w:rFonts w:ascii="Times New Roman" w:hAnsi="Times New Roman" w:cs="Times New Roman"/>
        </w:rPr>
        <w:t xml:space="preserve">mala </w:t>
      </w:r>
      <w:r w:rsidRPr="00897ACF">
        <w:rPr>
          <w:rFonts w:ascii="Times New Roman" w:hAnsi="Times New Roman" w:cs="Times New Roman"/>
        </w:rPr>
        <w:t>alebo mohla mať vplyv na</w:t>
      </w:r>
      <w:r w:rsidR="00B8533C" w:rsidRPr="00897ACF">
        <w:rPr>
          <w:rFonts w:ascii="Times New Roman" w:hAnsi="Times New Roman" w:cs="Times New Roman"/>
        </w:rPr>
        <w:t xml:space="preserve"> priebeh alebo</w:t>
      </w:r>
      <w:r w:rsidRPr="00897ACF">
        <w:rPr>
          <w:rFonts w:ascii="Times New Roman" w:hAnsi="Times New Roman" w:cs="Times New Roman"/>
        </w:rPr>
        <w:t xml:space="preserve"> výsledok VO, bude navrhnutá percentuálna sadzba finančnej opravy podľa </w:t>
      </w:r>
      <w:r w:rsidR="00C87FB1" w:rsidRPr="00897ACF">
        <w:rPr>
          <w:rFonts w:ascii="Times New Roman" w:hAnsi="Times New Roman" w:cs="Times New Roman"/>
        </w:rPr>
        <w:t>r</w:t>
      </w:r>
      <w:r w:rsidRPr="00897ACF">
        <w:rPr>
          <w:rFonts w:ascii="Times New Roman" w:hAnsi="Times New Roman" w:cs="Times New Roman"/>
        </w:rPr>
        <w:t xml:space="preserve">ozhodnutia </w:t>
      </w:r>
      <w:r w:rsidR="003E13E9" w:rsidRPr="00897ACF">
        <w:rPr>
          <w:rFonts w:ascii="Times New Roman" w:hAnsi="Times New Roman" w:cs="Times New Roman"/>
        </w:rPr>
        <w:t>K</w:t>
      </w:r>
      <w:r w:rsidRPr="00897ACF">
        <w:rPr>
          <w:rFonts w:ascii="Times New Roman" w:hAnsi="Times New Roman" w:cs="Times New Roman"/>
        </w:rPr>
        <w:t xml:space="preserve">omisie </w:t>
      </w:r>
      <w:r w:rsidR="0078323A" w:rsidRPr="00897ACF">
        <w:rPr>
          <w:rFonts w:ascii="Times New Roman" w:hAnsi="Times New Roman" w:cs="Times New Roman"/>
        </w:rPr>
        <w:t>C(2019) 3452</w:t>
      </w:r>
      <w:r w:rsidR="00C87FB1" w:rsidRPr="00897ACF">
        <w:rPr>
          <w:rFonts w:ascii="Times New Roman" w:hAnsi="Times New Roman" w:cs="Times New Roman"/>
        </w:rPr>
        <w:t xml:space="preserve"> zo 14.</w:t>
      </w:r>
      <w:r w:rsidR="00171136" w:rsidRPr="00897ACF">
        <w:rPr>
          <w:rFonts w:ascii="Times New Roman" w:hAnsi="Times New Roman" w:cs="Times New Roman"/>
        </w:rPr>
        <w:t xml:space="preserve"> </w:t>
      </w:r>
      <w:r w:rsidR="00C87FB1" w:rsidRPr="00897ACF">
        <w:rPr>
          <w:rFonts w:ascii="Times New Roman" w:hAnsi="Times New Roman" w:cs="Times New Roman"/>
        </w:rPr>
        <w:t>5.</w:t>
      </w:r>
      <w:r w:rsidR="00171136" w:rsidRPr="00897ACF">
        <w:rPr>
          <w:rFonts w:ascii="Times New Roman" w:hAnsi="Times New Roman" w:cs="Times New Roman"/>
        </w:rPr>
        <w:t xml:space="preserve"> </w:t>
      </w:r>
      <w:r w:rsidR="00C87FB1" w:rsidRPr="00897ACF">
        <w:rPr>
          <w:rFonts w:ascii="Times New Roman" w:hAnsi="Times New Roman" w:cs="Times New Roman"/>
        </w:rPr>
        <w:t>2019</w:t>
      </w:r>
      <w:r w:rsidR="0078323A" w:rsidRPr="00897ACF">
        <w:rPr>
          <w:rFonts w:ascii="Times New Roman" w:hAnsi="Times New Roman" w:cs="Times New Roman"/>
        </w:rPr>
        <w:t xml:space="preserve"> </w:t>
      </w:r>
      <w:r w:rsidRPr="00897ACF">
        <w:rPr>
          <w:rFonts w:ascii="Times New Roman" w:hAnsi="Times New Roman" w:cs="Times New Roman"/>
        </w:rPr>
        <w:t xml:space="preserve">o stanovení usmernení o určení finančných opráv, ktoré </w:t>
      </w:r>
      <w:r w:rsidR="00C87FB1" w:rsidRPr="00897ACF">
        <w:rPr>
          <w:rFonts w:ascii="Times New Roman" w:hAnsi="Times New Roman" w:cs="Times New Roman"/>
        </w:rPr>
        <w:t xml:space="preserve">sa majú </w:t>
      </w:r>
      <w:r w:rsidRPr="00897ACF">
        <w:rPr>
          <w:rFonts w:ascii="Times New Roman" w:hAnsi="Times New Roman" w:cs="Times New Roman"/>
        </w:rPr>
        <w:t xml:space="preserve">uplatňovať na výdavky financované Úniou pri nedodržaní pravidiel verejného obstarávania (ďalej len </w:t>
      </w:r>
      <w:ins w:id="1200" w:author="Karol M" w:date="2024-01-26T17:57:00Z">
        <w:r w:rsidR="003C672B">
          <w:rPr>
            <w:rFonts w:ascii="Times New Roman" w:hAnsi="Times New Roman" w:cs="Times New Roman"/>
          </w:rPr>
          <w:t>„</w:t>
        </w:r>
      </w:ins>
      <w:del w:id="1201" w:author="Karol M" w:date="2024-01-26T17:57:00Z">
        <w:r w:rsidRPr="00897ACF" w:rsidDel="003C672B">
          <w:rPr>
            <w:rFonts w:ascii="Times New Roman" w:hAnsi="Times New Roman" w:cs="Times New Roman"/>
          </w:rPr>
          <w:delText>“</w:delText>
        </w:r>
      </w:del>
      <w:r w:rsidRPr="00897ACF">
        <w:rPr>
          <w:rFonts w:ascii="Times New Roman" w:hAnsi="Times New Roman" w:cs="Times New Roman"/>
        </w:rPr>
        <w:t xml:space="preserve">rozhodnutie </w:t>
      </w:r>
      <w:r w:rsidR="003E13E9" w:rsidRPr="00897ACF">
        <w:rPr>
          <w:rFonts w:ascii="Times New Roman" w:hAnsi="Times New Roman" w:cs="Times New Roman"/>
        </w:rPr>
        <w:t>K</w:t>
      </w:r>
      <w:r w:rsidRPr="00897ACF">
        <w:rPr>
          <w:rFonts w:ascii="Times New Roman" w:hAnsi="Times New Roman" w:cs="Times New Roman"/>
        </w:rPr>
        <w:t>omisie</w:t>
      </w:r>
      <w:r w:rsidR="00C87FB1" w:rsidRPr="00897ACF">
        <w:rPr>
          <w:rFonts w:ascii="Times New Roman" w:hAnsi="Times New Roman" w:cs="Times New Roman"/>
        </w:rPr>
        <w:t>“</w:t>
      </w:r>
      <w:r w:rsidRPr="00897ACF">
        <w:rPr>
          <w:rFonts w:ascii="Times New Roman" w:hAnsi="Times New Roman" w:cs="Times New Roman"/>
        </w:rPr>
        <w:t xml:space="preserve">). </w:t>
      </w:r>
    </w:p>
    <w:bookmarkEnd w:id="1197"/>
    <w:p w14:paraId="44FB3909" w14:textId="65C6E402" w:rsidR="007A01E0" w:rsidRDefault="00942D2C" w:rsidP="004935C5">
      <w:pPr>
        <w:pStyle w:val="Default"/>
        <w:spacing w:before="120" w:after="200"/>
        <w:jc w:val="both"/>
        <w:rPr>
          <w:sz w:val="22"/>
          <w:szCs w:val="22"/>
          <w:lang w:val="sk-SK"/>
        </w:rPr>
      </w:pPr>
      <w:r w:rsidRPr="00897ACF">
        <w:rPr>
          <w:sz w:val="22"/>
          <w:szCs w:val="22"/>
          <w:lang w:val="sk-SK"/>
        </w:rPr>
        <w:t xml:space="preserve">Výdavky uskutočnené na základe </w:t>
      </w:r>
      <w:r w:rsidR="00514640" w:rsidRPr="00897ACF">
        <w:rPr>
          <w:sz w:val="22"/>
          <w:szCs w:val="22"/>
          <w:lang w:val="sk-SK"/>
        </w:rPr>
        <w:t xml:space="preserve">výsledku </w:t>
      </w:r>
      <w:r w:rsidRPr="00897ACF">
        <w:rPr>
          <w:sz w:val="22"/>
          <w:szCs w:val="22"/>
          <w:lang w:val="sk-SK"/>
        </w:rPr>
        <w:t>daného VO budú považované za neoprávnené v</w:t>
      </w:r>
      <w:r w:rsidR="00B8533C" w:rsidRPr="00897ACF">
        <w:rPr>
          <w:sz w:val="22"/>
          <w:szCs w:val="22"/>
          <w:lang w:val="sk-SK"/>
        </w:rPr>
        <w:t xml:space="preserve">o výške </w:t>
      </w:r>
      <w:r w:rsidRPr="00897ACF">
        <w:rPr>
          <w:sz w:val="22"/>
          <w:szCs w:val="22"/>
          <w:lang w:val="sk-SK"/>
        </w:rPr>
        <w:t>navrhnutej finančnej opravy</w:t>
      </w:r>
      <w:r w:rsidR="00B8533C" w:rsidRPr="00897ACF">
        <w:rPr>
          <w:sz w:val="22"/>
          <w:szCs w:val="22"/>
          <w:lang w:val="sk-SK"/>
        </w:rPr>
        <w:t xml:space="preserve"> z oprávnených výdavkov</w:t>
      </w:r>
      <w:r w:rsidR="006C072B" w:rsidRPr="00897ACF">
        <w:rPr>
          <w:sz w:val="22"/>
          <w:szCs w:val="22"/>
          <w:lang w:val="sk-SK"/>
        </w:rPr>
        <w:t>.</w:t>
      </w:r>
      <w:r w:rsidR="006C072B">
        <w:rPr>
          <w:sz w:val="22"/>
          <w:szCs w:val="22"/>
          <w:lang w:val="sk-SK"/>
        </w:rPr>
        <w:t xml:space="preserve">  </w:t>
      </w:r>
    </w:p>
    <w:p w14:paraId="26E437F2" w14:textId="2C3B24B9" w:rsidR="003642C7" w:rsidRDefault="003642C7" w:rsidP="00897ACF">
      <w:pPr>
        <w:spacing w:before="120" w:after="120" w:line="240" w:lineRule="auto"/>
        <w:jc w:val="both"/>
      </w:pPr>
      <w:r w:rsidRPr="00897ACF">
        <w:rPr>
          <w:rFonts w:ascii="Times New Roman" w:hAnsi="Times New Roman" w:cs="Times New Roman"/>
        </w:rPr>
        <w:t xml:space="preserve">V nasledovnej tabuľke sú uvedené druhy kontrol, v rámci ktorých prijímateľ môže alebo je povinný predložiť </w:t>
      </w:r>
      <w:r w:rsidR="006A162B" w:rsidRPr="00897ACF">
        <w:rPr>
          <w:rFonts w:ascii="Times New Roman" w:hAnsi="Times New Roman" w:cs="Times New Roman"/>
        </w:rPr>
        <w:t>RO</w:t>
      </w:r>
      <w:r w:rsidRPr="00897ACF">
        <w:rPr>
          <w:rFonts w:ascii="Times New Roman" w:hAnsi="Times New Roman" w:cs="Times New Roman"/>
        </w:rPr>
        <w:t xml:space="preserve"> kompletnú dokumentáciu z VO alebo obstarávania, resp. kedy podnet podáva poskytovateľ. Rozdelenie kontrol VO podľa PHZ a limitov vzťahujúcich sa na verejných obstarávateľov podľa § 7, obstarávateľov podľa § 9 ZVO a osoby podľa § 8 ods. 1 ZVO:</w:t>
      </w:r>
    </w:p>
    <w:p w14:paraId="47BDDED4" w14:textId="77777777" w:rsidR="006A162B" w:rsidRPr="00D949F3" w:rsidRDefault="006A162B" w:rsidP="00897ACF">
      <w:pPr>
        <w:spacing w:before="120" w:after="120" w:line="240" w:lineRule="auto"/>
        <w:jc w:val="both"/>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17"/>
        <w:gridCol w:w="2098"/>
        <w:gridCol w:w="1304"/>
        <w:gridCol w:w="2127"/>
        <w:gridCol w:w="1842"/>
        <w:tblGridChange w:id="1202">
          <w:tblGrid>
            <w:gridCol w:w="846"/>
            <w:gridCol w:w="1417"/>
            <w:gridCol w:w="2098"/>
            <w:gridCol w:w="1304"/>
            <w:gridCol w:w="2127"/>
            <w:gridCol w:w="1842"/>
          </w:tblGrid>
        </w:tblGridChange>
      </w:tblGrid>
      <w:tr w:rsidR="003642C7" w:rsidRPr="00014B2E" w14:paraId="247D3EC5" w14:textId="77777777" w:rsidTr="00897ACF">
        <w:trPr>
          <w:trHeight w:val="656"/>
        </w:trPr>
        <w:tc>
          <w:tcPr>
            <w:tcW w:w="846" w:type="dxa"/>
            <w:shd w:val="clear" w:color="auto" w:fill="F2F2F2"/>
            <w:vAlign w:val="center"/>
          </w:tcPr>
          <w:p w14:paraId="1C4316A8"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rPrChange w:id="1203"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1204" w:author="Karol M" w:date="2024-07-29T16:27:00Z">
                  <w:rPr>
                    <w:rFonts w:ascii="Times New Roman" w:hAnsi="Times New Roman" w:cs="Times New Roman"/>
                    <w:b/>
                    <w:color w:val="365F91"/>
                  </w:rPr>
                </w:rPrChange>
              </w:rPr>
              <w:lastRenderedPageBreak/>
              <w:t>Druh</w:t>
            </w:r>
          </w:p>
        </w:tc>
        <w:tc>
          <w:tcPr>
            <w:tcW w:w="1417" w:type="dxa"/>
            <w:shd w:val="clear" w:color="auto" w:fill="F2F2F2"/>
            <w:vAlign w:val="center"/>
          </w:tcPr>
          <w:p w14:paraId="54C8F968"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vertAlign w:val="superscript"/>
                <w:rPrChange w:id="1205" w:author="Karol M" w:date="2024-07-29T16:27:00Z">
                  <w:rPr>
                    <w:rFonts w:ascii="Times New Roman" w:hAnsi="Times New Roman" w:cs="Times New Roman"/>
                    <w:b/>
                    <w:color w:val="365F91"/>
                    <w:vertAlign w:val="superscript"/>
                  </w:rPr>
                </w:rPrChange>
              </w:rPr>
            </w:pPr>
            <w:r w:rsidRPr="00014B2E">
              <w:rPr>
                <w:rFonts w:ascii="Times New Roman" w:hAnsi="Times New Roman" w:cs="Times New Roman"/>
                <w:b/>
                <w:color w:val="365F91"/>
                <w:sz w:val="20"/>
                <w:szCs w:val="20"/>
                <w:rPrChange w:id="1206" w:author="Karol M" w:date="2024-07-29T16:27:00Z">
                  <w:rPr>
                    <w:rFonts w:ascii="Times New Roman" w:hAnsi="Times New Roman" w:cs="Times New Roman"/>
                    <w:b/>
                    <w:color w:val="365F91"/>
                  </w:rPr>
                </w:rPrChange>
              </w:rPr>
              <w:t>Bežná dostupnosť</w:t>
            </w:r>
            <w:r w:rsidRPr="00014B2E">
              <w:rPr>
                <w:rStyle w:val="Odkaznapoznmkupodiarou"/>
                <w:rFonts w:ascii="Times New Roman" w:hAnsi="Times New Roman" w:cs="Times New Roman"/>
                <w:b/>
                <w:color w:val="365F91"/>
                <w:sz w:val="20"/>
                <w:szCs w:val="20"/>
                <w:rPrChange w:id="1207" w:author="Karol M" w:date="2024-07-29T16:27:00Z">
                  <w:rPr>
                    <w:rStyle w:val="Odkaznapoznmkupodiarou"/>
                    <w:rFonts w:ascii="Times New Roman" w:hAnsi="Times New Roman" w:cs="Times New Roman"/>
                    <w:b/>
                    <w:color w:val="365F91"/>
                  </w:rPr>
                </w:rPrChange>
              </w:rPr>
              <w:footnoteReference w:id="8"/>
            </w:r>
          </w:p>
        </w:tc>
        <w:tc>
          <w:tcPr>
            <w:tcW w:w="2098" w:type="dxa"/>
            <w:shd w:val="clear" w:color="auto" w:fill="F2F2F2"/>
            <w:vAlign w:val="center"/>
          </w:tcPr>
          <w:p w14:paraId="3D14E479" w14:textId="77777777" w:rsidR="003642C7" w:rsidRPr="00014B2E" w:rsidRDefault="003642C7" w:rsidP="00EF17A3">
            <w:pPr>
              <w:keepNext/>
              <w:spacing w:after="0" w:line="240" w:lineRule="auto"/>
              <w:jc w:val="both"/>
              <w:rPr>
                <w:rFonts w:ascii="Times New Roman" w:hAnsi="Times New Roman" w:cs="Times New Roman"/>
                <w:b/>
                <w:color w:val="365F91"/>
                <w:sz w:val="20"/>
                <w:szCs w:val="20"/>
                <w:rPrChange w:id="1208"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1209" w:author="Karol M" w:date="2024-07-29T16:27:00Z">
                  <w:rPr>
                    <w:rFonts w:ascii="Times New Roman" w:hAnsi="Times New Roman" w:cs="Times New Roman"/>
                    <w:b/>
                    <w:color w:val="365F91"/>
                  </w:rPr>
                </w:rPrChange>
              </w:rPr>
              <w:t>PHZ</w:t>
            </w:r>
            <w:r w:rsidRPr="00014B2E">
              <w:rPr>
                <w:rStyle w:val="Odkaznapoznmkupodiarou"/>
                <w:rFonts w:ascii="Times New Roman" w:hAnsi="Times New Roman" w:cs="Times New Roman"/>
                <w:b/>
                <w:color w:val="365F91"/>
                <w:sz w:val="20"/>
                <w:szCs w:val="20"/>
                <w:rPrChange w:id="1210" w:author="Karol M" w:date="2024-07-29T16:27:00Z">
                  <w:rPr>
                    <w:rStyle w:val="Odkaznapoznmkupodiarou"/>
                    <w:rFonts w:ascii="Times New Roman" w:hAnsi="Times New Roman" w:cs="Times New Roman"/>
                    <w:b/>
                    <w:color w:val="365F91"/>
                  </w:rPr>
                </w:rPrChange>
              </w:rPr>
              <w:footnoteReference w:id="9"/>
            </w:r>
          </w:p>
        </w:tc>
        <w:tc>
          <w:tcPr>
            <w:tcW w:w="1304" w:type="dxa"/>
            <w:shd w:val="clear" w:color="auto" w:fill="F2F2F2"/>
            <w:vAlign w:val="center"/>
          </w:tcPr>
          <w:p w14:paraId="658DB9B1"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rPrChange w:id="1213"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1214" w:author="Karol M" w:date="2024-07-29T16:27:00Z">
                  <w:rPr>
                    <w:rFonts w:ascii="Times New Roman" w:hAnsi="Times New Roman" w:cs="Times New Roman"/>
                    <w:b/>
                    <w:color w:val="365F91"/>
                  </w:rPr>
                </w:rPrChange>
              </w:rPr>
              <w:t>Postup</w:t>
            </w:r>
          </w:p>
        </w:tc>
        <w:tc>
          <w:tcPr>
            <w:tcW w:w="2127" w:type="dxa"/>
            <w:shd w:val="clear" w:color="auto" w:fill="F2F2F2"/>
            <w:vAlign w:val="center"/>
          </w:tcPr>
          <w:p w14:paraId="09199CF0"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rPrChange w:id="1215"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1216" w:author="Karol M" w:date="2024-07-29T16:27:00Z">
                  <w:rPr>
                    <w:rFonts w:ascii="Times New Roman" w:hAnsi="Times New Roman" w:cs="Times New Roman"/>
                    <w:b/>
                    <w:color w:val="365F91"/>
                  </w:rPr>
                </w:rPrChange>
              </w:rPr>
              <w:t>Fáza VO</w:t>
            </w:r>
          </w:p>
        </w:tc>
        <w:tc>
          <w:tcPr>
            <w:tcW w:w="1842" w:type="dxa"/>
            <w:shd w:val="clear" w:color="auto" w:fill="F2F2F2"/>
            <w:vAlign w:val="center"/>
          </w:tcPr>
          <w:p w14:paraId="36A64A4D" w14:textId="77777777" w:rsidR="003642C7" w:rsidRPr="00014B2E" w:rsidRDefault="003642C7" w:rsidP="00EF17A3">
            <w:pPr>
              <w:keepNext/>
              <w:spacing w:after="0" w:line="240" w:lineRule="auto"/>
              <w:jc w:val="both"/>
              <w:rPr>
                <w:rFonts w:ascii="Times New Roman" w:hAnsi="Times New Roman" w:cs="Times New Roman"/>
                <w:b/>
                <w:color w:val="365F91"/>
                <w:sz w:val="20"/>
                <w:szCs w:val="20"/>
                <w:rPrChange w:id="1217"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1218" w:author="Karol M" w:date="2024-07-29T16:27:00Z">
                  <w:rPr>
                    <w:rFonts w:ascii="Times New Roman" w:hAnsi="Times New Roman" w:cs="Times New Roman"/>
                    <w:b/>
                    <w:color w:val="365F91"/>
                  </w:rPr>
                </w:rPrChange>
              </w:rPr>
              <w:t>Druh kontroly VO</w:t>
            </w:r>
          </w:p>
        </w:tc>
      </w:tr>
      <w:tr w:rsidR="003642C7" w:rsidRPr="00014B2E" w14:paraId="57CAE14E" w14:textId="77777777" w:rsidTr="00897ACF">
        <w:trPr>
          <w:trHeight w:val="485"/>
        </w:trPr>
        <w:tc>
          <w:tcPr>
            <w:tcW w:w="846" w:type="dxa"/>
            <w:vMerge w:val="restart"/>
            <w:shd w:val="clear" w:color="auto" w:fill="auto"/>
            <w:vAlign w:val="center"/>
          </w:tcPr>
          <w:p w14:paraId="73DDDA63" w14:textId="77777777" w:rsidR="003642C7" w:rsidRPr="00014B2E" w:rsidRDefault="003642C7" w:rsidP="00EF17A3">
            <w:pPr>
              <w:spacing w:after="0" w:line="240" w:lineRule="auto"/>
              <w:jc w:val="center"/>
              <w:rPr>
                <w:rFonts w:ascii="Times New Roman" w:hAnsi="Times New Roman" w:cs="Times New Roman"/>
                <w:b/>
                <w:bCs/>
                <w:sz w:val="20"/>
                <w:szCs w:val="20"/>
                <w:rPrChange w:id="1219" w:author="Karol M" w:date="2024-07-29T16:27:00Z">
                  <w:rPr>
                    <w:rFonts w:ascii="Times New Roman" w:hAnsi="Times New Roman" w:cs="Times New Roman"/>
                    <w:b/>
                    <w:bCs/>
                  </w:rPr>
                </w:rPrChange>
              </w:rPr>
            </w:pPr>
            <w:r w:rsidRPr="00014B2E">
              <w:rPr>
                <w:rFonts w:ascii="Times New Roman" w:hAnsi="Times New Roman" w:cs="Times New Roman"/>
                <w:sz w:val="20"/>
                <w:szCs w:val="20"/>
                <w:rPrChange w:id="1220" w:author="Karol M" w:date="2024-07-29T16:27:00Z">
                  <w:rPr>
                    <w:rFonts w:ascii="Times New Roman" w:hAnsi="Times New Roman" w:cs="Times New Roman"/>
                  </w:rPr>
                </w:rPrChange>
              </w:rPr>
              <w:t>Tovar, služba</w:t>
            </w:r>
          </w:p>
        </w:tc>
        <w:tc>
          <w:tcPr>
            <w:tcW w:w="1417" w:type="dxa"/>
            <w:vMerge w:val="restart"/>
            <w:shd w:val="clear" w:color="auto" w:fill="auto"/>
            <w:vAlign w:val="center"/>
          </w:tcPr>
          <w:p w14:paraId="21100B77" w14:textId="77777777" w:rsidR="003642C7" w:rsidRPr="00014B2E" w:rsidRDefault="003642C7" w:rsidP="00EF17A3">
            <w:pPr>
              <w:spacing w:after="0" w:line="240" w:lineRule="auto"/>
              <w:jc w:val="center"/>
              <w:rPr>
                <w:rFonts w:ascii="Times New Roman" w:hAnsi="Times New Roman" w:cs="Times New Roman"/>
                <w:sz w:val="20"/>
                <w:szCs w:val="20"/>
                <w:rPrChange w:id="1221" w:author="Karol M" w:date="2024-07-29T16:27:00Z">
                  <w:rPr>
                    <w:rFonts w:ascii="Times New Roman" w:hAnsi="Times New Roman" w:cs="Times New Roman"/>
                  </w:rPr>
                </w:rPrChange>
              </w:rPr>
            </w:pPr>
            <w:r w:rsidRPr="00014B2E">
              <w:rPr>
                <w:rFonts w:ascii="Times New Roman" w:hAnsi="Times New Roman" w:cs="Times New Roman"/>
                <w:sz w:val="20"/>
                <w:szCs w:val="20"/>
                <w:rPrChange w:id="1222" w:author="Karol M" w:date="2024-07-29T16:27:00Z">
                  <w:rPr>
                    <w:rFonts w:ascii="Times New Roman" w:hAnsi="Times New Roman" w:cs="Times New Roman"/>
                  </w:rPr>
                </w:rPrChange>
              </w:rPr>
              <w:t>Áno, iba pri dynamickom nákupnom systéme</w:t>
            </w:r>
          </w:p>
        </w:tc>
        <w:tc>
          <w:tcPr>
            <w:tcW w:w="2098" w:type="dxa"/>
            <w:vMerge w:val="restart"/>
            <w:shd w:val="clear" w:color="auto" w:fill="auto"/>
            <w:vAlign w:val="center"/>
          </w:tcPr>
          <w:p w14:paraId="7F94A5AD" w14:textId="009BBB2D" w:rsidR="003642C7" w:rsidRPr="00014B2E" w:rsidRDefault="003642C7" w:rsidP="00EF17A3">
            <w:pPr>
              <w:spacing w:after="0" w:line="240" w:lineRule="auto"/>
              <w:rPr>
                <w:rFonts w:ascii="Times New Roman" w:hAnsi="Times New Roman" w:cs="Times New Roman"/>
                <w:sz w:val="20"/>
                <w:szCs w:val="20"/>
                <w:rPrChange w:id="1223" w:author="Karol M" w:date="2024-07-29T16:27:00Z">
                  <w:rPr>
                    <w:rFonts w:ascii="Times New Roman" w:hAnsi="Times New Roman" w:cs="Times New Roman"/>
                  </w:rPr>
                </w:rPrChange>
              </w:rPr>
            </w:pPr>
            <w:r w:rsidRPr="00014B2E">
              <w:rPr>
                <w:rFonts w:ascii="Times New Roman" w:hAnsi="Times New Roman" w:cs="Times New Roman"/>
                <w:sz w:val="20"/>
                <w:szCs w:val="20"/>
                <w:rPrChange w:id="1224" w:author="Karol M" w:date="2024-07-29T16:27:00Z">
                  <w:rPr>
                    <w:rFonts w:ascii="Times New Roman" w:hAnsi="Times New Roman" w:cs="Times New Roman"/>
                  </w:rPr>
                </w:rPrChange>
              </w:rPr>
              <w:t>≥14</w:t>
            </w:r>
            <w:ins w:id="1225" w:author="Karol M" w:date="2024-07-29T16:03:00Z">
              <w:r w:rsidR="00E8147B" w:rsidRPr="00014B2E">
                <w:rPr>
                  <w:rFonts w:ascii="Times New Roman" w:hAnsi="Times New Roman" w:cs="Times New Roman"/>
                  <w:sz w:val="20"/>
                  <w:szCs w:val="20"/>
                  <w:rPrChange w:id="1226" w:author="Karol M" w:date="2024-07-29T16:27:00Z">
                    <w:rPr>
                      <w:rFonts w:ascii="Times New Roman" w:hAnsi="Times New Roman" w:cs="Times New Roman"/>
                    </w:rPr>
                  </w:rPrChange>
                </w:rPr>
                <w:t>3</w:t>
              </w:r>
            </w:ins>
            <w:del w:id="1227" w:author="Karol M" w:date="2024-07-29T16:03:00Z">
              <w:r w:rsidRPr="00014B2E" w:rsidDel="00E8147B">
                <w:rPr>
                  <w:rFonts w:ascii="Times New Roman" w:hAnsi="Times New Roman" w:cs="Times New Roman"/>
                  <w:sz w:val="20"/>
                  <w:szCs w:val="20"/>
                  <w:rPrChange w:id="1228" w:author="Karol M" w:date="2024-07-29T16:27:00Z">
                    <w:rPr>
                      <w:rFonts w:ascii="Times New Roman" w:hAnsi="Times New Roman" w:cs="Times New Roman"/>
                    </w:rPr>
                  </w:rPrChange>
                </w:rPr>
                <w:delText>0</w:delText>
              </w:r>
            </w:del>
            <w:r w:rsidRPr="00014B2E">
              <w:rPr>
                <w:rFonts w:ascii="Times New Roman" w:hAnsi="Times New Roman" w:cs="Times New Roman"/>
                <w:sz w:val="20"/>
                <w:szCs w:val="20"/>
                <w:rPrChange w:id="1229" w:author="Karol M" w:date="2024-07-29T16:27:00Z">
                  <w:rPr>
                    <w:rFonts w:ascii="Times New Roman" w:hAnsi="Times New Roman" w:cs="Times New Roman"/>
                  </w:rPr>
                </w:rPrChange>
              </w:rPr>
              <w:t> 000 EUR</w:t>
            </w:r>
            <w:ins w:id="1230" w:author="Karol M" w:date="2024-07-29T16:09:00Z">
              <w:r w:rsidR="00E8147B" w:rsidRPr="00014B2E">
                <w:rPr>
                  <w:rStyle w:val="Odkaznapoznmkupodiarou"/>
                  <w:rFonts w:ascii="Times New Roman" w:hAnsi="Times New Roman" w:cs="Times New Roman"/>
                  <w:sz w:val="20"/>
                  <w:szCs w:val="20"/>
                  <w:rPrChange w:id="1231" w:author="Karol M" w:date="2024-07-29T16:27:00Z">
                    <w:rPr>
                      <w:rStyle w:val="Odkaznapoznmkupodiarou"/>
                      <w:rFonts w:ascii="Times New Roman" w:hAnsi="Times New Roman" w:cs="Times New Roman"/>
                    </w:rPr>
                  </w:rPrChange>
                </w:rPr>
                <w:footnoteReference w:id="10"/>
              </w:r>
            </w:ins>
            <w:del w:id="1233" w:author="Karol M" w:date="2024-07-29T16:09:00Z">
              <w:r w:rsidRPr="00014B2E" w:rsidDel="00E8147B">
                <w:rPr>
                  <w:rFonts w:ascii="Times New Roman" w:hAnsi="Times New Roman" w:cs="Times New Roman"/>
                  <w:sz w:val="20"/>
                  <w:szCs w:val="20"/>
                  <w:vertAlign w:val="superscript"/>
                  <w:rPrChange w:id="1234" w:author="Karol M" w:date="2024-07-29T16:27:00Z">
                    <w:rPr>
                      <w:rFonts w:ascii="Times New Roman" w:hAnsi="Times New Roman" w:cs="Times New Roman"/>
                      <w:vertAlign w:val="superscript"/>
                    </w:rPr>
                  </w:rPrChange>
                </w:rPr>
                <w:delText xml:space="preserve"> *</w:delText>
              </w:r>
            </w:del>
            <w:r w:rsidRPr="00014B2E">
              <w:rPr>
                <w:rFonts w:ascii="Times New Roman" w:hAnsi="Times New Roman" w:cs="Times New Roman"/>
                <w:sz w:val="20"/>
                <w:szCs w:val="20"/>
                <w:vertAlign w:val="superscript"/>
                <w:rPrChange w:id="1235" w:author="Karol M" w:date="2024-07-29T16:27:00Z">
                  <w:rPr>
                    <w:rFonts w:ascii="Times New Roman" w:hAnsi="Times New Roman" w:cs="Times New Roman"/>
                    <w:vertAlign w:val="superscript"/>
                  </w:rPr>
                </w:rPrChange>
              </w:rPr>
              <w:t xml:space="preserve"> </w:t>
            </w:r>
            <w:r w:rsidRPr="00014B2E">
              <w:rPr>
                <w:rFonts w:ascii="Times New Roman" w:hAnsi="Times New Roman" w:cs="Times New Roman"/>
                <w:sz w:val="20"/>
                <w:szCs w:val="20"/>
                <w:rPrChange w:id="1236" w:author="Karol M" w:date="2024-07-29T16:27:00Z">
                  <w:rPr>
                    <w:rFonts w:ascii="Times New Roman" w:hAnsi="Times New Roman" w:cs="Times New Roman"/>
                  </w:rPr>
                </w:rPrChange>
              </w:rPr>
              <w:t>resp. ≥2</w:t>
            </w:r>
            <w:ins w:id="1237" w:author="Karol M" w:date="2024-07-29T16:03:00Z">
              <w:r w:rsidR="00E8147B" w:rsidRPr="00014B2E">
                <w:rPr>
                  <w:rFonts w:ascii="Times New Roman" w:hAnsi="Times New Roman" w:cs="Times New Roman"/>
                  <w:sz w:val="20"/>
                  <w:szCs w:val="20"/>
                  <w:rPrChange w:id="1238" w:author="Karol M" w:date="2024-07-29T16:27:00Z">
                    <w:rPr>
                      <w:rFonts w:ascii="Times New Roman" w:hAnsi="Times New Roman" w:cs="Times New Roman"/>
                    </w:rPr>
                  </w:rPrChange>
                </w:rPr>
                <w:t>21</w:t>
              </w:r>
            </w:ins>
            <w:del w:id="1239" w:author="Karol M" w:date="2024-07-29T16:03:00Z">
              <w:r w:rsidRPr="00014B2E" w:rsidDel="00E8147B">
                <w:rPr>
                  <w:rFonts w:ascii="Times New Roman" w:hAnsi="Times New Roman" w:cs="Times New Roman"/>
                  <w:sz w:val="20"/>
                  <w:szCs w:val="20"/>
                  <w:rPrChange w:id="1240" w:author="Karol M" w:date="2024-07-29T16:27:00Z">
                    <w:rPr>
                      <w:rFonts w:ascii="Times New Roman" w:hAnsi="Times New Roman" w:cs="Times New Roman"/>
                    </w:rPr>
                  </w:rPrChange>
                </w:rPr>
                <w:delText>15</w:delText>
              </w:r>
            </w:del>
            <w:r w:rsidRPr="00014B2E">
              <w:rPr>
                <w:rFonts w:ascii="Times New Roman" w:hAnsi="Times New Roman" w:cs="Times New Roman"/>
                <w:sz w:val="20"/>
                <w:szCs w:val="20"/>
                <w:rPrChange w:id="1241" w:author="Karol M" w:date="2024-07-29T16:27:00Z">
                  <w:rPr>
                    <w:rFonts w:ascii="Times New Roman" w:hAnsi="Times New Roman" w:cs="Times New Roman"/>
                  </w:rPr>
                </w:rPrChange>
              </w:rPr>
              <w:t> 000 EUR,</w:t>
            </w:r>
          </w:p>
          <w:p w14:paraId="04A4C8B3" w14:textId="77777777" w:rsidR="003642C7" w:rsidRPr="00014B2E" w:rsidRDefault="003642C7" w:rsidP="00EF17A3">
            <w:pPr>
              <w:spacing w:after="0" w:line="240" w:lineRule="auto"/>
              <w:rPr>
                <w:rFonts w:ascii="Times New Roman" w:hAnsi="Times New Roman" w:cs="Times New Roman"/>
                <w:sz w:val="20"/>
                <w:szCs w:val="20"/>
                <w:rPrChange w:id="1242" w:author="Karol M" w:date="2024-07-29T16:27:00Z">
                  <w:rPr>
                    <w:rFonts w:ascii="Times New Roman" w:hAnsi="Times New Roman" w:cs="Times New Roman"/>
                  </w:rPr>
                </w:rPrChange>
              </w:rPr>
            </w:pPr>
            <w:r w:rsidRPr="00014B2E">
              <w:rPr>
                <w:rFonts w:ascii="Times New Roman" w:hAnsi="Times New Roman" w:cs="Times New Roman"/>
                <w:sz w:val="20"/>
                <w:szCs w:val="20"/>
                <w:rPrChange w:id="1243" w:author="Karol M" w:date="2024-07-29T16:27:00Z">
                  <w:rPr>
                    <w:rFonts w:ascii="Times New Roman" w:hAnsi="Times New Roman" w:cs="Times New Roman"/>
                  </w:rPr>
                </w:rPrChange>
              </w:rPr>
              <w:t>≥ 750 000 EUR</w:t>
            </w:r>
            <w:r w:rsidRPr="00014B2E">
              <w:rPr>
                <w:rStyle w:val="Odkaznapoznmkupodiarou"/>
                <w:rFonts w:ascii="Times New Roman" w:hAnsi="Times New Roman" w:cs="Times New Roman"/>
                <w:sz w:val="20"/>
                <w:szCs w:val="20"/>
                <w:rPrChange w:id="1244" w:author="Karol M" w:date="2024-07-29T16:27:00Z">
                  <w:rPr>
                    <w:rStyle w:val="Odkaznapoznmkupodiarou"/>
                    <w:rFonts w:ascii="Times New Roman" w:hAnsi="Times New Roman" w:cs="Times New Roman"/>
                  </w:rPr>
                </w:rPrChange>
              </w:rPr>
              <w:footnoteReference w:id="11"/>
            </w:r>
            <w:r w:rsidRPr="00014B2E">
              <w:rPr>
                <w:rFonts w:ascii="Times New Roman" w:hAnsi="Times New Roman" w:cs="Times New Roman"/>
                <w:sz w:val="20"/>
                <w:szCs w:val="20"/>
                <w:rPrChange w:id="1245" w:author="Karol M" w:date="2024-07-29T16:27:00Z">
                  <w:rPr>
                    <w:rFonts w:ascii="Times New Roman" w:hAnsi="Times New Roman" w:cs="Times New Roman"/>
                  </w:rPr>
                </w:rPrChange>
              </w:rPr>
              <w:t xml:space="preserve"> </w:t>
            </w:r>
          </w:p>
          <w:p w14:paraId="40B42F67" w14:textId="1732FCB2" w:rsidR="003642C7" w:rsidRPr="00014B2E" w:rsidRDefault="003642C7" w:rsidP="00EF17A3">
            <w:pPr>
              <w:spacing w:after="0" w:line="240" w:lineRule="auto"/>
              <w:rPr>
                <w:rFonts w:ascii="Times New Roman" w:hAnsi="Times New Roman" w:cs="Times New Roman"/>
                <w:sz w:val="20"/>
                <w:szCs w:val="20"/>
                <w:rPrChange w:id="1246" w:author="Karol M" w:date="2024-07-29T16:27:00Z">
                  <w:rPr>
                    <w:rFonts w:ascii="Times New Roman" w:hAnsi="Times New Roman" w:cs="Times New Roman"/>
                  </w:rPr>
                </w:rPrChange>
              </w:rPr>
            </w:pPr>
            <w:r w:rsidRPr="00014B2E">
              <w:rPr>
                <w:rFonts w:ascii="Times New Roman" w:hAnsi="Times New Roman" w:cs="Times New Roman"/>
                <w:sz w:val="20"/>
                <w:szCs w:val="20"/>
                <w:rPrChange w:id="1247" w:author="Karol M" w:date="2024-07-29T16:27:00Z">
                  <w:rPr>
                    <w:rFonts w:ascii="Times New Roman" w:hAnsi="Times New Roman" w:cs="Times New Roman"/>
                  </w:rPr>
                </w:rPrChange>
              </w:rPr>
              <w:t>≥ 4</w:t>
            </w:r>
            <w:ins w:id="1248" w:author="Karol M" w:date="2024-07-29T16:03:00Z">
              <w:r w:rsidR="00E8147B" w:rsidRPr="00014B2E">
                <w:rPr>
                  <w:rFonts w:ascii="Times New Roman" w:hAnsi="Times New Roman" w:cs="Times New Roman"/>
                  <w:sz w:val="20"/>
                  <w:szCs w:val="20"/>
                  <w:rPrChange w:id="1249" w:author="Karol M" w:date="2024-07-29T16:27:00Z">
                    <w:rPr>
                      <w:rFonts w:ascii="Times New Roman" w:hAnsi="Times New Roman" w:cs="Times New Roman"/>
                    </w:rPr>
                  </w:rPrChange>
                </w:rPr>
                <w:t>43</w:t>
              </w:r>
            </w:ins>
            <w:del w:id="1250" w:author="Karol M" w:date="2024-07-29T16:03:00Z">
              <w:r w:rsidRPr="00014B2E" w:rsidDel="00E8147B">
                <w:rPr>
                  <w:rFonts w:ascii="Times New Roman" w:hAnsi="Times New Roman" w:cs="Times New Roman"/>
                  <w:sz w:val="20"/>
                  <w:szCs w:val="20"/>
                  <w:rPrChange w:id="1251" w:author="Karol M" w:date="2024-07-29T16:27:00Z">
                    <w:rPr>
                      <w:rFonts w:ascii="Times New Roman" w:hAnsi="Times New Roman" w:cs="Times New Roman"/>
                    </w:rPr>
                  </w:rPrChange>
                </w:rPr>
                <w:delText>31</w:delText>
              </w:r>
            </w:del>
            <w:r w:rsidRPr="00014B2E">
              <w:rPr>
                <w:rFonts w:ascii="Times New Roman" w:hAnsi="Times New Roman" w:cs="Times New Roman"/>
                <w:sz w:val="20"/>
                <w:szCs w:val="20"/>
                <w:rPrChange w:id="1252" w:author="Karol M" w:date="2024-07-29T16:27:00Z">
                  <w:rPr>
                    <w:rFonts w:ascii="Times New Roman" w:hAnsi="Times New Roman" w:cs="Times New Roman"/>
                  </w:rPr>
                </w:rPrChange>
              </w:rPr>
              <w:t> 000 EUR</w:t>
            </w:r>
            <w:r w:rsidRPr="00014B2E">
              <w:rPr>
                <w:rStyle w:val="Odkaznapoznmkupodiarou"/>
                <w:rFonts w:ascii="Times New Roman" w:hAnsi="Times New Roman" w:cs="Times New Roman"/>
                <w:sz w:val="20"/>
                <w:szCs w:val="20"/>
                <w:rPrChange w:id="1253" w:author="Karol M" w:date="2024-07-29T16:27:00Z">
                  <w:rPr>
                    <w:rStyle w:val="Odkaznapoznmkupodiarou"/>
                    <w:rFonts w:ascii="Times New Roman" w:hAnsi="Times New Roman" w:cs="Times New Roman"/>
                  </w:rPr>
                </w:rPrChange>
              </w:rPr>
              <w:footnoteReference w:id="12"/>
            </w:r>
          </w:p>
        </w:tc>
        <w:tc>
          <w:tcPr>
            <w:tcW w:w="1304" w:type="dxa"/>
            <w:vMerge w:val="restart"/>
            <w:shd w:val="clear" w:color="auto" w:fill="auto"/>
            <w:vAlign w:val="center"/>
          </w:tcPr>
          <w:p w14:paraId="5B8B5AFB" w14:textId="77777777" w:rsidR="003642C7" w:rsidRPr="00014B2E" w:rsidRDefault="003642C7" w:rsidP="00EF17A3">
            <w:pPr>
              <w:spacing w:after="0" w:line="240" w:lineRule="auto"/>
              <w:jc w:val="center"/>
              <w:rPr>
                <w:rFonts w:ascii="Times New Roman" w:hAnsi="Times New Roman" w:cs="Times New Roman"/>
                <w:sz w:val="20"/>
                <w:szCs w:val="20"/>
                <w:rPrChange w:id="1254" w:author="Karol M" w:date="2024-07-29T16:27:00Z">
                  <w:rPr>
                    <w:rFonts w:ascii="Times New Roman" w:hAnsi="Times New Roman" w:cs="Times New Roman"/>
                  </w:rPr>
                </w:rPrChange>
              </w:rPr>
            </w:pPr>
            <w:r w:rsidRPr="00014B2E">
              <w:rPr>
                <w:rFonts w:ascii="Times New Roman" w:hAnsi="Times New Roman" w:cs="Times New Roman"/>
                <w:sz w:val="20"/>
                <w:szCs w:val="20"/>
                <w:rPrChange w:id="1255" w:author="Karol M" w:date="2024-07-29T16:27:00Z">
                  <w:rPr>
                    <w:rFonts w:ascii="Times New Roman" w:hAnsi="Times New Roman" w:cs="Times New Roman"/>
                  </w:rPr>
                </w:rPrChange>
              </w:rPr>
              <w:t>Nadlimitný</w:t>
            </w:r>
          </w:p>
        </w:tc>
        <w:tc>
          <w:tcPr>
            <w:tcW w:w="2127" w:type="dxa"/>
          </w:tcPr>
          <w:p w14:paraId="0C2E43DA" w14:textId="77777777" w:rsidR="003642C7" w:rsidRPr="00014B2E" w:rsidRDefault="003642C7" w:rsidP="00EF17A3">
            <w:pPr>
              <w:spacing w:after="0" w:line="240" w:lineRule="auto"/>
              <w:jc w:val="center"/>
              <w:rPr>
                <w:rFonts w:ascii="Times New Roman" w:hAnsi="Times New Roman" w:cs="Times New Roman"/>
                <w:sz w:val="20"/>
                <w:szCs w:val="20"/>
                <w:rPrChange w:id="1256" w:author="Karol M" w:date="2024-07-29T16:27:00Z">
                  <w:rPr>
                    <w:rFonts w:ascii="Times New Roman" w:hAnsi="Times New Roman" w:cs="Times New Roman"/>
                  </w:rPr>
                </w:rPrChange>
              </w:rPr>
            </w:pPr>
          </w:p>
          <w:p w14:paraId="65EDAE8D" w14:textId="77777777" w:rsidR="003642C7" w:rsidRPr="00014B2E" w:rsidRDefault="003642C7" w:rsidP="00EF17A3">
            <w:pPr>
              <w:spacing w:after="0" w:line="240" w:lineRule="auto"/>
              <w:jc w:val="center"/>
              <w:rPr>
                <w:rFonts w:ascii="Times New Roman" w:hAnsi="Times New Roman" w:cs="Times New Roman"/>
                <w:sz w:val="20"/>
                <w:szCs w:val="20"/>
                <w:rPrChange w:id="1257" w:author="Karol M" w:date="2024-07-29T16:27:00Z">
                  <w:rPr>
                    <w:rFonts w:ascii="Times New Roman" w:hAnsi="Times New Roman" w:cs="Times New Roman"/>
                  </w:rPr>
                </w:rPrChange>
              </w:rPr>
            </w:pPr>
            <w:r w:rsidRPr="00014B2E">
              <w:rPr>
                <w:rFonts w:ascii="Times New Roman" w:hAnsi="Times New Roman" w:cs="Times New Roman"/>
                <w:sz w:val="20"/>
                <w:szCs w:val="20"/>
                <w:rPrChange w:id="1258" w:author="Karol M" w:date="2024-07-29T16:27:00Z">
                  <w:rPr>
                    <w:rFonts w:ascii="Times New Roman" w:hAnsi="Times New Roman" w:cs="Times New Roman"/>
                  </w:rPr>
                </w:rPrChange>
              </w:rPr>
              <w:t>Pred zverejním oznámenia</w:t>
            </w:r>
          </w:p>
        </w:tc>
        <w:tc>
          <w:tcPr>
            <w:tcW w:w="1842" w:type="dxa"/>
          </w:tcPr>
          <w:p w14:paraId="6A4E4571" w14:textId="3B5EFDC6" w:rsidR="003642C7" w:rsidRPr="00014B2E" w:rsidRDefault="003642C7" w:rsidP="00EF17A3">
            <w:pPr>
              <w:spacing w:after="0" w:line="240" w:lineRule="auto"/>
              <w:jc w:val="center"/>
              <w:rPr>
                <w:rFonts w:ascii="Times New Roman" w:hAnsi="Times New Roman" w:cs="Times New Roman"/>
                <w:sz w:val="20"/>
                <w:szCs w:val="20"/>
                <w:rPrChange w:id="1259" w:author="Karol M" w:date="2024-07-29T16:27:00Z">
                  <w:rPr>
                    <w:rFonts w:ascii="Times New Roman" w:hAnsi="Times New Roman" w:cs="Times New Roman"/>
                  </w:rPr>
                </w:rPrChange>
              </w:rPr>
            </w:pPr>
            <w:r w:rsidRPr="00014B2E">
              <w:rPr>
                <w:rFonts w:ascii="Times New Roman" w:hAnsi="Times New Roman" w:cs="Times New Roman"/>
                <w:sz w:val="20"/>
                <w:szCs w:val="20"/>
                <w:rPrChange w:id="1260" w:author="Karol M" w:date="2024-07-29T16:27:00Z">
                  <w:rPr>
                    <w:rFonts w:ascii="Times New Roman" w:hAnsi="Times New Roman" w:cs="Times New Roman"/>
                  </w:rPr>
                </w:rPrChange>
              </w:rPr>
              <w:t xml:space="preserve">Predbežná kontrola </w:t>
            </w:r>
            <w:del w:id="1261" w:author="Karol M" w:date="2024-07-29T16:04:00Z">
              <w:r w:rsidRPr="00014B2E" w:rsidDel="00E8147B">
                <w:rPr>
                  <w:rFonts w:ascii="Times New Roman" w:hAnsi="Times New Roman" w:cs="Times New Roman"/>
                  <w:sz w:val="20"/>
                  <w:szCs w:val="20"/>
                  <w:rPrChange w:id="1262" w:author="Karol M" w:date="2024-07-29T16:27:00Z">
                    <w:rPr>
                      <w:rFonts w:ascii="Times New Roman" w:hAnsi="Times New Roman" w:cs="Times New Roman"/>
                    </w:rPr>
                  </w:rPrChange>
                </w:rPr>
                <w:delText xml:space="preserve">povinná </w:delText>
              </w:r>
            </w:del>
            <w:ins w:id="1263" w:author="Karol M" w:date="2024-07-29T16:04:00Z">
              <w:r w:rsidR="00E8147B" w:rsidRPr="00014B2E">
                <w:rPr>
                  <w:rFonts w:ascii="Times New Roman" w:hAnsi="Times New Roman" w:cs="Times New Roman"/>
                  <w:sz w:val="20"/>
                  <w:szCs w:val="20"/>
                  <w:rPrChange w:id="1264" w:author="Karol M" w:date="2024-07-29T16:27:00Z">
                    <w:rPr>
                      <w:rFonts w:ascii="Times New Roman" w:hAnsi="Times New Roman" w:cs="Times New Roman"/>
                    </w:rPr>
                  </w:rPrChange>
                </w:rPr>
                <w:t xml:space="preserve">dobrovoľná </w:t>
              </w:r>
            </w:ins>
            <w:r w:rsidRPr="00014B2E">
              <w:rPr>
                <w:rFonts w:ascii="Times New Roman" w:hAnsi="Times New Roman" w:cs="Times New Roman"/>
                <w:sz w:val="20"/>
                <w:szCs w:val="20"/>
                <w:rPrChange w:id="1265" w:author="Karol M" w:date="2024-07-29T16:27:00Z">
                  <w:rPr>
                    <w:rFonts w:ascii="Times New Roman" w:hAnsi="Times New Roman" w:cs="Times New Roman"/>
                  </w:rPr>
                </w:rPrChange>
              </w:rPr>
              <w:t>(podnet podáva prijímateľ)</w:t>
            </w:r>
            <w:r w:rsidR="008341D6" w:rsidRPr="00014B2E">
              <w:rPr>
                <w:rFonts w:ascii="Times New Roman" w:hAnsi="Times New Roman" w:cs="Times New Roman"/>
                <w:sz w:val="20"/>
                <w:szCs w:val="20"/>
                <w:rPrChange w:id="1266" w:author="Karol M" w:date="2024-07-29T16:27:00Z">
                  <w:rPr>
                    <w:rFonts w:ascii="Times New Roman" w:hAnsi="Times New Roman" w:cs="Times New Roman"/>
                  </w:rPr>
                </w:rPrChange>
              </w:rPr>
              <w:t>.</w:t>
            </w:r>
          </w:p>
        </w:tc>
      </w:tr>
      <w:tr w:rsidR="003642C7" w:rsidRPr="00014B2E" w14:paraId="23E14880" w14:textId="77777777" w:rsidTr="00897ACF">
        <w:trPr>
          <w:trHeight w:val="2530"/>
        </w:trPr>
        <w:tc>
          <w:tcPr>
            <w:tcW w:w="846" w:type="dxa"/>
            <w:vMerge/>
            <w:shd w:val="clear" w:color="auto" w:fill="auto"/>
            <w:vAlign w:val="center"/>
          </w:tcPr>
          <w:p w14:paraId="1D3264B3" w14:textId="77777777" w:rsidR="003642C7" w:rsidRPr="00014B2E" w:rsidRDefault="003642C7" w:rsidP="00EF17A3">
            <w:pPr>
              <w:spacing w:after="0" w:line="240" w:lineRule="auto"/>
              <w:jc w:val="center"/>
              <w:rPr>
                <w:rFonts w:ascii="Times New Roman" w:hAnsi="Times New Roman" w:cs="Times New Roman"/>
                <w:sz w:val="20"/>
                <w:szCs w:val="20"/>
                <w:rPrChange w:id="1267" w:author="Karol M" w:date="2024-07-29T16:27:00Z">
                  <w:rPr>
                    <w:rFonts w:ascii="Times New Roman" w:hAnsi="Times New Roman" w:cs="Times New Roman"/>
                  </w:rPr>
                </w:rPrChange>
              </w:rPr>
            </w:pPr>
          </w:p>
        </w:tc>
        <w:tc>
          <w:tcPr>
            <w:tcW w:w="1417" w:type="dxa"/>
            <w:vMerge/>
            <w:shd w:val="clear" w:color="auto" w:fill="auto"/>
            <w:vAlign w:val="center"/>
          </w:tcPr>
          <w:p w14:paraId="314DE811" w14:textId="77777777" w:rsidR="003642C7" w:rsidRPr="00014B2E" w:rsidRDefault="003642C7" w:rsidP="00EF17A3">
            <w:pPr>
              <w:spacing w:after="0" w:line="240" w:lineRule="auto"/>
              <w:jc w:val="center"/>
              <w:rPr>
                <w:rFonts w:ascii="Times New Roman" w:hAnsi="Times New Roman" w:cs="Times New Roman"/>
                <w:sz w:val="20"/>
                <w:szCs w:val="20"/>
                <w:rPrChange w:id="1268" w:author="Karol M" w:date="2024-07-29T16:27:00Z">
                  <w:rPr>
                    <w:rFonts w:ascii="Times New Roman" w:hAnsi="Times New Roman" w:cs="Times New Roman"/>
                  </w:rPr>
                </w:rPrChange>
              </w:rPr>
            </w:pPr>
          </w:p>
        </w:tc>
        <w:tc>
          <w:tcPr>
            <w:tcW w:w="2098" w:type="dxa"/>
            <w:vMerge/>
            <w:shd w:val="clear" w:color="auto" w:fill="auto"/>
            <w:vAlign w:val="center"/>
          </w:tcPr>
          <w:p w14:paraId="14CCA121" w14:textId="77777777" w:rsidR="003642C7" w:rsidRPr="00014B2E" w:rsidRDefault="003642C7" w:rsidP="00EF17A3">
            <w:pPr>
              <w:spacing w:after="0" w:line="240" w:lineRule="auto"/>
              <w:rPr>
                <w:rFonts w:ascii="Times New Roman" w:hAnsi="Times New Roman" w:cs="Times New Roman"/>
                <w:sz w:val="20"/>
                <w:szCs w:val="20"/>
                <w:rPrChange w:id="1269" w:author="Karol M" w:date="2024-07-29T16:27:00Z">
                  <w:rPr>
                    <w:rFonts w:ascii="Times New Roman" w:hAnsi="Times New Roman" w:cs="Times New Roman"/>
                  </w:rPr>
                </w:rPrChange>
              </w:rPr>
            </w:pPr>
          </w:p>
        </w:tc>
        <w:tc>
          <w:tcPr>
            <w:tcW w:w="1304" w:type="dxa"/>
            <w:vMerge/>
            <w:shd w:val="clear" w:color="auto" w:fill="auto"/>
            <w:vAlign w:val="center"/>
          </w:tcPr>
          <w:p w14:paraId="094E375F" w14:textId="77777777" w:rsidR="003642C7" w:rsidRPr="00014B2E" w:rsidRDefault="003642C7" w:rsidP="00EF17A3">
            <w:pPr>
              <w:spacing w:after="0" w:line="240" w:lineRule="auto"/>
              <w:jc w:val="center"/>
              <w:rPr>
                <w:rFonts w:ascii="Times New Roman" w:hAnsi="Times New Roman" w:cs="Times New Roman"/>
                <w:sz w:val="20"/>
                <w:szCs w:val="20"/>
                <w:rPrChange w:id="1270" w:author="Karol M" w:date="2024-07-29T16:27:00Z">
                  <w:rPr>
                    <w:rFonts w:ascii="Times New Roman" w:hAnsi="Times New Roman" w:cs="Times New Roman"/>
                  </w:rPr>
                </w:rPrChange>
              </w:rPr>
            </w:pPr>
          </w:p>
        </w:tc>
        <w:tc>
          <w:tcPr>
            <w:tcW w:w="2127" w:type="dxa"/>
          </w:tcPr>
          <w:p w14:paraId="18AEFCD3" w14:textId="77777777" w:rsidR="003642C7" w:rsidRPr="00014B2E" w:rsidRDefault="003642C7" w:rsidP="00EF17A3">
            <w:pPr>
              <w:spacing w:after="0" w:line="240" w:lineRule="auto"/>
              <w:jc w:val="center"/>
              <w:rPr>
                <w:rFonts w:ascii="Times New Roman" w:hAnsi="Times New Roman" w:cs="Times New Roman"/>
                <w:sz w:val="20"/>
                <w:szCs w:val="20"/>
                <w:rPrChange w:id="1271" w:author="Karol M" w:date="2024-07-29T16:27:00Z">
                  <w:rPr>
                    <w:rFonts w:ascii="Times New Roman" w:hAnsi="Times New Roman" w:cs="Times New Roman"/>
                  </w:rPr>
                </w:rPrChange>
              </w:rPr>
            </w:pPr>
            <w:r w:rsidRPr="00014B2E">
              <w:rPr>
                <w:rFonts w:ascii="Times New Roman" w:hAnsi="Times New Roman" w:cs="Times New Roman"/>
                <w:sz w:val="20"/>
                <w:szCs w:val="20"/>
                <w:rPrChange w:id="1272" w:author="Karol M" w:date="2024-07-29T16:27:00Z">
                  <w:rPr>
                    <w:rFonts w:ascii="Times New Roman" w:hAnsi="Times New Roman" w:cs="Times New Roman"/>
                  </w:rPr>
                </w:rPrChange>
              </w:rPr>
              <w:t xml:space="preserve">Po uzavretí zmluvy s úspešným uchádzačom, pred predložením výdavkov v rámci </w:t>
            </w:r>
            <w:proofErr w:type="spellStart"/>
            <w:r w:rsidRPr="00014B2E">
              <w:rPr>
                <w:rFonts w:ascii="Times New Roman" w:hAnsi="Times New Roman" w:cs="Times New Roman"/>
                <w:sz w:val="20"/>
                <w:szCs w:val="20"/>
                <w:rPrChange w:id="1273" w:author="Karol M" w:date="2024-07-29T16:27:00Z">
                  <w:rPr>
                    <w:rFonts w:ascii="Times New Roman" w:hAnsi="Times New Roman" w:cs="Times New Roman"/>
                  </w:rPr>
                </w:rPrChange>
              </w:rPr>
              <w:t>ŽoP</w:t>
            </w:r>
            <w:proofErr w:type="spellEnd"/>
            <w:r w:rsidRPr="00014B2E">
              <w:rPr>
                <w:rFonts w:ascii="Times New Roman" w:hAnsi="Times New Roman" w:cs="Times New Roman"/>
                <w:sz w:val="20"/>
                <w:szCs w:val="20"/>
                <w:rPrChange w:id="1274" w:author="Karol M" w:date="2024-07-29T16:27:00Z">
                  <w:rPr>
                    <w:rFonts w:ascii="Times New Roman" w:hAnsi="Times New Roman" w:cs="Times New Roman"/>
                  </w:rPr>
                </w:rPrChange>
              </w:rPr>
              <w:t xml:space="preserve"> a po schválení príspevku z prostriedkov EÚ</w:t>
            </w:r>
          </w:p>
        </w:tc>
        <w:tc>
          <w:tcPr>
            <w:tcW w:w="1842" w:type="dxa"/>
          </w:tcPr>
          <w:p w14:paraId="0C25DECE" w14:textId="56845B52" w:rsidR="003642C7" w:rsidRPr="00014B2E" w:rsidRDefault="003642C7" w:rsidP="009627F1">
            <w:pPr>
              <w:spacing w:after="0" w:line="240" w:lineRule="auto"/>
              <w:jc w:val="center"/>
              <w:rPr>
                <w:rFonts w:ascii="Times New Roman" w:hAnsi="Times New Roman" w:cs="Times New Roman"/>
                <w:sz w:val="20"/>
                <w:szCs w:val="20"/>
                <w:rPrChange w:id="1275" w:author="Karol M" w:date="2024-07-29T16:27:00Z">
                  <w:rPr>
                    <w:rFonts w:ascii="Times New Roman" w:hAnsi="Times New Roman" w:cs="Times New Roman"/>
                  </w:rPr>
                </w:rPrChange>
              </w:rPr>
            </w:pPr>
            <w:r w:rsidRPr="00014B2E">
              <w:rPr>
                <w:rFonts w:ascii="Times New Roman" w:hAnsi="Times New Roman" w:cs="Times New Roman"/>
                <w:sz w:val="20"/>
                <w:szCs w:val="20"/>
                <w:rPrChange w:id="1276" w:author="Karol M" w:date="2024-07-29T16:27:00Z">
                  <w:rPr>
                    <w:rFonts w:ascii="Times New Roman" w:hAnsi="Times New Roman" w:cs="Times New Roman"/>
                  </w:rPr>
                </w:rPrChange>
              </w:rPr>
              <w:t xml:space="preserve">Kontrola po uzavretí zmluvy </w:t>
            </w:r>
            <w:ins w:id="1277" w:author="Karol M" w:date="2024-07-29T16:05:00Z">
              <w:r w:rsidR="00E8147B" w:rsidRPr="00014B2E">
                <w:rPr>
                  <w:rFonts w:ascii="Times New Roman" w:hAnsi="Times New Roman" w:cs="Times New Roman"/>
                  <w:sz w:val="20"/>
                  <w:szCs w:val="20"/>
                  <w:rPrChange w:id="1278" w:author="Karol M" w:date="2024-07-29T16:27:00Z">
                    <w:rPr>
                      <w:rFonts w:ascii="Times New Roman" w:hAnsi="Times New Roman" w:cs="Times New Roman"/>
                    </w:rPr>
                  </w:rPrChange>
                </w:rPr>
                <w:t xml:space="preserve">je </w:t>
              </w:r>
            </w:ins>
            <w:r w:rsidRPr="00014B2E">
              <w:rPr>
                <w:rFonts w:ascii="Times New Roman" w:hAnsi="Times New Roman" w:cs="Times New Roman"/>
                <w:sz w:val="20"/>
                <w:szCs w:val="20"/>
                <w:rPrChange w:id="1279" w:author="Karol M" w:date="2024-07-29T16:27:00Z">
                  <w:rPr>
                    <w:rFonts w:ascii="Times New Roman" w:hAnsi="Times New Roman" w:cs="Times New Roman"/>
                  </w:rPr>
                </w:rPrChange>
              </w:rPr>
              <w:t xml:space="preserve">povinná </w:t>
            </w:r>
          </w:p>
        </w:tc>
      </w:tr>
      <w:tr w:rsidR="003642C7" w:rsidRPr="00014B2E" w14:paraId="5BB0E345" w14:textId="77777777" w:rsidTr="003D48F2">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80" w:author="Karol M" w:date="2024-07-31T08:07: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846" w:type="dxa"/>
            <w:shd w:val="clear" w:color="auto" w:fill="auto"/>
            <w:vAlign w:val="center"/>
            <w:tcPrChange w:id="1281" w:author="Karol M" w:date="2024-07-31T08:07:00Z">
              <w:tcPr>
                <w:tcW w:w="846" w:type="dxa"/>
                <w:shd w:val="clear" w:color="auto" w:fill="auto"/>
                <w:vAlign w:val="center"/>
              </w:tcPr>
            </w:tcPrChange>
          </w:tcPr>
          <w:p w14:paraId="14A70ACE" w14:textId="77777777" w:rsidR="003642C7" w:rsidRPr="00014B2E" w:rsidRDefault="003642C7" w:rsidP="00EF17A3">
            <w:pPr>
              <w:spacing w:after="0" w:line="240" w:lineRule="auto"/>
              <w:jc w:val="center"/>
              <w:rPr>
                <w:rFonts w:ascii="Times New Roman" w:hAnsi="Times New Roman" w:cs="Times New Roman"/>
                <w:b/>
                <w:sz w:val="20"/>
                <w:szCs w:val="20"/>
                <w:rPrChange w:id="1282" w:author="Karol M" w:date="2024-07-29T16:27:00Z">
                  <w:rPr>
                    <w:rFonts w:ascii="Times New Roman" w:hAnsi="Times New Roman" w:cs="Times New Roman"/>
                    <w:b/>
                  </w:rPr>
                </w:rPrChange>
              </w:rPr>
            </w:pPr>
            <w:r w:rsidRPr="00014B2E">
              <w:rPr>
                <w:rFonts w:ascii="Times New Roman" w:hAnsi="Times New Roman" w:cs="Times New Roman"/>
                <w:sz w:val="20"/>
                <w:szCs w:val="20"/>
                <w:rPrChange w:id="1283" w:author="Karol M" w:date="2024-07-29T16:27:00Z">
                  <w:rPr>
                    <w:rFonts w:ascii="Times New Roman" w:hAnsi="Times New Roman" w:cs="Times New Roman"/>
                  </w:rPr>
                </w:rPrChange>
              </w:rPr>
              <w:t>Tovar, služba</w:t>
            </w:r>
          </w:p>
        </w:tc>
        <w:tc>
          <w:tcPr>
            <w:tcW w:w="1417" w:type="dxa"/>
            <w:shd w:val="clear" w:color="auto" w:fill="auto"/>
            <w:vAlign w:val="center"/>
            <w:tcPrChange w:id="1284" w:author="Karol M" w:date="2024-07-31T08:07:00Z">
              <w:tcPr>
                <w:tcW w:w="1417" w:type="dxa"/>
                <w:shd w:val="clear" w:color="auto" w:fill="auto"/>
                <w:vAlign w:val="center"/>
              </w:tcPr>
            </w:tcPrChange>
          </w:tcPr>
          <w:p w14:paraId="67562C11" w14:textId="77777777" w:rsidR="003642C7" w:rsidRPr="00014B2E" w:rsidRDefault="003642C7" w:rsidP="00EF17A3">
            <w:pPr>
              <w:spacing w:after="0" w:line="240" w:lineRule="auto"/>
              <w:jc w:val="center"/>
              <w:rPr>
                <w:rFonts w:ascii="Times New Roman" w:hAnsi="Times New Roman" w:cs="Times New Roman"/>
                <w:sz w:val="20"/>
                <w:szCs w:val="20"/>
                <w:rPrChange w:id="1285" w:author="Karol M" w:date="2024-07-29T16:27:00Z">
                  <w:rPr>
                    <w:rFonts w:ascii="Times New Roman" w:hAnsi="Times New Roman" w:cs="Times New Roman"/>
                  </w:rPr>
                </w:rPrChange>
              </w:rPr>
            </w:pPr>
            <w:r w:rsidRPr="00014B2E">
              <w:rPr>
                <w:rFonts w:ascii="Times New Roman" w:hAnsi="Times New Roman" w:cs="Times New Roman"/>
                <w:sz w:val="20"/>
                <w:szCs w:val="20"/>
                <w:rPrChange w:id="1286" w:author="Karol M" w:date="2024-07-29T16:27:00Z">
                  <w:rPr>
                    <w:rFonts w:ascii="Times New Roman" w:hAnsi="Times New Roman" w:cs="Times New Roman"/>
                  </w:rPr>
                </w:rPrChange>
              </w:rPr>
              <w:t xml:space="preserve">Áno </w:t>
            </w:r>
          </w:p>
        </w:tc>
        <w:tc>
          <w:tcPr>
            <w:tcW w:w="2098" w:type="dxa"/>
            <w:shd w:val="clear" w:color="auto" w:fill="auto"/>
            <w:vAlign w:val="center"/>
            <w:tcPrChange w:id="1287" w:author="Karol M" w:date="2024-07-31T08:07:00Z">
              <w:tcPr>
                <w:tcW w:w="2098" w:type="dxa"/>
                <w:shd w:val="clear" w:color="auto" w:fill="auto"/>
                <w:vAlign w:val="center"/>
              </w:tcPr>
            </w:tcPrChange>
          </w:tcPr>
          <w:p w14:paraId="6FE580F5" w14:textId="34D96DAD" w:rsidR="003642C7" w:rsidRPr="003D48F2" w:rsidRDefault="003642C7" w:rsidP="00EF17A3">
            <w:pPr>
              <w:spacing w:after="0" w:line="240" w:lineRule="auto"/>
              <w:rPr>
                <w:rFonts w:ascii="Times New Roman" w:hAnsi="Times New Roman" w:cs="Times New Roman"/>
                <w:sz w:val="20"/>
                <w:szCs w:val="20"/>
                <w:rPrChange w:id="1288" w:author="Karol M" w:date="2024-07-31T08:07:00Z">
                  <w:rPr>
                    <w:rFonts w:ascii="Times New Roman" w:hAnsi="Times New Roman" w:cs="Times New Roman"/>
                  </w:rPr>
                </w:rPrChange>
              </w:rPr>
            </w:pPr>
            <w:r w:rsidRPr="003D48F2">
              <w:rPr>
                <w:rFonts w:ascii="Times New Roman" w:hAnsi="Times New Roman" w:cs="Times New Roman"/>
                <w:sz w:val="20"/>
                <w:szCs w:val="20"/>
                <w:rPrChange w:id="1289" w:author="Karol M" w:date="2024-07-31T08:07:00Z">
                  <w:rPr>
                    <w:rFonts w:ascii="Times New Roman" w:hAnsi="Times New Roman" w:cs="Times New Roman"/>
                  </w:rPr>
                </w:rPrChange>
              </w:rPr>
              <w:t xml:space="preserve">≥ </w:t>
            </w:r>
            <w:del w:id="1290" w:author="Karol M" w:date="2024-07-29T16:05:00Z">
              <w:r w:rsidRPr="003D48F2" w:rsidDel="00E8147B">
                <w:rPr>
                  <w:rFonts w:ascii="Times New Roman" w:hAnsi="Times New Roman" w:cs="Times New Roman"/>
                  <w:sz w:val="20"/>
                  <w:szCs w:val="20"/>
                  <w:rPrChange w:id="1291" w:author="Karol M" w:date="2024-07-31T08:07:00Z">
                    <w:rPr>
                      <w:rFonts w:ascii="Times New Roman" w:hAnsi="Times New Roman" w:cs="Times New Roman"/>
                    </w:rPr>
                  </w:rPrChange>
                </w:rPr>
                <w:delText>10</w:delText>
              </w:r>
            </w:del>
            <w:ins w:id="1292" w:author="Karol M" w:date="2024-07-29T16:05:00Z">
              <w:r w:rsidR="00E8147B" w:rsidRPr="003D48F2">
                <w:rPr>
                  <w:rFonts w:ascii="Times New Roman" w:hAnsi="Times New Roman" w:cs="Times New Roman"/>
                  <w:sz w:val="20"/>
                  <w:szCs w:val="20"/>
                  <w:rPrChange w:id="1293" w:author="Karol M" w:date="2024-07-31T08:07:00Z">
                    <w:rPr>
                      <w:rFonts w:ascii="Times New Roman" w:hAnsi="Times New Roman" w:cs="Times New Roman"/>
                    </w:rPr>
                  </w:rPrChange>
                </w:rPr>
                <w:t>5</w:t>
              </w:r>
            </w:ins>
            <w:r w:rsidRPr="003D48F2">
              <w:rPr>
                <w:rFonts w:ascii="Times New Roman" w:hAnsi="Times New Roman" w:cs="Times New Roman"/>
                <w:sz w:val="20"/>
                <w:szCs w:val="20"/>
                <w:rPrChange w:id="1294" w:author="Karol M" w:date="2024-07-31T08:07:00Z">
                  <w:rPr>
                    <w:rFonts w:ascii="Times New Roman" w:hAnsi="Times New Roman" w:cs="Times New Roman"/>
                  </w:rPr>
                </w:rPrChange>
              </w:rPr>
              <w:t>0 000 EUR</w:t>
            </w:r>
            <w:del w:id="1295" w:author="Karol M" w:date="2024-07-29T16:08:00Z">
              <w:r w:rsidRPr="003D48F2" w:rsidDel="00E8147B">
                <w:rPr>
                  <w:rStyle w:val="Odkaznapoznmkupodiarou"/>
                  <w:rFonts w:ascii="Times New Roman" w:hAnsi="Times New Roman" w:cs="Times New Roman"/>
                  <w:sz w:val="20"/>
                  <w:szCs w:val="20"/>
                  <w:rPrChange w:id="1296" w:author="Karol M" w:date="2024-07-31T08:07:00Z">
                    <w:rPr>
                      <w:rStyle w:val="Odkaznapoznmkupodiarou"/>
                      <w:rFonts w:ascii="Times New Roman" w:hAnsi="Times New Roman" w:cs="Times New Roman"/>
                    </w:rPr>
                  </w:rPrChange>
                </w:rPr>
                <w:footnoteReference w:id="13"/>
              </w:r>
            </w:del>
            <w:r w:rsidRPr="003D48F2">
              <w:rPr>
                <w:rFonts w:ascii="Times New Roman" w:hAnsi="Times New Roman" w:cs="Times New Roman"/>
                <w:sz w:val="20"/>
                <w:szCs w:val="20"/>
                <w:rPrChange w:id="1299" w:author="Karol M" w:date="2024-07-31T08:07:00Z">
                  <w:rPr>
                    <w:rFonts w:ascii="Times New Roman" w:hAnsi="Times New Roman" w:cs="Times New Roman"/>
                  </w:rPr>
                </w:rPrChange>
              </w:rPr>
              <w:t xml:space="preserve"> </w:t>
            </w:r>
            <w:del w:id="1300" w:author="Karol M" w:date="2024-07-29T16:05:00Z">
              <w:r w:rsidRPr="003D48F2" w:rsidDel="00E8147B">
                <w:rPr>
                  <w:rFonts w:ascii="Times New Roman" w:hAnsi="Times New Roman" w:cs="Times New Roman"/>
                  <w:sz w:val="20"/>
                  <w:szCs w:val="20"/>
                  <w:rPrChange w:id="1301" w:author="Karol M" w:date="2024-07-31T08:07:00Z">
                    <w:rPr>
                      <w:rFonts w:ascii="Times New Roman" w:hAnsi="Times New Roman" w:cs="Times New Roman"/>
                    </w:rPr>
                  </w:rPrChange>
                </w:rPr>
                <w:delText>/180 000 EUR</w:delText>
              </w:r>
              <w:r w:rsidRPr="003D48F2" w:rsidDel="00E8147B">
                <w:rPr>
                  <w:rStyle w:val="Odkaznapoznmkupodiarou"/>
                  <w:rFonts w:ascii="Times New Roman" w:hAnsi="Times New Roman" w:cs="Times New Roman"/>
                  <w:sz w:val="20"/>
                  <w:szCs w:val="20"/>
                  <w:rPrChange w:id="1302" w:author="Karol M" w:date="2024-07-31T08:07:00Z">
                    <w:rPr>
                      <w:rStyle w:val="Odkaznapoznmkupodiarou"/>
                      <w:rFonts w:ascii="Times New Roman" w:hAnsi="Times New Roman" w:cs="Times New Roman"/>
                    </w:rPr>
                  </w:rPrChange>
                </w:rPr>
                <w:footnoteReference w:id="14"/>
              </w:r>
              <w:r w:rsidRPr="003D48F2" w:rsidDel="00E8147B">
                <w:rPr>
                  <w:rFonts w:ascii="Times New Roman" w:hAnsi="Times New Roman" w:cs="Times New Roman"/>
                  <w:sz w:val="20"/>
                  <w:szCs w:val="20"/>
                  <w:rPrChange w:id="1305" w:author="Karol M" w:date="2024-07-31T08:07:00Z">
                    <w:rPr>
                      <w:rFonts w:ascii="Times New Roman" w:hAnsi="Times New Roman" w:cs="Times New Roman"/>
                    </w:rPr>
                  </w:rPrChange>
                </w:rPr>
                <w:delText>, resp. 400 000 EUR</w:delText>
              </w:r>
              <w:r w:rsidRPr="003D48F2" w:rsidDel="00E8147B">
                <w:rPr>
                  <w:rStyle w:val="Odkaznapoznmkupodiarou"/>
                  <w:rFonts w:ascii="Times New Roman" w:hAnsi="Times New Roman" w:cs="Times New Roman"/>
                  <w:sz w:val="20"/>
                  <w:szCs w:val="20"/>
                  <w:rPrChange w:id="1306" w:author="Karol M" w:date="2024-07-31T08:07:00Z">
                    <w:rPr>
                      <w:rStyle w:val="Odkaznapoznmkupodiarou"/>
                      <w:rFonts w:ascii="Times New Roman" w:hAnsi="Times New Roman" w:cs="Times New Roman"/>
                    </w:rPr>
                  </w:rPrChange>
                </w:rPr>
                <w:footnoteReference w:id="15"/>
              </w:r>
              <w:r w:rsidRPr="003D48F2" w:rsidDel="00E8147B">
                <w:rPr>
                  <w:rFonts w:ascii="Times New Roman" w:hAnsi="Times New Roman" w:cs="Times New Roman"/>
                  <w:sz w:val="20"/>
                  <w:szCs w:val="20"/>
                  <w:rPrChange w:id="1309" w:author="Karol M" w:date="2024-07-31T08:07:00Z">
                    <w:rPr>
                      <w:rFonts w:ascii="Times New Roman" w:hAnsi="Times New Roman" w:cs="Times New Roman"/>
                    </w:rPr>
                  </w:rPrChange>
                </w:rPr>
                <w:delText xml:space="preserve">  </w:delText>
              </w:r>
            </w:del>
            <w:r w:rsidRPr="003D48F2">
              <w:rPr>
                <w:rFonts w:ascii="Times New Roman" w:hAnsi="Times New Roman" w:cs="Times New Roman"/>
                <w:sz w:val="20"/>
                <w:szCs w:val="20"/>
                <w:rPrChange w:id="1310" w:author="Karol M" w:date="2024-07-31T08:07:00Z">
                  <w:rPr>
                    <w:rFonts w:ascii="Times New Roman" w:hAnsi="Times New Roman" w:cs="Times New Roman"/>
                  </w:rPr>
                </w:rPrChange>
              </w:rPr>
              <w:t>do limitu pre nadlimitné zákazky</w:t>
            </w:r>
          </w:p>
          <w:p w14:paraId="52912FB6" w14:textId="77777777" w:rsidR="003642C7" w:rsidRPr="003D48F2" w:rsidRDefault="003642C7" w:rsidP="00EF17A3">
            <w:pPr>
              <w:spacing w:after="0" w:line="240" w:lineRule="auto"/>
              <w:rPr>
                <w:rFonts w:ascii="Times New Roman" w:hAnsi="Times New Roman" w:cs="Times New Roman"/>
                <w:sz w:val="20"/>
                <w:szCs w:val="20"/>
                <w:rPrChange w:id="1311" w:author="Karol M" w:date="2024-07-31T08:07:00Z">
                  <w:rPr>
                    <w:rFonts w:ascii="Times New Roman" w:hAnsi="Times New Roman" w:cs="Times New Roman"/>
                  </w:rPr>
                </w:rPrChange>
              </w:rPr>
            </w:pPr>
          </w:p>
        </w:tc>
        <w:tc>
          <w:tcPr>
            <w:tcW w:w="1304" w:type="dxa"/>
            <w:shd w:val="clear" w:color="auto" w:fill="auto"/>
            <w:vAlign w:val="center"/>
            <w:tcPrChange w:id="1312" w:author="Karol M" w:date="2024-07-31T08:07:00Z">
              <w:tcPr>
                <w:tcW w:w="1304" w:type="dxa"/>
                <w:shd w:val="clear" w:color="auto" w:fill="auto"/>
                <w:vAlign w:val="center"/>
              </w:tcPr>
            </w:tcPrChange>
          </w:tcPr>
          <w:p w14:paraId="26E04AEF" w14:textId="4E3EB5B6" w:rsidR="003642C7" w:rsidRPr="003D48F2" w:rsidRDefault="003642C7" w:rsidP="00EF17A3">
            <w:pPr>
              <w:spacing w:after="0" w:line="240" w:lineRule="auto"/>
              <w:jc w:val="center"/>
              <w:rPr>
                <w:rFonts w:ascii="Times New Roman" w:hAnsi="Times New Roman" w:cs="Times New Roman"/>
                <w:sz w:val="20"/>
                <w:szCs w:val="20"/>
                <w:rPrChange w:id="1313" w:author="Karol M" w:date="2024-07-31T08:07:00Z">
                  <w:rPr>
                    <w:rFonts w:ascii="Times New Roman" w:hAnsi="Times New Roman" w:cs="Times New Roman"/>
                  </w:rPr>
                </w:rPrChange>
              </w:rPr>
            </w:pPr>
            <w:proofErr w:type="spellStart"/>
            <w:r w:rsidRPr="003D48F2">
              <w:rPr>
                <w:rFonts w:ascii="Times New Roman" w:hAnsi="Times New Roman" w:cs="Times New Roman"/>
                <w:sz w:val="20"/>
                <w:szCs w:val="20"/>
                <w:rPrChange w:id="1314" w:author="Karol M" w:date="2024-07-31T08:07:00Z">
                  <w:rPr>
                    <w:rFonts w:ascii="Times New Roman" w:hAnsi="Times New Roman" w:cs="Times New Roman"/>
                  </w:rPr>
                </w:rPrChange>
              </w:rPr>
              <w:t>Zjednoduše</w:t>
            </w:r>
            <w:ins w:id="1315" w:author="Karol M" w:date="2024-07-29T16:27:00Z">
              <w:r w:rsidR="00014B2E" w:rsidRPr="003D48F2">
                <w:rPr>
                  <w:rFonts w:ascii="Times New Roman" w:hAnsi="Times New Roman" w:cs="Times New Roman"/>
                  <w:sz w:val="20"/>
                  <w:szCs w:val="20"/>
                </w:rPr>
                <w:t>-</w:t>
              </w:r>
            </w:ins>
            <w:r w:rsidRPr="003D48F2">
              <w:rPr>
                <w:rFonts w:ascii="Times New Roman" w:hAnsi="Times New Roman" w:cs="Times New Roman"/>
                <w:sz w:val="20"/>
                <w:szCs w:val="20"/>
                <w:rPrChange w:id="1316" w:author="Karol M" w:date="2024-07-31T08:07:00Z">
                  <w:rPr>
                    <w:rFonts w:ascii="Times New Roman" w:hAnsi="Times New Roman" w:cs="Times New Roman"/>
                  </w:rPr>
                </w:rPrChange>
              </w:rPr>
              <w:t>ný</w:t>
            </w:r>
            <w:proofErr w:type="spellEnd"/>
            <w:ins w:id="1317" w:author="Karol M" w:date="2024-08-02T12:12:00Z">
              <w:r w:rsidR="00F062E3">
                <w:rPr>
                  <w:rFonts w:ascii="Times New Roman" w:hAnsi="Times New Roman" w:cs="Times New Roman"/>
                  <w:sz w:val="20"/>
                  <w:szCs w:val="20"/>
                </w:rPr>
                <w:t xml:space="preserve"> podlimitný</w:t>
              </w:r>
            </w:ins>
            <w:r w:rsidRPr="003D48F2">
              <w:rPr>
                <w:rFonts w:ascii="Times New Roman" w:hAnsi="Times New Roman" w:cs="Times New Roman"/>
                <w:sz w:val="20"/>
                <w:szCs w:val="20"/>
                <w:rPrChange w:id="1318" w:author="Karol M" w:date="2024-07-31T08:07:00Z">
                  <w:rPr>
                    <w:rFonts w:ascii="Times New Roman" w:hAnsi="Times New Roman" w:cs="Times New Roman"/>
                  </w:rPr>
                </w:rPrChange>
              </w:rPr>
              <w:t xml:space="preserve"> postup pre </w:t>
            </w:r>
            <w:ins w:id="1319" w:author="Karol M" w:date="2024-07-29T16:06:00Z">
              <w:r w:rsidR="00E8147B" w:rsidRPr="003D48F2">
                <w:rPr>
                  <w:rFonts w:ascii="Times New Roman" w:hAnsi="Times New Roman" w:cs="Times New Roman"/>
                  <w:sz w:val="20"/>
                  <w:szCs w:val="20"/>
                  <w:rPrChange w:id="1320" w:author="Karol M" w:date="2024-07-31T08:07:00Z">
                    <w:rPr>
                      <w:rFonts w:ascii="Times New Roman" w:hAnsi="Times New Roman" w:cs="Times New Roman"/>
                    </w:rPr>
                  </w:rPrChange>
                </w:rPr>
                <w:t>zákazky na bežne dostupné tovary a služby</w:t>
              </w:r>
              <w:r w:rsidR="00E8147B" w:rsidRPr="003D48F2" w:rsidDel="00E8147B">
                <w:rPr>
                  <w:rFonts w:ascii="Times New Roman" w:hAnsi="Times New Roman" w:cs="Times New Roman"/>
                  <w:sz w:val="20"/>
                  <w:szCs w:val="20"/>
                  <w:rPrChange w:id="1321" w:author="Karol M" w:date="2024-07-31T08:07:00Z">
                    <w:rPr>
                      <w:rFonts w:ascii="Times New Roman" w:hAnsi="Times New Roman" w:cs="Times New Roman"/>
                    </w:rPr>
                  </w:rPrChange>
                </w:rPr>
                <w:t xml:space="preserve"> </w:t>
              </w:r>
              <w:r w:rsidR="00E8147B" w:rsidRPr="003D48F2">
                <w:rPr>
                  <w:rFonts w:ascii="Times New Roman" w:hAnsi="Times New Roman" w:cs="Times New Roman"/>
                  <w:sz w:val="20"/>
                  <w:szCs w:val="20"/>
                  <w:rPrChange w:id="1322" w:author="Karol M" w:date="2024-07-31T08:07:00Z">
                    <w:rPr>
                      <w:rFonts w:ascii="Times New Roman" w:hAnsi="Times New Roman" w:cs="Times New Roman"/>
                    </w:rPr>
                  </w:rPrChange>
                </w:rPr>
                <w:br/>
              </w:r>
            </w:ins>
            <w:del w:id="1323" w:author="Karol M" w:date="2024-07-29T16:06:00Z">
              <w:r w:rsidRPr="003D48F2" w:rsidDel="00E8147B">
                <w:rPr>
                  <w:rFonts w:ascii="Times New Roman" w:hAnsi="Times New Roman" w:cs="Times New Roman"/>
                  <w:sz w:val="20"/>
                  <w:szCs w:val="20"/>
                  <w:rPrChange w:id="1324" w:author="Karol M" w:date="2024-07-31T08:07:00Z">
                    <w:rPr>
                      <w:rFonts w:ascii="Times New Roman" w:hAnsi="Times New Roman" w:cs="Times New Roman"/>
                    </w:rPr>
                  </w:rPrChange>
                </w:rPr>
                <w:delText xml:space="preserve">podlimitné zákazky </w:delText>
              </w:r>
            </w:del>
            <w:r w:rsidRPr="003D48F2">
              <w:rPr>
                <w:rFonts w:ascii="Times New Roman" w:hAnsi="Times New Roman" w:cs="Times New Roman"/>
                <w:sz w:val="20"/>
                <w:szCs w:val="20"/>
                <w:rPrChange w:id="1325" w:author="Karol M" w:date="2024-07-31T08:07:00Z">
                  <w:rPr>
                    <w:rFonts w:ascii="Times New Roman" w:hAnsi="Times New Roman" w:cs="Times New Roman"/>
                  </w:rPr>
                </w:rPrChange>
              </w:rPr>
              <w:t xml:space="preserve">(§ 109 </w:t>
            </w:r>
            <w:del w:id="1326" w:author="Karol M" w:date="2024-07-29T16:06:00Z">
              <w:r w:rsidRPr="003D48F2" w:rsidDel="00E8147B">
                <w:rPr>
                  <w:rFonts w:ascii="Times New Roman" w:hAnsi="Times New Roman" w:cs="Times New Roman"/>
                  <w:sz w:val="20"/>
                  <w:szCs w:val="20"/>
                  <w:rPrChange w:id="1327" w:author="Karol M" w:date="2024-07-31T08:07:00Z">
                    <w:rPr>
                      <w:rFonts w:ascii="Times New Roman" w:hAnsi="Times New Roman" w:cs="Times New Roman"/>
                    </w:rPr>
                  </w:rPrChange>
                </w:rPr>
                <w:delText xml:space="preserve">až 111 </w:delText>
              </w:r>
            </w:del>
            <w:r w:rsidRPr="003D48F2">
              <w:rPr>
                <w:rFonts w:ascii="Times New Roman" w:hAnsi="Times New Roman" w:cs="Times New Roman"/>
                <w:sz w:val="20"/>
                <w:szCs w:val="20"/>
                <w:rPrChange w:id="1328" w:author="Karol M" w:date="2024-07-31T08:07:00Z">
                  <w:rPr>
                    <w:rFonts w:ascii="Times New Roman" w:hAnsi="Times New Roman" w:cs="Times New Roman"/>
                  </w:rPr>
                </w:rPrChange>
              </w:rPr>
              <w:t xml:space="preserve">ZVO) </w:t>
            </w:r>
          </w:p>
        </w:tc>
        <w:tc>
          <w:tcPr>
            <w:tcW w:w="2127" w:type="dxa"/>
            <w:tcPrChange w:id="1329" w:author="Karol M" w:date="2024-07-31T08:07:00Z">
              <w:tcPr>
                <w:tcW w:w="2127" w:type="dxa"/>
              </w:tcPr>
            </w:tcPrChange>
          </w:tcPr>
          <w:p w14:paraId="05A7894C" w14:textId="77777777" w:rsidR="003642C7" w:rsidRPr="00014B2E" w:rsidRDefault="003642C7" w:rsidP="00EF17A3">
            <w:pPr>
              <w:spacing w:after="0" w:line="240" w:lineRule="auto"/>
              <w:jc w:val="center"/>
              <w:rPr>
                <w:rStyle w:val="Jemnodkaz"/>
                <w:rFonts w:cs="Times New Roman"/>
                <w:i/>
                <w:color w:val="365F91"/>
                <w:sz w:val="20"/>
                <w:szCs w:val="20"/>
                <w:rPrChange w:id="1330" w:author="Karol M" w:date="2024-07-29T16:27:00Z">
                  <w:rPr>
                    <w:rStyle w:val="Jemnodkaz"/>
                    <w:rFonts w:cs="Times New Roman"/>
                    <w:i/>
                    <w:color w:val="365F91"/>
                  </w:rPr>
                </w:rPrChange>
              </w:rPr>
            </w:pPr>
            <w:r w:rsidRPr="00014B2E">
              <w:rPr>
                <w:rFonts w:ascii="Times New Roman" w:hAnsi="Times New Roman" w:cs="Times New Roman"/>
                <w:sz w:val="20"/>
                <w:szCs w:val="20"/>
                <w:rPrChange w:id="1331" w:author="Karol M" w:date="2024-07-29T16:27:00Z">
                  <w:rPr>
                    <w:rFonts w:ascii="Times New Roman" w:hAnsi="Times New Roman" w:cs="Times New Roman"/>
                    <w:bCs/>
                    <w:color w:val="17365D"/>
                    <w:spacing w:val="5"/>
                    <w:u w:val="single"/>
                  </w:rPr>
                </w:rPrChange>
              </w:rPr>
              <w:t xml:space="preserve">Po uzavretí zmluvy s úspešným uchádzačom, pred predložením výdavkov v rámci </w:t>
            </w:r>
            <w:proofErr w:type="spellStart"/>
            <w:r w:rsidRPr="00014B2E">
              <w:rPr>
                <w:rFonts w:ascii="Times New Roman" w:hAnsi="Times New Roman" w:cs="Times New Roman"/>
                <w:sz w:val="20"/>
                <w:szCs w:val="20"/>
                <w:rPrChange w:id="1332" w:author="Karol M" w:date="2024-07-29T16:27:00Z">
                  <w:rPr>
                    <w:rFonts w:ascii="Times New Roman" w:hAnsi="Times New Roman" w:cs="Times New Roman"/>
                  </w:rPr>
                </w:rPrChange>
              </w:rPr>
              <w:t>ŽoP</w:t>
            </w:r>
            <w:proofErr w:type="spellEnd"/>
            <w:r w:rsidRPr="00014B2E">
              <w:rPr>
                <w:rFonts w:ascii="Times New Roman" w:hAnsi="Times New Roman" w:cs="Times New Roman"/>
                <w:sz w:val="20"/>
                <w:szCs w:val="20"/>
                <w:rPrChange w:id="1333" w:author="Karol M" w:date="2024-07-29T16:27:00Z">
                  <w:rPr/>
                </w:rPrChange>
              </w:rPr>
              <w:t xml:space="preserve"> </w:t>
            </w:r>
            <w:r w:rsidRPr="00014B2E">
              <w:rPr>
                <w:rFonts w:ascii="Times New Roman" w:hAnsi="Times New Roman" w:cs="Times New Roman"/>
                <w:sz w:val="20"/>
                <w:szCs w:val="20"/>
                <w:rPrChange w:id="1334" w:author="Karol M" w:date="2024-07-29T16:27:00Z">
                  <w:rPr>
                    <w:rFonts w:ascii="Times New Roman" w:hAnsi="Times New Roman" w:cs="Times New Roman"/>
                  </w:rPr>
                </w:rPrChange>
              </w:rPr>
              <w:t>a po schválení príspevku z prostriedkov EÚ</w:t>
            </w:r>
          </w:p>
        </w:tc>
        <w:tc>
          <w:tcPr>
            <w:tcW w:w="1842" w:type="dxa"/>
            <w:shd w:val="clear" w:color="auto" w:fill="auto"/>
            <w:vAlign w:val="center"/>
            <w:tcPrChange w:id="1335" w:author="Karol M" w:date="2024-07-31T08:07:00Z">
              <w:tcPr>
                <w:tcW w:w="1842" w:type="dxa"/>
                <w:shd w:val="clear" w:color="auto" w:fill="auto"/>
                <w:vAlign w:val="center"/>
              </w:tcPr>
            </w:tcPrChange>
          </w:tcPr>
          <w:p w14:paraId="074ACD41" w14:textId="3AB5EFEE" w:rsidR="003642C7" w:rsidRPr="00014B2E" w:rsidRDefault="003642C7" w:rsidP="009627F1">
            <w:pPr>
              <w:spacing w:after="0" w:line="240" w:lineRule="auto"/>
              <w:jc w:val="center"/>
              <w:rPr>
                <w:rFonts w:ascii="Times New Roman" w:hAnsi="Times New Roman" w:cs="Times New Roman"/>
                <w:sz w:val="20"/>
                <w:szCs w:val="20"/>
                <w:rPrChange w:id="1336" w:author="Karol M" w:date="2024-07-29T16:27:00Z">
                  <w:rPr>
                    <w:rFonts w:ascii="Times New Roman" w:hAnsi="Times New Roman" w:cs="Times New Roman"/>
                  </w:rPr>
                </w:rPrChange>
              </w:rPr>
            </w:pPr>
            <w:r w:rsidRPr="00014B2E">
              <w:rPr>
                <w:rFonts w:ascii="Times New Roman" w:hAnsi="Times New Roman" w:cs="Times New Roman"/>
                <w:sz w:val="20"/>
                <w:szCs w:val="20"/>
                <w:rPrChange w:id="1337" w:author="Karol M" w:date="2024-07-29T16:27:00Z">
                  <w:rPr>
                    <w:rFonts w:ascii="Times New Roman" w:hAnsi="Times New Roman" w:cs="Times New Roman"/>
                  </w:rPr>
                </w:rPrChange>
              </w:rPr>
              <w:t>Kontrola po uzavretí zmluvy</w:t>
            </w:r>
            <w:del w:id="1338" w:author="Karol M" w:date="2024-07-29T16:07:00Z">
              <w:r w:rsidRPr="00014B2E" w:rsidDel="00E8147B">
                <w:rPr>
                  <w:rFonts w:ascii="Times New Roman" w:hAnsi="Times New Roman" w:cs="Times New Roman"/>
                  <w:sz w:val="20"/>
                  <w:szCs w:val="20"/>
                  <w:rPrChange w:id="1339" w:author="Karol M" w:date="2024-07-29T16:27:00Z">
                    <w:rPr>
                      <w:rFonts w:ascii="Times New Roman" w:hAnsi="Times New Roman" w:cs="Times New Roman"/>
                    </w:rPr>
                  </w:rPrChange>
                </w:rPr>
                <w:delText>,</w:delText>
              </w:r>
              <w:r w:rsidRPr="00014B2E" w:rsidDel="00E8147B">
                <w:rPr>
                  <w:rFonts w:ascii="Times New Roman" w:hAnsi="Times New Roman" w:cs="Times New Roman"/>
                  <w:sz w:val="20"/>
                  <w:szCs w:val="20"/>
                  <w:rPrChange w:id="1340" w:author="Karol M" w:date="2024-07-29T16:27:00Z">
                    <w:rPr/>
                  </w:rPrChange>
                </w:rPr>
                <w:delText xml:space="preserve"> </w:delText>
              </w:r>
              <w:r w:rsidRPr="00014B2E" w:rsidDel="00E8147B">
                <w:rPr>
                  <w:rFonts w:ascii="Times New Roman" w:hAnsi="Times New Roman" w:cs="Times New Roman"/>
                  <w:sz w:val="20"/>
                  <w:szCs w:val="20"/>
                  <w:rPrChange w:id="1341" w:author="Karol M" w:date="2024-07-29T16:27:00Z">
                    <w:rPr>
                      <w:rFonts w:ascii="Times New Roman" w:hAnsi="Times New Roman" w:cs="Times New Roman"/>
                    </w:rPr>
                  </w:rPrChange>
                </w:rPr>
                <w:delText>ak bola zákazka poskytovateľom na základe ním vykonanej rizikovej analýzy vyhodnotená ako riziková</w:delText>
              </w:r>
            </w:del>
            <w:r w:rsidR="008341D6" w:rsidRPr="00014B2E">
              <w:rPr>
                <w:rFonts w:ascii="Times New Roman" w:hAnsi="Times New Roman" w:cs="Times New Roman"/>
                <w:sz w:val="20"/>
                <w:szCs w:val="20"/>
                <w:rPrChange w:id="1342" w:author="Karol M" w:date="2024-07-29T16:27:00Z">
                  <w:rPr>
                    <w:rFonts w:ascii="Times New Roman" w:hAnsi="Times New Roman" w:cs="Times New Roman"/>
                  </w:rPr>
                </w:rPrChange>
              </w:rPr>
              <w:t>.</w:t>
            </w:r>
          </w:p>
        </w:tc>
      </w:tr>
      <w:tr w:rsidR="003642C7" w:rsidRPr="00014B2E" w14:paraId="5FCAB549" w14:textId="77777777" w:rsidTr="003D48F2">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43" w:author="Karol M" w:date="2024-07-31T08:07: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846" w:type="dxa"/>
            <w:shd w:val="clear" w:color="auto" w:fill="auto"/>
            <w:vAlign w:val="center"/>
            <w:tcPrChange w:id="1344" w:author="Karol M" w:date="2024-07-31T08:07:00Z">
              <w:tcPr>
                <w:tcW w:w="846" w:type="dxa"/>
                <w:shd w:val="clear" w:color="auto" w:fill="auto"/>
                <w:vAlign w:val="center"/>
              </w:tcPr>
            </w:tcPrChange>
          </w:tcPr>
          <w:p w14:paraId="2C0BB1CC" w14:textId="5E2695BC" w:rsidR="003642C7" w:rsidRPr="00014B2E" w:rsidRDefault="003642C7" w:rsidP="00EF17A3">
            <w:pPr>
              <w:spacing w:after="0" w:line="240" w:lineRule="auto"/>
              <w:jc w:val="center"/>
              <w:rPr>
                <w:rFonts w:ascii="Times New Roman" w:hAnsi="Times New Roman" w:cs="Times New Roman"/>
                <w:b/>
                <w:sz w:val="20"/>
                <w:szCs w:val="20"/>
                <w:rPrChange w:id="1345" w:author="Karol M" w:date="2024-07-29T16:27:00Z">
                  <w:rPr>
                    <w:rFonts w:ascii="Times New Roman" w:hAnsi="Times New Roman" w:cs="Times New Roman"/>
                    <w:b/>
                  </w:rPr>
                </w:rPrChange>
              </w:rPr>
            </w:pPr>
            <w:r w:rsidRPr="00014B2E">
              <w:rPr>
                <w:rFonts w:ascii="Times New Roman" w:hAnsi="Times New Roman" w:cs="Times New Roman"/>
                <w:sz w:val="20"/>
                <w:szCs w:val="20"/>
                <w:rPrChange w:id="1346" w:author="Karol M" w:date="2024-07-29T16:27:00Z">
                  <w:rPr>
                    <w:rFonts w:ascii="Times New Roman" w:hAnsi="Times New Roman" w:cs="Times New Roman"/>
                  </w:rPr>
                </w:rPrChange>
              </w:rPr>
              <w:t>Tovar, služba</w:t>
            </w:r>
          </w:p>
        </w:tc>
        <w:tc>
          <w:tcPr>
            <w:tcW w:w="1417" w:type="dxa"/>
            <w:shd w:val="clear" w:color="auto" w:fill="auto"/>
            <w:vAlign w:val="center"/>
            <w:tcPrChange w:id="1347" w:author="Karol M" w:date="2024-07-31T08:07:00Z">
              <w:tcPr>
                <w:tcW w:w="1417" w:type="dxa"/>
                <w:shd w:val="clear" w:color="auto" w:fill="auto"/>
                <w:vAlign w:val="center"/>
              </w:tcPr>
            </w:tcPrChange>
          </w:tcPr>
          <w:p w14:paraId="57B0AFE2" w14:textId="25832B45" w:rsidR="003642C7" w:rsidRPr="00014B2E" w:rsidRDefault="00014B2E" w:rsidP="00EF17A3">
            <w:pPr>
              <w:spacing w:after="0" w:line="240" w:lineRule="auto"/>
              <w:jc w:val="center"/>
              <w:rPr>
                <w:rFonts w:ascii="Times New Roman" w:hAnsi="Times New Roman" w:cs="Times New Roman"/>
                <w:sz w:val="20"/>
                <w:szCs w:val="20"/>
                <w:rPrChange w:id="1348" w:author="Karol M" w:date="2024-07-29T16:27:00Z">
                  <w:rPr>
                    <w:rFonts w:ascii="Times New Roman" w:hAnsi="Times New Roman" w:cs="Times New Roman"/>
                  </w:rPr>
                </w:rPrChange>
              </w:rPr>
            </w:pPr>
            <w:ins w:id="1349" w:author="Karol M" w:date="2024-07-29T16:28:00Z">
              <w:r w:rsidRPr="00E06FBF">
                <w:rPr>
                  <w:rFonts w:ascii="Times New Roman" w:hAnsi="Times New Roman" w:cs="Times New Roman"/>
                  <w:sz w:val="20"/>
                  <w:szCs w:val="20"/>
                </w:rPr>
                <w:t>Nie</w:t>
              </w:r>
            </w:ins>
            <w:del w:id="1350" w:author="Karol M" w:date="2024-07-29T16:28:00Z">
              <w:r w:rsidR="003642C7" w:rsidRPr="00014B2E" w:rsidDel="00014B2E">
                <w:rPr>
                  <w:rFonts w:ascii="Times New Roman" w:hAnsi="Times New Roman" w:cs="Times New Roman"/>
                  <w:sz w:val="20"/>
                  <w:szCs w:val="20"/>
                  <w:rPrChange w:id="1351" w:author="Karol M" w:date="2024-07-29T16:27:00Z">
                    <w:rPr>
                      <w:rFonts w:ascii="Times New Roman" w:hAnsi="Times New Roman" w:cs="Times New Roman"/>
                    </w:rPr>
                  </w:rPrChange>
                </w:rPr>
                <w:delText>Nie</w:delText>
              </w:r>
            </w:del>
          </w:p>
        </w:tc>
        <w:tc>
          <w:tcPr>
            <w:tcW w:w="2098" w:type="dxa"/>
            <w:shd w:val="clear" w:color="auto" w:fill="auto"/>
            <w:vAlign w:val="center"/>
            <w:tcPrChange w:id="1352" w:author="Karol M" w:date="2024-07-31T08:07:00Z">
              <w:tcPr>
                <w:tcW w:w="2098" w:type="dxa"/>
                <w:shd w:val="clear" w:color="auto" w:fill="auto"/>
                <w:vAlign w:val="center"/>
              </w:tcPr>
            </w:tcPrChange>
          </w:tcPr>
          <w:p w14:paraId="30584399" w14:textId="589CDA51" w:rsidR="003642C7" w:rsidRPr="003D48F2" w:rsidRDefault="003642C7" w:rsidP="00EF17A3">
            <w:pPr>
              <w:spacing w:after="0" w:line="240" w:lineRule="auto"/>
              <w:rPr>
                <w:rFonts w:ascii="Times New Roman" w:hAnsi="Times New Roman" w:cs="Times New Roman"/>
                <w:sz w:val="20"/>
                <w:szCs w:val="20"/>
                <w:rPrChange w:id="1353" w:author="Karol M" w:date="2024-07-31T08:07:00Z">
                  <w:rPr>
                    <w:rFonts w:ascii="Times New Roman" w:hAnsi="Times New Roman" w:cs="Times New Roman"/>
                  </w:rPr>
                </w:rPrChange>
              </w:rPr>
            </w:pPr>
            <w:r w:rsidRPr="003D48F2">
              <w:rPr>
                <w:rFonts w:ascii="Times New Roman" w:hAnsi="Times New Roman" w:cs="Times New Roman"/>
                <w:sz w:val="20"/>
                <w:szCs w:val="20"/>
                <w:rPrChange w:id="1354" w:author="Karol M" w:date="2024-07-31T08:07:00Z">
                  <w:rPr>
                    <w:rFonts w:ascii="Times New Roman" w:hAnsi="Times New Roman" w:cs="Times New Roman"/>
                  </w:rPr>
                </w:rPrChange>
              </w:rPr>
              <w:t xml:space="preserve">≥ </w:t>
            </w:r>
            <w:del w:id="1355" w:author="Karol M" w:date="2024-07-29T16:08:00Z">
              <w:r w:rsidRPr="003D48F2" w:rsidDel="00E8147B">
                <w:rPr>
                  <w:rFonts w:ascii="Times New Roman" w:hAnsi="Times New Roman" w:cs="Times New Roman"/>
                  <w:sz w:val="20"/>
                  <w:szCs w:val="20"/>
                  <w:rPrChange w:id="1356" w:author="Karol M" w:date="2024-07-31T08:07:00Z">
                    <w:rPr>
                      <w:rFonts w:ascii="Times New Roman" w:hAnsi="Times New Roman" w:cs="Times New Roman"/>
                    </w:rPr>
                  </w:rPrChange>
                </w:rPr>
                <w:delText>100 </w:delText>
              </w:r>
            </w:del>
            <w:ins w:id="1357" w:author="Karol M" w:date="2024-07-29T16:08:00Z">
              <w:r w:rsidR="00E8147B" w:rsidRPr="003D48F2">
                <w:rPr>
                  <w:rFonts w:ascii="Times New Roman" w:hAnsi="Times New Roman" w:cs="Times New Roman"/>
                  <w:sz w:val="20"/>
                  <w:szCs w:val="20"/>
                  <w:rPrChange w:id="1358" w:author="Karol M" w:date="2024-07-31T08:07:00Z">
                    <w:rPr>
                      <w:rFonts w:ascii="Times New Roman" w:hAnsi="Times New Roman" w:cs="Times New Roman"/>
                    </w:rPr>
                  </w:rPrChange>
                </w:rPr>
                <w:t>50 </w:t>
              </w:r>
            </w:ins>
            <w:ins w:id="1359" w:author="Karol M" w:date="2024-07-29T16:28:00Z">
              <w:r w:rsidR="00014B2E" w:rsidRPr="003D48F2">
                <w:rPr>
                  <w:rFonts w:ascii="Times New Roman" w:hAnsi="Times New Roman" w:cs="Times New Roman"/>
                  <w:sz w:val="20"/>
                  <w:szCs w:val="20"/>
                </w:rPr>
                <w:t>000 EUR do limitu pre nadlimitné zákazky</w:t>
              </w:r>
            </w:ins>
            <w:del w:id="1360" w:author="Karol M" w:date="2024-07-29T16:28:00Z">
              <w:r w:rsidRPr="003D48F2" w:rsidDel="00014B2E">
                <w:rPr>
                  <w:rFonts w:ascii="Times New Roman" w:hAnsi="Times New Roman" w:cs="Times New Roman"/>
                  <w:sz w:val="20"/>
                  <w:szCs w:val="20"/>
                  <w:rPrChange w:id="1361" w:author="Karol M" w:date="2024-07-31T08:07:00Z">
                    <w:rPr>
                      <w:rFonts w:ascii="Times New Roman" w:hAnsi="Times New Roman" w:cs="Times New Roman"/>
                    </w:rPr>
                  </w:rPrChange>
                </w:rPr>
                <w:delText>000 EUR</w:delText>
              </w:r>
            </w:del>
            <w:del w:id="1362" w:author="Karol M" w:date="2024-07-29T16:08:00Z">
              <w:r w:rsidRPr="003D48F2" w:rsidDel="00E8147B">
                <w:rPr>
                  <w:rStyle w:val="Odkaznapoznmkupodiarou"/>
                  <w:rFonts w:ascii="Times New Roman" w:hAnsi="Times New Roman" w:cs="Times New Roman"/>
                  <w:sz w:val="20"/>
                  <w:szCs w:val="20"/>
                  <w:rPrChange w:id="1363" w:author="Karol M" w:date="2024-07-31T08:07:00Z">
                    <w:rPr>
                      <w:rStyle w:val="Odkaznapoznmkupodiarou"/>
                      <w:rFonts w:ascii="Times New Roman" w:hAnsi="Times New Roman" w:cs="Times New Roman"/>
                    </w:rPr>
                  </w:rPrChange>
                </w:rPr>
                <w:footnoteReference w:id="16"/>
              </w:r>
              <w:r w:rsidRPr="003D48F2" w:rsidDel="00E8147B">
                <w:rPr>
                  <w:rFonts w:ascii="Times New Roman" w:hAnsi="Times New Roman" w:cs="Times New Roman"/>
                  <w:sz w:val="20"/>
                  <w:szCs w:val="20"/>
                  <w:rPrChange w:id="1366" w:author="Karol M" w:date="2024-07-31T08:07:00Z">
                    <w:rPr>
                      <w:rFonts w:ascii="Times New Roman" w:hAnsi="Times New Roman" w:cs="Times New Roman"/>
                    </w:rPr>
                  </w:rPrChange>
                </w:rPr>
                <w:delText>/180 000 EUR</w:delText>
              </w:r>
              <w:r w:rsidRPr="003D48F2" w:rsidDel="00E8147B">
                <w:rPr>
                  <w:rStyle w:val="Odkaznapoznmkupodiarou"/>
                  <w:rFonts w:ascii="Times New Roman" w:hAnsi="Times New Roman" w:cs="Times New Roman"/>
                  <w:sz w:val="20"/>
                  <w:szCs w:val="20"/>
                  <w:rPrChange w:id="1367" w:author="Karol M" w:date="2024-07-31T08:07:00Z">
                    <w:rPr>
                      <w:rStyle w:val="Odkaznapoznmkupodiarou"/>
                      <w:rFonts w:ascii="Times New Roman" w:hAnsi="Times New Roman" w:cs="Times New Roman"/>
                    </w:rPr>
                  </w:rPrChange>
                </w:rPr>
                <w:footnoteReference w:id="17"/>
              </w:r>
              <w:r w:rsidRPr="003D48F2" w:rsidDel="00E8147B">
                <w:rPr>
                  <w:rFonts w:ascii="Times New Roman" w:hAnsi="Times New Roman" w:cs="Times New Roman"/>
                  <w:sz w:val="20"/>
                  <w:szCs w:val="20"/>
                  <w:rPrChange w:id="1370" w:author="Karol M" w:date="2024-07-31T08:07:00Z">
                    <w:rPr>
                      <w:rFonts w:ascii="Times New Roman" w:hAnsi="Times New Roman" w:cs="Times New Roman"/>
                    </w:rPr>
                  </w:rPrChange>
                </w:rPr>
                <w:delText>, resp. 400 000 EUR</w:delText>
              </w:r>
              <w:r w:rsidRPr="003D48F2" w:rsidDel="00E8147B">
                <w:rPr>
                  <w:rStyle w:val="Odkaznapoznmkupodiarou"/>
                  <w:rFonts w:ascii="Times New Roman" w:hAnsi="Times New Roman" w:cs="Times New Roman"/>
                  <w:sz w:val="20"/>
                  <w:szCs w:val="20"/>
                  <w:rPrChange w:id="1371" w:author="Karol M" w:date="2024-07-31T08:07:00Z">
                    <w:rPr>
                      <w:rStyle w:val="Odkaznapoznmkupodiarou"/>
                      <w:rFonts w:ascii="Times New Roman" w:hAnsi="Times New Roman" w:cs="Times New Roman"/>
                    </w:rPr>
                  </w:rPrChange>
                </w:rPr>
                <w:footnoteReference w:id="18"/>
              </w:r>
              <w:r w:rsidRPr="003D48F2" w:rsidDel="00E8147B">
                <w:rPr>
                  <w:rFonts w:ascii="Times New Roman" w:hAnsi="Times New Roman" w:cs="Times New Roman"/>
                  <w:sz w:val="20"/>
                  <w:szCs w:val="20"/>
                  <w:rPrChange w:id="1374" w:author="Karol M" w:date="2024-07-31T08:07:00Z">
                    <w:rPr>
                      <w:rFonts w:ascii="Times New Roman" w:hAnsi="Times New Roman" w:cs="Times New Roman"/>
                    </w:rPr>
                  </w:rPrChange>
                </w:rPr>
                <w:delText xml:space="preserve"> </w:delText>
              </w:r>
            </w:del>
            <w:del w:id="1375" w:author="Karol M" w:date="2024-07-29T16:28:00Z">
              <w:r w:rsidRPr="003D48F2" w:rsidDel="00014B2E">
                <w:rPr>
                  <w:rFonts w:ascii="Times New Roman" w:hAnsi="Times New Roman" w:cs="Times New Roman"/>
                  <w:sz w:val="20"/>
                  <w:szCs w:val="20"/>
                  <w:rPrChange w:id="1376" w:author="Karol M" w:date="2024-07-31T08:07:00Z">
                    <w:rPr>
                      <w:rFonts w:ascii="Times New Roman" w:hAnsi="Times New Roman" w:cs="Times New Roman"/>
                    </w:rPr>
                  </w:rPrChange>
                </w:rPr>
                <w:delText>do limitu pre nadlimitné zákazky</w:delText>
              </w:r>
            </w:del>
          </w:p>
        </w:tc>
        <w:tc>
          <w:tcPr>
            <w:tcW w:w="1304" w:type="dxa"/>
            <w:shd w:val="clear" w:color="auto" w:fill="auto"/>
            <w:vAlign w:val="center"/>
            <w:tcPrChange w:id="1377" w:author="Karol M" w:date="2024-07-31T08:07:00Z">
              <w:tcPr>
                <w:tcW w:w="1304" w:type="dxa"/>
                <w:shd w:val="clear" w:color="auto" w:fill="auto"/>
                <w:vAlign w:val="center"/>
              </w:tcPr>
            </w:tcPrChange>
          </w:tcPr>
          <w:p w14:paraId="45261DE6" w14:textId="586792F7" w:rsidR="003642C7" w:rsidRPr="003D48F2" w:rsidRDefault="00E8147B" w:rsidP="00EF17A3">
            <w:pPr>
              <w:spacing w:after="0" w:line="240" w:lineRule="auto"/>
              <w:jc w:val="center"/>
              <w:rPr>
                <w:rFonts w:ascii="Times New Roman" w:hAnsi="Times New Roman" w:cs="Times New Roman"/>
                <w:sz w:val="20"/>
                <w:szCs w:val="20"/>
                <w:rPrChange w:id="1378" w:author="Karol M" w:date="2024-07-31T08:07:00Z">
                  <w:rPr>
                    <w:rFonts w:ascii="Times New Roman" w:hAnsi="Times New Roman" w:cs="Times New Roman"/>
                  </w:rPr>
                </w:rPrChange>
              </w:rPr>
            </w:pPr>
            <w:ins w:id="1379" w:author="Karol M" w:date="2024-07-29T16:10:00Z">
              <w:r w:rsidRPr="003D48F2">
                <w:rPr>
                  <w:rFonts w:ascii="Times New Roman" w:hAnsi="Times New Roman" w:cs="Times New Roman"/>
                  <w:sz w:val="20"/>
                  <w:szCs w:val="20"/>
                  <w:rPrChange w:id="1380" w:author="Karol M" w:date="2024-07-31T08:07:00Z">
                    <w:rPr>
                      <w:rFonts w:ascii="Times New Roman" w:hAnsi="Times New Roman" w:cs="Times New Roman"/>
                    </w:rPr>
                  </w:rPrChange>
                </w:rPr>
                <w:t>Podlimitné zákazky s oslovením min. 3 hospodár</w:t>
              </w:r>
            </w:ins>
            <w:ins w:id="1381" w:author="Karol M" w:date="2024-07-29T16:27:00Z">
              <w:r w:rsidR="00014B2E" w:rsidRPr="003D48F2">
                <w:rPr>
                  <w:rFonts w:ascii="Times New Roman" w:hAnsi="Times New Roman" w:cs="Times New Roman"/>
                  <w:sz w:val="20"/>
                  <w:szCs w:val="20"/>
                </w:rPr>
                <w:t>-</w:t>
              </w:r>
            </w:ins>
            <w:proofErr w:type="spellStart"/>
            <w:ins w:id="1382" w:author="Karol M" w:date="2024-07-29T16:10:00Z">
              <w:r w:rsidRPr="003D48F2">
                <w:rPr>
                  <w:rFonts w:ascii="Times New Roman" w:hAnsi="Times New Roman" w:cs="Times New Roman"/>
                  <w:sz w:val="20"/>
                  <w:szCs w:val="20"/>
                  <w:rPrChange w:id="1383" w:author="Karol M" w:date="2024-07-31T08:07:00Z">
                    <w:rPr>
                      <w:rFonts w:ascii="Times New Roman" w:hAnsi="Times New Roman" w:cs="Times New Roman"/>
                    </w:rPr>
                  </w:rPrChange>
                </w:rPr>
                <w:t>skych</w:t>
              </w:r>
              <w:proofErr w:type="spellEnd"/>
              <w:r w:rsidRPr="003D48F2">
                <w:rPr>
                  <w:rFonts w:ascii="Times New Roman" w:hAnsi="Times New Roman" w:cs="Times New Roman"/>
                  <w:sz w:val="20"/>
                  <w:szCs w:val="20"/>
                  <w:rPrChange w:id="1384" w:author="Karol M" w:date="2024-07-31T08:07:00Z">
                    <w:rPr>
                      <w:rFonts w:ascii="Times New Roman" w:hAnsi="Times New Roman" w:cs="Times New Roman"/>
                    </w:rPr>
                  </w:rPrChange>
                </w:rPr>
                <w:t xml:space="preserve"> subjektov/ </w:t>
              </w:r>
            </w:ins>
            <w:r w:rsidR="003642C7" w:rsidRPr="003D48F2">
              <w:rPr>
                <w:rFonts w:ascii="Times New Roman" w:hAnsi="Times New Roman" w:cs="Times New Roman"/>
                <w:sz w:val="20"/>
                <w:szCs w:val="20"/>
                <w:rPrChange w:id="1385" w:author="Karol M" w:date="2024-07-31T08:07:00Z">
                  <w:rPr>
                    <w:rFonts w:ascii="Times New Roman" w:hAnsi="Times New Roman" w:cs="Times New Roman"/>
                  </w:rPr>
                </w:rPrChange>
              </w:rPr>
              <w:t xml:space="preserve">Bežný postup pre podlimitné zákazky </w:t>
            </w:r>
            <w:ins w:id="1386" w:author="Karol M" w:date="2024-07-29T16:10:00Z">
              <w:r w:rsidRPr="003D48F2">
                <w:rPr>
                  <w:rFonts w:ascii="Times New Roman" w:hAnsi="Times New Roman" w:cs="Times New Roman"/>
                  <w:sz w:val="20"/>
                  <w:szCs w:val="20"/>
                  <w:rPrChange w:id="1387" w:author="Karol M" w:date="2024-07-31T08:07:00Z">
                    <w:rPr>
                      <w:rFonts w:ascii="Times New Roman" w:hAnsi="Times New Roman" w:cs="Times New Roman"/>
                    </w:rPr>
                  </w:rPrChange>
                </w:rPr>
                <w:br/>
              </w:r>
            </w:ins>
            <w:ins w:id="1388" w:author="Karol M" w:date="2024-07-29T16:27:00Z">
              <w:r w:rsidR="00014B2E" w:rsidRPr="003D48F2">
                <w:rPr>
                  <w:rFonts w:ascii="Times New Roman" w:hAnsi="Times New Roman" w:cs="Times New Roman"/>
                  <w:sz w:val="20"/>
                  <w:szCs w:val="20"/>
                </w:rPr>
                <w:t>(</w:t>
              </w:r>
            </w:ins>
            <w:r w:rsidR="003642C7" w:rsidRPr="003D48F2">
              <w:rPr>
                <w:rFonts w:ascii="Times New Roman" w:hAnsi="Times New Roman" w:cs="Times New Roman"/>
                <w:sz w:val="20"/>
                <w:szCs w:val="20"/>
                <w:rPrChange w:id="1389" w:author="Karol M" w:date="2024-07-31T08:07:00Z">
                  <w:rPr>
                    <w:rFonts w:ascii="Times New Roman" w:hAnsi="Times New Roman" w:cs="Times New Roman"/>
                  </w:rPr>
                </w:rPrChange>
              </w:rPr>
              <w:t xml:space="preserve">§ </w:t>
            </w:r>
            <w:del w:id="1390" w:author="Karol M" w:date="2024-07-29T16:10:00Z">
              <w:r w:rsidR="003642C7" w:rsidRPr="003D48F2" w:rsidDel="00E8147B">
                <w:rPr>
                  <w:rFonts w:ascii="Times New Roman" w:hAnsi="Times New Roman" w:cs="Times New Roman"/>
                  <w:sz w:val="20"/>
                  <w:szCs w:val="20"/>
                  <w:rPrChange w:id="1391" w:author="Karol M" w:date="2024-07-31T08:07:00Z">
                    <w:rPr>
                      <w:rFonts w:ascii="Times New Roman" w:hAnsi="Times New Roman" w:cs="Times New Roman"/>
                    </w:rPr>
                  </w:rPrChange>
                </w:rPr>
                <w:delText>112 až 116</w:delText>
              </w:r>
            </w:del>
            <w:ins w:id="1392" w:author="Karol M" w:date="2024-07-29T16:10:00Z">
              <w:r w:rsidRPr="003D48F2">
                <w:rPr>
                  <w:rFonts w:ascii="Times New Roman" w:hAnsi="Times New Roman" w:cs="Times New Roman"/>
                  <w:sz w:val="20"/>
                  <w:szCs w:val="20"/>
                  <w:rPrChange w:id="1393" w:author="Karol M" w:date="2024-07-31T08:07:00Z">
                    <w:rPr>
                      <w:rFonts w:ascii="Times New Roman" w:hAnsi="Times New Roman" w:cs="Times New Roman"/>
                    </w:rPr>
                  </w:rPrChange>
                </w:rPr>
                <w:t>110</w:t>
              </w:r>
            </w:ins>
            <w:r w:rsidR="003642C7" w:rsidRPr="003D48F2">
              <w:rPr>
                <w:rFonts w:ascii="Times New Roman" w:hAnsi="Times New Roman" w:cs="Times New Roman"/>
                <w:sz w:val="20"/>
                <w:szCs w:val="20"/>
                <w:rPrChange w:id="1394" w:author="Karol M" w:date="2024-07-31T08:07:00Z">
                  <w:rPr>
                    <w:rFonts w:ascii="Times New Roman" w:hAnsi="Times New Roman" w:cs="Times New Roman"/>
                  </w:rPr>
                </w:rPrChange>
              </w:rPr>
              <w:t xml:space="preserve"> ZVO</w:t>
            </w:r>
            <w:ins w:id="1395" w:author="Karol M" w:date="2024-07-29T16:27:00Z">
              <w:r w:rsidR="00014B2E" w:rsidRPr="003D48F2">
                <w:rPr>
                  <w:rFonts w:ascii="Times New Roman" w:hAnsi="Times New Roman" w:cs="Times New Roman"/>
                  <w:sz w:val="20"/>
                  <w:szCs w:val="20"/>
                </w:rPr>
                <w:t>)</w:t>
              </w:r>
            </w:ins>
          </w:p>
        </w:tc>
        <w:tc>
          <w:tcPr>
            <w:tcW w:w="2127" w:type="dxa"/>
            <w:tcPrChange w:id="1396" w:author="Karol M" w:date="2024-07-31T08:07:00Z">
              <w:tcPr>
                <w:tcW w:w="2127" w:type="dxa"/>
              </w:tcPr>
            </w:tcPrChange>
          </w:tcPr>
          <w:p w14:paraId="6255C7CF" w14:textId="77777777" w:rsidR="003642C7" w:rsidRPr="00014B2E" w:rsidRDefault="003642C7" w:rsidP="00EF17A3">
            <w:pPr>
              <w:spacing w:after="0" w:line="240" w:lineRule="auto"/>
              <w:jc w:val="center"/>
              <w:rPr>
                <w:rStyle w:val="Jemnodkaz"/>
                <w:rFonts w:cs="Times New Roman"/>
                <w:i/>
                <w:color w:val="365F91"/>
                <w:sz w:val="20"/>
                <w:szCs w:val="20"/>
                <w:rPrChange w:id="1397" w:author="Karol M" w:date="2024-07-29T16:27:00Z">
                  <w:rPr>
                    <w:rStyle w:val="Jemnodkaz"/>
                    <w:rFonts w:cs="Times New Roman"/>
                    <w:i/>
                    <w:color w:val="365F91"/>
                  </w:rPr>
                </w:rPrChange>
              </w:rPr>
            </w:pPr>
            <w:r w:rsidRPr="00014B2E">
              <w:rPr>
                <w:rFonts w:ascii="Times New Roman" w:hAnsi="Times New Roman" w:cs="Times New Roman"/>
                <w:sz w:val="20"/>
                <w:szCs w:val="20"/>
                <w:rPrChange w:id="1398" w:author="Karol M" w:date="2024-07-29T16:27:00Z">
                  <w:rPr>
                    <w:rFonts w:ascii="Times New Roman" w:hAnsi="Times New Roman" w:cs="Times New Roman"/>
                    <w:bCs/>
                    <w:color w:val="17365D"/>
                    <w:spacing w:val="5"/>
                    <w:u w:val="single"/>
                  </w:rPr>
                </w:rPrChange>
              </w:rPr>
              <w:t xml:space="preserve">Po uzavretí zmluvy s úspešným uchádzačom, pred predložením výdavkov v rámci </w:t>
            </w:r>
            <w:proofErr w:type="spellStart"/>
            <w:r w:rsidRPr="00014B2E">
              <w:rPr>
                <w:rFonts w:ascii="Times New Roman" w:hAnsi="Times New Roman" w:cs="Times New Roman"/>
                <w:sz w:val="20"/>
                <w:szCs w:val="20"/>
                <w:rPrChange w:id="1399" w:author="Karol M" w:date="2024-07-29T16:27:00Z">
                  <w:rPr>
                    <w:rFonts w:ascii="Times New Roman" w:hAnsi="Times New Roman" w:cs="Times New Roman"/>
                  </w:rPr>
                </w:rPrChange>
              </w:rPr>
              <w:t>ŽoP</w:t>
            </w:r>
            <w:proofErr w:type="spellEnd"/>
            <w:r w:rsidRPr="00014B2E">
              <w:rPr>
                <w:rFonts w:ascii="Times New Roman" w:hAnsi="Times New Roman" w:cs="Times New Roman"/>
                <w:sz w:val="20"/>
                <w:szCs w:val="20"/>
                <w:rPrChange w:id="1400" w:author="Karol M" w:date="2024-07-29T16:27:00Z">
                  <w:rPr/>
                </w:rPrChange>
              </w:rPr>
              <w:t xml:space="preserve"> </w:t>
            </w:r>
            <w:r w:rsidRPr="00014B2E">
              <w:rPr>
                <w:rFonts w:ascii="Times New Roman" w:hAnsi="Times New Roman" w:cs="Times New Roman"/>
                <w:sz w:val="20"/>
                <w:szCs w:val="20"/>
                <w:rPrChange w:id="1401" w:author="Karol M" w:date="2024-07-29T16:27:00Z">
                  <w:rPr>
                    <w:rFonts w:ascii="Times New Roman" w:hAnsi="Times New Roman" w:cs="Times New Roman"/>
                  </w:rPr>
                </w:rPrChange>
              </w:rPr>
              <w:t>a po schválení príspevku z prostriedkov EÚ</w:t>
            </w:r>
          </w:p>
        </w:tc>
        <w:tc>
          <w:tcPr>
            <w:tcW w:w="1842" w:type="dxa"/>
            <w:shd w:val="clear" w:color="auto" w:fill="auto"/>
            <w:vAlign w:val="center"/>
            <w:tcPrChange w:id="1402" w:author="Karol M" w:date="2024-07-31T08:07:00Z">
              <w:tcPr>
                <w:tcW w:w="1842" w:type="dxa"/>
                <w:shd w:val="clear" w:color="auto" w:fill="auto"/>
                <w:vAlign w:val="center"/>
              </w:tcPr>
            </w:tcPrChange>
          </w:tcPr>
          <w:p w14:paraId="0FDF4670" w14:textId="2D56EC4E" w:rsidR="003642C7" w:rsidRPr="00014B2E" w:rsidRDefault="003642C7" w:rsidP="00EF17A3">
            <w:pPr>
              <w:spacing w:after="0" w:line="240" w:lineRule="auto"/>
              <w:jc w:val="center"/>
              <w:rPr>
                <w:rFonts w:ascii="Times New Roman" w:hAnsi="Times New Roman" w:cs="Times New Roman"/>
                <w:sz w:val="20"/>
                <w:szCs w:val="20"/>
                <w:rPrChange w:id="1403" w:author="Karol M" w:date="2024-07-29T16:27:00Z">
                  <w:rPr>
                    <w:rFonts w:ascii="Times New Roman" w:hAnsi="Times New Roman" w:cs="Times New Roman"/>
                  </w:rPr>
                </w:rPrChange>
              </w:rPr>
            </w:pPr>
            <w:r w:rsidRPr="00014B2E">
              <w:rPr>
                <w:rFonts w:ascii="Times New Roman" w:hAnsi="Times New Roman" w:cs="Times New Roman"/>
                <w:sz w:val="20"/>
                <w:szCs w:val="20"/>
                <w:rPrChange w:id="1404" w:author="Karol M" w:date="2024-07-29T16:27:00Z">
                  <w:rPr>
                    <w:rFonts w:ascii="Times New Roman" w:hAnsi="Times New Roman" w:cs="Times New Roman"/>
                  </w:rPr>
                </w:rPrChange>
              </w:rPr>
              <w:t>Kontrola po uzavretí zmluvy</w:t>
            </w:r>
            <w:del w:id="1405" w:author="Karol M" w:date="2024-07-29T16:07:00Z">
              <w:r w:rsidRPr="00014B2E" w:rsidDel="00E8147B">
                <w:rPr>
                  <w:rFonts w:ascii="Times New Roman" w:hAnsi="Times New Roman" w:cs="Times New Roman"/>
                  <w:sz w:val="20"/>
                  <w:szCs w:val="20"/>
                  <w:rPrChange w:id="1406" w:author="Karol M" w:date="2024-07-29T16:27:00Z">
                    <w:rPr>
                      <w:rFonts w:ascii="Times New Roman" w:hAnsi="Times New Roman" w:cs="Times New Roman"/>
                    </w:rPr>
                  </w:rPrChange>
                </w:rPr>
                <w:delText>, ak bola zákazka poskytovateľom na základe ním vykonanej rizikovej analýzy vyhodnotená ako riziková.</w:delText>
              </w:r>
            </w:del>
          </w:p>
          <w:p w14:paraId="039E024B" w14:textId="77777777" w:rsidR="003642C7" w:rsidRPr="00014B2E" w:rsidRDefault="003642C7" w:rsidP="00EF17A3">
            <w:pPr>
              <w:spacing w:after="0" w:line="240" w:lineRule="auto"/>
              <w:jc w:val="center"/>
              <w:rPr>
                <w:rFonts w:ascii="Times New Roman" w:hAnsi="Times New Roman" w:cs="Times New Roman"/>
                <w:sz w:val="20"/>
                <w:szCs w:val="20"/>
                <w:rPrChange w:id="1407" w:author="Karol M" w:date="2024-07-29T16:27:00Z">
                  <w:rPr>
                    <w:rFonts w:ascii="Times New Roman" w:hAnsi="Times New Roman" w:cs="Times New Roman"/>
                  </w:rPr>
                </w:rPrChange>
              </w:rPr>
            </w:pPr>
          </w:p>
        </w:tc>
      </w:tr>
      <w:tr w:rsidR="003642C7" w:rsidRPr="00014B2E" w:rsidDel="00E8147B" w14:paraId="22A3327B" w14:textId="500C1A0D" w:rsidTr="00897ACF">
        <w:trPr>
          <w:del w:id="1408" w:author="Karol M" w:date="2024-07-29T16:11:00Z"/>
        </w:trPr>
        <w:tc>
          <w:tcPr>
            <w:tcW w:w="846" w:type="dxa"/>
            <w:shd w:val="clear" w:color="auto" w:fill="auto"/>
            <w:vAlign w:val="center"/>
          </w:tcPr>
          <w:p w14:paraId="7E999AA4" w14:textId="75511BB3" w:rsidR="003642C7" w:rsidRPr="00014B2E" w:rsidDel="00E8147B" w:rsidRDefault="003642C7" w:rsidP="00EF17A3">
            <w:pPr>
              <w:spacing w:after="0" w:line="240" w:lineRule="auto"/>
              <w:jc w:val="center"/>
              <w:rPr>
                <w:del w:id="1409" w:author="Karol M" w:date="2024-07-29T16:11:00Z"/>
                <w:rFonts w:ascii="Times New Roman" w:hAnsi="Times New Roman" w:cs="Times New Roman"/>
                <w:b/>
                <w:bCs/>
                <w:sz w:val="20"/>
                <w:szCs w:val="20"/>
                <w:rPrChange w:id="1410" w:author="Karol M" w:date="2024-07-29T16:27:00Z">
                  <w:rPr>
                    <w:del w:id="1411" w:author="Karol M" w:date="2024-07-29T16:11:00Z"/>
                    <w:rFonts w:ascii="Times New Roman" w:hAnsi="Times New Roman" w:cs="Times New Roman"/>
                    <w:b/>
                    <w:bCs/>
                  </w:rPr>
                </w:rPrChange>
              </w:rPr>
            </w:pPr>
            <w:del w:id="1412" w:author="Karol M" w:date="2024-07-29T16:11:00Z">
              <w:r w:rsidRPr="00014B2E" w:rsidDel="00E8147B">
                <w:rPr>
                  <w:rFonts w:ascii="Times New Roman" w:hAnsi="Times New Roman" w:cs="Times New Roman"/>
                  <w:sz w:val="20"/>
                  <w:szCs w:val="20"/>
                  <w:rPrChange w:id="1413" w:author="Karol M" w:date="2024-07-29T16:27:00Z">
                    <w:rPr>
                      <w:rFonts w:ascii="Times New Roman" w:hAnsi="Times New Roman" w:cs="Times New Roman"/>
                    </w:rPr>
                  </w:rPrChange>
                </w:rPr>
                <w:delText>Tovar, služba</w:delText>
              </w:r>
            </w:del>
          </w:p>
        </w:tc>
        <w:tc>
          <w:tcPr>
            <w:tcW w:w="1417" w:type="dxa"/>
            <w:shd w:val="clear" w:color="auto" w:fill="auto"/>
            <w:vAlign w:val="center"/>
          </w:tcPr>
          <w:p w14:paraId="65CE7FB6" w14:textId="028E196E" w:rsidR="003642C7" w:rsidRPr="00014B2E" w:rsidDel="00E8147B" w:rsidRDefault="003642C7" w:rsidP="00EF17A3">
            <w:pPr>
              <w:spacing w:after="0" w:line="240" w:lineRule="auto"/>
              <w:jc w:val="center"/>
              <w:rPr>
                <w:del w:id="1414" w:author="Karol M" w:date="2024-07-29T16:11:00Z"/>
                <w:rFonts w:ascii="Times New Roman" w:hAnsi="Times New Roman" w:cs="Times New Roman"/>
                <w:sz w:val="20"/>
                <w:szCs w:val="20"/>
                <w:rPrChange w:id="1415" w:author="Karol M" w:date="2024-07-29T16:27:00Z">
                  <w:rPr>
                    <w:del w:id="1416" w:author="Karol M" w:date="2024-07-29T16:11:00Z"/>
                    <w:rFonts w:ascii="Times New Roman" w:hAnsi="Times New Roman" w:cs="Times New Roman"/>
                  </w:rPr>
                </w:rPrChange>
              </w:rPr>
            </w:pPr>
            <w:del w:id="1417" w:author="Karol M" w:date="2024-07-29T16:11:00Z">
              <w:r w:rsidRPr="00014B2E" w:rsidDel="00E8147B">
                <w:rPr>
                  <w:rFonts w:ascii="Times New Roman" w:hAnsi="Times New Roman" w:cs="Times New Roman"/>
                  <w:sz w:val="20"/>
                  <w:szCs w:val="20"/>
                  <w:rPrChange w:id="1418" w:author="Karol M" w:date="2024-07-29T16:27:00Z">
                    <w:rPr>
                      <w:rFonts w:ascii="Times New Roman" w:hAnsi="Times New Roman" w:cs="Times New Roman"/>
                    </w:rPr>
                  </w:rPrChange>
                </w:rPr>
                <w:delText>nevzťahuje sa</w:delText>
              </w:r>
            </w:del>
          </w:p>
        </w:tc>
        <w:tc>
          <w:tcPr>
            <w:tcW w:w="2098" w:type="dxa"/>
            <w:shd w:val="clear" w:color="auto" w:fill="auto"/>
            <w:vAlign w:val="center"/>
          </w:tcPr>
          <w:p w14:paraId="3E0645F4" w14:textId="14ADD563" w:rsidR="003642C7" w:rsidRPr="00014B2E" w:rsidDel="00E8147B" w:rsidRDefault="003642C7" w:rsidP="00EF17A3">
            <w:pPr>
              <w:spacing w:after="0" w:line="240" w:lineRule="auto"/>
              <w:rPr>
                <w:del w:id="1419" w:author="Karol M" w:date="2024-07-29T16:11:00Z"/>
                <w:rFonts w:ascii="Times New Roman" w:hAnsi="Times New Roman" w:cs="Times New Roman"/>
                <w:sz w:val="20"/>
                <w:szCs w:val="20"/>
                <w:rPrChange w:id="1420" w:author="Karol M" w:date="2024-07-29T16:27:00Z">
                  <w:rPr>
                    <w:del w:id="1421" w:author="Karol M" w:date="2024-07-29T16:11:00Z"/>
                    <w:rFonts w:ascii="Times New Roman" w:hAnsi="Times New Roman" w:cs="Times New Roman"/>
                  </w:rPr>
                </w:rPrChange>
              </w:rPr>
            </w:pPr>
            <w:del w:id="1422" w:author="Karol M" w:date="2024-07-29T16:11:00Z">
              <w:r w:rsidRPr="00014B2E" w:rsidDel="00E8147B">
                <w:rPr>
                  <w:rFonts w:ascii="Times New Roman" w:hAnsi="Times New Roman" w:cs="Times New Roman"/>
                  <w:sz w:val="20"/>
                  <w:szCs w:val="20"/>
                  <w:rPrChange w:id="1423" w:author="Karol M" w:date="2024-07-29T16:27:00Z">
                    <w:rPr>
                      <w:rFonts w:ascii="Times New Roman" w:hAnsi="Times New Roman" w:cs="Times New Roman"/>
                    </w:rPr>
                  </w:rPrChange>
                </w:rPr>
                <w:delText>≥ 10 000 EUR do limitu podlimitnej zákazky</w:delText>
              </w:r>
            </w:del>
          </w:p>
        </w:tc>
        <w:tc>
          <w:tcPr>
            <w:tcW w:w="1304" w:type="dxa"/>
            <w:shd w:val="clear" w:color="auto" w:fill="auto"/>
            <w:vAlign w:val="center"/>
          </w:tcPr>
          <w:p w14:paraId="11B67D82" w14:textId="09C4309F" w:rsidR="003642C7" w:rsidRPr="00014B2E" w:rsidDel="00E8147B" w:rsidRDefault="003642C7" w:rsidP="00EF17A3">
            <w:pPr>
              <w:spacing w:after="0" w:line="240" w:lineRule="auto"/>
              <w:jc w:val="center"/>
              <w:rPr>
                <w:del w:id="1424" w:author="Karol M" w:date="2024-07-29T16:11:00Z"/>
                <w:rFonts w:ascii="Times New Roman" w:hAnsi="Times New Roman" w:cs="Times New Roman"/>
                <w:sz w:val="20"/>
                <w:szCs w:val="20"/>
                <w:rPrChange w:id="1425" w:author="Karol M" w:date="2024-07-29T16:27:00Z">
                  <w:rPr>
                    <w:del w:id="1426" w:author="Karol M" w:date="2024-07-29T16:11:00Z"/>
                    <w:rFonts w:ascii="Times New Roman" w:hAnsi="Times New Roman" w:cs="Times New Roman"/>
                  </w:rPr>
                </w:rPrChange>
              </w:rPr>
            </w:pPr>
            <w:del w:id="1427" w:author="Karol M" w:date="2024-07-29T16:11:00Z">
              <w:r w:rsidRPr="00014B2E" w:rsidDel="00E8147B">
                <w:rPr>
                  <w:rFonts w:ascii="Times New Roman" w:hAnsi="Times New Roman" w:cs="Times New Roman"/>
                  <w:sz w:val="20"/>
                  <w:szCs w:val="20"/>
                  <w:rPrChange w:id="1428" w:author="Karol M" w:date="2024-07-29T16:27:00Z">
                    <w:rPr>
                      <w:rFonts w:ascii="Times New Roman" w:hAnsi="Times New Roman" w:cs="Times New Roman"/>
                    </w:rPr>
                  </w:rPrChange>
                </w:rPr>
                <w:delText>Zákazka s nízkou hodnotou</w:delText>
              </w:r>
            </w:del>
          </w:p>
        </w:tc>
        <w:tc>
          <w:tcPr>
            <w:tcW w:w="2127" w:type="dxa"/>
          </w:tcPr>
          <w:p w14:paraId="20F98BDE" w14:textId="587C81A4" w:rsidR="003642C7" w:rsidRPr="00014B2E" w:rsidDel="00E8147B" w:rsidRDefault="003642C7" w:rsidP="00EF17A3">
            <w:pPr>
              <w:spacing w:after="0" w:line="240" w:lineRule="auto"/>
              <w:jc w:val="center"/>
              <w:rPr>
                <w:del w:id="1429" w:author="Karol M" w:date="2024-07-29T16:11:00Z"/>
                <w:rStyle w:val="Jemnodkaz"/>
                <w:rFonts w:cs="Times New Roman"/>
                <w:i/>
                <w:color w:val="365F91"/>
                <w:sz w:val="20"/>
                <w:szCs w:val="20"/>
                <w:rPrChange w:id="1430" w:author="Karol M" w:date="2024-07-29T16:27:00Z">
                  <w:rPr>
                    <w:del w:id="1431" w:author="Karol M" w:date="2024-07-29T16:11:00Z"/>
                    <w:rStyle w:val="Jemnodkaz"/>
                    <w:rFonts w:cs="Times New Roman"/>
                    <w:i/>
                    <w:color w:val="365F91"/>
                  </w:rPr>
                </w:rPrChange>
              </w:rPr>
            </w:pPr>
            <w:del w:id="1432" w:author="Karol M" w:date="2024-07-29T16:11:00Z">
              <w:r w:rsidRPr="00014B2E" w:rsidDel="00E8147B">
                <w:rPr>
                  <w:rFonts w:ascii="Times New Roman" w:hAnsi="Times New Roman" w:cs="Times New Roman"/>
                  <w:sz w:val="20"/>
                  <w:szCs w:val="20"/>
                  <w:rPrChange w:id="1433" w:author="Karol M" w:date="2024-07-29T16:27:00Z">
                    <w:rPr>
                      <w:rFonts w:ascii="Times New Roman" w:hAnsi="Times New Roman" w:cs="Times New Roman"/>
                      <w:bCs/>
                      <w:color w:val="17365D"/>
                      <w:spacing w:val="5"/>
                      <w:u w:val="single"/>
                    </w:rPr>
                  </w:rPrChange>
                </w:rPr>
                <w:delText>Po uzavretí zmluvy/zadaní objednávky úspešnému uchádzačovi, pred predložením výdavkov v rámci ŽoP a po schválení príspevku z prostriedkov EÚ</w:delText>
              </w:r>
            </w:del>
          </w:p>
        </w:tc>
        <w:tc>
          <w:tcPr>
            <w:tcW w:w="1842" w:type="dxa"/>
            <w:shd w:val="clear" w:color="auto" w:fill="auto"/>
            <w:vAlign w:val="center"/>
          </w:tcPr>
          <w:p w14:paraId="20777A80" w14:textId="41EA2EA4" w:rsidR="003642C7" w:rsidRPr="00014B2E" w:rsidDel="00E8147B" w:rsidRDefault="003642C7" w:rsidP="009627F1">
            <w:pPr>
              <w:spacing w:after="0" w:line="240" w:lineRule="auto"/>
              <w:jc w:val="center"/>
              <w:rPr>
                <w:del w:id="1434" w:author="Karol M" w:date="2024-07-29T16:11:00Z"/>
                <w:rFonts w:ascii="Times New Roman" w:hAnsi="Times New Roman" w:cs="Times New Roman"/>
                <w:sz w:val="20"/>
                <w:szCs w:val="20"/>
                <w:rPrChange w:id="1435" w:author="Karol M" w:date="2024-07-29T16:27:00Z">
                  <w:rPr>
                    <w:del w:id="1436" w:author="Karol M" w:date="2024-07-29T16:11:00Z"/>
                    <w:rFonts w:ascii="Times New Roman" w:hAnsi="Times New Roman" w:cs="Times New Roman"/>
                  </w:rPr>
                </w:rPrChange>
              </w:rPr>
            </w:pPr>
            <w:del w:id="1437" w:author="Karol M" w:date="2024-07-29T16:11:00Z">
              <w:r w:rsidRPr="00014B2E" w:rsidDel="00E8147B">
                <w:rPr>
                  <w:rFonts w:ascii="Times New Roman" w:hAnsi="Times New Roman" w:cs="Times New Roman"/>
                  <w:sz w:val="20"/>
                  <w:szCs w:val="20"/>
                  <w:rPrChange w:id="1438" w:author="Karol M" w:date="2024-07-29T16:27:00Z">
                    <w:rPr>
                      <w:rFonts w:ascii="Times New Roman" w:hAnsi="Times New Roman" w:cs="Times New Roman"/>
                    </w:rPr>
                  </w:rPrChange>
                </w:rPr>
                <w:delText>Kontrola po uzavretí zmluvy, ak bola zákazka poskytovateľom na základe ním vykonanej rizikovej analýzy vyhodnotená ako riziková.</w:delText>
              </w:r>
            </w:del>
          </w:p>
        </w:tc>
      </w:tr>
    </w:tbl>
    <w:p w14:paraId="0C5034A1" w14:textId="5FDCC442" w:rsidR="001244D8" w:rsidRDefault="001244D8" w:rsidP="004935C5">
      <w:pPr>
        <w:spacing w:before="120" w:line="240" w:lineRule="auto"/>
        <w:jc w:val="both"/>
        <w:rPr>
          <w:ins w:id="1439" w:author="Peter Eimannsberger" w:date="2024-08-02T11:18:00Z"/>
          <w:rFonts w:ascii="Times New Roman" w:hAnsi="Times New Roman" w:cs="Times New Roman"/>
        </w:rPr>
      </w:pPr>
    </w:p>
    <w:p w14:paraId="33620A78" w14:textId="6250BDCC" w:rsidR="0029574B" w:rsidRDefault="0029574B" w:rsidP="004935C5">
      <w:pPr>
        <w:spacing w:before="120" w:line="240" w:lineRule="auto"/>
        <w:jc w:val="both"/>
        <w:rPr>
          <w:ins w:id="1440" w:author="Peter Eimannsberger" w:date="2024-09-11T13:37:00Z"/>
          <w:rFonts w:ascii="Times New Roman" w:hAnsi="Times New Roman" w:cs="Times New Roman"/>
        </w:rPr>
      </w:pPr>
    </w:p>
    <w:p w14:paraId="4E8E1F23" w14:textId="6A00C9EA" w:rsidR="0029574B" w:rsidRDefault="0029574B" w:rsidP="004935C5">
      <w:pPr>
        <w:spacing w:before="120" w:line="240" w:lineRule="auto"/>
        <w:jc w:val="both"/>
        <w:rPr>
          <w:ins w:id="1441" w:author="Peter Eimannsberger" w:date="2024-09-11T13:37:00Z"/>
          <w:rFonts w:ascii="Times New Roman" w:hAnsi="Times New Roman" w:cs="Times New Roman"/>
        </w:rPr>
      </w:pPr>
    </w:p>
    <w:p w14:paraId="3B4EF4A5" w14:textId="78AB01B8" w:rsidR="0029574B" w:rsidRDefault="0029574B" w:rsidP="004935C5">
      <w:pPr>
        <w:spacing w:before="120" w:line="240" w:lineRule="auto"/>
        <w:jc w:val="both"/>
        <w:rPr>
          <w:ins w:id="1442" w:author="Peter Eimannsberger" w:date="2024-09-11T13:37:00Z"/>
          <w:rFonts w:ascii="Times New Roman" w:hAnsi="Times New Roman" w:cs="Times New Roman"/>
        </w:rPr>
      </w:pPr>
    </w:p>
    <w:p w14:paraId="536DECD3" w14:textId="7355073A" w:rsidR="0029574B" w:rsidRDefault="0029574B" w:rsidP="004935C5">
      <w:pPr>
        <w:spacing w:before="120" w:line="240" w:lineRule="auto"/>
        <w:jc w:val="both"/>
        <w:rPr>
          <w:ins w:id="1443" w:author="Peter Eimannsberger" w:date="2024-09-11T13:37:00Z"/>
          <w:rFonts w:ascii="Times New Roman" w:hAnsi="Times New Roman" w:cs="Times New Roman"/>
        </w:rPr>
      </w:pPr>
    </w:p>
    <w:p w14:paraId="20032F9D" w14:textId="77777777" w:rsidR="0029574B" w:rsidRDefault="0029574B" w:rsidP="004935C5">
      <w:pPr>
        <w:spacing w:before="120" w:line="240" w:lineRule="auto"/>
        <w:jc w:val="both"/>
        <w:rPr>
          <w:ins w:id="1444" w:author="Peter Eimannsberger" w:date="2024-08-02T11:18:00Z"/>
          <w:rFonts w:ascii="Times New Roman" w:hAnsi="Times New Roman" w:cs="Times New Roman"/>
        </w:rPr>
      </w:pPr>
    </w:p>
    <w:p w14:paraId="0874E8D8" w14:textId="2D2EB6A1" w:rsidR="001244D8" w:rsidDel="00CE4627" w:rsidRDefault="001244D8" w:rsidP="004935C5">
      <w:pPr>
        <w:spacing w:before="120" w:line="240" w:lineRule="auto"/>
        <w:jc w:val="both"/>
        <w:rPr>
          <w:ins w:id="1445" w:author="Peter Eimannsberger" w:date="2024-08-02T11:18:00Z"/>
          <w:del w:id="1446" w:author="Karol M" w:date="2024-08-16T07:15:00Z"/>
          <w:rFonts w:ascii="Times New Roman" w:hAnsi="Times New Roman" w:cs="Times New Roman"/>
        </w:rPr>
      </w:pPr>
    </w:p>
    <w:p w14:paraId="4D2FBE12" w14:textId="351D16A8" w:rsidR="001244D8" w:rsidDel="00CE4627" w:rsidRDefault="001244D8" w:rsidP="004935C5">
      <w:pPr>
        <w:spacing w:before="120" w:line="240" w:lineRule="auto"/>
        <w:jc w:val="both"/>
        <w:rPr>
          <w:ins w:id="1447" w:author="Peter Eimannsberger" w:date="2024-08-02T11:18:00Z"/>
          <w:del w:id="1448" w:author="Karol M" w:date="2024-08-16T07:15:00Z"/>
          <w:rFonts w:ascii="Times New Roman" w:hAnsi="Times New Roman" w:cs="Times New Roman"/>
        </w:rPr>
      </w:pPr>
    </w:p>
    <w:p w14:paraId="227DAC25" w14:textId="43BDCA2F" w:rsidR="001244D8" w:rsidDel="00E337F7" w:rsidRDefault="001244D8" w:rsidP="004935C5">
      <w:pPr>
        <w:spacing w:before="120" w:line="240" w:lineRule="auto"/>
        <w:jc w:val="both"/>
        <w:rPr>
          <w:ins w:id="1449" w:author="Peter Eimannsberger" w:date="2024-08-02T11:18:00Z"/>
          <w:del w:id="1450" w:author="Karol M" w:date="2024-08-02T12:17:00Z"/>
          <w:rFonts w:ascii="Times New Roman" w:hAnsi="Times New Roman" w:cs="Times New Roman"/>
        </w:rPr>
      </w:pPr>
    </w:p>
    <w:p w14:paraId="0EE7D4D7" w14:textId="472676C3" w:rsidR="001244D8" w:rsidRDefault="001244D8" w:rsidP="001244D8">
      <w:pPr>
        <w:rPr>
          <w:ins w:id="1451" w:author="Peter Eimannsberger" w:date="2024-09-12T07:47:00Z"/>
          <w:rFonts w:ascii="Times New Roman" w:hAnsi="Times New Roman" w:cs="Times New Roman"/>
          <w:b/>
          <w:sz w:val="24"/>
          <w:szCs w:val="24"/>
        </w:rPr>
      </w:pPr>
      <w:ins w:id="1452" w:author="Peter Eimannsberger" w:date="2024-08-02T11:18:00Z">
        <w:r w:rsidRPr="001244D8">
          <w:rPr>
            <w:rFonts w:ascii="Times New Roman" w:hAnsi="Times New Roman" w:cs="Times New Roman"/>
            <w:b/>
            <w:sz w:val="24"/>
            <w:szCs w:val="24"/>
            <w:rPrChange w:id="1453" w:author="Peter Eimannsberger" w:date="2024-08-02T11:18:00Z">
              <w:rPr>
                <w:rFonts w:ascii="Times New Roman" w:hAnsi="Times New Roman" w:cs="Times New Roman"/>
                <w:b/>
                <w:color w:val="215868" w:themeColor="accent5" w:themeShade="80"/>
                <w:sz w:val="24"/>
                <w:szCs w:val="24"/>
              </w:rPr>
            </w:rPrChange>
          </w:rPr>
          <w:t>Prehľad platných finančných limitov v zmysle ZVO</w:t>
        </w:r>
      </w:ins>
      <w:ins w:id="1454" w:author="Karol M" w:date="2024-08-02T12:54:00Z">
        <w:r w:rsidR="003F49F1">
          <w:rPr>
            <w:rFonts w:ascii="Times New Roman" w:hAnsi="Times New Roman" w:cs="Times New Roman"/>
            <w:b/>
            <w:sz w:val="24"/>
            <w:szCs w:val="24"/>
          </w:rPr>
          <w:t xml:space="preserve"> v znení účinnom k 1.8.2024</w:t>
        </w:r>
      </w:ins>
    </w:p>
    <w:p w14:paraId="434B4987" w14:textId="77777777" w:rsidR="008B6E5F" w:rsidRPr="008F6BAA" w:rsidRDefault="008B6E5F" w:rsidP="008B6E5F">
      <w:pPr>
        <w:jc w:val="both"/>
        <w:rPr>
          <w:ins w:id="1455" w:author="Peter Eimannsberger" w:date="2024-09-12T07:47:00Z"/>
          <w:rFonts w:ascii="Times New Roman" w:hAnsi="Times New Roman"/>
          <w:b/>
          <w:u w:val="single"/>
          <w:lang w:eastAsia="x-none"/>
        </w:rPr>
      </w:pPr>
      <w:ins w:id="1456" w:author="Peter Eimannsberger" w:date="2024-09-12T07:47:00Z">
        <w:r w:rsidRPr="008F6BAA">
          <w:rPr>
            <w:rFonts w:ascii="Times New Roman" w:hAnsi="Times New Roman"/>
            <w:b/>
            <w:u w:val="single"/>
            <w:lang w:eastAsia="x-none"/>
          </w:rPr>
          <w:t xml:space="preserve">Za účelom zachovania vyššej miery transparentnosti a širšej hospodárskej súťaže </w:t>
        </w:r>
        <w:r w:rsidRPr="007A1B06">
          <w:rPr>
            <w:rFonts w:ascii="Times New Roman" w:hAnsi="Times New Roman"/>
            <w:b/>
            <w:color w:val="FF0000"/>
            <w:u w:val="single"/>
            <w:lang w:eastAsia="x-none"/>
            <w:rPrChange w:id="1457" w:author="Peter Eimannsberger" w:date="2024-09-12T07:52:00Z">
              <w:rPr>
                <w:rFonts w:ascii="Times New Roman" w:hAnsi="Times New Roman"/>
                <w:b/>
                <w:u w:val="single"/>
                <w:lang w:eastAsia="x-none"/>
              </w:rPr>
            </w:rPrChange>
          </w:rPr>
          <w:t xml:space="preserve">pri používaní finančných prostriedkov EÚ </w:t>
        </w:r>
        <w:r w:rsidRPr="008F6BAA">
          <w:rPr>
            <w:rFonts w:ascii="Times New Roman" w:hAnsi="Times New Roman"/>
            <w:b/>
            <w:u w:val="single"/>
            <w:lang w:eastAsia="x-none"/>
          </w:rPr>
          <w:t xml:space="preserve">boli upravené finančné limity v rámci podlimitných zákaziek takto: </w:t>
        </w:r>
      </w:ins>
    </w:p>
    <w:p w14:paraId="29A6E584" w14:textId="1050DFA3" w:rsidR="008B6E5F" w:rsidRPr="008B6E5F" w:rsidRDefault="008B6E5F">
      <w:pPr>
        <w:jc w:val="both"/>
        <w:rPr>
          <w:ins w:id="1458" w:author="Peter Eimannsberger" w:date="2024-08-02T11:18:00Z"/>
          <w:rFonts w:ascii="Times New Roman" w:hAnsi="Times New Roman"/>
          <w:bCs/>
          <w:lang w:val="x-none" w:eastAsia="x-none"/>
          <w:rPrChange w:id="1459" w:author="Peter Eimannsberger" w:date="2024-09-12T07:47:00Z">
            <w:rPr>
              <w:ins w:id="1460" w:author="Peter Eimannsberger" w:date="2024-08-02T11:18:00Z"/>
            </w:rPr>
          </w:rPrChange>
        </w:rPr>
        <w:pPrChange w:id="1461" w:author="Peter Eimannsberger" w:date="2024-09-12T07:47:00Z">
          <w:pPr/>
        </w:pPrChange>
      </w:pPr>
      <w:ins w:id="1462" w:author="Peter Eimannsberger" w:date="2024-09-12T07:47:00Z">
        <w:r w:rsidRPr="00F72A28">
          <w:rPr>
            <w:rFonts w:ascii="Times New Roman" w:hAnsi="Times New Roman"/>
            <w:bCs/>
            <w:lang w:eastAsia="x-none"/>
          </w:rPr>
          <w:t xml:space="preserve">Pri podlimitných zákazkách </w:t>
        </w:r>
        <w:r w:rsidRPr="00F72A28">
          <w:rPr>
            <w:rFonts w:ascii="Times New Roman" w:hAnsi="Times New Roman"/>
            <w:b/>
            <w:bCs/>
            <w:lang w:eastAsia="x-none"/>
          </w:rPr>
          <w:t>na tovary a služby</w:t>
        </w:r>
        <w:r w:rsidRPr="00F72A28">
          <w:rPr>
            <w:rFonts w:ascii="Times New Roman" w:hAnsi="Times New Roman"/>
            <w:bCs/>
            <w:lang w:eastAsia="x-none"/>
          </w:rPr>
          <w:t xml:space="preserve"> zadávané </w:t>
        </w:r>
        <w:r w:rsidRPr="00F72A28">
          <w:rPr>
            <w:rFonts w:ascii="Times New Roman" w:hAnsi="Times New Roman"/>
            <w:bCs/>
            <w:u w:val="single"/>
            <w:lang w:eastAsia="x-none"/>
          </w:rPr>
          <w:t>verejným obstarávateľom podľa § 7 ods. 1 písm. a) ZVO a podlimitných zákazkách na tovary a služby zadávané verejným obstarávateľom podľa § 7 ods. 1 písm. b) až e) ZVO</w:t>
        </w:r>
        <w:r w:rsidRPr="00F72A28">
          <w:rPr>
            <w:rFonts w:ascii="Times New Roman" w:hAnsi="Times New Roman"/>
            <w:bCs/>
            <w:lang w:eastAsia="x-none"/>
          </w:rPr>
          <w:t xml:space="preserve"> s predpokladanou hodnotou </w:t>
        </w:r>
        <w:r w:rsidRPr="00F72A28">
          <w:rPr>
            <w:rFonts w:ascii="Times New Roman" w:hAnsi="Times New Roman"/>
            <w:b/>
            <w:bCs/>
            <w:u w:val="single"/>
            <w:lang w:eastAsia="x-none"/>
          </w:rPr>
          <w:t>nižšou ako 143 000 eur bez DPH</w:t>
        </w:r>
        <w:r w:rsidRPr="00F72A28">
          <w:rPr>
            <w:rFonts w:ascii="Times New Roman" w:hAnsi="Times New Roman"/>
            <w:bCs/>
            <w:lang w:eastAsia="x-none"/>
          </w:rPr>
          <w:t xml:space="preserve">, prijímateľ na účel zadania podlimitnej zákazky vyzve na predloženie ponuky </w:t>
        </w:r>
        <w:r w:rsidRPr="00F72A28">
          <w:rPr>
            <w:rFonts w:ascii="Times New Roman" w:hAnsi="Times New Roman"/>
            <w:b/>
            <w:bCs/>
            <w:lang w:eastAsia="x-none"/>
          </w:rPr>
          <w:t>aspoň tri</w:t>
        </w:r>
        <w:r w:rsidRPr="00F72A28">
          <w:rPr>
            <w:rFonts w:ascii="Times New Roman" w:hAnsi="Times New Roman"/>
            <w:bCs/>
            <w:lang w:eastAsia="x-none"/>
          </w:rPr>
          <w:t xml:space="preserve"> hospodárske subjekty na to určenou funkcionalitou elektronickej platformy. Pri podlimitných zákazkách na </w:t>
        </w:r>
        <w:r w:rsidRPr="00F72A28">
          <w:rPr>
            <w:rFonts w:ascii="Times New Roman" w:hAnsi="Times New Roman"/>
            <w:b/>
            <w:bCs/>
            <w:lang w:eastAsia="x-none"/>
          </w:rPr>
          <w:t>stavebné práce</w:t>
        </w:r>
        <w:r w:rsidRPr="00F72A28">
          <w:rPr>
            <w:rFonts w:ascii="Times New Roman" w:hAnsi="Times New Roman"/>
            <w:bCs/>
            <w:lang w:eastAsia="x-none"/>
          </w:rPr>
          <w:t xml:space="preserve"> zadávané akýmkoľvek druhom verejného obstarávateľa s predpokladanom hodnotou </w:t>
        </w:r>
        <w:r w:rsidRPr="00F72A28">
          <w:rPr>
            <w:rFonts w:ascii="Times New Roman" w:hAnsi="Times New Roman"/>
            <w:b/>
            <w:bCs/>
            <w:lang w:eastAsia="x-none"/>
          </w:rPr>
          <w:t xml:space="preserve">nižšou ako </w:t>
        </w:r>
        <w:r>
          <w:rPr>
            <w:rFonts w:ascii="Times New Roman" w:hAnsi="Times New Roman"/>
            <w:b/>
            <w:bCs/>
            <w:lang w:eastAsia="x-none"/>
          </w:rPr>
          <w:t xml:space="preserve">        </w:t>
        </w:r>
        <w:r w:rsidRPr="00F72A28">
          <w:rPr>
            <w:rFonts w:ascii="Times New Roman" w:hAnsi="Times New Roman"/>
            <w:b/>
            <w:bCs/>
            <w:lang w:eastAsia="x-none"/>
          </w:rPr>
          <w:t>360 000 eur bez DPH</w:t>
        </w:r>
        <w:r w:rsidRPr="00F72A28">
          <w:rPr>
            <w:rFonts w:ascii="Times New Roman" w:hAnsi="Times New Roman"/>
            <w:bCs/>
            <w:lang w:eastAsia="x-none"/>
          </w:rPr>
          <w:t xml:space="preserve">, prijímateľ na účel zadania podlimitnej zákazky vyzve na predloženie ponuky </w:t>
        </w:r>
        <w:r w:rsidRPr="00F72A28">
          <w:rPr>
            <w:rFonts w:ascii="Times New Roman" w:hAnsi="Times New Roman"/>
            <w:b/>
            <w:bCs/>
            <w:lang w:eastAsia="x-none"/>
          </w:rPr>
          <w:t>aspoň tri</w:t>
        </w:r>
        <w:r w:rsidRPr="00F72A28">
          <w:rPr>
            <w:rFonts w:ascii="Times New Roman" w:hAnsi="Times New Roman"/>
            <w:bCs/>
            <w:lang w:eastAsia="x-none"/>
          </w:rPr>
          <w:t xml:space="preserve"> hospodárske subjekty na to určenou funkcionalitou elektronickej platformy. </w:t>
        </w:r>
        <w:r>
          <w:rPr>
            <w:rFonts w:ascii="Times New Roman" w:hAnsi="Times New Roman"/>
            <w:bCs/>
            <w:lang w:eastAsia="x-none"/>
          </w:rPr>
          <w:t xml:space="preserve"> </w:t>
        </w:r>
      </w:ins>
    </w:p>
    <w:tbl>
      <w:tblPr>
        <w:tblStyle w:val="Tabukasmriekou1svetl"/>
        <w:tblW w:w="9634" w:type="dxa"/>
        <w:tblLayout w:type="fixed"/>
        <w:tblLook w:val="04A0" w:firstRow="1" w:lastRow="0" w:firstColumn="1" w:lastColumn="0" w:noHBand="0" w:noVBand="1"/>
        <w:tblPrChange w:id="1463" w:author="Karol M" w:date="2024-08-02T12:26:00Z">
          <w:tblPr>
            <w:tblStyle w:val="Tabukasmriekou1svetl"/>
            <w:tblW w:w="9634" w:type="dxa"/>
            <w:tblLayout w:type="fixed"/>
            <w:tblLook w:val="04A0" w:firstRow="1" w:lastRow="0" w:firstColumn="1" w:lastColumn="0" w:noHBand="0" w:noVBand="1"/>
          </w:tblPr>
        </w:tblPrChange>
      </w:tblPr>
      <w:tblGrid>
        <w:gridCol w:w="1413"/>
        <w:gridCol w:w="1276"/>
        <w:gridCol w:w="1417"/>
        <w:gridCol w:w="1418"/>
        <w:gridCol w:w="1417"/>
        <w:gridCol w:w="1418"/>
        <w:gridCol w:w="1275"/>
        <w:tblGridChange w:id="1464">
          <w:tblGrid>
            <w:gridCol w:w="1413"/>
            <w:gridCol w:w="1276"/>
            <w:gridCol w:w="1417"/>
            <w:gridCol w:w="1418"/>
            <w:gridCol w:w="1417"/>
            <w:gridCol w:w="1418"/>
            <w:gridCol w:w="134"/>
            <w:gridCol w:w="1141"/>
          </w:tblGrid>
        </w:tblGridChange>
      </w:tblGrid>
      <w:tr w:rsidR="006D6EB0" w:rsidRPr="002D7AAF" w14:paraId="5708C6FC" w14:textId="77777777" w:rsidTr="00B100F3">
        <w:trPr>
          <w:cnfStyle w:val="100000000000" w:firstRow="1" w:lastRow="0" w:firstColumn="0" w:lastColumn="0" w:oddVBand="0" w:evenVBand="0" w:oddHBand="0" w:evenHBand="0" w:firstRowFirstColumn="0" w:firstRowLastColumn="0" w:lastRowFirstColumn="0" w:lastRowLastColumn="0"/>
          <w:ins w:id="1465" w:author="Peter Eimannsberger" w:date="2024-08-02T11:18:00Z"/>
        </w:trPr>
        <w:tc>
          <w:tcPr>
            <w:cnfStyle w:val="001000000000" w:firstRow="0" w:lastRow="0" w:firstColumn="1" w:lastColumn="0" w:oddVBand="0" w:evenVBand="0" w:oddHBand="0" w:evenHBand="0" w:firstRowFirstColumn="0" w:firstRowLastColumn="0" w:lastRowFirstColumn="0" w:lastRowLastColumn="0"/>
            <w:tcW w:w="0" w:type="dxa"/>
            <w:gridSpan w:val="6"/>
            <w:tcPrChange w:id="1466" w:author="Karol M" w:date="2024-08-02T12:26:00Z">
              <w:tcPr>
                <w:tcW w:w="8359" w:type="dxa"/>
                <w:gridSpan w:val="7"/>
              </w:tcPr>
            </w:tcPrChange>
          </w:tcPr>
          <w:p w14:paraId="6EDCEC82" w14:textId="77777777" w:rsidR="001244D8" w:rsidRDefault="001244D8" w:rsidP="004F678D">
            <w:pPr>
              <w:jc w:val="center"/>
              <w:cnfStyle w:val="101000000000" w:firstRow="1" w:lastRow="0" w:firstColumn="1" w:lastColumn="0" w:oddVBand="0" w:evenVBand="0" w:oddHBand="0" w:evenHBand="0" w:firstRowFirstColumn="0" w:firstRowLastColumn="0" w:lastRowFirstColumn="0" w:lastRowLastColumn="0"/>
              <w:rPr>
                <w:ins w:id="1467" w:author="Peter Eimannsberger" w:date="2024-08-02T11:18:00Z"/>
                <w:rFonts w:ascii="Times New Roman" w:hAnsi="Times New Roman" w:cs="Times New Roman"/>
                <w:sz w:val="20"/>
                <w:szCs w:val="20"/>
              </w:rPr>
            </w:pPr>
          </w:p>
          <w:p w14:paraId="2C6A1E1B" w14:textId="77777777" w:rsidR="001244D8" w:rsidRPr="0094626F" w:rsidRDefault="001244D8" w:rsidP="004F678D">
            <w:pPr>
              <w:jc w:val="center"/>
              <w:cnfStyle w:val="101000000000" w:firstRow="1" w:lastRow="0" w:firstColumn="1" w:lastColumn="0" w:oddVBand="0" w:evenVBand="0" w:oddHBand="0" w:evenHBand="0" w:firstRowFirstColumn="0" w:firstRowLastColumn="0" w:lastRowFirstColumn="0" w:lastRowLastColumn="0"/>
              <w:rPr>
                <w:ins w:id="1468" w:author="Peter Eimannsberger" w:date="2024-08-02T11:18:00Z"/>
                <w:rFonts w:ascii="Times New Roman" w:hAnsi="Times New Roman" w:cs="Times New Roman"/>
                <w:b w:val="0"/>
                <w:bCs w:val="0"/>
                <w:sz w:val="20"/>
                <w:szCs w:val="20"/>
                <w:rPrChange w:id="1469" w:author="Karol M" w:date="2024-08-16T07:25:00Z">
                  <w:rPr>
                    <w:ins w:id="1470" w:author="Peter Eimannsberger" w:date="2024-08-02T11:18:00Z"/>
                    <w:rFonts w:ascii="Times New Roman" w:hAnsi="Times New Roman" w:cs="Times New Roman"/>
                    <w:sz w:val="20"/>
                    <w:szCs w:val="20"/>
                  </w:rPr>
                </w:rPrChange>
              </w:rPr>
            </w:pPr>
            <w:ins w:id="1471" w:author="Peter Eimannsberger" w:date="2024-08-02T11:18:00Z">
              <w:r w:rsidRPr="0094626F">
                <w:rPr>
                  <w:rFonts w:ascii="Times New Roman" w:hAnsi="Times New Roman" w:cs="Times New Roman"/>
                  <w:sz w:val="20"/>
                  <w:szCs w:val="20"/>
                </w:rPr>
                <w:t xml:space="preserve">do 49 999,99 € </w:t>
              </w:r>
            </w:ins>
          </w:p>
          <w:p w14:paraId="7E11B46B" w14:textId="77777777" w:rsidR="001244D8" w:rsidRPr="0094626F" w:rsidRDefault="001244D8" w:rsidP="004F678D">
            <w:pPr>
              <w:jc w:val="center"/>
              <w:cnfStyle w:val="101000000000" w:firstRow="1" w:lastRow="0" w:firstColumn="1" w:lastColumn="0" w:oddVBand="0" w:evenVBand="0" w:oddHBand="0" w:evenHBand="0" w:firstRowFirstColumn="0" w:firstRowLastColumn="0" w:lastRowFirstColumn="0" w:lastRowLastColumn="0"/>
              <w:rPr>
                <w:ins w:id="1472" w:author="Peter Eimannsberger" w:date="2024-08-02T11:18:00Z"/>
                <w:rFonts w:ascii="Times New Roman" w:hAnsi="Times New Roman" w:cs="Times New Roman"/>
                <w:b w:val="0"/>
                <w:bCs w:val="0"/>
                <w:sz w:val="20"/>
                <w:szCs w:val="20"/>
                <w:rPrChange w:id="1473" w:author="Karol M" w:date="2024-08-16T07:25:00Z">
                  <w:rPr>
                    <w:ins w:id="1474" w:author="Peter Eimannsberger" w:date="2024-08-02T11:18:00Z"/>
                    <w:rFonts w:ascii="Times New Roman" w:hAnsi="Times New Roman" w:cs="Times New Roman"/>
                    <w:sz w:val="20"/>
                    <w:szCs w:val="20"/>
                  </w:rPr>
                </w:rPrChange>
              </w:rPr>
            </w:pPr>
            <w:ins w:id="1475" w:author="Peter Eimannsberger" w:date="2024-08-02T11:18:00Z">
              <w:r w:rsidRPr="0094626F">
                <w:rPr>
                  <w:rFonts w:ascii="Times New Roman" w:hAnsi="Times New Roman" w:cs="Times New Roman"/>
                  <w:sz w:val="20"/>
                  <w:szCs w:val="20"/>
                </w:rPr>
                <w:t>(zákazky nespadajú pod ZVO)</w:t>
              </w:r>
            </w:ins>
          </w:p>
        </w:tc>
        <w:tc>
          <w:tcPr>
            <w:tcW w:w="0" w:type="dxa"/>
            <w:tcPrChange w:id="1476" w:author="Karol M" w:date="2024-08-02T12:26:00Z">
              <w:tcPr>
                <w:tcW w:w="1275" w:type="dxa"/>
              </w:tcPr>
            </w:tcPrChange>
          </w:tcPr>
          <w:p w14:paraId="08435912" w14:textId="77777777" w:rsidR="001244D8" w:rsidRPr="00A22906" w:rsidRDefault="001244D8" w:rsidP="004F678D">
            <w:pPr>
              <w:jc w:val="center"/>
              <w:cnfStyle w:val="100000000000" w:firstRow="1" w:lastRow="0" w:firstColumn="0" w:lastColumn="0" w:oddVBand="0" w:evenVBand="0" w:oddHBand="0" w:evenHBand="0" w:firstRowFirstColumn="0" w:firstRowLastColumn="0" w:lastRowFirstColumn="0" w:lastRowLastColumn="0"/>
              <w:rPr>
                <w:ins w:id="1477" w:author="Peter Eimannsberger" w:date="2024-08-02T11:18:00Z"/>
                <w:rFonts w:ascii="Times New Roman" w:hAnsi="Times New Roman" w:cs="Times New Roman"/>
                <w:color w:val="215868" w:themeColor="accent5" w:themeShade="80"/>
                <w:sz w:val="20"/>
                <w:szCs w:val="20"/>
              </w:rPr>
            </w:pPr>
            <w:ins w:id="1478" w:author="Peter Eimannsberger" w:date="2024-08-02T11:18:00Z">
              <w:r w:rsidRPr="00A22906">
                <w:rPr>
                  <w:rFonts w:ascii="Times New Roman" w:hAnsi="Times New Roman" w:cs="Times New Roman"/>
                  <w:color w:val="215868" w:themeColor="accent5" w:themeShade="80"/>
                  <w:sz w:val="20"/>
                  <w:szCs w:val="20"/>
                </w:rPr>
                <w:t>Zákazka malého rozsahu</w:t>
              </w:r>
            </w:ins>
          </w:p>
          <w:p w14:paraId="1ABCC61B" w14:textId="77777777" w:rsidR="001244D8" w:rsidRPr="002D7AAF" w:rsidRDefault="001244D8" w:rsidP="004F678D">
            <w:pPr>
              <w:jc w:val="center"/>
              <w:cnfStyle w:val="100000000000" w:firstRow="1" w:lastRow="0" w:firstColumn="0" w:lastColumn="0" w:oddVBand="0" w:evenVBand="0" w:oddHBand="0" w:evenHBand="0" w:firstRowFirstColumn="0" w:firstRowLastColumn="0" w:lastRowFirstColumn="0" w:lastRowLastColumn="0"/>
              <w:rPr>
                <w:ins w:id="1479" w:author="Peter Eimannsberger" w:date="2024-08-02T11:18:00Z"/>
                <w:rFonts w:ascii="Times New Roman" w:hAnsi="Times New Roman" w:cs="Times New Roman"/>
                <w:b w:val="0"/>
                <w:color w:val="215868" w:themeColor="accent5" w:themeShade="80"/>
                <w:sz w:val="20"/>
                <w:szCs w:val="20"/>
              </w:rPr>
            </w:pPr>
          </w:p>
        </w:tc>
      </w:tr>
      <w:tr w:rsidR="00B100F3" w:rsidRPr="002D7AAF" w14:paraId="16E1EF20" w14:textId="77777777" w:rsidTr="00B100F3">
        <w:trPr>
          <w:ins w:id="1480"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tcPr>
          <w:p w14:paraId="06C68ED6" w14:textId="24A64A42" w:rsidR="001244D8" w:rsidRPr="002D7AAF" w:rsidRDefault="00A72744" w:rsidP="004F678D">
            <w:pPr>
              <w:rPr>
                <w:ins w:id="1481" w:author="Peter Eimannsberger" w:date="2024-08-02T11:18:00Z"/>
                <w:rFonts w:ascii="Times New Roman" w:hAnsi="Times New Roman" w:cs="Times New Roman"/>
                <w:sz w:val="20"/>
                <w:szCs w:val="20"/>
              </w:rPr>
            </w:pPr>
            <w:ins w:id="1482" w:author="Karol M" w:date="2024-08-16T07:23:00Z">
              <w:r w:rsidRPr="00A72744">
                <w:rPr>
                  <w:rFonts w:ascii="Times New Roman" w:hAnsi="Times New Roman" w:cs="Times New Roman"/>
                  <w:sz w:val="20"/>
                  <w:szCs w:val="20"/>
                </w:rPr>
                <w:t>Verejný obstarávateľ</w:t>
              </w:r>
            </w:ins>
          </w:p>
        </w:tc>
        <w:tc>
          <w:tcPr>
            <w:tcW w:w="1276" w:type="dxa"/>
          </w:tcPr>
          <w:p w14:paraId="0A6260B1"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483" w:author="Peter Eimannsberger" w:date="2024-08-02T11:18:00Z"/>
                <w:rFonts w:ascii="Times New Roman" w:hAnsi="Times New Roman" w:cs="Times New Roman"/>
                <w:b/>
                <w:sz w:val="20"/>
                <w:szCs w:val="20"/>
              </w:rPr>
            </w:pPr>
            <w:ins w:id="1484" w:author="Peter Eimannsberger" w:date="2024-08-02T11:18:00Z">
              <w:r w:rsidRPr="002D7AAF">
                <w:rPr>
                  <w:rFonts w:ascii="Times New Roman" w:hAnsi="Times New Roman" w:cs="Times New Roman"/>
                  <w:b/>
                  <w:sz w:val="20"/>
                  <w:szCs w:val="20"/>
                </w:rPr>
                <w:t>Tovary</w:t>
              </w:r>
            </w:ins>
          </w:p>
        </w:tc>
        <w:tc>
          <w:tcPr>
            <w:tcW w:w="1417" w:type="dxa"/>
          </w:tcPr>
          <w:p w14:paraId="7B241B92"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485" w:author="Peter Eimannsberger" w:date="2024-08-02T11:18:00Z"/>
                <w:rFonts w:ascii="Times New Roman" w:hAnsi="Times New Roman" w:cs="Times New Roman"/>
                <w:b/>
                <w:sz w:val="20"/>
                <w:szCs w:val="20"/>
              </w:rPr>
            </w:pPr>
            <w:ins w:id="1486" w:author="Peter Eimannsberger" w:date="2024-08-02T11:18:00Z">
              <w:r w:rsidRPr="002D7AAF">
                <w:rPr>
                  <w:rFonts w:ascii="Times New Roman" w:hAnsi="Times New Roman" w:cs="Times New Roman"/>
                  <w:b/>
                  <w:sz w:val="20"/>
                  <w:szCs w:val="20"/>
                </w:rPr>
                <w:t>Služby</w:t>
              </w:r>
            </w:ins>
          </w:p>
        </w:tc>
        <w:tc>
          <w:tcPr>
            <w:tcW w:w="1418" w:type="dxa"/>
          </w:tcPr>
          <w:p w14:paraId="3342B5DD"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487" w:author="Peter Eimannsberger" w:date="2024-08-02T11:18:00Z"/>
                <w:rFonts w:ascii="Times New Roman" w:hAnsi="Times New Roman" w:cs="Times New Roman"/>
                <w:b/>
                <w:sz w:val="20"/>
                <w:szCs w:val="20"/>
              </w:rPr>
            </w:pPr>
            <w:ins w:id="1488" w:author="Peter Eimannsberger" w:date="2024-08-02T11:18:00Z">
              <w:r w:rsidRPr="002D7AAF">
                <w:rPr>
                  <w:rFonts w:ascii="Times New Roman" w:hAnsi="Times New Roman" w:cs="Times New Roman"/>
                  <w:b/>
                  <w:sz w:val="20"/>
                  <w:szCs w:val="20"/>
                </w:rPr>
                <w:t>Služby</w:t>
              </w:r>
            </w:ins>
          </w:p>
          <w:p w14:paraId="2147A2A6"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489" w:author="Peter Eimannsberger" w:date="2024-08-02T11:18:00Z"/>
                <w:rFonts w:ascii="Times New Roman" w:hAnsi="Times New Roman" w:cs="Times New Roman"/>
                <w:b/>
                <w:sz w:val="16"/>
                <w:szCs w:val="16"/>
              </w:rPr>
            </w:pPr>
            <w:ins w:id="1490" w:author="Peter Eimannsberger" w:date="2024-08-02T11:18:00Z">
              <w:r w:rsidRPr="002D7AAF">
                <w:rPr>
                  <w:rFonts w:ascii="Times New Roman" w:hAnsi="Times New Roman" w:cs="Times New Roman"/>
                  <w:b/>
                  <w:sz w:val="16"/>
                  <w:szCs w:val="16"/>
                </w:rPr>
                <w:t>Príloha č. 1 ZVO</w:t>
              </w:r>
            </w:ins>
          </w:p>
        </w:tc>
        <w:tc>
          <w:tcPr>
            <w:tcW w:w="1417" w:type="dxa"/>
          </w:tcPr>
          <w:p w14:paraId="54377918"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491" w:author="Peter Eimannsberger" w:date="2024-08-02T11:18:00Z"/>
                <w:rFonts w:ascii="Times New Roman" w:hAnsi="Times New Roman" w:cs="Times New Roman"/>
                <w:b/>
                <w:sz w:val="20"/>
                <w:szCs w:val="20"/>
              </w:rPr>
            </w:pPr>
            <w:ins w:id="1492" w:author="Peter Eimannsberger" w:date="2024-08-02T11:18:00Z">
              <w:r w:rsidRPr="002D7AAF">
                <w:rPr>
                  <w:rFonts w:ascii="Times New Roman" w:hAnsi="Times New Roman" w:cs="Times New Roman"/>
                  <w:b/>
                  <w:sz w:val="20"/>
                  <w:szCs w:val="20"/>
                </w:rPr>
                <w:t>Potraviny</w:t>
              </w:r>
            </w:ins>
          </w:p>
        </w:tc>
        <w:tc>
          <w:tcPr>
            <w:tcW w:w="1418" w:type="dxa"/>
          </w:tcPr>
          <w:p w14:paraId="6F2D6FCC"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493" w:author="Peter Eimannsberger" w:date="2024-08-02T11:18:00Z"/>
                <w:rFonts w:ascii="Times New Roman" w:hAnsi="Times New Roman" w:cs="Times New Roman"/>
                <w:b/>
                <w:sz w:val="20"/>
                <w:szCs w:val="20"/>
              </w:rPr>
            </w:pPr>
            <w:ins w:id="1494" w:author="Peter Eimannsberger" w:date="2024-08-02T11:18:00Z">
              <w:r w:rsidRPr="002D7AAF">
                <w:rPr>
                  <w:rFonts w:ascii="Times New Roman" w:hAnsi="Times New Roman" w:cs="Times New Roman"/>
                  <w:b/>
                  <w:sz w:val="20"/>
                  <w:szCs w:val="20"/>
                </w:rPr>
                <w:t>Stavebné práce</w:t>
              </w:r>
            </w:ins>
          </w:p>
        </w:tc>
        <w:tc>
          <w:tcPr>
            <w:tcW w:w="1275" w:type="dxa"/>
          </w:tcPr>
          <w:p w14:paraId="3D26DC65"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495" w:author="Peter Eimannsberger" w:date="2024-08-02T11:18:00Z"/>
                <w:rFonts w:ascii="Times New Roman" w:hAnsi="Times New Roman" w:cs="Times New Roman"/>
                <w:b/>
                <w:color w:val="215868" w:themeColor="accent5" w:themeShade="80"/>
                <w:sz w:val="20"/>
                <w:szCs w:val="20"/>
              </w:rPr>
            </w:pPr>
          </w:p>
        </w:tc>
      </w:tr>
      <w:tr w:rsidR="00B100F3" w:rsidRPr="002D7AAF" w14:paraId="0E60EB15" w14:textId="77777777" w:rsidTr="00B100F3">
        <w:trPr>
          <w:ins w:id="1496"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749F6FB2" w14:textId="77777777" w:rsidR="001244D8" w:rsidDel="00A72744" w:rsidRDefault="001244D8" w:rsidP="00A72744">
            <w:pPr>
              <w:rPr>
                <w:del w:id="1497" w:author="Karol M" w:date="2024-08-16T07:23:00Z"/>
                <w:rFonts w:ascii="Times New Roman" w:hAnsi="Times New Roman" w:cs="Times New Roman"/>
                <w:bCs w:val="0"/>
                <w:i/>
                <w:color w:val="215868" w:themeColor="accent5" w:themeShade="80"/>
                <w:sz w:val="20"/>
                <w:szCs w:val="20"/>
              </w:rPr>
            </w:pPr>
          </w:p>
          <w:p w14:paraId="67CEE0B6" w14:textId="77777777" w:rsidR="00A72744" w:rsidRDefault="00A72744" w:rsidP="004F678D">
            <w:pPr>
              <w:jc w:val="center"/>
              <w:rPr>
                <w:ins w:id="1498" w:author="Karol M" w:date="2024-08-16T07:23:00Z"/>
                <w:rFonts w:ascii="Times New Roman" w:hAnsi="Times New Roman" w:cs="Times New Roman"/>
                <w:b w:val="0"/>
                <w:i/>
                <w:color w:val="215868" w:themeColor="accent5" w:themeShade="80"/>
                <w:sz w:val="20"/>
                <w:szCs w:val="20"/>
              </w:rPr>
            </w:pPr>
          </w:p>
          <w:p w14:paraId="238CEE09" w14:textId="77777777" w:rsidR="001244D8" w:rsidDel="00A72744" w:rsidRDefault="001244D8" w:rsidP="004F678D">
            <w:pPr>
              <w:jc w:val="center"/>
              <w:rPr>
                <w:ins w:id="1499" w:author="Peter Eimannsberger" w:date="2024-08-02T11:18:00Z"/>
                <w:del w:id="1500" w:author="Karol M" w:date="2024-08-16T07:23:00Z"/>
                <w:rFonts w:ascii="Times New Roman" w:hAnsi="Times New Roman" w:cs="Times New Roman"/>
                <w:b w:val="0"/>
                <w:i/>
                <w:color w:val="215868" w:themeColor="accent5" w:themeShade="80"/>
                <w:sz w:val="20"/>
                <w:szCs w:val="20"/>
              </w:rPr>
            </w:pPr>
          </w:p>
          <w:p w14:paraId="7094982C" w14:textId="77777777" w:rsidR="001244D8" w:rsidDel="00A72744" w:rsidRDefault="001244D8" w:rsidP="004F678D">
            <w:pPr>
              <w:jc w:val="center"/>
              <w:rPr>
                <w:ins w:id="1501" w:author="Peter Eimannsberger" w:date="2024-08-02T11:18:00Z"/>
                <w:del w:id="1502" w:author="Karol M" w:date="2024-08-16T07:23:00Z"/>
                <w:rFonts w:ascii="Times New Roman" w:hAnsi="Times New Roman" w:cs="Times New Roman"/>
                <w:b w:val="0"/>
                <w:i/>
                <w:color w:val="215868" w:themeColor="accent5" w:themeShade="80"/>
                <w:sz w:val="20"/>
                <w:szCs w:val="20"/>
              </w:rPr>
            </w:pPr>
          </w:p>
          <w:p w14:paraId="0F9EC613" w14:textId="1D9A19F6" w:rsidR="001244D8" w:rsidRPr="002D7AAF" w:rsidDel="00A72744" w:rsidRDefault="001244D8">
            <w:pPr>
              <w:rPr>
                <w:ins w:id="1503" w:author="Peter Eimannsberger" w:date="2024-08-02T11:18:00Z"/>
                <w:del w:id="1504" w:author="Karol M" w:date="2024-08-16T07:22:00Z"/>
                <w:rFonts w:ascii="Times New Roman" w:hAnsi="Times New Roman" w:cs="Times New Roman"/>
                <w:b w:val="0"/>
                <w:i/>
                <w:color w:val="215868" w:themeColor="accent5" w:themeShade="80"/>
                <w:sz w:val="20"/>
                <w:szCs w:val="20"/>
              </w:rPr>
              <w:pPrChange w:id="1505" w:author="Karol M" w:date="2024-08-16T07:23:00Z">
                <w:pPr>
                  <w:jc w:val="center"/>
                </w:pPr>
              </w:pPrChange>
            </w:pPr>
            <w:ins w:id="1506" w:author="Peter Eimannsberger" w:date="2024-08-02T11:18:00Z">
              <w:del w:id="1507" w:author="Karol M" w:date="2024-08-16T07:22:00Z">
                <w:r w:rsidRPr="002D7AAF" w:rsidDel="00A72744">
                  <w:rPr>
                    <w:rFonts w:ascii="Times New Roman" w:hAnsi="Times New Roman" w:cs="Times New Roman"/>
                    <w:b w:val="0"/>
                    <w:i/>
                    <w:color w:val="215868" w:themeColor="accent5" w:themeShade="80"/>
                    <w:sz w:val="20"/>
                    <w:szCs w:val="20"/>
                  </w:rPr>
                  <w:delText>Verejný obstarávateľ</w:delText>
                </w:r>
              </w:del>
            </w:ins>
          </w:p>
          <w:p w14:paraId="59218491" w14:textId="77777777" w:rsidR="001244D8" w:rsidRPr="002D7AAF" w:rsidRDefault="001244D8">
            <w:pPr>
              <w:rPr>
                <w:ins w:id="1508" w:author="Peter Eimannsberger" w:date="2024-08-02T11:18:00Z"/>
                <w:rFonts w:ascii="Times New Roman" w:hAnsi="Times New Roman" w:cs="Times New Roman"/>
                <w:b w:val="0"/>
                <w:i/>
                <w:color w:val="215868" w:themeColor="accent5" w:themeShade="80"/>
                <w:sz w:val="20"/>
                <w:szCs w:val="20"/>
              </w:rPr>
              <w:pPrChange w:id="1509" w:author="Karol M" w:date="2024-08-16T07:23:00Z">
                <w:pPr>
                  <w:jc w:val="center"/>
                </w:pPr>
              </w:pPrChange>
            </w:pPr>
          </w:p>
          <w:p w14:paraId="75E79B52" w14:textId="77777777" w:rsidR="001244D8" w:rsidRPr="007B648E" w:rsidRDefault="001244D8" w:rsidP="004F678D">
            <w:pPr>
              <w:jc w:val="center"/>
              <w:rPr>
                <w:ins w:id="1510" w:author="Peter Eimannsberger" w:date="2024-08-02T11:18:00Z"/>
                <w:rFonts w:ascii="Times New Roman" w:hAnsi="Times New Roman" w:cs="Times New Roman"/>
                <w:b w:val="0"/>
                <w:iCs/>
                <w:color w:val="215868" w:themeColor="accent5" w:themeShade="80"/>
                <w:sz w:val="20"/>
                <w:szCs w:val="20"/>
                <w:rPrChange w:id="1511" w:author="Karol M" w:date="2024-08-16T07:24:00Z">
                  <w:rPr>
                    <w:ins w:id="1512" w:author="Peter Eimannsberger" w:date="2024-08-02T11:18:00Z"/>
                    <w:rFonts w:ascii="Times New Roman" w:hAnsi="Times New Roman" w:cs="Times New Roman"/>
                    <w:b w:val="0"/>
                    <w:i/>
                    <w:color w:val="215868" w:themeColor="accent5" w:themeShade="80"/>
                    <w:sz w:val="20"/>
                    <w:szCs w:val="20"/>
                  </w:rPr>
                </w:rPrChange>
              </w:rPr>
            </w:pPr>
          </w:p>
          <w:p w14:paraId="513E812A" w14:textId="77777777" w:rsidR="001244D8" w:rsidRPr="007B648E" w:rsidRDefault="001244D8" w:rsidP="004F678D">
            <w:pPr>
              <w:jc w:val="center"/>
              <w:rPr>
                <w:ins w:id="1513" w:author="Peter Eimannsberger" w:date="2024-08-02T11:18:00Z"/>
                <w:rFonts w:ascii="Times New Roman" w:hAnsi="Times New Roman" w:cs="Times New Roman"/>
                <w:b w:val="0"/>
                <w:iCs/>
                <w:color w:val="215868" w:themeColor="accent5" w:themeShade="80"/>
                <w:sz w:val="20"/>
                <w:szCs w:val="20"/>
                <w:rPrChange w:id="1514" w:author="Karol M" w:date="2024-08-16T07:24:00Z">
                  <w:rPr>
                    <w:ins w:id="1515" w:author="Peter Eimannsberger" w:date="2024-08-02T11:18:00Z"/>
                    <w:rFonts w:ascii="Times New Roman" w:hAnsi="Times New Roman" w:cs="Times New Roman"/>
                    <w:b w:val="0"/>
                    <w:i/>
                    <w:color w:val="215868" w:themeColor="accent5" w:themeShade="80"/>
                    <w:sz w:val="20"/>
                    <w:szCs w:val="20"/>
                  </w:rPr>
                </w:rPrChange>
              </w:rPr>
            </w:pPr>
            <w:ins w:id="1516" w:author="Peter Eimannsberger" w:date="2024-08-02T11:18:00Z">
              <w:r w:rsidRPr="007B648E">
                <w:rPr>
                  <w:rFonts w:ascii="Times New Roman" w:hAnsi="Times New Roman" w:cs="Times New Roman"/>
                  <w:iCs/>
                  <w:color w:val="215868" w:themeColor="accent5" w:themeShade="80"/>
                  <w:sz w:val="20"/>
                  <w:szCs w:val="20"/>
                  <w:rPrChange w:id="1517" w:author="Karol M" w:date="2024-08-16T07:24:00Z">
                    <w:rPr>
                      <w:rFonts w:ascii="Times New Roman" w:hAnsi="Times New Roman" w:cs="Times New Roman"/>
                      <w:i/>
                      <w:color w:val="215868" w:themeColor="accent5" w:themeShade="80"/>
                      <w:sz w:val="20"/>
                      <w:szCs w:val="20"/>
                    </w:rPr>
                  </w:rPrChange>
                </w:rPr>
                <w:t>Štát</w:t>
              </w:r>
            </w:ins>
          </w:p>
          <w:p w14:paraId="65EE0325" w14:textId="77777777" w:rsidR="001244D8" w:rsidRPr="002D7AAF" w:rsidRDefault="001244D8" w:rsidP="004F678D">
            <w:pPr>
              <w:jc w:val="center"/>
              <w:rPr>
                <w:ins w:id="1518" w:author="Peter Eimannsberger" w:date="2024-08-02T11:18:00Z"/>
                <w:rFonts w:ascii="Times New Roman" w:hAnsi="Times New Roman" w:cs="Times New Roman"/>
                <w:sz w:val="20"/>
                <w:szCs w:val="20"/>
              </w:rPr>
            </w:pPr>
            <w:ins w:id="1519" w:author="Peter Eimannsberger" w:date="2024-08-02T11:18:00Z">
              <w:r w:rsidRPr="007B648E">
                <w:rPr>
                  <w:rFonts w:ascii="Times New Roman" w:hAnsi="Times New Roman" w:cs="Times New Roman"/>
                  <w:iCs/>
                  <w:color w:val="215868" w:themeColor="accent5" w:themeShade="80"/>
                  <w:sz w:val="20"/>
                  <w:szCs w:val="20"/>
                  <w:rPrChange w:id="1520" w:author="Karol M" w:date="2024-08-16T07:24:00Z">
                    <w:rPr>
                      <w:rFonts w:ascii="Times New Roman" w:hAnsi="Times New Roman" w:cs="Times New Roman"/>
                      <w:i/>
                      <w:color w:val="215868" w:themeColor="accent5" w:themeShade="80"/>
                      <w:sz w:val="20"/>
                      <w:szCs w:val="20"/>
                    </w:rPr>
                  </w:rPrChange>
                </w:rPr>
                <w:t>§ 7 ods. 1 písm. a)</w:t>
              </w:r>
            </w:ins>
          </w:p>
        </w:tc>
        <w:tc>
          <w:tcPr>
            <w:tcW w:w="1276" w:type="dxa"/>
          </w:tcPr>
          <w:p w14:paraId="76FB88F1"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21" w:author="Peter Eimannsberger" w:date="2024-08-02T11:18:00Z"/>
                <w:rFonts w:ascii="Times New Roman" w:hAnsi="Times New Roman" w:cs="Times New Roman"/>
                <w:sz w:val="20"/>
                <w:szCs w:val="20"/>
              </w:rPr>
            </w:pPr>
            <w:ins w:id="1522" w:author="Peter Eimannsberger" w:date="2024-08-02T11:18:00Z">
              <w:r w:rsidRPr="002D7AAF">
                <w:rPr>
                  <w:rFonts w:ascii="Times New Roman" w:hAnsi="Times New Roman" w:cs="Times New Roman"/>
                  <w:sz w:val="20"/>
                  <w:szCs w:val="20"/>
                </w:rPr>
                <w:t>od 50 000 €</w:t>
              </w:r>
            </w:ins>
          </w:p>
          <w:p w14:paraId="2AC171F9"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23" w:author="Peter Eimannsberger" w:date="2024-08-02T11:18:00Z"/>
                <w:rFonts w:ascii="Times New Roman" w:hAnsi="Times New Roman" w:cs="Times New Roman"/>
                <w:sz w:val="20"/>
                <w:szCs w:val="20"/>
              </w:rPr>
            </w:pPr>
            <w:ins w:id="1524" w:author="Peter Eimannsberger" w:date="2024-08-02T11:18:00Z">
              <w:r w:rsidRPr="002D7AAF">
                <w:rPr>
                  <w:rFonts w:ascii="Times New Roman" w:hAnsi="Times New Roman" w:cs="Times New Roman"/>
                  <w:sz w:val="20"/>
                  <w:szCs w:val="20"/>
                </w:rPr>
                <w:t>do</w:t>
              </w:r>
            </w:ins>
          </w:p>
          <w:p w14:paraId="5A3E3100"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25" w:author="Peter Eimannsberger" w:date="2024-08-02T11:18:00Z"/>
                <w:rFonts w:ascii="Times New Roman" w:hAnsi="Times New Roman" w:cs="Times New Roman"/>
                <w:sz w:val="20"/>
                <w:szCs w:val="20"/>
              </w:rPr>
            </w:pPr>
            <w:ins w:id="1526" w:author="Peter Eimannsberger" w:date="2024-08-02T11:18:00Z">
              <w:r w:rsidRPr="002D7AAF">
                <w:rPr>
                  <w:rFonts w:ascii="Times New Roman" w:hAnsi="Times New Roman" w:cs="Times New Roman"/>
                  <w:sz w:val="20"/>
                  <w:szCs w:val="20"/>
                </w:rPr>
                <w:t>142 999,99 €</w:t>
              </w:r>
            </w:ins>
          </w:p>
        </w:tc>
        <w:tc>
          <w:tcPr>
            <w:tcW w:w="1417" w:type="dxa"/>
          </w:tcPr>
          <w:p w14:paraId="1EEABB26"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27" w:author="Peter Eimannsberger" w:date="2024-08-02T11:18:00Z"/>
                <w:rFonts w:ascii="Times New Roman" w:hAnsi="Times New Roman" w:cs="Times New Roman"/>
                <w:sz w:val="20"/>
                <w:szCs w:val="20"/>
              </w:rPr>
            </w:pPr>
            <w:ins w:id="152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2E1A54BB"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29" w:author="Peter Eimannsberger" w:date="2024-08-02T11:18:00Z"/>
                <w:rFonts w:ascii="Times New Roman" w:hAnsi="Times New Roman" w:cs="Times New Roman"/>
                <w:sz w:val="20"/>
                <w:szCs w:val="20"/>
              </w:rPr>
            </w:pPr>
            <w:ins w:id="1530"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43315F0D"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31" w:author="Peter Eimannsberger" w:date="2024-08-02T11:18:00Z"/>
                <w:rFonts w:ascii="Times New Roman" w:hAnsi="Times New Roman" w:cs="Times New Roman"/>
                <w:sz w:val="20"/>
                <w:szCs w:val="20"/>
              </w:rPr>
            </w:pPr>
            <w:ins w:id="1532" w:author="Peter Eimannsberger" w:date="2024-08-02T11:18:00Z">
              <w:r w:rsidRPr="002D7AAF">
                <w:rPr>
                  <w:rFonts w:ascii="Times New Roman" w:hAnsi="Times New Roman" w:cs="Times New Roman"/>
                  <w:sz w:val="20"/>
                  <w:szCs w:val="20"/>
                </w:rPr>
                <w:t>142 999,99 €</w:t>
              </w:r>
            </w:ins>
          </w:p>
        </w:tc>
        <w:tc>
          <w:tcPr>
            <w:tcW w:w="1418" w:type="dxa"/>
          </w:tcPr>
          <w:p w14:paraId="48097DB6" w14:textId="77777777" w:rsidR="009C542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33" w:author="Peter Eimannsberger" w:date="2024-09-11T13:54:00Z"/>
                <w:rFonts w:ascii="Times New Roman" w:hAnsi="Times New Roman" w:cs="Times New Roman"/>
                <w:sz w:val="20"/>
                <w:szCs w:val="20"/>
              </w:rPr>
            </w:pPr>
            <w:ins w:id="1534"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50 000 € </w:t>
              </w:r>
            </w:ins>
          </w:p>
          <w:p w14:paraId="51E4442D" w14:textId="77777777" w:rsidR="009C542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35" w:author="Peter Eimannsberger" w:date="2024-09-11T13:54:00Z"/>
                <w:rFonts w:ascii="Times New Roman" w:hAnsi="Times New Roman" w:cs="Times New Roman"/>
                <w:sz w:val="20"/>
                <w:szCs w:val="20"/>
              </w:rPr>
            </w:pPr>
            <w:ins w:id="1536" w:author="Peter Eimannsberger" w:date="2024-08-02T11:18:00Z">
              <w:r w:rsidRPr="002D7AAF">
                <w:rPr>
                  <w:rFonts w:ascii="Times New Roman" w:hAnsi="Times New Roman" w:cs="Times New Roman"/>
                  <w:sz w:val="20"/>
                  <w:szCs w:val="20"/>
                </w:rPr>
                <w:t xml:space="preserve">do </w:t>
              </w:r>
            </w:ins>
          </w:p>
          <w:p w14:paraId="58185CBF" w14:textId="6D9D982F"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37" w:author="Peter Eimannsberger" w:date="2024-08-02T11:18:00Z"/>
                <w:rFonts w:ascii="Times New Roman" w:hAnsi="Times New Roman" w:cs="Times New Roman"/>
                <w:sz w:val="20"/>
                <w:szCs w:val="20"/>
              </w:rPr>
            </w:pPr>
            <w:ins w:id="1538" w:author="Peter Eimannsberger" w:date="2024-08-02T11:18:00Z">
              <w:r w:rsidRPr="002D7AAF">
                <w:rPr>
                  <w:rFonts w:ascii="Times New Roman" w:hAnsi="Times New Roman" w:cs="Times New Roman"/>
                  <w:sz w:val="20"/>
                  <w:szCs w:val="20"/>
                </w:rPr>
                <w:t>749 999,99 €</w:t>
              </w:r>
            </w:ins>
          </w:p>
        </w:tc>
        <w:tc>
          <w:tcPr>
            <w:tcW w:w="1417" w:type="dxa"/>
          </w:tcPr>
          <w:p w14:paraId="39AB0239"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39" w:author="Peter Eimannsberger" w:date="2024-08-02T11:18:00Z"/>
                <w:rFonts w:ascii="Times New Roman" w:hAnsi="Times New Roman" w:cs="Times New Roman"/>
                <w:sz w:val="20"/>
                <w:szCs w:val="20"/>
              </w:rPr>
            </w:pPr>
            <w:ins w:id="1540"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708121B1"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41" w:author="Peter Eimannsberger" w:date="2024-08-02T11:18:00Z"/>
                <w:rFonts w:ascii="Times New Roman" w:hAnsi="Times New Roman" w:cs="Times New Roman"/>
                <w:sz w:val="20"/>
                <w:szCs w:val="20"/>
              </w:rPr>
            </w:pPr>
            <w:ins w:id="1542"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24F66D1A" w14:textId="09B5A6FD" w:rsidR="001244D8" w:rsidRPr="002D7AAF" w:rsidRDefault="00BA45CF"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43" w:author="Peter Eimannsberger" w:date="2024-08-02T11:18:00Z"/>
                <w:rFonts w:ascii="Times New Roman" w:hAnsi="Times New Roman" w:cs="Times New Roman"/>
                <w:sz w:val="20"/>
                <w:szCs w:val="20"/>
              </w:rPr>
            </w:pPr>
            <w:ins w:id="1544" w:author="Peter Eimannsberger" w:date="2024-08-02T11:18:00Z">
              <w:r>
                <w:rPr>
                  <w:rFonts w:ascii="Times New Roman" w:hAnsi="Times New Roman" w:cs="Times New Roman"/>
                  <w:sz w:val="20"/>
                  <w:szCs w:val="20"/>
                </w:rPr>
                <w:t>14</w:t>
              </w:r>
            </w:ins>
            <w:ins w:id="1545" w:author="Peter Eimannsberger" w:date="2024-09-17T13:33:00Z">
              <w:r>
                <w:rPr>
                  <w:rFonts w:ascii="Times New Roman" w:hAnsi="Times New Roman" w:cs="Times New Roman"/>
                  <w:sz w:val="20"/>
                  <w:szCs w:val="20"/>
                </w:rPr>
                <w:t>2</w:t>
              </w:r>
            </w:ins>
            <w:ins w:id="1546" w:author="Peter Eimannsberger" w:date="2024-08-02T11:18:00Z">
              <w:r w:rsidR="001244D8" w:rsidRPr="002D7AAF">
                <w:rPr>
                  <w:rFonts w:ascii="Times New Roman" w:hAnsi="Times New Roman" w:cs="Times New Roman"/>
                  <w:sz w:val="20"/>
                  <w:szCs w:val="20"/>
                </w:rPr>
                <w:t> 999,99 €</w:t>
              </w:r>
            </w:ins>
          </w:p>
        </w:tc>
        <w:tc>
          <w:tcPr>
            <w:tcW w:w="1418" w:type="dxa"/>
          </w:tcPr>
          <w:p w14:paraId="1CC44435"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47" w:author="Peter Eimannsberger" w:date="2024-08-02T11:18:00Z"/>
                <w:rFonts w:ascii="Times New Roman" w:hAnsi="Times New Roman" w:cs="Times New Roman"/>
                <w:sz w:val="20"/>
                <w:szCs w:val="20"/>
              </w:rPr>
            </w:pPr>
            <w:ins w:id="154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30795CDA"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49" w:author="Peter Eimannsberger" w:date="2024-08-02T11:18:00Z"/>
                <w:rFonts w:ascii="Times New Roman" w:hAnsi="Times New Roman" w:cs="Times New Roman"/>
                <w:sz w:val="20"/>
                <w:szCs w:val="20"/>
              </w:rPr>
            </w:pPr>
            <w:ins w:id="1550"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3AEBE87E"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51" w:author="Peter Eimannsberger" w:date="2024-08-02T11:18:00Z"/>
                <w:rFonts w:ascii="Times New Roman" w:hAnsi="Times New Roman" w:cs="Times New Roman"/>
                <w:sz w:val="20"/>
                <w:szCs w:val="20"/>
              </w:rPr>
            </w:pPr>
            <w:ins w:id="1552" w:author="Peter Eimannsberger" w:date="2024-08-02T11:18:00Z">
              <w:r>
                <w:rPr>
                  <w:rFonts w:ascii="Times New Roman" w:hAnsi="Times New Roman" w:cs="Times New Roman"/>
                  <w:sz w:val="20"/>
                  <w:szCs w:val="20"/>
                </w:rPr>
                <w:t>359 999,99</w:t>
              </w:r>
              <w:r w:rsidRPr="002D7AAF">
                <w:rPr>
                  <w:rFonts w:ascii="Times New Roman" w:hAnsi="Times New Roman" w:cs="Times New Roman"/>
                  <w:sz w:val="20"/>
                  <w:szCs w:val="20"/>
                </w:rPr>
                <w:t xml:space="preserve"> €</w:t>
              </w:r>
            </w:ins>
          </w:p>
        </w:tc>
        <w:tc>
          <w:tcPr>
            <w:tcW w:w="1275" w:type="dxa"/>
          </w:tcPr>
          <w:p w14:paraId="074306B0"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553" w:author="Peter Eimannsberger" w:date="2024-08-02T11:18:00Z"/>
                <w:rFonts w:ascii="Times New Roman" w:hAnsi="Times New Roman" w:cs="Times New Roman"/>
                <w:b/>
                <w:color w:val="215868" w:themeColor="accent5" w:themeShade="80"/>
                <w:sz w:val="20"/>
                <w:szCs w:val="20"/>
              </w:rPr>
            </w:pPr>
          </w:p>
          <w:p w14:paraId="31644A68"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554" w:author="Peter Eimannsberger" w:date="2024-08-02T11:18:00Z"/>
                <w:rFonts w:ascii="Times New Roman" w:hAnsi="Times New Roman" w:cs="Times New Roman"/>
                <w:b/>
                <w:color w:val="215868" w:themeColor="accent5" w:themeShade="80"/>
                <w:sz w:val="20"/>
                <w:szCs w:val="20"/>
              </w:rPr>
            </w:pPr>
            <w:ins w:id="1555" w:author="Peter Eimannsberger" w:date="2024-08-02T11:18:00Z">
              <w:r w:rsidRPr="002D7AAF">
                <w:rPr>
                  <w:rFonts w:ascii="Times New Roman" w:hAnsi="Times New Roman" w:cs="Times New Roman"/>
                  <w:b/>
                  <w:color w:val="215868" w:themeColor="accent5" w:themeShade="80"/>
                  <w:sz w:val="20"/>
                  <w:szCs w:val="20"/>
                </w:rPr>
                <w:t>Podlimitná zákazka</w:t>
              </w:r>
            </w:ins>
          </w:p>
          <w:p w14:paraId="6F8741A8"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556" w:author="Peter Eimannsberger" w:date="2024-08-02T11:18:00Z"/>
                <w:rFonts w:ascii="Times New Roman" w:hAnsi="Times New Roman" w:cs="Times New Roman"/>
                <w:b/>
                <w:color w:val="215868" w:themeColor="accent5" w:themeShade="80"/>
                <w:sz w:val="20"/>
                <w:szCs w:val="20"/>
              </w:rPr>
            </w:pPr>
          </w:p>
          <w:p w14:paraId="32EECDFB"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557" w:author="Peter Eimannsberger" w:date="2024-08-02T11:18:00Z"/>
                <w:rFonts w:ascii="Times New Roman" w:hAnsi="Times New Roman" w:cs="Times New Roman"/>
                <w:b/>
                <w:color w:val="215868" w:themeColor="accent5" w:themeShade="80"/>
                <w:sz w:val="20"/>
                <w:szCs w:val="20"/>
              </w:rPr>
            </w:pPr>
          </w:p>
        </w:tc>
      </w:tr>
      <w:tr w:rsidR="00F062E3" w:rsidRPr="002D7AAF" w14:paraId="5ADA6078" w14:textId="77777777" w:rsidTr="00B100F3">
        <w:trPr>
          <w:trHeight w:val="1431"/>
          <w:ins w:id="1558" w:author="Peter Eimannsberger" w:date="2024-08-02T11:18:00Z"/>
          <w:trPrChange w:id="1559" w:author="Karol M" w:date="2024-08-02T12:26:00Z">
            <w:trPr>
              <w:trHeight w:val="1676"/>
            </w:trPr>
          </w:trPrChange>
        </w:trPr>
        <w:tc>
          <w:tcPr>
            <w:cnfStyle w:val="001000000000" w:firstRow="0" w:lastRow="0" w:firstColumn="1" w:lastColumn="0" w:oddVBand="0" w:evenVBand="0" w:oddHBand="0" w:evenHBand="0" w:firstRowFirstColumn="0" w:firstRowLastColumn="0" w:lastRowFirstColumn="0" w:lastRowLastColumn="0"/>
            <w:tcW w:w="0" w:type="dxa"/>
            <w:vMerge/>
            <w:tcPrChange w:id="1560" w:author="Karol M" w:date="2024-08-02T12:26:00Z">
              <w:tcPr>
                <w:tcW w:w="1413" w:type="dxa"/>
                <w:vMerge/>
              </w:tcPr>
            </w:tcPrChange>
          </w:tcPr>
          <w:p w14:paraId="37273063" w14:textId="77777777" w:rsidR="001244D8" w:rsidRPr="002D7AAF" w:rsidRDefault="001244D8" w:rsidP="004F678D">
            <w:pPr>
              <w:rPr>
                <w:ins w:id="1561" w:author="Peter Eimannsberger" w:date="2024-08-02T11:18:00Z"/>
                <w:rFonts w:ascii="Times New Roman" w:hAnsi="Times New Roman" w:cs="Times New Roman"/>
                <w:sz w:val="20"/>
                <w:szCs w:val="20"/>
              </w:rPr>
            </w:pPr>
          </w:p>
        </w:tc>
        <w:tc>
          <w:tcPr>
            <w:tcW w:w="0" w:type="dxa"/>
            <w:tcPrChange w:id="1562" w:author="Karol M" w:date="2024-08-02T12:26:00Z">
              <w:tcPr>
                <w:tcW w:w="1276" w:type="dxa"/>
              </w:tcPr>
            </w:tcPrChange>
          </w:tcPr>
          <w:p w14:paraId="757822CC"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63" w:author="Peter Eimannsberger" w:date="2024-08-02T11:18:00Z"/>
                <w:rFonts w:ascii="Times New Roman" w:hAnsi="Times New Roman" w:cs="Times New Roman"/>
                <w:sz w:val="20"/>
                <w:szCs w:val="20"/>
              </w:rPr>
            </w:pPr>
          </w:p>
          <w:p w14:paraId="1CDBEE56"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64" w:author="Peter Eimannsberger" w:date="2024-08-02T11:18:00Z"/>
                <w:rFonts w:ascii="Times New Roman" w:hAnsi="Times New Roman" w:cs="Times New Roman"/>
                <w:sz w:val="20"/>
                <w:szCs w:val="20"/>
              </w:rPr>
            </w:pPr>
          </w:p>
          <w:p w14:paraId="3C532765"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65" w:author="Peter Eimannsberger" w:date="2024-08-02T11:18:00Z"/>
                <w:rFonts w:ascii="Times New Roman" w:hAnsi="Times New Roman" w:cs="Times New Roman"/>
                <w:sz w:val="20"/>
                <w:szCs w:val="20"/>
              </w:rPr>
            </w:pPr>
            <w:ins w:id="1566"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143 000 €</w:t>
              </w:r>
            </w:ins>
          </w:p>
          <w:p w14:paraId="1783C362" w14:textId="324A7023" w:rsidR="001244D8" w:rsidRPr="002D7AAF" w:rsidRDefault="001244D8">
            <w:pPr>
              <w:spacing w:line="360" w:lineRule="auto"/>
              <w:cnfStyle w:val="000000000000" w:firstRow="0" w:lastRow="0" w:firstColumn="0" w:lastColumn="0" w:oddVBand="0" w:evenVBand="0" w:oddHBand="0" w:evenHBand="0" w:firstRowFirstColumn="0" w:firstRowLastColumn="0" w:lastRowFirstColumn="0" w:lastRowLastColumn="0"/>
              <w:rPr>
                <w:ins w:id="1567" w:author="Peter Eimannsberger" w:date="2024-08-02T11:18:00Z"/>
                <w:rFonts w:ascii="Times New Roman" w:hAnsi="Times New Roman" w:cs="Times New Roman"/>
                <w:sz w:val="20"/>
                <w:szCs w:val="20"/>
              </w:rPr>
              <w:pPrChange w:id="1568" w:author="Peter Eimannsberger" w:date="2024-08-02T11:19:00Z">
                <w:pPr>
                  <w:spacing w:line="360" w:lineRule="auto"/>
                  <w:jc w:val="center"/>
                  <w:cnfStyle w:val="000000000000" w:firstRow="0" w:lastRow="0" w:firstColumn="0" w:lastColumn="0" w:oddVBand="0" w:evenVBand="0" w:oddHBand="0" w:evenHBand="0" w:firstRowFirstColumn="0" w:firstRowLastColumn="0" w:lastRowFirstColumn="0" w:lastRowLastColumn="0"/>
                </w:pPr>
              </w:pPrChange>
            </w:pPr>
          </w:p>
        </w:tc>
        <w:tc>
          <w:tcPr>
            <w:tcW w:w="0" w:type="dxa"/>
            <w:tcPrChange w:id="1569" w:author="Karol M" w:date="2024-08-02T12:26:00Z">
              <w:tcPr>
                <w:tcW w:w="1417" w:type="dxa"/>
              </w:tcPr>
            </w:tcPrChange>
          </w:tcPr>
          <w:p w14:paraId="34EB3848"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70" w:author="Peter Eimannsberger" w:date="2024-08-02T11:18:00Z"/>
                <w:rFonts w:ascii="Times New Roman" w:hAnsi="Times New Roman" w:cs="Times New Roman"/>
                <w:sz w:val="20"/>
                <w:szCs w:val="20"/>
              </w:rPr>
            </w:pPr>
          </w:p>
          <w:p w14:paraId="3EDAE60B"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71" w:author="Peter Eimannsberger" w:date="2024-08-02T11:18:00Z"/>
                <w:rFonts w:ascii="Times New Roman" w:hAnsi="Times New Roman" w:cs="Times New Roman"/>
                <w:sz w:val="20"/>
                <w:szCs w:val="20"/>
              </w:rPr>
            </w:pPr>
          </w:p>
          <w:p w14:paraId="6EB7FD33"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72" w:author="Peter Eimannsberger" w:date="2024-08-02T11:18:00Z"/>
                <w:rFonts w:ascii="Times New Roman" w:hAnsi="Times New Roman" w:cs="Times New Roman"/>
                <w:sz w:val="20"/>
                <w:szCs w:val="20"/>
              </w:rPr>
            </w:pPr>
            <w:ins w:id="1573"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143 000 €</w:t>
              </w:r>
            </w:ins>
          </w:p>
        </w:tc>
        <w:tc>
          <w:tcPr>
            <w:tcW w:w="0" w:type="dxa"/>
            <w:tcPrChange w:id="1574" w:author="Karol M" w:date="2024-08-02T12:26:00Z">
              <w:tcPr>
                <w:tcW w:w="1418" w:type="dxa"/>
              </w:tcPr>
            </w:tcPrChange>
          </w:tcPr>
          <w:p w14:paraId="23797920"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75" w:author="Peter Eimannsberger" w:date="2024-08-02T11:18:00Z"/>
                <w:rFonts w:ascii="Times New Roman" w:hAnsi="Times New Roman" w:cs="Times New Roman"/>
                <w:sz w:val="20"/>
                <w:szCs w:val="20"/>
              </w:rPr>
            </w:pPr>
          </w:p>
          <w:p w14:paraId="0628942D"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76" w:author="Peter Eimannsberger" w:date="2024-08-02T11:18:00Z"/>
                <w:rFonts w:ascii="Times New Roman" w:hAnsi="Times New Roman" w:cs="Times New Roman"/>
                <w:sz w:val="20"/>
                <w:szCs w:val="20"/>
              </w:rPr>
            </w:pPr>
          </w:p>
          <w:p w14:paraId="5DC923C4"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77" w:author="Peter Eimannsberger" w:date="2024-08-02T11:18:00Z"/>
                <w:rFonts w:ascii="Times New Roman" w:hAnsi="Times New Roman" w:cs="Times New Roman"/>
                <w:sz w:val="20"/>
                <w:szCs w:val="20"/>
              </w:rPr>
            </w:pPr>
            <w:ins w:id="157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750 000 €</w:t>
              </w:r>
            </w:ins>
          </w:p>
        </w:tc>
        <w:tc>
          <w:tcPr>
            <w:tcW w:w="0" w:type="dxa"/>
            <w:tcPrChange w:id="1579" w:author="Karol M" w:date="2024-08-02T12:26:00Z">
              <w:tcPr>
                <w:tcW w:w="1417" w:type="dxa"/>
              </w:tcPr>
            </w:tcPrChange>
          </w:tcPr>
          <w:p w14:paraId="086DF07F"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80" w:author="Peter Eimannsberger" w:date="2024-08-02T11:18:00Z"/>
                <w:rFonts w:ascii="Times New Roman" w:hAnsi="Times New Roman" w:cs="Times New Roman"/>
                <w:sz w:val="20"/>
                <w:szCs w:val="20"/>
              </w:rPr>
            </w:pPr>
          </w:p>
          <w:p w14:paraId="7CAFE6E3"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81" w:author="Peter Eimannsberger" w:date="2024-08-02T11:18:00Z"/>
                <w:rFonts w:ascii="Times New Roman" w:hAnsi="Times New Roman" w:cs="Times New Roman"/>
                <w:sz w:val="20"/>
                <w:szCs w:val="20"/>
              </w:rPr>
            </w:pPr>
          </w:p>
          <w:p w14:paraId="03399FDC" w14:textId="52A2C5AA"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82" w:author="Peter Eimannsberger" w:date="2024-08-02T11:18:00Z"/>
                <w:rFonts w:ascii="Times New Roman" w:hAnsi="Times New Roman" w:cs="Times New Roman"/>
                <w:sz w:val="20"/>
                <w:szCs w:val="20"/>
              </w:rPr>
            </w:pPr>
            <w:ins w:id="1583" w:author="Peter Eimannsberger" w:date="2024-08-02T11:18:00Z">
              <w:r>
                <w:rPr>
                  <w:rFonts w:ascii="Times New Roman" w:hAnsi="Times New Roman" w:cs="Times New Roman"/>
                  <w:sz w:val="20"/>
                  <w:szCs w:val="20"/>
                </w:rPr>
                <w:t>o</w:t>
              </w:r>
              <w:r w:rsidR="0074096F">
                <w:rPr>
                  <w:rFonts w:ascii="Times New Roman" w:hAnsi="Times New Roman" w:cs="Times New Roman"/>
                  <w:sz w:val="20"/>
                  <w:szCs w:val="20"/>
                </w:rPr>
                <w:t>d 14</w:t>
              </w:r>
            </w:ins>
            <w:ins w:id="1584" w:author="Peter Eimannsberger" w:date="2024-09-16T13:40:00Z">
              <w:r w:rsidR="00BA45CF">
                <w:rPr>
                  <w:rFonts w:ascii="Times New Roman" w:hAnsi="Times New Roman" w:cs="Times New Roman"/>
                  <w:sz w:val="20"/>
                  <w:szCs w:val="20"/>
                </w:rPr>
                <w:t>3</w:t>
              </w:r>
            </w:ins>
            <w:ins w:id="1585" w:author="Peter Eimannsberger" w:date="2024-08-02T11:18:00Z">
              <w:r w:rsidRPr="002D7AAF">
                <w:rPr>
                  <w:rFonts w:ascii="Times New Roman" w:hAnsi="Times New Roman" w:cs="Times New Roman"/>
                  <w:sz w:val="20"/>
                  <w:szCs w:val="20"/>
                </w:rPr>
                <w:t> 000 €</w:t>
              </w:r>
            </w:ins>
          </w:p>
        </w:tc>
        <w:tc>
          <w:tcPr>
            <w:tcW w:w="1418" w:type="dxa"/>
            <w:tcPrChange w:id="1586" w:author="Karol M" w:date="2024-08-02T12:26:00Z">
              <w:tcPr>
                <w:tcW w:w="1552" w:type="dxa"/>
                <w:gridSpan w:val="2"/>
              </w:tcPr>
            </w:tcPrChange>
          </w:tcPr>
          <w:p w14:paraId="54B6651B"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87" w:author="Peter Eimannsberger" w:date="2024-08-02T11:18:00Z"/>
                <w:rFonts w:ascii="Times New Roman" w:hAnsi="Times New Roman" w:cs="Times New Roman"/>
                <w:sz w:val="20"/>
                <w:szCs w:val="20"/>
              </w:rPr>
            </w:pPr>
          </w:p>
          <w:p w14:paraId="7451A0C3"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88" w:author="Peter Eimannsberger" w:date="2024-08-02T11:18:00Z"/>
                <w:rFonts w:ascii="Times New Roman" w:hAnsi="Times New Roman" w:cs="Times New Roman"/>
                <w:sz w:val="20"/>
                <w:szCs w:val="20"/>
              </w:rPr>
            </w:pPr>
          </w:p>
          <w:p w14:paraId="7A915584"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589" w:author="Peter Eimannsberger" w:date="2024-08-02T11:18:00Z"/>
                <w:rFonts w:ascii="Times New Roman" w:hAnsi="Times New Roman" w:cs="Times New Roman"/>
                <w:sz w:val="20"/>
                <w:szCs w:val="20"/>
              </w:rPr>
            </w:pPr>
            <w:ins w:id="1590"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r>
                <w:rPr>
                  <w:rFonts w:ascii="Times New Roman" w:hAnsi="Times New Roman" w:cs="Times New Roman"/>
                  <w:sz w:val="20"/>
                  <w:szCs w:val="20"/>
                </w:rPr>
                <w:t>360 000</w:t>
              </w:r>
              <w:r w:rsidRPr="002D7AAF">
                <w:rPr>
                  <w:rFonts w:ascii="Times New Roman" w:hAnsi="Times New Roman" w:cs="Times New Roman"/>
                  <w:sz w:val="20"/>
                  <w:szCs w:val="20"/>
                </w:rPr>
                <w:t xml:space="preserve"> €</w:t>
              </w:r>
            </w:ins>
          </w:p>
        </w:tc>
        <w:tc>
          <w:tcPr>
            <w:tcW w:w="1275" w:type="dxa"/>
            <w:tcPrChange w:id="1591" w:author="Karol M" w:date="2024-08-02T12:26:00Z">
              <w:tcPr>
                <w:tcW w:w="1141" w:type="dxa"/>
              </w:tcPr>
            </w:tcPrChange>
          </w:tcPr>
          <w:p w14:paraId="348AB2BF"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592" w:author="Peter Eimannsberger" w:date="2024-08-02T11:18:00Z"/>
                <w:rFonts w:ascii="Times New Roman" w:hAnsi="Times New Roman" w:cs="Times New Roman"/>
                <w:b/>
                <w:color w:val="215868" w:themeColor="accent5" w:themeShade="80"/>
                <w:sz w:val="20"/>
                <w:szCs w:val="20"/>
              </w:rPr>
            </w:pPr>
          </w:p>
          <w:p w14:paraId="47F824B9"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593" w:author="Peter Eimannsberger" w:date="2024-08-02T11:18:00Z"/>
                <w:rFonts w:ascii="Times New Roman" w:hAnsi="Times New Roman" w:cs="Times New Roman"/>
                <w:b/>
                <w:color w:val="215868" w:themeColor="accent5" w:themeShade="80"/>
                <w:sz w:val="20"/>
                <w:szCs w:val="20"/>
              </w:rPr>
            </w:pPr>
          </w:p>
          <w:p w14:paraId="15A5B729"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594" w:author="Peter Eimannsberger" w:date="2024-08-02T11:18:00Z"/>
                <w:rFonts w:ascii="Times New Roman" w:hAnsi="Times New Roman" w:cs="Times New Roman"/>
                <w:b/>
                <w:color w:val="215868" w:themeColor="accent5" w:themeShade="80"/>
                <w:sz w:val="20"/>
                <w:szCs w:val="20"/>
              </w:rPr>
            </w:pPr>
          </w:p>
          <w:p w14:paraId="11704D3B"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595" w:author="Peter Eimannsberger" w:date="2024-08-02T11:18:00Z"/>
                <w:rFonts w:ascii="Times New Roman" w:hAnsi="Times New Roman" w:cs="Times New Roman"/>
                <w:b/>
                <w:color w:val="215868" w:themeColor="accent5" w:themeShade="80"/>
                <w:sz w:val="20"/>
                <w:szCs w:val="20"/>
              </w:rPr>
            </w:pPr>
            <w:ins w:id="1596" w:author="Peter Eimannsberger" w:date="2024-08-02T11:18:00Z">
              <w:r w:rsidRPr="002D7AAF">
                <w:rPr>
                  <w:rFonts w:ascii="Times New Roman" w:hAnsi="Times New Roman" w:cs="Times New Roman"/>
                  <w:b/>
                  <w:color w:val="215868" w:themeColor="accent5" w:themeShade="80"/>
                  <w:sz w:val="20"/>
                  <w:szCs w:val="20"/>
                </w:rPr>
                <w:t>Nadlimitná zákazka</w:t>
              </w:r>
            </w:ins>
          </w:p>
        </w:tc>
      </w:tr>
    </w:tbl>
    <w:p w14:paraId="1315AC5C" w14:textId="77777777" w:rsidR="00CC4FEC" w:rsidDel="008B6E5F" w:rsidRDefault="00CC4FEC">
      <w:pPr>
        <w:spacing w:after="0"/>
        <w:jc w:val="both"/>
        <w:rPr>
          <w:ins w:id="1597" w:author="Karol M" w:date="2024-08-02T12:22:00Z"/>
          <w:del w:id="1598" w:author="Peter Eimannsberger" w:date="2024-09-12T07:47:00Z"/>
          <w:rFonts w:ascii="Times New Roman" w:hAnsi="Times New Roman"/>
          <w:b/>
          <w:sz w:val="20"/>
          <w:szCs w:val="20"/>
          <w:u w:val="single"/>
          <w:lang w:eastAsia="x-none"/>
        </w:rPr>
        <w:pPrChange w:id="1599" w:author="Karol M" w:date="2024-08-02T12:22:00Z">
          <w:pPr>
            <w:jc w:val="both"/>
          </w:pPr>
        </w:pPrChange>
      </w:pPr>
    </w:p>
    <w:p w14:paraId="0B5C63D5" w14:textId="58E5CC01" w:rsidR="001244D8" w:rsidRPr="00CE4627" w:rsidDel="008B6E5F" w:rsidRDefault="00CC4FEC">
      <w:pPr>
        <w:spacing w:before="240" w:after="0"/>
        <w:jc w:val="both"/>
        <w:rPr>
          <w:del w:id="1600" w:author="Peter Eimannsberger" w:date="2024-09-12T07:47:00Z"/>
          <w:rFonts w:ascii="Times New Roman" w:hAnsi="Times New Roman"/>
          <w:b/>
          <w:u w:val="single"/>
          <w:lang w:eastAsia="x-none"/>
          <w:rPrChange w:id="1601" w:author="Karol M" w:date="2024-08-16T07:16:00Z">
            <w:rPr>
              <w:del w:id="1602" w:author="Peter Eimannsberger" w:date="2024-09-12T07:47:00Z"/>
              <w:rFonts w:ascii="Times New Roman" w:hAnsi="Times New Roman"/>
              <w:b/>
              <w:sz w:val="20"/>
              <w:szCs w:val="20"/>
              <w:u w:val="single"/>
              <w:lang w:eastAsia="x-none"/>
            </w:rPr>
          </w:rPrChange>
        </w:rPr>
        <w:pPrChange w:id="1603" w:author="Karol M" w:date="2024-08-02T12:22:00Z">
          <w:pPr>
            <w:jc w:val="both"/>
          </w:pPr>
        </w:pPrChange>
      </w:pPr>
      <w:ins w:id="1604" w:author="Karol M" w:date="2024-08-02T12:22:00Z">
        <w:del w:id="1605" w:author="Peter Eimannsberger" w:date="2024-09-12T07:47:00Z">
          <w:r w:rsidRPr="00CE4627" w:rsidDel="008B6E5F">
            <w:rPr>
              <w:rFonts w:ascii="Times New Roman" w:hAnsi="Times New Roman"/>
              <w:b/>
              <w:u w:val="single"/>
              <w:lang w:eastAsia="x-none"/>
              <w:rPrChange w:id="1606" w:author="Karol M" w:date="2024-08-16T07:16:00Z">
                <w:rPr>
                  <w:rFonts w:ascii="Times New Roman" w:hAnsi="Times New Roman"/>
                  <w:b/>
                  <w:sz w:val="20"/>
                  <w:szCs w:val="20"/>
                  <w:u w:val="single"/>
                  <w:lang w:eastAsia="x-none"/>
                </w:rPr>
              </w:rPrChange>
            </w:rPr>
            <w:delText>Z</w:delText>
          </w:r>
        </w:del>
      </w:ins>
      <w:ins w:id="1607" w:author="Karol M" w:date="2024-08-02T12:19:00Z">
        <w:del w:id="1608" w:author="Peter Eimannsberger" w:date="2024-09-12T07:47:00Z">
          <w:r w:rsidRPr="00CE4627" w:rsidDel="008B6E5F">
            <w:rPr>
              <w:rFonts w:ascii="Times New Roman" w:hAnsi="Times New Roman"/>
              <w:b/>
              <w:u w:val="single"/>
              <w:lang w:eastAsia="x-none"/>
              <w:rPrChange w:id="1609" w:author="Karol M" w:date="2024-08-16T07:16:00Z">
                <w:rPr>
                  <w:rFonts w:ascii="Times New Roman" w:hAnsi="Times New Roman"/>
                  <w:b/>
                  <w:sz w:val="20"/>
                  <w:szCs w:val="20"/>
                  <w:u w:val="single"/>
                  <w:lang w:eastAsia="x-none"/>
                </w:rPr>
              </w:rPrChange>
            </w:rPr>
            <w:delText>a účelom zachovania vyššej miery transparentnosti a</w:delText>
          </w:r>
        </w:del>
      </w:ins>
      <w:ins w:id="1610" w:author="Karol M" w:date="2024-08-02T12:21:00Z">
        <w:del w:id="1611" w:author="Peter Eimannsberger" w:date="2024-09-12T07:47:00Z">
          <w:r w:rsidRPr="00CE4627" w:rsidDel="008B6E5F">
            <w:rPr>
              <w:rFonts w:ascii="Times New Roman" w:hAnsi="Times New Roman"/>
              <w:b/>
              <w:u w:val="single"/>
              <w:lang w:eastAsia="x-none"/>
              <w:rPrChange w:id="1612" w:author="Karol M" w:date="2024-08-16T07:16:00Z">
                <w:rPr>
                  <w:rFonts w:ascii="Times New Roman" w:hAnsi="Times New Roman"/>
                  <w:b/>
                  <w:sz w:val="20"/>
                  <w:szCs w:val="20"/>
                  <w:u w:val="single"/>
                  <w:lang w:eastAsia="x-none"/>
                </w:rPr>
              </w:rPrChange>
            </w:rPr>
            <w:delText xml:space="preserve"> širšej </w:delText>
          </w:r>
        </w:del>
      </w:ins>
      <w:ins w:id="1613" w:author="Karol M" w:date="2024-08-02T12:19:00Z">
        <w:del w:id="1614" w:author="Peter Eimannsberger" w:date="2024-09-12T07:47:00Z">
          <w:r w:rsidRPr="00CE4627" w:rsidDel="008B6E5F">
            <w:rPr>
              <w:rFonts w:ascii="Times New Roman" w:hAnsi="Times New Roman"/>
              <w:b/>
              <w:u w:val="single"/>
              <w:lang w:eastAsia="x-none"/>
              <w:rPrChange w:id="1615" w:author="Karol M" w:date="2024-08-16T07:16:00Z">
                <w:rPr>
                  <w:rFonts w:ascii="Times New Roman" w:hAnsi="Times New Roman"/>
                  <w:b/>
                  <w:sz w:val="20"/>
                  <w:szCs w:val="20"/>
                  <w:u w:val="single"/>
                  <w:lang w:eastAsia="x-none"/>
                </w:rPr>
              </w:rPrChange>
            </w:rPr>
            <w:delText xml:space="preserve">hospodárskej súťaže </w:delText>
          </w:r>
        </w:del>
      </w:ins>
      <w:ins w:id="1616" w:author="Karol M" w:date="2024-08-02T12:20:00Z">
        <w:del w:id="1617" w:author="Peter Eimannsberger" w:date="2024-09-12T07:47:00Z">
          <w:r w:rsidRPr="00CE4627" w:rsidDel="008B6E5F">
            <w:rPr>
              <w:rFonts w:ascii="Times New Roman" w:hAnsi="Times New Roman"/>
              <w:b/>
              <w:u w:val="single"/>
              <w:lang w:eastAsia="x-none"/>
              <w:rPrChange w:id="1618" w:author="Karol M" w:date="2024-08-16T07:16:00Z">
                <w:rPr>
                  <w:rFonts w:ascii="Times New Roman" w:hAnsi="Times New Roman"/>
                  <w:b/>
                  <w:sz w:val="20"/>
                  <w:szCs w:val="20"/>
                  <w:u w:val="single"/>
                  <w:lang w:eastAsia="x-none"/>
                </w:rPr>
              </w:rPrChange>
            </w:rPr>
            <w:delText xml:space="preserve">pri používaní finančných prostriedkov EÚ </w:delText>
          </w:r>
        </w:del>
      </w:ins>
      <w:ins w:id="1619" w:author="Karol M" w:date="2024-08-02T12:21:00Z">
        <w:del w:id="1620" w:author="Peter Eimannsberger" w:date="2024-09-12T07:47:00Z">
          <w:r w:rsidRPr="00CE4627" w:rsidDel="008B6E5F">
            <w:rPr>
              <w:rFonts w:ascii="Times New Roman" w:hAnsi="Times New Roman"/>
              <w:b/>
              <w:u w:val="single"/>
              <w:lang w:eastAsia="x-none"/>
              <w:rPrChange w:id="1621" w:author="Karol M" w:date="2024-08-16T07:16:00Z">
                <w:rPr>
                  <w:rFonts w:ascii="Times New Roman" w:hAnsi="Times New Roman"/>
                  <w:b/>
                  <w:sz w:val="20"/>
                  <w:szCs w:val="20"/>
                  <w:u w:val="single"/>
                  <w:lang w:eastAsia="x-none"/>
                </w:rPr>
              </w:rPrChange>
            </w:rPr>
            <w:delText xml:space="preserve">boli upravené finančné limity v rámci podlimitných zákaziek takto: </w:delText>
          </w:r>
        </w:del>
      </w:ins>
    </w:p>
    <w:p w14:paraId="7567BDED" w14:textId="02D03A67" w:rsidR="00CC4FEC" w:rsidRPr="00CE4627" w:rsidDel="008B6E5F" w:rsidRDefault="00CC4FEC" w:rsidP="001244D8">
      <w:pPr>
        <w:jc w:val="both"/>
        <w:rPr>
          <w:ins w:id="1622" w:author="Karol M" w:date="2024-08-02T12:18:00Z"/>
          <w:del w:id="1623" w:author="Peter Eimannsberger" w:date="2024-09-12T07:47:00Z"/>
          <w:rFonts w:ascii="Times New Roman" w:hAnsi="Times New Roman"/>
          <w:b/>
          <w:u w:val="single"/>
          <w:lang w:eastAsia="x-none"/>
          <w:rPrChange w:id="1624" w:author="Karol M" w:date="2024-08-16T07:16:00Z">
            <w:rPr>
              <w:ins w:id="1625" w:author="Karol M" w:date="2024-08-02T12:18:00Z"/>
              <w:del w:id="1626" w:author="Peter Eimannsberger" w:date="2024-09-12T07:47:00Z"/>
              <w:rFonts w:ascii="Times New Roman" w:hAnsi="Times New Roman"/>
              <w:b/>
              <w:sz w:val="20"/>
              <w:szCs w:val="20"/>
              <w:u w:val="single"/>
              <w:lang w:eastAsia="x-none"/>
            </w:rPr>
          </w:rPrChange>
        </w:rPr>
      </w:pPr>
    </w:p>
    <w:p w14:paraId="05A28F80" w14:textId="2FDAD97A" w:rsidR="00242118" w:rsidRPr="008B6E5F" w:rsidRDefault="00242118" w:rsidP="00242118">
      <w:pPr>
        <w:jc w:val="both"/>
        <w:rPr>
          <w:ins w:id="1627" w:author="Peter Eimannsberger" w:date="2024-09-11T14:05:00Z"/>
          <w:rFonts w:ascii="Times New Roman" w:hAnsi="Times New Roman"/>
          <w:bCs/>
          <w:sz w:val="4"/>
          <w:szCs w:val="4"/>
          <w:lang w:val="x-none" w:eastAsia="x-none"/>
          <w:rPrChange w:id="1628" w:author="Peter Eimannsberger" w:date="2024-09-12T07:47:00Z">
            <w:rPr>
              <w:ins w:id="1629" w:author="Peter Eimannsberger" w:date="2024-09-11T14:05:00Z"/>
              <w:rFonts w:ascii="Times New Roman" w:hAnsi="Times New Roman"/>
              <w:bCs/>
              <w:lang w:val="x-none" w:eastAsia="x-none"/>
            </w:rPr>
          </w:rPrChange>
        </w:rPr>
      </w:pPr>
      <w:ins w:id="1630" w:author="Peter Eimannsberger" w:date="2024-09-11T14:05:00Z">
        <w:r>
          <w:rPr>
            <w:rFonts w:ascii="Times New Roman" w:hAnsi="Times New Roman"/>
            <w:bCs/>
            <w:lang w:eastAsia="x-none"/>
          </w:rPr>
          <w:t xml:space="preserve"> </w:t>
        </w:r>
      </w:ins>
    </w:p>
    <w:tbl>
      <w:tblPr>
        <w:tblStyle w:val="Tabukasmriekou1svetl"/>
        <w:tblW w:w="9634" w:type="dxa"/>
        <w:tblLayout w:type="fixed"/>
        <w:tblLook w:val="04A0" w:firstRow="1" w:lastRow="0" w:firstColumn="1" w:lastColumn="0" w:noHBand="0" w:noVBand="1"/>
        <w:tblPrChange w:id="1631" w:author="Karol M" w:date="2024-08-16T07:14:00Z">
          <w:tblPr>
            <w:tblStyle w:val="Tabukasmriekou1svetlzvraznenie1"/>
            <w:tblW w:w="9634" w:type="dxa"/>
            <w:tblLayout w:type="fixed"/>
            <w:tblLook w:val="04A0" w:firstRow="1" w:lastRow="0" w:firstColumn="1" w:lastColumn="0" w:noHBand="0" w:noVBand="1"/>
          </w:tblPr>
        </w:tblPrChange>
      </w:tblPr>
      <w:tblGrid>
        <w:gridCol w:w="1413"/>
        <w:gridCol w:w="1276"/>
        <w:gridCol w:w="1417"/>
        <w:gridCol w:w="1418"/>
        <w:gridCol w:w="1417"/>
        <w:gridCol w:w="1418"/>
        <w:gridCol w:w="1275"/>
        <w:tblGridChange w:id="1632">
          <w:tblGrid>
            <w:gridCol w:w="1413"/>
            <w:gridCol w:w="1276"/>
            <w:gridCol w:w="1754"/>
            <w:gridCol w:w="1728"/>
            <w:gridCol w:w="1542"/>
            <w:gridCol w:w="646"/>
            <w:gridCol w:w="1275"/>
          </w:tblGrid>
        </w:tblGridChange>
      </w:tblGrid>
      <w:tr w:rsidR="001244D8" w:rsidRPr="002D7AAF" w14:paraId="68C67110" w14:textId="77777777" w:rsidTr="00CE4627">
        <w:trPr>
          <w:cnfStyle w:val="100000000000" w:firstRow="1" w:lastRow="0" w:firstColumn="0" w:lastColumn="0" w:oddVBand="0" w:evenVBand="0" w:oddHBand="0" w:evenHBand="0" w:firstRowFirstColumn="0" w:firstRowLastColumn="0" w:lastRowFirstColumn="0" w:lastRowLastColumn="0"/>
          <w:ins w:id="1633" w:author="Peter Eimannsberger" w:date="2024-08-02T11:18:00Z"/>
        </w:trPr>
        <w:tc>
          <w:tcPr>
            <w:cnfStyle w:val="001000000000" w:firstRow="0" w:lastRow="0" w:firstColumn="1" w:lastColumn="0" w:oddVBand="0" w:evenVBand="0" w:oddHBand="0" w:evenHBand="0" w:firstRowFirstColumn="0" w:firstRowLastColumn="0" w:lastRowFirstColumn="0" w:lastRowLastColumn="0"/>
            <w:tcW w:w="8359" w:type="dxa"/>
            <w:gridSpan w:val="6"/>
            <w:tcPrChange w:id="1634" w:author="Karol M" w:date="2024-08-16T07:14:00Z">
              <w:tcPr>
                <w:tcW w:w="8359" w:type="dxa"/>
                <w:gridSpan w:val="6"/>
              </w:tcPr>
            </w:tcPrChange>
          </w:tcPr>
          <w:p w14:paraId="3B3DCFDC" w14:textId="77777777" w:rsidR="001244D8" w:rsidRDefault="001244D8" w:rsidP="004F678D">
            <w:pPr>
              <w:jc w:val="center"/>
              <w:cnfStyle w:val="101000000000" w:firstRow="1" w:lastRow="0" w:firstColumn="1" w:lastColumn="0" w:oddVBand="0" w:evenVBand="0" w:oddHBand="0" w:evenHBand="0" w:firstRowFirstColumn="0" w:firstRowLastColumn="0" w:lastRowFirstColumn="0" w:lastRowLastColumn="0"/>
              <w:rPr>
                <w:ins w:id="1635" w:author="Peter Eimannsberger" w:date="2024-08-02T11:18:00Z"/>
                <w:rFonts w:ascii="Times New Roman" w:hAnsi="Times New Roman" w:cs="Times New Roman"/>
                <w:sz w:val="20"/>
                <w:szCs w:val="20"/>
              </w:rPr>
            </w:pPr>
          </w:p>
          <w:p w14:paraId="4D5BF181" w14:textId="77777777" w:rsidR="001244D8" w:rsidRDefault="001244D8" w:rsidP="004F678D">
            <w:pPr>
              <w:jc w:val="center"/>
              <w:cnfStyle w:val="101000000000" w:firstRow="1" w:lastRow="0" w:firstColumn="1" w:lastColumn="0" w:oddVBand="0" w:evenVBand="0" w:oddHBand="0" w:evenHBand="0" w:firstRowFirstColumn="0" w:firstRowLastColumn="0" w:lastRowFirstColumn="0" w:lastRowLastColumn="0"/>
              <w:rPr>
                <w:ins w:id="1636" w:author="Peter Eimannsberger" w:date="2024-08-02T11:18:00Z"/>
                <w:rFonts w:ascii="Times New Roman" w:hAnsi="Times New Roman" w:cs="Times New Roman"/>
                <w:sz w:val="20"/>
                <w:szCs w:val="20"/>
              </w:rPr>
            </w:pPr>
            <w:ins w:id="1637"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o 49 999,99 €</w:t>
              </w:r>
            </w:ins>
          </w:p>
          <w:p w14:paraId="5B4CBFBF" w14:textId="77777777" w:rsidR="001244D8" w:rsidRPr="002D7AAF" w:rsidRDefault="001244D8" w:rsidP="004F678D">
            <w:pPr>
              <w:jc w:val="center"/>
              <w:cnfStyle w:val="101000000000" w:firstRow="1" w:lastRow="0" w:firstColumn="1" w:lastColumn="0" w:oddVBand="0" w:evenVBand="0" w:oddHBand="0" w:evenHBand="0" w:firstRowFirstColumn="0" w:firstRowLastColumn="0" w:lastRowFirstColumn="0" w:lastRowLastColumn="0"/>
              <w:rPr>
                <w:ins w:id="1638" w:author="Peter Eimannsberger" w:date="2024-08-02T11:18:00Z"/>
                <w:rFonts w:ascii="Times New Roman" w:hAnsi="Times New Roman" w:cs="Times New Roman"/>
                <w:sz w:val="20"/>
                <w:szCs w:val="20"/>
              </w:rPr>
            </w:pPr>
            <w:ins w:id="1639" w:author="Peter Eimannsberger" w:date="2024-08-02T11:18:00Z">
              <w:r>
                <w:rPr>
                  <w:rFonts w:ascii="Times New Roman" w:hAnsi="Times New Roman" w:cs="Times New Roman"/>
                  <w:sz w:val="20"/>
                  <w:szCs w:val="20"/>
                </w:rPr>
                <w:t>(zákazky nespadajú pod ZVO)</w:t>
              </w:r>
            </w:ins>
          </w:p>
        </w:tc>
        <w:tc>
          <w:tcPr>
            <w:tcW w:w="1275" w:type="dxa"/>
            <w:tcPrChange w:id="1640" w:author="Karol M" w:date="2024-08-16T07:14:00Z">
              <w:tcPr>
                <w:tcW w:w="1275" w:type="dxa"/>
              </w:tcPr>
            </w:tcPrChange>
          </w:tcPr>
          <w:p w14:paraId="2A64F315" w14:textId="77777777" w:rsidR="001244D8" w:rsidRPr="00060CEB" w:rsidRDefault="001244D8" w:rsidP="004F678D">
            <w:pPr>
              <w:jc w:val="center"/>
              <w:cnfStyle w:val="100000000000" w:firstRow="1" w:lastRow="0" w:firstColumn="0" w:lastColumn="0" w:oddVBand="0" w:evenVBand="0" w:oddHBand="0" w:evenHBand="0" w:firstRowFirstColumn="0" w:firstRowLastColumn="0" w:lastRowFirstColumn="0" w:lastRowLastColumn="0"/>
              <w:rPr>
                <w:ins w:id="1641" w:author="Peter Eimannsberger" w:date="2024-08-02T11:18:00Z"/>
                <w:rFonts w:ascii="Times New Roman" w:hAnsi="Times New Roman" w:cs="Times New Roman"/>
                <w:bCs w:val="0"/>
                <w:color w:val="215868" w:themeColor="accent5" w:themeShade="80"/>
                <w:sz w:val="20"/>
                <w:szCs w:val="20"/>
                <w:rPrChange w:id="1642" w:author="Karol M" w:date="2024-08-02T12:27:00Z">
                  <w:rPr>
                    <w:ins w:id="1643" w:author="Peter Eimannsberger" w:date="2024-08-02T11:18:00Z"/>
                    <w:rFonts w:ascii="Times New Roman" w:hAnsi="Times New Roman" w:cs="Times New Roman"/>
                    <w:b w:val="0"/>
                    <w:color w:val="215868" w:themeColor="accent5" w:themeShade="80"/>
                    <w:sz w:val="20"/>
                    <w:szCs w:val="20"/>
                  </w:rPr>
                </w:rPrChange>
              </w:rPr>
            </w:pPr>
            <w:ins w:id="1644" w:author="Peter Eimannsberger" w:date="2024-08-02T11:18:00Z">
              <w:r w:rsidRPr="00060CEB">
                <w:rPr>
                  <w:rFonts w:ascii="Times New Roman" w:hAnsi="Times New Roman" w:cs="Times New Roman"/>
                  <w:color w:val="215868" w:themeColor="accent5" w:themeShade="80"/>
                  <w:sz w:val="20"/>
                  <w:szCs w:val="20"/>
                </w:rPr>
                <w:t>Zákazka malého rozsahu</w:t>
              </w:r>
            </w:ins>
          </w:p>
          <w:p w14:paraId="7DCE274B" w14:textId="77777777" w:rsidR="001244D8" w:rsidRPr="002D7AAF" w:rsidRDefault="001244D8" w:rsidP="004F678D">
            <w:pPr>
              <w:jc w:val="center"/>
              <w:cnfStyle w:val="100000000000" w:firstRow="1" w:lastRow="0" w:firstColumn="0" w:lastColumn="0" w:oddVBand="0" w:evenVBand="0" w:oddHBand="0" w:evenHBand="0" w:firstRowFirstColumn="0" w:firstRowLastColumn="0" w:lastRowFirstColumn="0" w:lastRowLastColumn="0"/>
              <w:rPr>
                <w:ins w:id="1645" w:author="Peter Eimannsberger" w:date="2024-08-02T11:18:00Z"/>
                <w:rFonts w:ascii="Times New Roman" w:hAnsi="Times New Roman" w:cs="Times New Roman"/>
                <w:b w:val="0"/>
                <w:color w:val="215868" w:themeColor="accent5" w:themeShade="80"/>
                <w:sz w:val="20"/>
                <w:szCs w:val="20"/>
              </w:rPr>
            </w:pPr>
          </w:p>
        </w:tc>
      </w:tr>
      <w:tr w:rsidR="00CE4627" w:rsidRPr="002D7AAF" w14:paraId="4D425526" w14:textId="77777777" w:rsidTr="00CE4627">
        <w:tblPrEx>
          <w:tblPrExChange w:id="1646"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1647"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tcPrChange w:id="1648" w:author="Karol M" w:date="2024-08-16T07:15:00Z">
              <w:tcPr>
                <w:tcW w:w="1413" w:type="dxa"/>
              </w:tcPr>
            </w:tcPrChange>
          </w:tcPr>
          <w:p w14:paraId="1FEC66BB" w14:textId="5FC98569" w:rsidR="001244D8" w:rsidRPr="002D7AAF" w:rsidRDefault="00A72744" w:rsidP="004F678D">
            <w:pPr>
              <w:rPr>
                <w:ins w:id="1649" w:author="Peter Eimannsberger" w:date="2024-08-02T11:18:00Z"/>
                <w:rFonts w:ascii="Times New Roman" w:hAnsi="Times New Roman" w:cs="Times New Roman"/>
                <w:sz w:val="20"/>
                <w:szCs w:val="20"/>
              </w:rPr>
            </w:pPr>
            <w:ins w:id="1650" w:author="Karol M" w:date="2024-08-16T07:23:00Z">
              <w:r w:rsidRPr="00A72744">
                <w:rPr>
                  <w:rFonts w:ascii="Times New Roman" w:hAnsi="Times New Roman" w:cs="Times New Roman"/>
                  <w:sz w:val="20"/>
                  <w:szCs w:val="20"/>
                </w:rPr>
                <w:t>Verejný obstarávateľ</w:t>
              </w:r>
            </w:ins>
          </w:p>
        </w:tc>
        <w:tc>
          <w:tcPr>
            <w:tcW w:w="1276" w:type="dxa"/>
            <w:tcPrChange w:id="1651" w:author="Karol M" w:date="2024-08-16T07:15:00Z">
              <w:tcPr>
                <w:tcW w:w="1276" w:type="dxa"/>
              </w:tcPr>
            </w:tcPrChange>
          </w:tcPr>
          <w:p w14:paraId="4B2DC756"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652" w:author="Peter Eimannsberger" w:date="2024-08-02T11:18:00Z"/>
                <w:rFonts w:ascii="Times New Roman" w:hAnsi="Times New Roman" w:cs="Times New Roman"/>
                <w:b/>
                <w:sz w:val="20"/>
                <w:szCs w:val="20"/>
              </w:rPr>
            </w:pPr>
            <w:ins w:id="1653" w:author="Peter Eimannsberger" w:date="2024-08-02T11:18:00Z">
              <w:r w:rsidRPr="002D7AAF">
                <w:rPr>
                  <w:rFonts w:ascii="Times New Roman" w:hAnsi="Times New Roman" w:cs="Times New Roman"/>
                  <w:b/>
                  <w:sz w:val="20"/>
                  <w:szCs w:val="20"/>
                </w:rPr>
                <w:t>Tovary</w:t>
              </w:r>
            </w:ins>
          </w:p>
        </w:tc>
        <w:tc>
          <w:tcPr>
            <w:tcW w:w="1417" w:type="dxa"/>
            <w:tcPrChange w:id="1654" w:author="Karol M" w:date="2024-08-16T07:15:00Z">
              <w:tcPr>
                <w:tcW w:w="1754" w:type="dxa"/>
              </w:tcPr>
            </w:tcPrChange>
          </w:tcPr>
          <w:p w14:paraId="3644F8F2"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655" w:author="Peter Eimannsberger" w:date="2024-08-02T11:18:00Z"/>
                <w:rFonts w:ascii="Times New Roman" w:hAnsi="Times New Roman" w:cs="Times New Roman"/>
                <w:b/>
                <w:sz w:val="20"/>
                <w:szCs w:val="20"/>
              </w:rPr>
            </w:pPr>
            <w:ins w:id="1656" w:author="Peter Eimannsberger" w:date="2024-08-02T11:18:00Z">
              <w:r w:rsidRPr="002D7AAF">
                <w:rPr>
                  <w:rFonts w:ascii="Times New Roman" w:hAnsi="Times New Roman" w:cs="Times New Roman"/>
                  <w:b/>
                  <w:sz w:val="20"/>
                  <w:szCs w:val="20"/>
                </w:rPr>
                <w:t>Služby</w:t>
              </w:r>
            </w:ins>
          </w:p>
        </w:tc>
        <w:tc>
          <w:tcPr>
            <w:tcW w:w="1418" w:type="dxa"/>
            <w:tcPrChange w:id="1657" w:author="Karol M" w:date="2024-08-16T07:15:00Z">
              <w:tcPr>
                <w:tcW w:w="1728" w:type="dxa"/>
              </w:tcPr>
            </w:tcPrChange>
          </w:tcPr>
          <w:p w14:paraId="0F0F396E"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658" w:author="Peter Eimannsberger" w:date="2024-08-02T11:18:00Z"/>
                <w:rFonts w:ascii="Times New Roman" w:hAnsi="Times New Roman" w:cs="Times New Roman"/>
                <w:b/>
                <w:sz w:val="20"/>
                <w:szCs w:val="20"/>
              </w:rPr>
            </w:pPr>
            <w:ins w:id="1659" w:author="Peter Eimannsberger" w:date="2024-08-02T11:18:00Z">
              <w:r w:rsidRPr="002D7AAF">
                <w:rPr>
                  <w:rFonts w:ascii="Times New Roman" w:hAnsi="Times New Roman" w:cs="Times New Roman"/>
                  <w:b/>
                  <w:sz w:val="20"/>
                  <w:szCs w:val="20"/>
                </w:rPr>
                <w:t>Služby</w:t>
              </w:r>
            </w:ins>
          </w:p>
          <w:p w14:paraId="561AD872"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660" w:author="Peter Eimannsberger" w:date="2024-08-02T11:18:00Z"/>
                <w:rFonts w:ascii="Times New Roman" w:hAnsi="Times New Roman" w:cs="Times New Roman"/>
                <w:b/>
                <w:sz w:val="16"/>
                <w:szCs w:val="16"/>
              </w:rPr>
            </w:pPr>
            <w:ins w:id="1661" w:author="Peter Eimannsberger" w:date="2024-08-02T11:18:00Z">
              <w:r w:rsidRPr="002D7AAF">
                <w:rPr>
                  <w:rFonts w:ascii="Times New Roman" w:hAnsi="Times New Roman" w:cs="Times New Roman"/>
                  <w:b/>
                  <w:sz w:val="16"/>
                  <w:szCs w:val="16"/>
                </w:rPr>
                <w:t>Príloha č. 1 ZVO</w:t>
              </w:r>
            </w:ins>
          </w:p>
        </w:tc>
        <w:tc>
          <w:tcPr>
            <w:tcW w:w="1417" w:type="dxa"/>
            <w:tcPrChange w:id="1662" w:author="Karol M" w:date="2024-08-16T07:15:00Z">
              <w:tcPr>
                <w:tcW w:w="1542" w:type="dxa"/>
              </w:tcPr>
            </w:tcPrChange>
          </w:tcPr>
          <w:p w14:paraId="5EEE830D"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663" w:author="Peter Eimannsberger" w:date="2024-08-02T11:18:00Z"/>
                <w:rFonts w:ascii="Times New Roman" w:hAnsi="Times New Roman" w:cs="Times New Roman"/>
                <w:b/>
                <w:sz w:val="20"/>
                <w:szCs w:val="20"/>
              </w:rPr>
            </w:pPr>
            <w:ins w:id="1664" w:author="Peter Eimannsberger" w:date="2024-08-02T11:18:00Z">
              <w:r w:rsidRPr="002D7AAF">
                <w:rPr>
                  <w:rFonts w:ascii="Times New Roman" w:hAnsi="Times New Roman" w:cs="Times New Roman"/>
                  <w:b/>
                  <w:sz w:val="20"/>
                  <w:szCs w:val="20"/>
                </w:rPr>
                <w:t>Potraviny</w:t>
              </w:r>
            </w:ins>
          </w:p>
        </w:tc>
        <w:tc>
          <w:tcPr>
            <w:tcW w:w="1418" w:type="dxa"/>
            <w:tcPrChange w:id="1665" w:author="Karol M" w:date="2024-08-16T07:15:00Z">
              <w:tcPr>
                <w:tcW w:w="646" w:type="dxa"/>
              </w:tcPr>
            </w:tcPrChange>
          </w:tcPr>
          <w:p w14:paraId="7F266A4D"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666" w:author="Peter Eimannsberger" w:date="2024-08-02T11:18:00Z"/>
                <w:rFonts w:ascii="Times New Roman" w:hAnsi="Times New Roman" w:cs="Times New Roman"/>
                <w:b/>
                <w:sz w:val="20"/>
                <w:szCs w:val="20"/>
              </w:rPr>
            </w:pPr>
            <w:ins w:id="1667" w:author="Peter Eimannsberger" w:date="2024-08-02T11:18:00Z">
              <w:r w:rsidRPr="002D7AAF">
                <w:rPr>
                  <w:rFonts w:ascii="Times New Roman" w:hAnsi="Times New Roman" w:cs="Times New Roman"/>
                  <w:b/>
                  <w:sz w:val="20"/>
                  <w:szCs w:val="20"/>
                </w:rPr>
                <w:t>Stavebné práce</w:t>
              </w:r>
            </w:ins>
          </w:p>
        </w:tc>
        <w:tc>
          <w:tcPr>
            <w:tcW w:w="1275" w:type="dxa"/>
            <w:tcPrChange w:id="1668" w:author="Karol M" w:date="2024-08-16T07:15:00Z">
              <w:tcPr>
                <w:tcW w:w="1275" w:type="dxa"/>
              </w:tcPr>
            </w:tcPrChange>
          </w:tcPr>
          <w:p w14:paraId="7FC91157"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669" w:author="Peter Eimannsberger" w:date="2024-08-02T11:18:00Z"/>
                <w:rFonts w:ascii="Times New Roman" w:hAnsi="Times New Roman" w:cs="Times New Roman"/>
                <w:b/>
                <w:color w:val="215868" w:themeColor="accent5" w:themeShade="80"/>
                <w:sz w:val="20"/>
                <w:szCs w:val="20"/>
              </w:rPr>
            </w:pPr>
          </w:p>
        </w:tc>
      </w:tr>
      <w:tr w:rsidR="00CE4627" w:rsidRPr="002D7AAF" w14:paraId="2050AD27" w14:textId="77777777" w:rsidTr="00CE4627">
        <w:tblPrEx>
          <w:tblPrExChange w:id="1670"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1671"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val="restart"/>
            <w:tcPrChange w:id="1672" w:author="Karol M" w:date="2024-08-16T07:15:00Z">
              <w:tcPr>
                <w:tcW w:w="1413" w:type="dxa"/>
                <w:vMerge w:val="restart"/>
              </w:tcPr>
            </w:tcPrChange>
          </w:tcPr>
          <w:p w14:paraId="4839DFBD" w14:textId="355BEA82" w:rsidR="001244D8" w:rsidRPr="007B648E" w:rsidDel="00A72744" w:rsidRDefault="001244D8" w:rsidP="004F678D">
            <w:pPr>
              <w:jc w:val="center"/>
              <w:rPr>
                <w:ins w:id="1673" w:author="Peter Eimannsberger" w:date="2024-08-02T11:18:00Z"/>
                <w:del w:id="1674" w:author="Karol M" w:date="2024-08-16T07:23:00Z"/>
                <w:rFonts w:ascii="Times New Roman" w:hAnsi="Times New Roman" w:cs="Times New Roman"/>
                <w:b w:val="0"/>
                <w:iCs/>
                <w:color w:val="215868" w:themeColor="accent5" w:themeShade="80"/>
                <w:sz w:val="20"/>
                <w:szCs w:val="20"/>
                <w:rPrChange w:id="1675" w:author="Karol M" w:date="2024-08-16T07:24:00Z">
                  <w:rPr>
                    <w:ins w:id="1676" w:author="Peter Eimannsberger" w:date="2024-08-02T11:18:00Z"/>
                    <w:del w:id="1677" w:author="Karol M" w:date="2024-08-16T07:23:00Z"/>
                    <w:rFonts w:ascii="Times New Roman" w:hAnsi="Times New Roman" w:cs="Times New Roman"/>
                    <w:b w:val="0"/>
                    <w:i/>
                    <w:color w:val="215868" w:themeColor="accent5" w:themeShade="80"/>
                    <w:sz w:val="20"/>
                    <w:szCs w:val="20"/>
                  </w:rPr>
                </w:rPrChange>
              </w:rPr>
            </w:pPr>
            <w:ins w:id="1678" w:author="Peter Eimannsberger" w:date="2024-08-02T11:18:00Z">
              <w:del w:id="1679" w:author="Karol M" w:date="2024-08-16T07:23:00Z">
                <w:r w:rsidRPr="007B648E" w:rsidDel="00A72744">
                  <w:rPr>
                    <w:rFonts w:ascii="Times New Roman" w:hAnsi="Times New Roman" w:cs="Times New Roman"/>
                    <w:iCs/>
                    <w:color w:val="215868" w:themeColor="accent5" w:themeShade="80"/>
                    <w:sz w:val="20"/>
                    <w:szCs w:val="20"/>
                    <w:rPrChange w:id="1680" w:author="Karol M" w:date="2024-08-16T07:24:00Z">
                      <w:rPr>
                        <w:rFonts w:ascii="Times New Roman" w:hAnsi="Times New Roman" w:cs="Times New Roman"/>
                        <w:i/>
                        <w:color w:val="215868" w:themeColor="accent5" w:themeShade="80"/>
                        <w:sz w:val="20"/>
                        <w:szCs w:val="20"/>
                      </w:rPr>
                    </w:rPrChange>
                  </w:rPr>
                  <w:delText>Verejný obstarávateľ</w:delText>
                </w:r>
              </w:del>
            </w:ins>
          </w:p>
          <w:p w14:paraId="6F491E57" w14:textId="7C95A7E1" w:rsidR="001244D8" w:rsidRPr="007B648E" w:rsidDel="00A72744" w:rsidRDefault="001244D8" w:rsidP="004F678D">
            <w:pPr>
              <w:jc w:val="center"/>
              <w:rPr>
                <w:ins w:id="1681" w:author="Peter Eimannsberger" w:date="2024-08-02T11:18:00Z"/>
                <w:del w:id="1682" w:author="Karol M" w:date="2024-08-16T07:23:00Z"/>
                <w:rFonts w:ascii="Times New Roman" w:hAnsi="Times New Roman" w:cs="Times New Roman"/>
                <w:b w:val="0"/>
                <w:iCs/>
                <w:color w:val="215868" w:themeColor="accent5" w:themeShade="80"/>
                <w:sz w:val="20"/>
                <w:szCs w:val="20"/>
                <w:rPrChange w:id="1683" w:author="Karol M" w:date="2024-08-16T07:24:00Z">
                  <w:rPr>
                    <w:ins w:id="1684" w:author="Peter Eimannsberger" w:date="2024-08-02T11:18:00Z"/>
                    <w:del w:id="1685" w:author="Karol M" w:date="2024-08-16T07:23:00Z"/>
                    <w:rFonts w:ascii="Times New Roman" w:hAnsi="Times New Roman" w:cs="Times New Roman"/>
                    <w:b w:val="0"/>
                    <w:i/>
                    <w:color w:val="215868" w:themeColor="accent5" w:themeShade="80"/>
                    <w:sz w:val="20"/>
                    <w:szCs w:val="20"/>
                  </w:rPr>
                </w:rPrChange>
              </w:rPr>
            </w:pPr>
          </w:p>
          <w:p w14:paraId="631DD0C9" w14:textId="77777777" w:rsidR="001244D8" w:rsidRPr="007B648E" w:rsidRDefault="001244D8" w:rsidP="004F678D">
            <w:pPr>
              <w:jc w:val="center"/>
              <w:rPr>
                <w:ins w:id="1686" w:author="Peter Eimannsberger" w:date="2024-08-02T11:18:00Z"/>
                <w:rFonts w:ascii="Times New Roman" w:hAnsi="Times New Roman" w:cs="Times New Roman"/>
                <w:b w:val="0"/>
                <w:iCs/>
                <w:color w:val="215868" w:themeColor="accent5" w:themeShade="80"/>
                <w:sz w:val="20"/>
                <w:szCs w:val="20"/>
                <w:rPrChange w:id="1687" w:author="Karol M" w:date="2024-08-16T07:24:00Z">
                  <w:rPr>
                    <w:ins w:id="1688" w:author="Peter Eimannsberger" w:date="2024-08-02T11:18:00Z"/>
                    <w:rFonts w:ascii="Times New Roman" w:hAnsi="Times New Roman" w:cs="Times New Roman"/>
                    <w:b w:val="0"/>
                    <w:i/>
                    <w:color w:val="215868" w:themeColor="accent5" w:themeShade="80"/>
                    <w:sz w:val="20"/>
                    <w:szCs w:val="20"/>
                  </w:rPr>
                </w:rPrChange>
              </w:rPr>
            </w:pPr>
          </w:p>
          <w:p w14:paraId="09DF9F7E" w14:textId="77777777" w:rsidR="001244D8" w:rsidRPr="007B648E" w:rsidRDefault="001244D8" w:rsidP="004F678D">
            <w:pPr>
              <w:jc w:val="center"/>
              <w:rPr>
                <w:ins w:id="1689" w:author="Peter Eimannsberger" w:date="2024-08-02T11:18:00Z"/>
                <w:rFonts w:ascii="Times New Roman" w:hAnsi="Times New Roman" w:cs="Times New Roman"/>
                <w:b w:val="0"/>
                <w:iCs/>
                <w:color w:val="215868" w:themeColor="accent5" w:themeShade="80"/>
                <w:sz w:val="20"/>
                <w:szCs w:val="20"/>
                <w:rPrChange w:id="1690" w:author="Karol M" w:date="2024-08-16T07:24:00Z">
                  <w:rPr>
                    <w:ins w:id="1691" w:author="Peter Eimannsberger" w:date="2024-08-02T11:18:00Z"/>
                    <w:rFonts w:ascii="Times New Roman" w:hAnsi="Times New Roman" w:cs="Times New Roman"/>
                    <w:b w:val="0"/>
                    <w:i/>
                    <w:color w:val="215868" w:themeColor="accent5" w:themeShade="80"/>
                    <w:sz w:val="20"/>
                    <w:szCs w:val="20"/>
                  </w:rPr>
                </w:rPrChange>
              </w:rPr>
            </w:pPr>
            <w:ins w:id="1692" w:author="Peter Eimannsberger" w:date="2024-08-02T11:18:00Z">
              <w:r w:rsidRPr="007B648E">
                <w:rPr>
                  <w:rFonts w:ascii="Times New Roman" w:hAnsi="Times New Roman" w:cs="Times New Roman"/>
                  <w:iCs/>
                  <w:color w:val="215868" w:themeColor="accent5" w:themeShade="80"/>
                  <w:sz w:val="20"/>
                  <w:szCs w:val="20"/>
                  <w:rPrChange w:id="1693" w:author="Karol M" w:date="2024-08-16T07:24:00Z">
                    <w:rPr>
                      <w:rFonts w:ascii="Times New Roman" w:hAnsi="Times New Roman" w:cs="Times New Roman"/>
                      <w:i/>
                      <w:color w:val="215868" w:themeColor="accent5" w:themeShade="80"/>
                      <w:sz w:val="20"/>
                      <w:szCs w:val="20"/>
                    </w:rPr>
                  </w:rPrChange>
                </w:rPr>
                <w:t>Obec</w:t>
              </w:r>
            </w:ins>
          </w:p>
          <w:p w14:paraId="62F64A89" w14:textId="77777777" w:rsidR="001244D8" w:rsidRPr="007B648E" w:rsidRDefault="001244D8" w:rsidP="004F678D">
            <w:pPr>
              <w:jc w:val="center"/>
              <w:rPr>
                <w:ins w:id="1694" w:author="Peter Eimannsberger" w:date="2024-08-02T11:18:00Z"/>
                <w:rFonts w:ascii="Times New Roman" w:hAnsi="Times New Roman" w:cs="Times New Roman"/>
                <w:b w:val="0"/>
                <w:iCs/>
                <w:color w:val="215868" w:themeColor="accent5" w:themeShade="80"/>
                <w:sz w:val="20"/>
                <w:szCs w:val="20"/>
                <w:rPrChange w:id="1695" w:author="Karol M" w:date="2024-08-16T07:24:00Z">
                  <w:rPr>
                    <w:ins w:id="1696" w:author="Peter Eimannsberger" w:date="2024-08-02T11:18:00Z"/>
                    <w:rFonts w:ascii="Times New Roman" w:hAnsi="Times New Roman" w:cs="Times New Roman"/>
                    <w:b w:val="0"/>
                    <w:i/>
                    <w:color w:val="215868" w:themeColor="accent5" w:themeShade="80"/>
                    <w:sz w:val="20"/>
                    <w:szCs w:val="20"/>
                  </w:rPr>
                </w:rPrChange>
              </w:rPr>
            </w:pPr>
            <w:ins w:id="1697" w:author="Peter Eimannsberger" w:date="2024-08-02T11:18:00Z">
              <w:r w:rsidRPr="007B648E">
                <w:rPr>
                  <w:rFonts w:ascii="Times New Roman" w:hAnsi="Times New Roman" w:cs="Times New Roman"/>
                  <w:iCs/>
                  <w:color w:val="215868" w:themeColor="accent5" w:themeShade="80"/>
                  <w:sz w:val="20"/>
                  <w:szCs w:val="20"/>
                  <w:rPrChange w:id="1698" w:author="Karol M" w:date="2024-08-16T07:24:00Z">
                    <w:rPr>
                      <w:rFonts w:ascii="Times New Roman" w:hAnsi="Times New Roman" w:cs="Times New Roman"/>
                      <w:i/>
                      <w:color w:val="215868" w:themeColor="accent5" w:themeShade="80"/>
                      <w:sz w:val="20"/>
                      <w:szCs w:val="20"/>
                    </w:rPr>
                  </w:rPrChange>
                </w:rPr>
                <w:t>§ 7 ods. 1 písm. b)</w:t>
              </w:r>
            </w:ins>
          </w:p>
          <w:p w14:paraId="1D965897" w14:textId="77777777" w:rsidR="001244D8" w:rsidRPr="007B648E" w:rsidRDefault="001244D8" w:rsidP="004F678D">
            <w:pPr>
              <w:jc w:val="center"/>
              <w:rPr>
                <w:ins w:id="1699" w:author="Peter Eimannsberger" w:date="2024-08-02T11:18:00Z"/>
                <w:rFonts w:ascii="Times New Roman" w:hAnsi="Times New Roman" w:cs="Times New Roman"/>
                <w:b w:val="0"/>
                <w:iCs/>
                <w:color w:val="215868" w:themeColor="accent5" w:themeShade="80"/>
                <w:sz w:val="20"/>
                <w:szCs w:val="20"/>
                <w:rPrChange w:id="1700" w:author="Karol M" w:date="2024-08-16T07:24:00Z">
                  <w:rPr>
                    <w:ins w:id="1701" w:author="Peter Eimannsberger" w:date="2024-08-02T11:18:00Z"/>
                    <w:rFonts w:ascii="Times New Roman" w:hAnsi="Times New Roman" w:cs="Times New Roman"/>
                    <w:b w:val="0"/>
                    <w:i/>
                    <w:color w:val="215868" w:themeColor="accent5" w:themeShade="80"/>
                    <w:sz w:val="20"/>
                    <w:szCs w:val="20"/>
                  </w:rPr>
                </w:rPrChange>
              </w:rPr>
            </w:pPr>
          </w:p>
          <w:p w14:paraId="2BD16522" w14:textId="77777777" w:rsidR="001244D8" w:rsidRPr="007B648E" w:rsidRDefault="001244D8" w:rsidP="004F678D">
            <w:pPr>
              <w:jc w:val="center"/>
              <w:rPr>
                <w:ins w:id="1702" w:author="Peter Eimannsberger" w:date="2024-08-02T11:18:00Z"/>
                <w:rFonts w:ascii="Times New Roman" w:hAnsi="Times New Roman" w:cs="Times New Roman"/>
                <w:b w:val="0"/>
                <w:iCs/>
                <w:color w:val="215868" w:themeColor="accent5" w:themeShade="80"/>
                <w:sz w:val="20"/>
                <w:szCs w:val="20"/>
                <w:rPrChange w:id="1703" w:author="Karol M" w:date="2024-08-16T07:24:00Z">
                  <w:rPr>
                    <w:ins w:id="1704" w:author="Peter Eimannsberger" w:date="2024-08-02T11:18:00Z"/>
                    <w:rFonts w:ascii="Times New Roman" w:hAnsi="Times New Roman" w:cs="Times New Roman"/>
                    <w:b w:val="0"/>
                    <w:i/>
                    <w:color w:val="215868" w:themeColor="accent5" w:themeShade="80"/>
                    <w:sz w:val="20"/>
                    <w:szCs w:val="20"/>
                  </w:rPr>
                </w:rPrChange>
              </w:rPr>
            </w:pPr>
            <w:ins w:id="1705" w:author="Peter Eimannsberger" w:date="2024-08-02T11:18:00Z">
              <w:r w:rsidRPr="007B648E">
                <w:rPr>
                  <w:rFonts w:ascii="Times New Roman" w:hAnsi="Times New Roman" w:cs="Times New Roman"/>
                  <w:iCs/>
                  <w:color w:val="215868" w:themeColor="accent5" w:themeShade="80"/>
                  <w:sz w:val="20"/>
                  <w:szCs w:val="20"/>
                  <w:rPrChange w:id="1706" w:author="Karol M" w:date="2024-08-16T07:24:00Z">
                    <w:rPr>
                      <w:rFonts w:ascii="Times New Roman" w:hAnsi="Times New Roman" w:cs="Times New Roman"/>
                      <w:i/>
                      <w:color w:val="215868" w:themeColor="accent5" w:themeShade="80"/>
                      <w:sz w:val="20"/>
                      <w:szCs w:val="20"/>
                    </w:rPr>
                  </w:rPrChange>
                </w:rPr>
                <w:t>VÚC</w:t>
              </w:r>
            </w:ins>
          </w:p>
          <w:p w14:paraId="1B219FBF" w14:textId="77777777" w:rsidR="001244D8" w:rsidRPr="007B648E" w:rsidRDefault="001244D8" w:rsidP="004F678D">
            <w:pPr>
              <w:jc w:val="center"/>
              <w:rPr>
                <w:ins w:id="1707" w:author="Peter Eimannsberger" w:date="2024-08-02T11:18:00Z"/>
                <w:rFonts w:ascii="Times New Roman" w:hAnsi="Times New Roman" w:cs="Times New Roman"/>
                <w:b w:val="0"/>
                <w:iCs/>
                <w:color w:val="215868" w:themeColor="accent5" w:themeShade="80"/>
                <w:sz w:val="20"/>
                <w:szCs w:val="20"/>
                <w:rPrChange w:id="1708" w:author="Karol M" w:date="2024-08-16T07:24:00Z">
                  <w:rPr>
                    <w:ins w:id="1709" w:author="Peter Eimannsberger" w:date="2024-08-02T11:18:00Z"/>
                    <w:rFonts w:ascii="Times New Roman" w:hAnsi="Times New Roman" w:cs="Times New Roman"/>
                    <w:b w:val="0"/>
                    <w:i/>
                    <w:color w:val="215868" w:themeColor="accent5" w:themeShade="80"/>
                    <w:sz w:val="20"/>
                    <w:szCs w:val="20"/>
                  </w:rPr>
                </w:rPrChange>
              </w:rPr>
            </w:pPr>
            <w:ins w:id="1710" w:author="Peter Eimannsberger" w:date="2024-08-02T11:18:00Z">
              <w:r w:rsidRPr="007B648E">
                <w:rPr>
                  <w:rFonts w:ascii="Times New Roman" w:hAnsi="Times New Roman" w:cs="Times New Roman"/>
                  <w:iCs/>
                  <w:color w:val="215868" w:themeColor="accent5" w:themeShade="80"/>
                  <w:sz w:val="20"/>
                  <w:szCs w:val="20"/>
                  <w:rPrChange w:id="1711" w:author="Karol M" w:date="2024-08-16T07:24:00Z">
                    <w:rPr>
                      <w:rFonts w:ascii="Times New Roman" w:hAnsi="Times New Roman" w:cs="Times New Roman"/>
                      <w:i/>
                      <w:color w:val="215868" w:themeColor="accent5" w:themeShade="80"/>
                      <w:sz w:val="20"/>
                      <w:szCs w:val="20"/>
                    </w:rPr>
                  </w:rPrChange>
                </w:rPr>
                <w:t>§ 7 ods. 1 písm. c)</w:t>
              </w:r>
            </w:ins>
          </w:p>
          <w:p w14:paraId="73FA266B" w14:textId="77777777" w:rsidR="001244D8" w:rsidRPr="007B648E" w:rsidRDefault="001244D8" w:rsidP="004F678D">
            <w:pPr>
              <w:jc w:val="center"/>
              <w:rPr>
                <w:ins w:id="1712" w:author="Peter Eimannsberger" w:date="2024-08-02T11:18:00Z"/>
                <w:rFonts w:ascii="Times New Roman" w:hAnsi="Times New Roman" w:cs="Times New Roman"/>
                <w:b w:val="0"/>
                <w:iCs/>
                <w:color w:val="215868" w:themeColor="accent5" w:themeShade="80"/>
                <w:sz w:val="20"/>
                <w:szCs w:val="20"/>
                <w:rPrChange w:id="1713" w:author="Karol M" w:date="2024-08-16T07:24:00Z">
                  <w:rPr>
                    <w:ins w:id="1714" w:author="Peter Eimannsberger" w:date="2024-08-02T11:18:00Z"/>
                    <w:rFonts w:ascii="Times New Roman" w:hAnsi="Times New Roman" w:cs="Times New Roman"/>
                    <w:b w:val="0"/>
                    <w:i/>
                    <w:color w:val="215868" w:themeColor="accent5" w:themeShade="80"/>
                    <w:sz w:val="20"/>
                    <w:szCs w:val="20"/>
                  </w:rPr>
                </w:rPrChange>
              </w:rPr>
            </w:pPr>
          </w:p>
          <w:p w14:paraId="5EA0D460" w14:textId="77777777" w:rsidR="001244D8" w:rsidRPr="007B648E" w:rsidRDefault="001244D8" w:rsidP="004F678D">
            <w:pPr>
              <w:jc w:val="center"/>
              <w:rPr>
                <w:ins w:id="1715" w:author="Peter Eimannsberger" w:date="2024-08-02T11:18:00Z"/>
                <w:rFonts w:ascii="Times New Roman" w:hAnsi="Times New Roman" w:cs="Times New Roman"/>
                <w:b w:val="0"/>
                <w:iCs/>
                <w:color w:val="215868" w:themeColor="accent5" w:themeShade="80"/>
                <w:sz w:val="20"/>
                <w:szCs w:val="20"/>
                <w:rPrChange w:id="1716" w:author="Karol M" w:date="2024-08-16T07:24:00Z">
                  <w:rPr>
                    <w:ins w:id="1717" w:author="Peter Eimannsberger" w:date="2024-08-02T11:18:00Z"/>
                    <w:rFonts w:ascii="Times New Roman" w:hAnsi="Times New Roman" w:cs="Times New Roman"/>
                    <w:b w:val="0"/>
                    <w:i/>
                    <w:color w:val="215868" w:themeColor="accent5" w:themeShade="80"/>
                    <w:sz w:val="20"/>
                    <w:szCs w:val="20"/>
                  </w:rPr>
                </w:rPrChange>
              </w:rPr>
            </w:pPr>
            <w:ins w:id="1718" w:author="Peter Eimannsberger" w:date="2024-08-02T11:18:00Z">
              <w:r w:rsidRPr="007B648E">
                <w:rPr>
                  <w:rFonts w:ascii="Times New Roman" w:hAnsi="Times New Roman" w:cs="Times New Roman"/>
                  <w:iCs/>
                  <w:color w:val="215868" w:themeColor="accent5" w:themeShade="80"/>
                  <w:sz w:val="20"/>
                  <w:szCs w:val="20"/>
                  <w:rPrChange w:id="1719" w:author="Karol M" w:date="2024-08-16T07:24:00Z">
                    <w:rPr>
                      <w:rFonts w:ascii="Times New Roman" w:hAnsi="Times New Roman" w:cs="Times New Roman"/>
                      <w:i/>
                      <w:color w:val="215868" w:themeColor="accent5" w:themeShade="80"/>
                      <w:sz w:val="20"/>
                      <w:szCs w:val="20"/>
                    </w:rPr>
                  </w:rPrChange>
                </w:rPr>
                <w:t>Právnická osoba</w:t>
              </w:r>
            </w:ins>
          </w:p>
          <w:p w14:paraId="5B004A4E" w14:textId="77777777" w:rsidR="001244D8" w:rsidRPr="007B648E" w:rsidRDefault="001244D8" w:rsidP="004F678D">
            <w:pPr>
              <w:jc w:val="center"/>
              <w:rPr>
                <w:ins w:id="1720" w:author="Peter Eimannsberger" w:date="2024-08-02T11:18:00Z"/>
                <w:rFonts w:ascii="Times New Roman" w:hAnsi="Times New Roman" w:cs="Times New Roman"/>
                <w:b w:val="0"/>
                <w:iCs/>
                <w:color w:val="215868" w:themeColor="accent5" w:themeShade="80"/>
                <w:sz w:val="20"/>
                <w:szCs w:val="20"/>
                <w:rPrChange w:id="1721" w:author="Karol M" w:date="2024-08-16T07:24:00Z">
                  <w:rPr>
                    <w:ins w:id="1722" w:author="Peter Eimannsberger" w:date="2024-08-02T11:18:00Z"/>
                    <w:rFonts w:ascii="Times New Roman" w:hAnsi="Times New Roman" w:cs="Times New Roman"/>
                    <w:b w:val="0"/>
                    <w:i/>
                    <w:color w:val="215868" w:themeColor="accent5" w:themeShade="80"/>
                    <w:sz w:val="20"/>
                    <w:szCs w:val="20"/>
                  </w:rPr>
                </w:rPrChange>
              </w:rPr>
            </w:pPr>
            <w:ins w:id="1723" w:author="Peter Eimannsberger" w:date="2024-08-02T11:18:00Z">
              <w:r w:rsidRPr="007B648E">
                <w:rPr>
                  <w:rFonts w:ascii="Times New Roman" w:hAnsi="Times New Roman" w:cs="Times New Roman"/>
                  <w:iCs/>
                  <w:color w:val="215868" w:themeColor="accent5" w:themeShade="80"/>
                  <w:sz w:val="20"/>
                  <w:szCs w:val="20"/>
                  <w:rPrChange w:id="1724" w:author="Karol M" w:date="2024-08-16T07:24:00Z">
                    <w:rPr>
                      <w:rFonts w:ascii="Times New Roman" w:hAnsi="Times New Roman" w:cs="Times New Roman"/>
                      <w:i/>
                      <w:color w:val="215868" w:themeColor="accent5" w:themeShade="80"/>
                      <w:sz w:val="20"/>
                      <w:szCs w:val="20"/>
                    </w:rPr>
                  </w:rPrChange>
                </w:rPr>
                <w:t>§ 7 ods. 1 písm. d)</w:t>
              </w:r>
            </w:ins>
          </w:p>
          <w:p w14:paraId="352F6D99" w14:textId="77777777" w:rsidR="001244D8" w:rsidRPr="007B648E" w:rsidRDefault="001244D8" w:rsidP="004F678D">
            <w:pPr>
              <w:jc w:val="center"/>
              <w:rPr>
                <w:ins w:id="1725" w:author="Peter Eimannsberger" w:date="2024-08-02T11:18:00Z"/>
                <w:rFonts w:ascii="Times New Roman" w:hAnsi="Times New Roman" w:cs="Times New Roman"/>
                <w:b w:val="0"/>
                <w:iCs/>
                <w:color w:val="215868" w:themeColor="accent5" w:themeShade="80"/>
                <w:sz w:val="20"/>
                <w:szCs w:val="20"/>
                <w:rPrChange w:id="1726" w:author="Karol M" w:date="2024-08-16T07:24:00Z">
                  <w:rPr>
                    <w:ins w:id="1727" w:author="Peter Eimannsberger" w:date="2024-08-02T11:18:00Z"/>
                    <w:rFonts w:ascii="Times New Roman" w:hAnsi="Times New Roman" w:cs="Times New Roman"/>
                    <w:b w:val="0"/>
                    <w:i/>
                    <w:color w:val="215868" w:themeColor="accent5" w:themeShade="80"/>
                    <w:sz w:val="20"/>
                    <w:szCs w:val="20"/>
                  </w:rPr>
                </w:rPrChange>
              </w:rPr>
            </w:pPr>
          </w:p>
          <w:p w14:paraId="778C698F" w14:textId="77777777" w:rsidR="001244D8" w:rsidRPr="007B648E" w:rsidRDefault="001244D8" w:rsidP="004F678D">
            <w:pPr>
              <w:jc w:val="center"/>
              <w:rPr>
                <w:ins w:id="1728" w:author="Peter Eimannsberger" w:date="2024-08-02T11:18:00Z"/>
                <w:rFonts w:ascii="Times New Roman" w:hAnsi="Times New Roman" w:cs="Times New Roman"/>
                <w:b w:val="0"/>
                <w:iCs/>
                <w:color w:val="215868" w:themeColor="accent5" w:themeShade="80"/>
                <w:sz w:val="20"/>
                <w:szCs w:val="20"/>
                <w:rPrChange w:id="1729" w:author="Karol M" w:date="2024-08-16T07:24:00Z">
                  <w:rPr>
                    <w:ins w:id="1730" w:author="Peter Eimannsberger" w:date="2024-08-02T11:18:00Z"/>
                    <w:rFonts w:ascii="Times New Roman" w:hAnsi="Times New Roman" w:cs="Times New Roman"/>
                    <w:b w:val="0"/>
                    <w:i/>
                    <w:color w:val="215868" w:themeColor="accent5" w:themeShade="80"/>
                    <w:sz w:val="20"/>
                    <w:szCs w:val="20"/>
                  </w:rPr>
                </w:rPrChange>
              </w:rPr>
            </w:pPr>
            <w:ins w:id="1731" w:author="Peter Eimannsberger" w:date="2024-08-02T11:18:00Z">
              <w:r w:rsidRPr="007B648E">
                <w:rPr>
                  <w:rFonts w:ascii="Times New Roman" w:hAnsi="Times New Roman" w:cs="Times New Roman"/>
                  <w:iCs/>
                  <w:color w:val="215868" w:themeColor="accent5" w:themeShade="80"/>
                  <w:sz w:val="20"/>
                  <w:szCs w:val="20"/>
                  <w:rPrChange w:id="1732" w:author="Karol M" w:date="2024-08-16T07:24:00Z">
                    <w:rPr>
                      <w:rFonts w:ascii="Times New Roman" w:hAnsi="Times New Roman" w:cs="Times New Roman"/>
                      <w:i/>
                      <w:color w:val="215868" w:themeColor="accent5" w:themeShade="80"/>
                      <w:sz w:val="20"/>
                      <w:szCs w:val="20"/>
                    </w:rPr>
                  </w:rPrChange>
                </w:rPr>
                <w:t>Združenie</w:t>
              </w:r>
            </w:ins>
          </w:p>
          <w:p w14:paraId="60BA9120" w14:textId="77777777" w:rsidR="001244D8" w:rsidRPr="007B648E" w:rsidRDefault="001244D8" w:rsidP="004F678D">
            <w:pPr>
              <w:jc w:val="center"/>
              <w:rPr>
                <w:ins w:id="1733" w:author="Peter Eimannsberger" w:date="2024-08-02T11:18:00Z"/>
                <w:rFonts w:ascii="Times New Roman" w:hAnsi="Times New Roman" w:cs="Times New Roman"/>
                <w:b w:val="0"/>
                <w:iCs/>
                <w:color w:val="215868" w:themeColor="accent5" w:themeShade="80"/>
                <w:sz w:val="20"/>
                <w:szCs w:val="20"/>
                <w:rPrChange w:id="1734" w:author="Karol M" w:date="2024-08-16T07:24:00Z">
                  <w:rPr>
                    <w:ins w:id="1735" w:author="Peter Eimannsberger" w:date="2024-08-02T11:18:00Z"/>
                    <w:rFonts w:ascii="Times New Roman" w:hAnsi="Times New Roman" w:cs="Times New Roman"/>
                    <w:b w:val="0"/>
                    <w:i/>
                    <w:color w:val="215868" w:themeColor="accent5" w:themeShade="80"/>
                    <w:sz w:val="20"/>
                    <w:szCs w:val="20"/>
                  </w:rPr>
                </w:rPrChange>
              </w:rPr>
            </w:pPr>
            <w:ins w:id="1736" w:author="Peter Eimannsberger" w:date="2024-08-02T11:18:00Z">
              <w:r w:rsidRPr="007B648E">
                <w:rPr>
                  <w:rFonts w:ascii="Times New Roman" w:hAnsi="Times New Roman" w:cs="Times New Roman"/>
                  <w:iCs/>
                  <w:color w:val="215868" w:themeColor="accent5" w:themeShade="80"/>
                  <w:sz w:val="20"/>
                  <w:szCs w:val="20"/>
                  <w:rPrChange w:id="1737" w:author="Karol M" w:date="2024-08-16T07:24:00Z">
                    <w:rPr>
                      <w:rFonts w:ascii="Times New Roman" w:hAnsi="Times New Roman" w:cs="Times New Roman"/>
                      <w:i/>
                      <w:color w:val="215868" w:themeColor="accent5" w:themeShade="80"/>
                      <w:sz w:val="20"/>
                      <w:szCs w:val="20"/>
                    </w:rPr>
                  </w:rPrChange>
                </w:rPr>
                <w:t>§7 ods. 1 písm. e)</w:t>
              </w:r>
            </w:ins>
          </w:p>
          <w:p w14:paraId="705E7454" w14:textId="77777777" w:rsidR="001244D8" w:rsidRDefault="001244D8" w:rsidP="004F678D">
            <w:pPr>
              <w:jc w:val="center"/>
              <w:rPr>
                <w:ins w:id="1738" w:author="Peter Eimannsberger" w:date="2024-08-02T11:18:00Z"/>
                <w:rFonts w:ascii="Times New Roman" w:hAnsi="Times New Roman" w:cs="Times New Roman"/>
                <w:b w:val="0"/>
                <w:i/>
                <w:color w:val="215868" w:themeColor="accent5" w:themeShade="80"/>
                <w:sz w:val="20"/>
                <w:szCs w:val="20"/>
              </w:rPr>
            </w:pPr>
          </w:p>
          <w:p w14:paraId="72A1B672" w14:textId="77777777" w:rsidR="001244D8" w:rsidRPr="002D7AAF" w:rsidRDefault="001244D8" w:rsidP="004F678D">
            <w:pPr>
              <w:jc w:val="center"/>
              <w:rPr>
                <w:ins w:id="1739" w:author="Peter Eimannsberger" w:date="2024-08-02T11:18:00Z"/>
                <w:rFonts w:ascii="Times New Roman" w:hAnsi="Times New Roman" w:cs="Times New Roman"/>
                <w:sz w:val="20"/>
                <w:szCs w:val="20"/>
              </w:rPr>
            </w:pPr>
          </w:p>
        </w:tc>
        <w:tc>
          <w:tcPr>
            <w:tcW w:w="1276" w:type="dxa"/>
            <w:tcPrChange w:id="1740" w:author="Karol M" w:date="2024-08-16T07:15:00Z">
              <w:tcPr>
                <w:tcW w:w="1276" w:type="dxa"/>
              </w:tcPr>
            </w:tcPrChange>
          </w:tcPr>
          <w:p w14:paraId="40E11E0A"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41" w:author="Peter Eimannsberger" w:date="2024-08-02T11:18:00Z"/>
                <w:rFonts w:ascii="Times New Roman" w:hAnsi="Times New Roman" w:cs="Times New Roman"/>
                <w:sz w:val="20"/>
                <w:szCs w:val="20"/>
              </w:rPr>
            </w:pPr>
            <w:ins w:id="1742" w:author="Peter Eimannsberger" w:date="2024-08-02T11:18:00Z">
              <w:r w:rsidRPr="002D7AAF">
                <w:rPr>
                  <w:rFonts w:ascii="Times New Roman" w:hAnsi="Times New Roman" w:cs="Times New Roman"/>
                  <w:sz w:val="20"/>
                  <w:szCs w:val="20"/>
                </w:rPr>
                <w:t>od 50 000 €</w:t>
              </w:r>
            </w:ins>
          </w:p>
          <w:p w14:paraId="174A2B65"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43" w:author="Peter Eimannsberger" w:date="2024-08-02T11:18:00Z"/>
                <w:rFonts w:ascii="Times New Roman" w:hAnsi="Times New Roman" w:cs="Times New Roman"/>
                <w:sz w:val="20"/>
                <w:szCs w:val="20"/>
              </w:rPr>
            </w:pPr>
            <w:ins w:id="1744" w:author="Peter Eimannsberger" w:date="2024-08-02T11:18:00Z">
              <w:r w:rsidRPr="002D7AAF">
                <w:rPr>
                  <w:rFonts w:ascii="Times New Roman" w:hAnsi="Times New Roman" w:cs="Times New Roman"/>
                  <w:sz w:val="20"/>
                  <w:szCs w:val="20"/>
                </w:rPr>
                <w:t>do</w:t>
              </w:r>
            </w:ins>
          </w:p>
          <w:p w14:paraId="136F794B" w14:textId="0EFBDF3F" w:rsidR="001244D8" w:rsidRPr="002D7AAF" w:rsidRDefault="008B6E5F"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45" w:author="Peter Eimannsberger" w:date="2024-08-02T11:18:00Z"/>
                <w:rFonts w:ascii="Times New Roman" w:hAnsi="Times New Roman" w:cs="Times New Roman"/>
                <w:sz w:val="20"/>
                <w:szCs w:val="20"/>
              </w:rPr>
            </w:pPr>
            <w:ins w:id="1746" w:author="Peter Eimannsberger" w:date="2024-09-12T07:48:00Z">
              <w:r>
                <w:rPr>
                  <w:rFonts w:ascii="Times New Roman" w:hAnsi="Times New Roman" w:cs="Times New Roman"/>
                  <w:sz w:val="20"/>
                  <w:szCs w:val="20"/>
                </w:rPr>
                <w:t>142 999</w:t>
              </w:r>
            </w:ins>
            <w:ins w:id="1747" w:author="Peter Eimannsberger" w:date="2024-08-02T11:18:00Z">
              <w:r w:rsidR="001244D8" w:rsidRPr="002D7AAF">
                <w:rPr>
                  <w:rFonts w:ascii="Times New Roman" w:hAnsi="Times New Roman" w:cs="Times New Roman"/>
                  <w:sz w:val="20"/>
                  <w:szCs w:val="20"/>
                </w:rPr>
                <w:t>,99 €</w:t>
              </w:r>
            </w:ins>
          </w:p>
        </w:tc>
        <w:tc>
          <w:tcPr>
            <w:tcW w:w="1417" w:type="dxa"/>
            <w:tcPrChange w:id="1748" w:author="Karol M" w:date="2024-08-16T07:15:00Z">
              <w:tcPr>
                <w:tcW w:w="1754" w:type="dxa"/>
              </w:tcPr>
            </w:tcPrChange>
          </w:tcPr>
          <w:p w14:paraId="368CDD2E"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49" w:author="Peter Eimannsberger" w:date="2024-08-02T11:18:00Z"/>
                <w:rFonts w:ascii="Times New Roman" w:hAnsi="Times New Roman" w:cs="Times New Roman"/>
                <w:sz w:val="20"/>
                <w:szCs w:val="20"/>
              </w:rPr>
            </w:pPr>
            <w:ins w:id="1750"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550E0A9F"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51" w:author="Peter Eimannsberger" w:date="2024-08-02T11:18:00Z"/>
                <w:rFonts w:ascii="Times New Roman" w:hAnsi="Times New Roman" w:cs="Times New Roman"/>
                <w:sz w:val="20"/>
                <w:szCs w:val="20"/>
              </w:rPr>
            </w:pPr>
            <w:ins w:id="1752"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16BA5898" w14:textId="04FF5071" w:rsidR="001244D8" w:rsidRPr="002D7AAF" w:rsidRDefault="008B6E5F"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53" w:author="Peter Eimannsberger" w:date="2024-08-02T11:18:00Z"/>
                <w:rFonts w:ascii="Times New Roman" w:hAnsi="Times New Roman" w:cs="Times New Roman"/>
                <w:sz w:val="20"/>
                <w:szCs w:val="20"/>
              </w:rPr>
            </w:pPr>
            <w:ins w:id="1754" w:author="Peter Eimannsberger" w:date="2024-09-12T07:48:00Z">
              <w:r>
                <w:rPr>
                  <w:rFonts w:ascii="Times New Roman" w:hAnsi="Times New Roman" w:cs="Times New Roman"/>
                  <w:sz w:val="20"/>
                  <w:szCs w:val="20"/>
                </w:rPr>
                <w:t>142</w:t>
              </w:r>
            </w:ins>
            <w:ins w:id="1755" w:author="Peter Eimannsberger" w:date="2024-08-02T11:18:00Z">
              <w:r w:rsidR="001244D8">
                <w:rPr>
                  <w:rFonts w:ascii="Times New Roman" w:hAnsi="Times New Roman" w:cs="Times New Roman"/>
                  <w:sz w:val="20"/>
                  <w:szCs w:val="20"/>
                </w:rPr>
                <w:t xml:space="preserve"> 999</w:t>
              </w:r>
              <w:r w:rsidR="001244D8" w:rsidRPr="002D7AAF">
                <w:rPr>
                  <w:rFonts w:ascii="Times New Roman" w:hAnsi="Times New Roman" w:cs="Times New Roman"/>
                  <w:sz w:val="20"/>
                  <w:szCs w:val="20"/>
                </w:rPr>
                <w:t>,99 €</w:t>
              </w:r>
            </w:ins>
          </w:p>
        </w:tc>
        <w:tc>
          <w:tcPr>
            <w:tcW w:w="1418" w:type="dxa"/>
            <w:tcPrChange w:id="1756" w:author="Karol M" w:date="2024-08-16T07:15:00Z">
              <w:tcPr>
                <w:tcW w:w="1728" w:type="dxa"/>
              </w:tcPr>
            </w:tcPrChange>
          </w:tcPr>
          <w:p w14:paraId="445FAD1A" w14:textId="77777777" w:rsidR="009C542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57" w:author="Peter Eimannsberger" w:date="2024-09-11T13:54:00Z"/>
                <w:rFonts w:ascii="Times New Roman" w:hAnsi="Times New Roman" w:cs="Times New Roman"/>
                <w:sz w:val="20"/>
                <w:szCs w:val="20"/>
              </w:rPr>
            </w:pPr>
            <w:ins w:id="175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50 000 € </w:t>
              </w:r>
            </w:ins>
          </w:p>
          <w:p w14:paraId="09204E38" w14:textId="77777777" w:rsidR="009C542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59" w:author="Peter Eimannsberger" w:date="2024-09-11T13:54:00Z"/>
                <w:rFonts w:ascii="Times New Roman" w:hAnsi="Times New Roman" w:cs="Times New Roman"/>
                <w:sz w:val="20"/>
                <w:szCs w:val="20"/>
              </w:rPr>
            </w:pPr>
            <w:ins w:id="1760" w:author="Peter Eimannsberger" w:date="2024-08-02T11:18:00Z">
              <w:r w:rsidRPr="002D7AAF">
                <w:rPr>
                  <w:rFonts w:ascii="Times New Roman" w:hAnsi="Times New Roman" w:cs="Times New Roman"/>
                  <w:sz w:val="20"/>
                  <w:szCs w:val="20"/>
                </w:rPr>
                <w:t xml:space="preserve">do </w:t>
              </w:r>
            </w:ins>
          </w:p>
          <w:p w14:paraId="05E5891A" w14:textId="6D2D97AA"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61" w:author="Peter Eimannsberger" w:date="2024-08-02T11:18:00Z"/>
                <w:rFonts w:ascii="Times New Roman" w:hAnsi="Times New Roman" w:cs="Times New Roman"/>
                <w:sz w:val="20"/>
                <w:szCs w:val="20"/>
              </w:rPr>
            </w:pPr>
            <w:ins w:id="1762" w:author="Peter Eimannsberger" w:date="2024-08-02T11:18:00Z">
              <w:r w:rsidRPr="002D7AAF">
                <w:rPr>
                  <w:rFonts w:ascii="Times New Roman" w:hAnsi="Times New Roman" w:cs="Times New Roman"/>
                  <w:sz w:val="20"/>
                  <w:szCs w:val="20"/>
                </w:rPr>
                <w:t>749 999,99 €</w:t>
              </w:r>
            </w:ins>
          </w:p>
        </w:tc>
        <w:tc>
          <w:tcPr>
            <w:tcW w:w="1417" w:type="dxa"/>
            <w:tcPrChange w:id="1763" w:author="Karol M" w:date="2024-08-16T07:15:00Z">
              <w:tcPr>
                <w:tcW w:w="1542" w:type="dxa"/>
              </w:tcPr>
            </w:tcPrChange>
          </w:tcPr>
          <w:p w14:paraId="51C961AB"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64" w:author="Peter Eimannsberger" w:date="2024-08-02T11:18:00Z"/>
                <w:rFonts w:ascii="Times New Roman" w:hAnsi="Times New Roman" w:cs="Times New Roman"/>
                <w:sz w:val="20"/>
                <w:szCs w:val="20"/>
              </w:rPr>
            </w:pPr>
            <w:ins w:id="1765"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35B4B1F1"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66" w:author="Peter Eimannsberger" w:date="2024-08-02T11:18:00Z"/>
                <w:rFonts w:ascii="Times New Roman" w:hAnsi="Times New Roman" w:cs="Times New Roman"/>
                <w:sz w:val="20"/>
                <w:szCs w:val="20"/>
              </w:rPr>
            </w:pPr>
            <w:ins w:id="1767"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o</w:t>
              </w:r>
            </w:ins>
          </w:p>
          <w:p w14:paraId="701B35B4"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68" w:author="Peter Eimannsberger" w:date="2024-08-02T11:18:00Z"/>
                <w:rFonts w:ascii="Times New Roman" w:hAnsi="Times New Roman" w:cs="Times New Roman"/>
                <w:sz w:val="20"/>
                <w:szCs w:val="20"/>
              </w:rPr>
            </w:pPr>
            <w:ins w:id="1769" w:author="Peter Eimannsberger" w:date="2024-08-02T11:18:00Z">
              <w:r w:rsidRPr="002D7AAF">
                <w:rPr>
                  <w:rFonts w:ascii="Times New Roman" w:hAnsi="Times New Roman" w:cs="Times New Roman"/>
                  <w:sz w:val="20"/>
                  <w:szCs w:val="20"/>
                </w:rPr>
                <w:t xml:space="preserve"> </w:t>
              </w:r>
              <w:r>
                <w:rPr>
                  <w:rFonts w:ascii="Times New Roman" w:hAnsi="Times New Roman" w:cs="Times New Roman"/>
                  <w:sz w:val="20"/>
                  <w:szCs w:val="20"/>
                </w:rPr>
                <w:t>220</w:t>
              </w:r>
              <w:r w:rsidRPr="002D7AAF">
                <w:rPr>
                  <w:rFonts w:ascii="Times New Roman" w:hAnsi="Times New Roman" w:cs="Times New Roman"/>
                  <w:sz w:val="20"/>
                  <w:szCs w:val="20"/>
                </w:rPr>
                <w:t> 999,99 €</w:t>
              </w:r>
            </w:ins>
          </w:p>
        </w:tc>
        <w:tc>
          <w:tcPr>
            <w:tcW w:w="1418" w:type="dxa"/>
            <w:tcPrChange w:id="1770" w:author="Karol M" w:date="2024-08-16T07:15:00Z">
              <w:tcPr>
                <w:tcW w:w="646" w:type="dxa"/>
              </w:tcPr>
            </w:tcPrChange>
          </w:tcPr>
          <w:p w14:paraId="5EE81B59"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71" w:author="Peter Eimannsberger" w:date="2024-08-02T11:18:00Z"/>
                <w:rFonts w:ascii="Times New Roman" w:hAnsi="Times New Roman" w:cs="Times New Roman"/>
                <w:sz w:val="20"/>
                <w:szCs w:val="20"/>
              </w:rPr>
            </w:pPr>
            <w:ins w:id="1772"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28A13D0F" w14:textId="77777777" w:rsidR="008B6E5F" w:rsidRDefault="001244D8">
            <w:pPr>
              <w:spacing w:line="360" w:lineRule="auto"/>
              <w:jc w:val="center"/>
              <w:cnfStyle w:val="000000000000" w:firstRow="0" w:lastRow="0" w:firstColumn="0" w:lastColumn="0" w:oddVBand="0" w:evenVBand="0" w:oddHBand="0" w:evenHBand="0" w:firstRowFirstColumn="0" w:firstRowLastColumn="0" w:lastRowFirstColumn="0" w:lastRowLastColumn="0"/>
              <w:rPr>
                <w:ins w:id="1773" w:author="Peter Eimannsberger" w:date="2024-09-12T07:48:00Z"/>
                <w:rFonts w:ascii="Times New Roman" w:hAnsi="Times New Roman" w:cs="Times New Roman"/>
                <w:sz w:val="20"/>
                <w:szCs w:val="20"/>
              </w:rPr>
            </w:pPr>
            <w:ins w:id="1774"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096E00F9" w14:textId="48240359" w:rsidR="001244D8" w:rsidRPr="002D7AAF" w:rsidRDefault="008B6E5F">
            <w:pPr>
              <w:spacing w:line="360" w:lineRule="auto"/>
              <w:jc w:val="center"/>
              <w:cnfStyle w:val="000000000000" w:firstRow="0" w:lastRow="0" w:firstColumn="0" w:lastColumn="0" w:oddVBand="0" w:evenVBand="0" w:oddHBand="0" w:evenHBand="0" w:firstRowFirstColumn="0" w:firstRowLastColumn="0" w:lastRowFirstColumn="0" w:lastRowLastColumn="0"/>
              <w:rPr>
                <w:ins w:id="1775" w:author="Peter Eimannsberger" w:date="2024-08-02T11:18:00Z"/>
                <w:rFonts w:ascii="Times New Roman" w:hAnsi="Times New Roman" w:cs="Times New Roman"/>
                <w:sz w:val="20"/>
                <w:szCs w:val="20"/>
              </w:rPr>
            </w:pPr>
            <w:ins w:id="1776" w:author="Peter Eimannsberger" w:date="2024-09-12T07:48:00Z">
              <w:r>
                <w:rPr>
                  <w:rFonts w:ascii="Times New Roman" w:hAnsi="Times New Roman" w:cs="Times New Roman"/>
                  <w:sz w:val="20"/>
                  <w:szCs w:val="20"/>
                </w:rPr>
                <w:t>359</w:t>
              </w:r>
            </w:ins>
            <w:ins w:id="1777" w:author="Peter Eimannsberger" w:date="2024-08-02T11:18:00Z">
              <w:r w:rsidR="001244D8">
                <w:rPr>
                  <w:rFonts w:ascii="Times New Roman" w:hAnsi="Times New Roman" w:cs="Times New Roman"/>
                  <w:sz w:val="20"/>
                  <w:szCs w:val="20"/>
                </w:rPr>
                <w:t> 999,99</w:t>
              </w:r>
              <w:r w:rsidR="001244D8" w:rsidRPr="002D7AAF">
                <w:rPr>
                  <w:rFonts w:ascii="Times New Roman" w:hAnsi="Times New Roman" w:cs="Times New Roman"/>
                  <w:sz w:val="20"/>
                  <w:szCs w:val="20"/>
                </w:rPr>
                <w:t xml:space="preserve"> €</w:t>
              </w:r>
            </w:ins>
          </w:p>
        </w:tc>
        <w:tc>
          <w:tcPr>
            <w:tcW w:w="1275" w:type="dxa"/>
            <w:tcPrChange w:id="1778" w:author="Karol M" w:date="2024-08-16T07:15:00Z">
              <w:tcPr>
                <w:tcW w:w="1275" w:type="dxa"/>
              </w:tcPr>
            </w:tcPrChange>
          </w:tcPr>
          <w:p w14:paraId="5C28098D"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779" w:author="Peter Eimannsberger" w:date="2024-08-02T11:18:00Z"/>
                <w:rFonts w:ascii="Times New Roman" w:hAnsi="Times New Roman" w:cs="Times New Roman"/>
                <w:b/>
                <w:color w:val="215868" w:themeColor="accent5" w:themeShade="80"/>
                <w:sz w:val="20"/>
                <w:szCs w:val="20"/>
              </w:rPr>
            </w:pPr>
          </w:p>
          <w:p w14:paraId="07034FCD"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780" w:author="Peter Eimannsberger" w:date="2024-08-02T11:18:00Z"/>
                <w:rFonts w:ascii="Times New Roman" w:hAnsi="Times New Roman" w:cs="Times New Roman"/>
                <w:b/>
                <w:color w:val="215868" w:themeColor="accent5" w:themeShade="80"/>
                <w:sz w:val="20"/>
                <w:szCs w:val="20"/>
              </w:rPr>
            </w:pPr>
            <w:ins w:id="1781" w:author="Peter Eimannsberger" w:date="2024-08-02T11:18:00Z">
              <w:r w:rsidRPr="002D7AAF">
                <w:rPr>
                  <w:rFonts w:ascii="Times New Roman" w:hAnsi="Times New Roman" w:cs="Times New Roman"/>
                  <w:b/>
                  <w:color w:val="215868" w:themeColor="accent5" w:themeShade="80"/>
                  <w:sz w:val="20"/>
                  <w:szCs w:val="20"/>
                </w:rPr>
                <w:t>Podlimitná zákazka</w:t>
              </w:r>
            </w:ins>
          </w:p>
          <w:p w14:paraId="25191C54"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782" w:author="Peter Eimannsberger" w:date="2024-08-02T11:18:00Z"/>
                <w:rFonts w:ascii="Times New Roman" w:hAnsi="Times New Roman" w:cs="Times New Roman"/>
                <w:b/>
                <w:color w:val="215868" w:themeColor="accent5" w:themeShade="80"/>
                <w:sz w:val="20"/>
                <w:szCs w:val="20"/>
              </w:rPr>
            </w:pPr>
          </w:p>
          <w:p w14:paraId="4F60867A"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783" w:author="Peter Eimannsberger" w:date="2024-08-02T11:18:00Z"/>
                <w:rFonts w:ascii="Times New Roman" w:hAnsi="Times New Roman" w:cs="Times New Roman"/>
                <w:b/>
                <w:color w:val="215868" w:themeColor="accent5" w:themeShade="80"/>
                <w:sz w:val="20"/>
                <w:szCs w:val="20"/>
              </w:rPr>
            </w:pPr>
          </w:p>
        </w:tc>
      </w:tr>
      <w:tr w:rsidR="00CE4627" w:rsidRPr="002D7AAF" w14:paraId="1490DCB0" w14:textId="77777777" w:rsidTr="00CE4627">
        <w:tblPrEx>
          <w:tblPrExChange w:id="1784"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1785"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tcPrChange w:id="1786" w:author="Karol M" w:date="2024-08-16T07:15:00Z">
              <w:tcPr>
                <w:tcW w:w="1413" w:type="dxa"/>
                <w:vMerge/>
              </w:tcPr>
            </w:tcPrChange>
          </w:tcPr>
          <w:p w14:paraId="22B2B740" w14:textId="77777777" w:rsidR="001244D8" w:rsidRPr="002D7AAF" w:rsidRDefault="001244D8" w:rsidP="004F678D">
            <w:pPr>
              <w:rPr>
                <w:ins w:id="1787" w:author="Peter Eimannsberger" w:date="2024-08-02T11:18:00Z"/>
                <w:rFonts w:ascii="Times New Roman" w:hAnsi="Times New Roman" w:cs="Times New Roman"/>
                <w:sz w:val="20"/>
                <w:szCs w:val="20"/>
              </w:rPr>
            </w:pPr>
          </w:p>
        </w:tc>
        <w:tc>
          <w:tcPr>
            <w:tcW w:w="1276" w:type="dxa"/>
            <w:tcPrChange w:id="1788" w:author="Karol M" w:date="2024-08-16T07:15:00Z">
              <w:tcPr>
                <w:tcW w:w="1276" w:type="dxa"/>
              </w:tcPr>
            </w:tcPrChange>
          </w:tcPr>
          <w:p w14:paraId="3D2CE62C"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89" w:author="Peter Eimannsberger" w:date="2024-08-02T11:18:00Z"/>
                <w:rFonts w:ascii="Times New Roman" w:hAnsi="Times New Roman" w:cs="Times New Roman"/>
                <w:sz w:val="20"/>
                <w:szCs w:val="20"/>
              </w:rPr>
            </w:pPr>
          </w:p>
          <w:p w14:paraId="7E86EA3E"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90" w:author="Peter Eimannsberger" w:date="2024-08-02T11:18:00Z"/>
                <w:rFonts w:ascii="Times New Roman" w:hAnsi="Times New Roman" w:cs="Times New Roman"/>
                <w:sz w:val="20"/>
                <w:szCs w:val="20"/>
              </w:rPr>
            </w:pPr>
          </w:p>
          <w:p w14:paraId="18D53893"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91" w:author="Peter Eimannsberger" w:date="2024-08-02T11:18:00Z"/>
                <w:rFonts w:ascii="Times New Roman" w:hAnsi="Times New Roman" w:cs="Times New Roman"/>
                <w:sz w:val="20"/>
                <w:szCs w:val="20"/>
              </w:rPr>
            </w:pPr>
          </w:p>
          <w:p w14:paraId="46E8102E"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92" w:author="Peter Eimannsberger" w:date="2024-08-02T11:18:00Z"/>
                <w:rFonts w:ascii="Times New Roman" w:hAnsi="Times New Roman" w:cs="Times New Roman"/>
                <w:sz w:val="20"/>
                <w:szCs w:val="20"/>
              </w:rPr>
            </w:pPr>
          </w:p>
          <w:p w14:paraId="4FC19811"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93" w:author="Peter Eimannsberger" w:date="2024-08-02T11:18:00Z"/>
                <w:rFonts w:ascii="Times New Roman" w:hAnsi="Times New Roman" w:cs="Times New Roman"/>
                <w:sz w:val="20"/>
                <w:szCs w:val="20"/>
              </w:rPr>
            </w:pPr>
          </w:p>
          <w:p w14:paraId="50F39878" w14:textId="0581252B"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94" w:author="Peter Eimannsberger" w:date="2024-08-02T11:18:00Z"/>
                <w:rFonts w:ascii="Times New Roman" w:hAnsi="Times New Roman" w:cs="Times New Roman"/>
                <w:sz w:val="20"/>
                <w:szCs w:val="20"/>
              </w:rPr>
            </w:pPr>
            <w:ins w:id="1795"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ins>
            <w:ins w:id="1796" w:author="Peter Eimannsberger" w:date="2024-09-12T07:48:00Z">
              <w:r w:rsidR="008B6E5F">
                <w:rPr>
                  <w:rFonts w:ascii="Times New Roman" w:hAnsi="Times New Roman" w:cs="Times New Roman"/>
                  <w:sz w:val="20"/>
                  <w:szCs w:val="20"/>
                </w:rPr>
                <w:t>143</w:t>
              </w:r>
            </w:ins>
            <w:ins w:id="1797" w:author="Peter Eimannsberger" w:date="2024-08-02T11:18:00Z">
              <w:r>
                <w:rPr>
                  <w:rFonts w:ascii="Times New Roman" w:hAnsi="Times New Roman" w:cs="Times New Roman"/>
                  <w:sz w:val="20"/>
                  <w:szCs w:val="20"/>
                </w:rPr>
                <w:t xml:space="preserve"> 000</w:t>
              </w:r>
              <w:r w:rsidRPr="002D7AAF">
                <w:rPr>
                  <w:rFonts w:ascii="Times New Roman" w:hAnsi="Times New Roman" w:cs="Times New Roman"/>
                  <w:sz w:val="20"/>
                  <w:szCs w:val="20"/>
                </w:rPr>
                <w:t xml:space="preserve"> €</w:t>
              </w:r>
            </w:ins>
          </w:p>
          <w:p w14:paraId="2C2D1AB2"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98" w:author="Peter Eimannsberger" w:date="2024-08-02T11:18:00Z"/>
                <w:rFonts w:ascii="Times New Roman" w:hAnsi="Times New Roman" w:cs="Times New Roman"/>
                <w:sz w:val="20"/>
                <w:szCs w:val="20"/>
              </w:rPr>
            </w:pPr>
          </w:p>
          <w:p w14:paraId="5965F61B"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799" w:author="Peter Eimannsberger" w:date="2024-08-02T11:18:00Z"/>
                <w:rFonts w:ascii="Times New Roman" w:hAnsi="Times New Roman" w:cs="Times New Roman"/>
                <w:sz w:val="20"/>
                <w:szCs w:val="20"/>
              </w:rPr>
            </w:pPr>
          </w:p>
          <w:p w14:paraId="379F42AD"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00" w:author="Peter Eimannsberger" w:date="2024-08-02T11:18:00Z"/>
                <w:rFonts w:ascii="Times New Roman" w:hAnsi="Times New Roman" w:cs="Times New Roman"/>
                <w:sz w:val="20"/>
                <w:szCs w:val="20"/>
              </w:rPr>
            </w:pPr>
          </w:p>
        </w:tc>
        <w:tc>
          <w:tcPr>
            <w:tcW w:w="1417" w:type="dxa"/>
            <w:tcPrChange w:id="1801" w:author="Karol M" w:date="2024-08-16T07:15:00Z">
              <w:tcPr>
                <w:tcW w:w="1754" w:type="dxa"/>
              </w:tcPr>
            </w:tcPrChange>
          </w:tcPr>
          <w:p w14:paraId="73CDAAA8"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02" w:author="Peter Eimannsberger" w:date="2024-08-02T11:18:00Z"/>
                <w:rFonts w:ascii="Times New Roman" w:hAnsi="Times New Roman" w:cs="Times New Roman"/>
                <w:sz w:val="20"/>
                <w:szCs w:val="20"/>
              </w:rPr>
            </w:pPr>
          </w:p>
          <w:p w14:paraId="3418D7A2"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03" w:author="Peter Eimannsberger" w:date="2024-08-02T11:18:00Z"/>
                <w:rFonts w:ascii="Times New Roman" w:hAnsi="Times New Roman" w:cs="Times New Roman"/>
                <w:sz w:val="20"/>
                <w:szCs w:val="20"/>
              </w:rPr>
            </w:pPr>
          </w:p>
          <w:p w14:paraId="38152B35"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04" w:author="Peter Eimannsberger" w:date="2024-08-02T11:18:00Z"/>
                <w:rFonts w:ascii="Times New Roman" w:hAnsi="Times New Roman" w:cs="Times New Roman"/>
                <w:sz w:val="20"/>
                <w:szCs w:val="20"/>
              </w:rPr>
            </w:pPr>
          </w:p>
          <w:p w14:paraId="1F27636D"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05" w:author="Peter Eimannsberger" w:date="2024-08-02T11:18:00Z"/>
                <w:rFonts w:ascii="Times New Roman" w:hAnsi="Times New Roman" w:cs="Times New Roman"/>
                <w:sz w:val="20"/>
                <w:szCs w:val="20"/>
              </w:rPr>
            </w:pPr>
          </w:p>
          <w:p w14:paraId="451E17E7"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06" w:author="Peter Eimannsberger" w:date="2024-08-02T11:18:00Z"/>
                <w:rFonts w:ascii="Times New Roman" w:hAnsi="Times New Roman" w:cs="Times New Roman"/>
                <w:sz w:val="20"/>
                <w:szCs w:val="20"/>
              </w:rPr>
            </w:pPr>
          </w:p>
          <w:p w14:paraId="2E87C173" w14:textId="649FB3DF" w:rsidR="001244D8" w:rsidRPr="002D7AAF" w:rsidRDefault="001244D8">
            <w:pPr>
              <w:spacing w:line="360" w:lineRule="auto"/>
              <w:jc w:val="center"/>
              <w:cnfStyle w:val="000000000000" w:firstRow="0" w:lastRow="0" w:firstColumn="0" w:lastColumn="0" w:oddVBand="0" w:evenVBand="0" w:oddHBand="0" w:evenHBand="0" w:firstRowFirstColumn="0" w:firstRowLastColumn="0" w:lastRowFirstColumn="0" w:lastRowLastColumn="0"/>
              <w:rPr>
                <w:ins w:id="1807" w:author="Peter Eimannsberger" w:date="2024-08-02T11:18:00Z"/>
                <w:rFonts w:ascii="Times New Roman" w:hAnsi="Times New Roman" w:cs="Times New Roman"/>
                <w:sz w:val="20"/>
                <w:szCs w:val="20"/>
              </w:rPr>
            </w:pPr>
            <w:ins w:id="180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ins>
            <w:ins w:id="1809" w:author="Peter Eimannsberger" w:date="2024-09-12T07:48:00Z">
              <w:r w:rsidR="008B6E5F">
                <w:rPr>
                  <w:rFonts w:ascii="Times New Roman" w:hAnsi="Times New Roman" w:cs="Times New Roman"/>
                  <w:sz w:val="20"/>
                  <w:szCs w:val="20"/>
                </w:rPr>
                <w:t>143</w:t>
              </w:r>
            </w:ins>
            <w:ins w:id="1810" w:author="Peter Eimannsberger" w:date="2024-08-02T11:18:00Z">
              <w:r w:rsidRPr="002D7AAF">
                <w:rPr>
                  <w:rFonts w:ascii="Times New Roman" w:hAnsi="Times New Roman" w:cs="Times New Roman"/>
                  <w:sz w:val="20"/>
                  <w:szCs w:val="20"/>
                </w:rPr>
                <w:t> 000 €</w:t>
              </w:r>
            </w:ins>
          </w:p>
        </w:tc>
        <w:tc>
          <w:tcPr>
            <w:tcW w:w="1418" w:type="dxa"/>
            <w:tcPrChange w:id="1811" w:author="Karol M" w:date="2024-08-16T07:15:00Z">
              <w:tcPr>
                <w:tcW w:w="1728" w:type="dxa"/>
              </w:tcPr>
            </w:tcPrChange>
          </w:tcPr>
          <w:p w14:paraId="29152C06"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12" w:author="Peter Eimannsberger" w:date="2024-08-02T11:18:00Z"/>
                <w:rFonts w:ascii="Times New Roman" w:hAnsi="Times New Roman" w:cs="Times New Roman"/>
                <w:sz w:val="20"/>
                <w:szCs w:val="20"/>
              </w:rPr>
            </w:pPr>
          </w:p>
          <w:p w14:paraId="2C46B474"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13" w:author="Peter Eimannsberger" w:date="2024-08-02T11:18:00Z"/>
                <w:rFonts w:ascii="Times New Roman" w:hAnsi="Times New Roman" w:cs="Times New Roman"/>
                <w:sz w:val="20"/>
                <w:szCs w:val="20"/>
              </w:rPr>
            </w:pPr>
          </w:p>
          <w:p w14:paraId="2F858A8D"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14" w:author="Peter Eimannsberger" w:date="2024-08-02T11:18:00Z"/>
                <w:rFonts w:ascii="Times New Roman" w:hAnsi="Times New Roman" w:cs="Times New Roman"/>
                <w:sz w:val="20"/>
                <w:szCs w:val="20"/>
              </w:rPr>
            </w:pPr>
          </w:p>
          <w:p w14:paraId="312116D8"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15" w:author="Peter Eimannsberger" w:date="2024-08-02T11:18:00Z"/>
                <w:rFonts w:ascii="Times New Roman" w:hAnsi="Times New Roman" w:cs="Times New Roman"/>
                <w:sz w:val="20"/>
                <w:szCs w:val="20"/>
              </w:rPr>
            </w:pPr>
          </w:p>
          <w:p w14:paraId="5D762B38"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16" w:author="Peter Eimannsberger" w:date="2024-08-02T11:18:00Z"/>
                <w:rFonts w:ascii="Times New Roman" w:hAnsi="Times New Roman" w:cs="Times New Roman"/>
                <w:sz w:val="20"/>
                <w:szCs w:val="20"/>
              </w:rPr>
            </w:pPr>
          </w:p>
          <w:p w14:paraId="1964D984"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17" w:author="Peter Eimannsberger" w:date="2024-08-02T11:18:00Z"/>
                <w:rFonts w:ascii="Times New Roman" w:hAnsi="Times New Roman" w:cs="Times New Roman"/>
                <w:sz w:val="20"/>
                <w:szCs w:val="20"/>
              </w:rPr>
            </w:pPr>
            <w:ins w:id="181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750 000 €</w:t>
              </w:r>
            </w:ins>
          </w:p>
        </w:tc>
        <w:tc>
          <w:tcPr>
            <w:tcW w:w="1417" w:type="dxa"/>
            <w:tcPrChange w:id="1819" w:author="Karol M" w:date="2024-08-16T07:15:00Z">
              <w:tcPr>
                <w:tcW w:w="1542" w:type="dxa"/>
              </w:tcPr>
            </w:tcPrChange>
          </w:tcPr>
          <w:p w14:paraId="4CF94C15"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0" w:author="Peter Eimannsberger" w:date="2024-08-02T11:18:00Z"/>
                <w:rFonts w:ascii="Times New Roman" w:hAnsi="Times New Roman" w:cs="Times New Roman"/>
                <w:sz w:val="20"/>
                <w:szCs w:val="20"/>
              </w:rPr>
            </w:pPr>
          </w:p>
          <w:p w14:paraId="12E8A523"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1" w:author="Peter Eimannsberger" w:date="2024-08-02T11:18:00Z"/>
                <w:rFonts w:ascii="Times New Roman" w:hAnsi="Times New Roman" w:cs="Times New Roman"/>
                <w:sz w:val="20"/>
                <w:szCs w:val="20"/>
              </w:rPr>
            </w:pPr>
          </w:p>
          <w:p w14:paraId="0213EB96"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2" w:author="Peter Eimannsberger" w:date="2024-08-02T11:18:00Z"/>
                <w:rFonts w:ascii="Times New Roman" w:hAnsi="Times New Roman" w:cs="Times New Roman"/>
                <w:sz w:val="20"/>
                <w:szCs w:val="20"/>
              </w:rPr>
            </w:pPr>
          </w:p>
          <w:p w14:paraId="514191FD"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3" w:author="Peter Eimannsberger" w:date="2024-08-02T11:18:00Z"/>
                <w:rFonts w:ascii="Times New Roman" w:hAnsi="Times New Roman" w:cs="Times New Roman"/>
                <w:sz w:val="20"/>
                <w:szCs w:val="20"/>
              </w:rPr>
            </w:pPr>
          </w:p>
          <w:p w14:paraId="5B8A6F1A"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4" w:author="Peter Eimannsberger" w:date="2024-08-02T11:18:00Z"/>
                <w:rFonts w:ascii="Times New Roman" w:hAnsi="Times New Roman" w:cs="Times New Roman"/>
                <w:sz w:val="20"/>
                <w:szCs w:val="20"/>
              </w:rPr>
            </w:pPr>
          </w:p>
          <w:p w14:paraId="68D52145" w14:textId="77777777" w:rsidR="001244D8" w:rsidRPr="002D7AAF"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5" w:author="Peter Eimannsberger" w:date="2024-08-02T11:18:00Z"/>
                <w:rFonts w:ascii="Times New Roman" w:hAnsi="Times New Roman" w:cs="Times New Roman"/>
                <w:sz w:val="20"/>
                <w:szCs w:val="20"/>
              </w:rPr>
            </w:pPr>
            <w:ins w:id="1826"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r>
                <w:rPr>
                  <w:rFonts w:ascii="Times New Roman" w:hAnsi="Times New Roman" w:cs="Times New Roman"/>
                  <w:sz w:val="20"/>
                  <w:szCs w:val="20"/>
                </w:rPr>
                <w:t>221</w:t>
              </w:r>
              <w:r w:rsidRPr="002D7AAF">
                <w:rPr>
                  <w:rFonts w:ascii="Times New Roman" w:hAnsi="Times New Roman" w:cs="Times New Roman"/>
                  <w:sz w:val="20"/>
                  <w:szCs w:val="20"/>
                </w:rPr>
                <w:t> 000 €</w:t>
              </w:r>
            </w:ins>
          </w:p>
        </w:tc>
        <w:tc>
          <w:tcPr>
            <w:tcW w:w="1418" w:type="dxa"/>
            <w:tcPrChange w:id="1827" w:author="Karol M" w:date="2024-08-16T07:15:00Z">
              <w:tcPr>
                <w:tcW w:w="646" w:type="dxa"/>
              </w:tcPr>
            </w:tcPrChange>
          </w:tcPr>
          <w:p w14:paraId="536A3253"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8" w:author="Peter Eimannsberger" w:date="2024-08-02T11:18:00Z"/>
                <w:rFonts w:ascii="Times New Roman" w:hAnsi="Times New Roman" w:cs="Times New Roman"/>
                <w:sz w:val="20"/>
                <w:szCs w:val="20"/>
              </w:rPr>
            </w:pPr>
          </w:p>
          <w:p w14:paraId="2C198753"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29" w:author="Peter Eimannsberger" w:date="2024-08-02T11:18:00Z"/>
                <w:rFonts w:ascii="Times New Roman" w:hAnsi="Times New Roman" w:cs="Times New Roman"/>
                <w:sz w:val="20"/>
                <w:szCs w:val="20"/>
              </w:rPr>
            </w:pPr>
          </w:p>
          <w:p w14:paraId="6A694794"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30" w:author="Peter Eimannsberger" w:date="2024-08-02T11:18:00Z"/>
                <w:rFonts w:ascii="Times New Roman" w:hAnsi="Times New Roman" w:cs="Times New Roman"/>
                <w:sz w:val="20"/>
                <w:szCs w:val="20"/>
              </w:rPr>
            </w:pPr>
          </w:p>
          <w:p w14:paraId="63EBDD18"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31" w:author="Peter Eimannsberger" w:date="2024-08-02T11:18:00Z"/>
                <w:rFonts w:ascii="Times New Roman" w:hAnsi="Times New Roman" w:cs="Times New Roman"/>
                <w:sz w:val="20"/>
                <w:szCs w:val="20"/>
              </w:rPr>
            </w:pPr>
          </w:p>
          <w:p w14:paraId="6A8DC3DF" w14:textId="77777777" w:rsidR="001244D8"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32" w:author="Peter Eimannsberger" w:date="2024-08-02T11:18:00Z"/>
                <w:rFonts w:ascii="Times New Roman" w:hAnsi="Times New Roman" w:cs="Times New Roman"/>
                <w:sz w:val="20"/>
                <w:szCs w:val="20"/>
              </w:rPr>
            </w:pPr>
          </w:p>
          <w:p w14:paraId="5BA04044" w14:textId="5FC77CD3" w:rsidR="001244D8" w:rsidRPr="002D7AAF" w:rsidRDefault="001244D8">
            <w:pPr>
              <w:spacing w:line="360" w:lineRule="auto"/>
              <w:jc w:val="center"/>
              <w:cnfStyle w:val="000000000000" w:firstRow="0" w:lastRow="0" w:firstColumn="0" w:lastColumn="0" w:oddVBand="0" w:evenVBand="0" w:oddHBand="0" w:evenHBand="0" w:firstRowFirstColumn="0" w:firstRowLastColumn="0" w:lastRowFirstColumn="0" w:lastRowLastColumn="0"/>
              <w:rPr>
                <w:ins w:id="1833" w:author="Peter Eimannsberger" w:date="2024-08-02T11:18:00Z"/>
                <w:rFonts w:ascii="Times New Roman" w:hAnsi="Times New Roman" w:cs="Times New Roman"/>
                <w:sz w:val="20"/>
                <w:szCs w:val="20"/>
              </w:rPr>
            </w:pPr>
            <w:ins w:id="1834"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ins>
            <w:ins w:id="1835" w:author="Peter Eimannsberger" w:date="2024-09-12T07:48:00Z">
              <w:r w:rsidR="008B6E5F">
                <w:rPr>
                  <w:rFonts w:ascii="Times New Roman" w:hAnsi="Times New Roman" w:cs="Times New Roman"/>
                  <w:sz w:val="20"/>
                  <w:szCs w:val="20"/>
                </w:rPr>
                <w:t>360</w:t>
              </w:r>
            </w:ins>
            <w:ins w:id="1836" w:author="Peter Eimannsberger" w:date="2024-08-02T11:18:00Z">
              <w:r w:rsidRPr="002D7AAF">
                <w:rPr>
                  <w:rFonts w:ascii="Times New Roman" w:hAnsi="Times New Roman" w:cs="Times New Roman"/>
                  <w:sz w:val="20"/>
                  <w:szCs w:val="20"/>
                </w:rPr>
                <w:t> 000 €</w:t>
              </w:r>
            </w:ins>
          </w:p>
        </w:tc>
        <w:tc>
          <w:tcPr>
            <w:tcW w:w="1275" w:type="dxa"/>
            <w:tcPrChange w:id="1837" w:author="Karol M" w:date="2024-08-16T07:15:00Z">
              <w:tcPr>
                <w:tcW w:w="1275" w:type="dxa"/>
              </w:tcPr>
            </w:tcPrChange>
          </w:tcPr>
          <w:p w14:paraId="2DCE4D04"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838" w:author="Peter Eimannsberger" w:date="2024-08-02T11:18:00Z"/>
                <w:rFonts w:ascii="Times New Roman" w:hAnsi="Times New Roman" w:cs="Times New Roman"/>
                <w:b/>
                <w:color w:val="215868" w:themeColor="accent5" w:themeShade="80"/>
                <w:sz w:val="20"/>
                <w:szCs w:val="20"/>
              </w:rPr>
            </w:pPr>
          </w:p>
          <w:p w14:paraId="5E6D63E6"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839" w:author="Peter Eimannsberger" w:date="2024-08-02T11:18:00Z"/>
                <w:rFonts w:ascii="Times New Roman" w:hAnsi="Times New Roman" w:cs="Times New Roman"/>
                <w:b/>
                <w:color w:val="215868" w:themeColor="accent5" w:themeShade="80"/>
                <w:sz w:val="20"/>
                <w:szCs w:val="20"/>
              </w:rPr>
            </w:pPr>
          </w:p>
          <w:p w14:paraId="259E5968"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840" w:author="Peter Eimannsberger" w:date="2024-08-02T11:18:00Z"/>
                <w:rFonts w:ascii="Times New Roman" w:hAnsi="Times New Roman" w:cs="Times New Roman"/>
                <w:b/>
                <w:color w:val="215868" w:themeColor="accent5" w:themeShade="80"/>
                <w:sz w:val="20"/>
                <w:szCs w:val="20"/>
              </w:rPr>
            </w:pPr>
          </w:p>
          <w:p w14:paraId="46D89F02"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841" w:author="Peter Eimannsberger" w:date="2024-08-02T11:18:00Z"/>
                <w:rFonts w:ascii="Times New Roman" w:hAnsi="Times New Roman" w:cs="Times New Roman"/>
                <w:b/>
                <w:color w:val="215868" w:themeColor="accent5" w:themeShade="80"/>
                <w:sz w:val="20"/>
                <w:szCs w:val="20"/>
              </w:rPr>
            </w:pPr>
          </w:p>
          <w:p w14:paraId="7F58DA5A"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842" w:author="Peter Eimannsberger" w:date="2024-08-02T11:18:00Z"/>
                <w:rFonts w:ascii="Times New Roman" w:hAnsi="Times New Roman" w:cs="Times New Roman"/>
                <w:b/>
                <w:color w:val="215868" w:themeColor="accent5" w:themeShade="80"/>
                <w:sz w:val="20"/>
                <w:szCs w:val="20"/>
              </w:rPr>
            </w:pPr>
          </w:p>
          <w:p w14:paraId="0EBDAB9B"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843" w:author="Peter Eimannsberger" w:date="2024-08-02T11:18:00Z"/>
                <w:rFonts w:ascii="Times New Roman" w:hAnsi="Times New Roman" w:cs="Times New Roman"/>
                <w:b/>
                <w:color w:val="215868" w:themeColor="accent5" w:themeShade="80"/>
                <w:sz w:val="20"/>
                <w:szCs w:val="20"/>
              </w:rPr>
            </w:pPr>
          </w:p>
          <w:p w14:paraId="1D6D04FF" w14:textId="77777777" w:rsidR="001244D8" w:rsidRDefault="001244D8" w:rsidP="004F678D">
            <w:pPr>
              <w:jc w:val="center"/>
              <w:cnfStyle w:val="000000000000" w:firstRow="0" w:lastRow="0" w:firstColumn="0" w:lastColumn="0" w:oddVBand="0" w:evenVBand="0" w:oddHBand="0" w:evenHBand="0" w:firstRowFirstColumn="0" w:firstRowLastColumn="0" w:lastRowFirstColumn="0" w:lastRowLastColumn="0"/>
              <w:rPr>
                <w:ins w:id="1844" w:author="Peter Eimannsberger" w:date="2024-08-02T11:18:00Z"/>
                <w:rFonts w:ascii="Times New Roman" w:hAnsi="Times New Roman" w:cs="Times New Roman"/>
                <w:b/>
                <w:color w:val="215868" w:themeColor="accent5" w:themeShade="80"/>
                <w:sz w:val="20"/>
                <w:szCs w:val="20"/>
              </w:rPr>
            </w:pPr>
          </w:p>
          <w:p w14:paraId="7A655A23" w14:textId="77777777" w:rsidR="001244D8" w:rsidRPr="002D7AAF" w:rsidRDefault="001244D8" w:rsidP="004F678D">
            <w:pPr>
              <w:jc w:val="center"/>
              <w:cnfStyle w:val="000000000000" w:firstRow="0" w:lastRow="0" w:firstColumn="0" w:lastColumn="0" w:oddVBand="0" w:evenVBand="0" w:oddHBand="0" w:evenHBand="0" w:firstRowFirstColumn="0" w:firstRowLastColumn="0" w:lastRowFirstColumn="0" w:lastRowLastColumn="0"/>
              <w:rPr>
                <w:ins w:id="1845" w:author="Peter Eimannsberger" w:date="2024-08-02T11:18:00Z"/>
                <w:rFonts w:ascii="Times New Roman" w:hAnsi="Times New Roman" w:cs="Times New Roman"/>
                <w:b/>
                <w:color w:val="215868" w:themeColor="accent5" w:themeShade="80"/>
                <w:sz w:val="20"/>
                <w:szCs w:val="20"/>
              </w:rPr>
            </w:pPr>
            <w:ins w:id="1846" w:author="Peter Eimannsberger" w:date="2024-08-02T11:18:00Z">
              <w:r w:rsidRPr="002D7AAF">
                <w:rPr>
                  <w:rFonts w:ascii="Times New Roman" w:hAnsi="Times New Roman" w:cs="Times New Roman"/>
                  <w:b/>
                  <w:color w:val="215868" w:themeColor="accent5" w:themeShade="80"/>
                  <w:sz w:val="20"/>
                  <w:szCs w:val="20"/>
                </w:rPr>
                <w:t>Nadlimitná zákazka</w:t>
              </w:r>
            </w:ins>
          </w:p>
        </w:tc>
      </w:tr>
    </w:tbl>
    <w:p w14:paraId="77EFC99A" w14:textId="76E699AB" w:rsidR="001244D8" w:rsidRPr="00EB7329" w:rsidRDefault="001244D8" w:rsidP="004935C5">
      <w:pPr>
        <w:spacing w:before="120" w:line="240" w:lineRule="auto"/>
        <w:jc w:val="both"/>
        <w:rPr>
          <w:rFonts w:ascii="Times New Roman" w:hAnsi="Times New Roman" w:cs="Times New Roman"/>
        </w:rPr>
      </w:pPr>
    </w:p>
    <w:p w14:paraId="79051652" w14:textId="77A70621" w:rsidR="006C552B" w:rsidRPr="006C072B" w:rsidRDefault="007E2C50" w:rsidP="006C072B">
      <w:pPr>
        <w:pStyle w:val="Nadpis2"/>
        <w:numPr>
          <w:ilvl w:val="1"/>
          <w:numId w:val="3"/>
        </w:numPr>
        <w:spacing w:before="120" w:after="200" w:line="240" w:lineRule="auto"/>
        <w:ind w:left="567" w:hanging="567"/>
        <w:rPr>
          <w:rFonts w:ascii="Times New Roman" w:hAnsi="Times New Roman" w:cs="Times New Roman"/>
          <w:color w:val="auto"/>
          <w:sz w:val="24"/>
          <w:szCs w:val="24"/>
        </w:rPr>
      </w:pPr>
      <w:bookmarkStart w:id="1847" w:name="_Toc177626888"/>
      <w:r w:rsidRPr="006C072B">
        <w:rPr>
          <w:rFonts w:ascii="Times New Roman" w:hAnsi="Times New Roman" w:cs="Times New Roman"/>
          <w:color w:val="auto"/>
          <w:sz w:val="24"/>
          <w:szCs w:val="24"/>
        </w:rPr>
        <w:t xml:space="preserve">Plán </w:t>
      </w:r>
      <w:r w:rsidR="002E7C23" w:rsidRPr="006C072B">
        <w:rPr>
          <w:rFonts w:ascii="Times New Roman" w:hAnsi="Times New Roman" w:cs="Times New Roman"/>
          <w:color w:val="auto"/>
          <w:sz w:val="24"/>
          <w:szCs w:val="24"/>
        </w:rPr>
        <w:t xml:space="preserve">verejného </w:t>
      </w:r>
      <w:r w:rsidRPr="006C072B">
        <w:rPr>
          <w:rFonts w:ascii="Times New Roman" w:hAnsi="Times New Roman" w:cs="Times New Roman"/>
          <w:color w:val="auto"/>
          <w:sz w:val="24"/>
          <w:szCs w:val="24"/>
        </w:rPr>
        <w:t>obstarávan</w:t>
      </w:r>
      <w:r w:rsidR="002E7C23" w:rsidRPr="006C072B">
        <w:rPr>
          <w:rFonts w:ascii="Times New Roman" w:hAnsi="Times New Roman" w:cs="Times New Roman"/>
          <w:color w:val="auto"/>
          <w:sz w:val="24"/>
          <w:szCs w:val="24"/>
        </w:rPr>
        <w:t>ia</w:t>
      </w:r>
      <w:bookmarkEnd w:id="1847"/>
    </w:p>
    <w:p w14:paraId="3E28C032" w14:textId="604C8122" w:rsidR="00FE236B" w:rsidRPr="00897ACF" w:rsidRDefault="00FE236B" w:rsidP="004935C5">
      <w:pPr>
        <w:pStyle w:val="Odsekzoznamu"/>
        <w:spacing w:before="120" w:line="240" w:lineRule="auto"/>
        <w:ind w:left="0"/>
        <w:contextualSpacing w:val="0"/>
        <w:jc w:val="both"/>
        <w:rPr>
          <w:sz w:val="20"/>
        </w:rPr>
      </w:pPr>
      <w:r w:rsidRPr="00897ACF">
        <w:rPr>
          <w:sz w:val="22"/>
          <w:lang w:eastAsia="x-none"/>
        </w:rPr>
        <w:t>Prijímateľ je povinný predložiť ako súčasť kompletnej dokumentácie zoznam zákaziek rovnakého alebo obdobného charakteru ako predmet zákazky, ktoré sa zadávali alebo plánujú zadávať počas kalendárneho roka, ak je predmetom kontroly VO alebo obstarávania podlimitná zákazka</w:t>
      </w:r>
      <w:del w:id="1848" w:author="Karol M" w:date="2024-07-31T07:51:00Z">
        <w:r w:rsidRPr="00897ACF" w:rsidDel="006C72CB">
          <w:rPr>
            <w:sz w:val="22"/>
            <w:lang w:eastAsia="x-none"/>
          </w:rPr>
          <w:delText>, zákazka s nízkou hodnotou</w:delText>
        </w:r>
      </w:del>
      <w:r w:rsidRPr="00897ACF">
        <w:rPr>
          <w:sz w:val="22"/>
          <w:lang w:eastAsia="x-none"/>
        </w:rPr>
        <w:t xml:space="preserve"> alebo zákazka, na ktorú sa nevzťahuje ZVO podľa § 1 ods. 13 </w:t>
      </w:r>
      <w:del w:id="1849" w:author="Karol M" w:date="2024-07-31T07:51:00Z">
        <w:r w:rsidRPr="00897ACF" w:rsidDel="006C72CB">
          <w:rPr>
            <w:sz w:val="22"/>
            <w:lang w:eastAsia="x-none"/>
          </w:rPr>
          <w:delText>až ods</w:delText>
        </w:r>
      </w:del>
      <w:ins w:id="1850" w:author="Karol M" w:date="2024-07-31T07:51:00Z">
        <w:r w:rsidR="006C72CB">
          <w:rPr>
            <w:sz w:val="22"/>
            <w:lang w:eastAsia="x-none"/>
          </w:rPr>
          <w:t>a</w:t>
        </w:r>
      </w:ins>
      <w:del w:id="1851" w:author="Karol M" w:date="2024-07-31T07:51:00Z">
        <w:r w:rsidRPr="00897ACF" w:rsidDel="006C72CB">
          <w:rPr>
            <w:sz w:val="22"/>
            <w:lang w:eastAsia="x-none"/>
          </w:rPr>
          <w:delText>.</w:delText>
        </w:r>
      </w:del>
      <w:r w:rsidRPr="00897ACF">
        <w:rPr>
          <w:sz w:val="22"/>
          <w:lang w:eastAsia="x-none"/>
        </w:rPr>
        <w:t xml:space="preserve"> 1</w:t>
      </w:r>
      <w:ins w:id="1852" w:author="Karol M" w:date="2024-07-31T07:51:00Z">
        <w:r w:rsidR="006C72CB">
          <w:rPr>
            <w:sz w:val="22"/>
            <w:lang w:eastAsia="x-none"/>
          </w:rPr>
          <w:t>4</w:t>
        </w:r>
      </w:ins>
      <w:del w:id="1853" w:author="Karol M" w:date="2024-07-31T07:51:00Z">
        <w:r w:rsidRPr="00897ACF" w:rsidDel="006C72CB">
          <w:rPr>
            <w:sz w:val="22"/>
            <w:lang w:eastAsia="x-none"/>
          </w:rPr>
          <w:delText>5</w:delText>
        </w:r>
      </w:del>
      <w:r w:rsidRPr="00897ACF">
        <w:rPr>
          <w:sz w:val="22"/>
          <w:lang w:eastAsia="x-none"/>
        </w:rPr>
        <w:t xml:space="preserve"> ZVO a</w:t>
      </w:r>
      <w:r>
        <w:rPr>
          <w:sz w:val="22"/>
          <w:lang w:eastAsia="x-none"/>
        </w:rPr>
        <w:t> zároveň informácie o plánovaných zákazkách za</w:t>
      </w:r>
      <w:r w:rsidRPr="00897ACF">
        <w:rPr>
          <w:sz w:val="22"/>
          <w:lang w:eastAsia="x-none"/>
        </w:rPr>
        <w:t xml:space="preserve"> celú dĺžku realizácie projektu/projektov, v ktorom bola/bude zákazka vyhlásená. Požadovaný zoznam môže byť predložený vo forme plánu VO, ak ho má prijímateľ vytvorený a schválený (je možné využiť aj odkaz na webové sídlo prijímateľa, na ktorom je plán VO zverejnený). Ak údaje v pláne VO od momentu jeho schválenia boli aktualizované alebo upravené, prekladá prijímateľ aktuálny zoznam zákaziek rovnakého alebo obdobného charakteru ako predmet zákazky. Ak prijímateľ neeviduje zákazky rovnakého alebo podobného charakteru ako predmet zákazky, uvedenú skutočnosť potvrdí čestným vyhlásením.</w:t>
      </w:r>
    </w:p>
    <w:p w14:paraId="53363CD4" w14:textId="1EC976C2" w:rsidR="00BB463F" w:rsidRPr="00EB7329" w:rsidRDefault="00BB463F" w:rsidP="004935C5">
      <w:pPr>
        <w:pStyle w:val="Odsekzoznamu"/>
        <w:spacing w:before="120" w:line="240" w:lineRule="auto"/>
        <w:ind w:left="0"/>
        <w:contextualSpacing w:val="0"/>
        <w:jc w:val="both"/>
        <w:rPr>
          <w:sz w:val="22"/>
        </w:rPr>
      </w:pPr>
      <w:r w:rsidRPr="00EB7329">
        <w:rPr>
          <w:sz w:val="22"/>
        </w:rPr>
        <w:t xml:space="preserve"> Tento plán obsahuje minimálne tieto údaje:</w:t>
      </w:r>
    </w:p>
    <w:p w14:paraId="62C8605D"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názov predmetu zákazky,</w:t>
      </w:r>
    </w:p>
    <w:p w14:paraId="3C25B756"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stručný opis predmetu zákazky,</w:t>
      </w:r>
    </w:p>
    <w:p w14:paraId="0DF73922"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predpokladaná hodnota zákazky/hodnota zákazky bez DPH,</w:t>
      </w:r>
    </w:p>
    <w:p w14:paraId="60578D7D"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postup zadávania zákazky,</w:t>
      </w:r>
    </w:p>
    <w:p w14:paraId="19DBE0D6"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členenie zákazky podľa predpokladanej hodnoty,</w:t>
      </w:r>
    </w:p>
    <w:p w14:paraId="0DBCDBFA" w14:textId="77777777" w:rsidR="001A0518"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plánovaný dátum vyhlásenia /dátum zadávania zákazky</w:t>
      </w:r>
    </w:p>
    <w:p w14:paraId="60A55202" w14:textId="1F741B8E" w:rsidR="00BB463F" w:rsidRPr="006C072B" w:rsidRDefault="001A0518"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 xml:space="preserve"> číslo a názov projektu</w:t>
      </w:r>
      <w:r w:rsidR="00BB463F" w:rsidRPr="00EB7329">
        <w:rPr>
          <w:rFonts w:ascii="Times New Roman" w:hAnsi="Times New Roman"/>
          <w:sz w:val="22"/>
          <w:szCs w:val="22"/>
          <w:lang w:val="sk-SK" w:eastAsia="en-US"/>
        </w:rPr>
        <w:t>.</w:t>
      </w:r>
    </w:p>
    <w:p w14:paraId="4BE1B70D" w14:textId="77777777" w:rsidR="005F248E" w:rsidRPr="00EB7329" w:rsidRDefault="005F248E" w:rsidP="004935C5">
      <w:pPr>
        <w:spacing w:before="120" w:line="240" w:lineRule="auto"/>
        <w:jc w:val="both"/>
        <w:rPr>
          <w:rFonts w:ascii="Times New Roman" w:hAnsi="Times New Roman" w:cs="Times New Roman"/>
        </w:rPr>
      </w:pPr>
    </w:p>
    <w:p w14:paraId="2D3852CE" w14:textId="7985845D" w:rsidR="005F248E" w:rsidRPr="006C072B" w:rsidRDefault="005F248E" w:rsidP="004935C5">
      <w:pPr>
        <w:pStyle w:val="Nadpis2"/>
        <w:tabs>
          <w:tab w:val="left" w:pos="567"/>
        </w:tabs>
        <w:spacing w:before="120" w:after="200" w:line="240" w:lineRule="auto"/>
        <w:rPr>
          <w:rFonts w:ascii="Times New Roman" w:hAnsi="Times New Roman" w:cs="Times New Roman"/>
          <w:color w:val="auto"/>
          <w:sz w:val="24"/>
          <w:szCs w:val="24"/>
        </w:rPr>
      </w:pPr>
      <w:bookmarkStart w:id="1854" w:name="_Toc177626889"/>
      <w:r w:rsidRPr="006C072B">
        <w:rPr>
          <w:rFonts w:ascii="Times New Roman" w:hAnsi="Times New Roman" w:cs="Times New Roman"/>
          <w:color w:val="auto"/>
          <w:sz w:val="24"/>
          <w:szCs w:val="24"/>
        </w:rPr>
        <w:t xml:space="preserve">1.2 </w:t>
      </w:r>
      <w:r w:rsidR="00CF6D97" w:rsidRPr="006C072B">
        <w:rPr>
          <w:rFonts w:ascii="Times New Roman" w:hAnsi="Times New Roman" w:cs="Times New Roman"/>
          <w:color w:val="auto"/>
          <w:sz w:val="24"/>
          <w:szCs w:val="24"/>
        </w:rPr>
        <w:t xml:space="preserve">  </w:t>
      </w:r>
      <w:r w:rsidRPr="006C072B">
        <w:rPr>
          <w:rFonts w:ascii="Times New Roman" w:hAnsi="Times New Roman" w:cs="Times New Roman"/>
          <w:color w:val="auto"/>
          <w:sz w:val="24"/>
          <w:szCs w:val="24"/>
        </w:rPr>
        <w:t>Predpokladaná hodnota zákazky</w:t>
      </w:r>
      <w:r w:rsidR="009068F8" w:rsidRPr="006C072B">
        <w:rPr>
          <w:rFonts w:ascii="Times New Roman" w:hAnsi="Times New Roman" w:cs="Times New Roman"/>
          <w:color w:val="auto"/>
          <w:sz w:val="24"/>
          <w:szCs w:val="24"/>
        </w:rPr>
        <w:t xml:space="preserve"> (</w:t>
      </w:r>
      <w:r w:rsidR="001B4307" w:rsidRPr="006C072B">
        <w:rPr>
          <w:rFonts w:ascii="Times New Roman" w:hAnsi="Times New Roman" w:cs="Times New Roman"/>
          <w:color w:val="auto"/>
          <w:sz w:val="24"/>
          <w:szCs w:val="24"/>
        </w:rPr>
        <w:t>ďalej len „</w:t>
      </w:r>
      <w:r w:rsidR="009068F8" w:rsidRPr="006C072B">
        <w:rPr>
          <w:rFonts w:ascii="Times New Roman" w:hAnsi="Times New Roman" w:cs="Times New Roman"/>
          <w:color w:val="auto"/>
          <w:sz w:val="24"/>
          <w:szCs w:val="24"/>
        </w:rPr>
        <w:t>PHZ</w:t>
      </w:r>
      <w:r w:rsidR="001B4307" w:rsidRPr="006C072B">
        <w:rPr>
          <w:rFonts w:ascii="Times New Roman" w:hAnsi="Times New Roman" w:cs="Times New Roman"/>
          <w:color w:val="auto"/>
          <w:sz w:val="24"/>
          <w:szCs w:val="24"/>
        </w:rPr>
        <w:t>“</w:t>
      </w:r>
      <w:r w:rsidR="009068F8" w:rsidRPr="006C072B">
        <w:rPr>
          <w:rFonts w:ascii="Times New Roman" w:hAnsi="Times New Roman" w:cs="Times New Roman"/>
          <w:color w:val="auto"/>
          <w:sz w:val="24"/>
          <w:szCs w:val="24"/>
        </w:rPr>
        <w:t>)</w:t>
      </w:r>
      <w:bookmarkEnd w:id="1854"/>
    </w:p>
    <w:p w14:paraId="64CD690C" w14:textId="5221E6EC" w:rsidR="005F248E" w:rsidRPr="00897ACF"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 zmysle § </w:t>
      </w:r>
      <w:r w:rsidR="00DC463A" w:rsidRPr="00EB7329">
        <w:rPr>
          <w:rFonts w:ascii="Times New Roman" w:hAnsi="Times New Roman" w:cs="Times New Roman"/>
        </w:rPr>
        <w:t xml:space="preserve">5 </w:t>
      </w:r>
      <w:r w:rsidRPr="00EB7329">
        <w:rPr>
          <w:rFonts w:ascii="Times New Roman" w:hAnsi="Times New Roman" w:cs="Times New Roman"/>
        </w:rPr>
        <w:t>ods. 1 ZVO</w:t>
      </w:r>
      <w:r w:rsidR="001B4307" w:rsidRPr="00EB7329">
        <w:rPr>
          <w:rFonts w:ascii="Times New Roman" w:hAnsi="Times New Roman" w:cs="Times New Roman"/>
        </w:rPr>
        <w:t xml:space="preserve"> sa uvádza, cit.:</w:t>
      </w:r>
      <w:r w:rsidRPr="00EB7329">
        <w:rPr>
          <w:rFonts w:ascii="Times New Roman" w:hAnsi="Times New Roman" w:cs="Times New Roman"/>
        </w:rPr>
        <w:t xml:space="preserve"> </w:t>
      </w:r>
      <w:r w:rsidRPr="00EB7329">
        <w:rPr>
          <w:rFonts w:ascii="Times New Roman" w:hAnsi="Times New Roman" w:cs="Times New Roman"/>
          <w:i/>
          <w:iCs/>
          <w:lang w:eastAsia="en-GB"/>
        </w:rPr>
        <w:t>„</w:t>
      </w:r>
      <w:r w:rsidRPr="00EB7329">
        <w:rPr>
          <w:rFonts w:ascii="Times New Roman" w:hAnsi="Times New Roman" w:cs="Times New Roman"/>
          <w:i/>
        </w:rPr>
        <w:t>Zákazka je nadlimitná</w:t>
      </w:r>
      <w:ins w:id="1855" w:author="Karol M" w:date="2024-07-29T17:53:00Z">
        <w:r w:rsidR="00CE571A">
          <w:rPr>
            <w:rFonts w:ascii="Times New Roman" w:hAnsi="Times New Roman" w:cs="Times New Roman"/>
            <w:i/>
          </w:rPr>
          <w:t xml:space="preserve"> alebo </w:t>
        </w:r>
      </w:ins>
      <w:del w:id="1856" w:author="Karol M" w:date="2024-07-29T17:53:00Z">
        <w:r w:rsidR="00DC463A" w:rsidRPr="00EB7329" w:rsidDel="00CE571A">
          <w:rPr>
            <w:rFonts w:ascii="Times New Roman" w:hAnsi="Times New Roman" w:cs="Times New Roman"/>
            <w:i/>
          </w:rPr>
          <w:delText>,</w:delText>
        </w:r>
        <w:r w:rsidRPr="00EB7329" w:rsidDel="00CE571A">
          <w:rPr>
            <w:rFonts w:ascii="Times New Roman" w:hAnsi="Times New Roman" w:cs="Times New Roman"/>
            <w:i/>
          </w:rPr>
          <w:delText xml:space="preserve"> </w:delText>
        </w:r>
      </w:del>
      <w:r w:rsidRPr="00EB7329">
        <w:rPr>
          <w:rFonts w:ascii="Times New Roman" w:hAnsi="Times New Roman" w:cs="Times New Roman"/>
          <w:i/>
        </w:rPr>
        <w:t>podlimitná</w:t>
      </w:r>
      <w:del w:id="1857" w:author="Karol M" w:date="2024-07-29T17:53:00Z">
        <w:r w:rsidRPr="00EB7329" w:rsidDel="00CE571A">
          <w:rPr>
            <w:rFonts w:ascii="Times New Roman" w:hAnsi="Times New Roman" w:cs="Times New Roman"/>
            <w:i/>
          </w:rPr>
          <w:delText xml:space="preserve"> </w:delText>
        </w:r>
        <w:r w:rsidR="00DC463A" w:rsidRPr="00EB7329" w:rsidDel="00CE571A">
          <w:rPr>
            <w:rFonts w:ascii="Times New Roman" w:hAnsi="Times New Roman" w:cs="Times New Roman"/>
            <w:i/>
          </w:rPr>
          <w:delText>alebo s nízkou hodnotou</w:delText>
        </w:r>
      </w:del>
      <w:r w:rsidR="00DC463A" w:rsidRPr="00EB7329">
        <w:rPr>
          <w:rFonts w:ascii="Times New Roman" w:hAnsi="Times New Roman" w:cs="Times New Roman"/>
          <w:i/>
        </w:rPr>
        <w:t xml:space="preserve"> </w:t>
      </w:r>
      <w:r w:rsidRPr="00EB7329">
        <w:rPr>
          <w:rFonts w:ascii="Times New Roman" w:hAnsi="Times New Roman" w:cs="Times New Roman"/>
          <w:i/>
        </w:rPr>
        <w:t>v závislosti od jej predpokladanej hodnoty.“</w:t>
      </w:r>
      <w:r w:rsidRPr="00EB7329">
        <w:rPr>
          <w:rFonts w:ascii="Times New Roman" w:hAnsi="Times New Roman" w:cs="Times New Roman"/>
        </w:rPr>
        <w:t xml:space="preserve"> Z tohto ustanovenia vyplýva, že pri obstarávaní každej zákazky, t.</w:t>
      </w:r>
      <w:r w:rsidR="009068F8" w:rsidRPr="00EB7329">
        <w:rPr>
          <w:rFonts w:ascii="Times New Roman" w:hAnsi="Times New Roman" w:cs="Times New Roman"/>
        </w:rPr>
        <w:t xml:space="preserve"> </w:t>
      </w:r>
      <w:r w:rsidRPr="00EB7329">
        <w:rPr>
          <w:rFonts w:ascii="Times New Roman" w:hAnsi="Times New Roman" w:cs="Times New Roman"/>
        </w:rPr>
        <w:t xml:space="preserve">j. tovaru, služby alebo stavebných prác, </w:t>
      </w:r>
      <w:r w:rsidRPr="00EB7329">
        <w:rPr>
          <w:rFonts w:ascii="Times New Roman" w:hAnsi="Times New Roman" w:cs="Times New Roman"/>
          <w:b/>
        </w:rPr>
        <w:t xml:space="preserve">je prijímateľ povinný </w:t>
      </w:r>
      <w:r w:rsidRPr="00EB7329">
        <w:rPr>
          <w:rFonts w:ascii="Times New Roman" w:hAnsi="Times New Roman" w:cs="Times New Roman"/>
          <w:b/>
          <w:lang w:eastAsia="en-GB"/>
        </w:rPr>
        <w:t>pred samotným vyhlásením</w:t>
      </w:r>
      <w:r w:rsidRPr="00EB7329">
        <w:rPr>
          <w:rFonts w:ascii="Times New Roman" w:hAnsi="Times New Roman" w:cs="Times New Roman"/>
          <w:b/>
        </w:rPr>
        <w:t xml:space="preserve"> </w:t>
      </w:r>
      <w:r w:rsidR="001B4307" w:rsidRPr="00EB7329">
        <w:rPr>
          <w:rFonts w:ascii="Times New Roman" w:hAnsi="Times New Roman" w:cs="Times New Roman"/>
          <w:b/>
        </w:rPr>
        <w:t>VO</w:t>
      </w:r>
      <w:r w:rsidRPr="00EB7329">
        <w:rPr>
          <w:rFonts w:ascii="Times New Roman" w:hAnsi="Times New Roman" w:cs="Times New Roman"/>
          <w:b/>
        </w:rPr>
        <w:t xml:space="preserve"> stanoviť (</w:t>
      </w:r>
      <w:r w:rsidRPr="008E1716">
        <w:rPr>
          <w:rFonts w:ascii="Times New Roman" w:hAnsi="Times New Roman" w:cs="Times New Roman"/>
          <w:b/>
        </w:rPr>
        <w:t>vypočítať) PHZ</w:t>
      </w:r>
      <w:r w:rsidR="0048335C" w:rsidRPr="008E1716">
        <w:rPr>
          <w:rFonts w:ascii="Times New Roman" w:hAnsi="Times New Roman" w:cs="Times New Roman"/>
          <w:b/>
        </w:rPr>
        <w:t xml:space="preserve"> </w:t>
      </w:r>
      <w:r w:rsidR="00124D86" w:rsidRPr="008E1716">
        <w:rPr>
          <w:rFonts w:ascii="Times New Roman" w:hAnsi="Times New Roman" w:cs="Times New Roman"/>
        </w:rPr>
        <w:t>(</w:t>
      </w:r>
      <w:r w:rsidR="0048335C" w:rsidRPr="008E1716">
        <w:rPr>
          <w:rFonts w:ascii="Times New Roman" w:hAnsi="Times New Roman" w:cs="Times New Roman"/>
        </w:rPr>
        <w:t xml:space="preserve">viď </w:t>
      </w:r>
      <w:r w:rsidR="00124D86" w:rsidRPr="008E1716">
        <w:rPr>
          <w:rFonts w:ascii="Times New Roman" w:hAnsi="Times New Roman" w:cs="Times New Roman"/>
          <w:i/>
        </w:rPr>
        <w:t xml:space="preserve">príloha č. </w:t>
      </w:r>
      <w:r w:rsidR="0033222F" w:rsidRPr="00C85258">
        <w:rPr>
          <w:rFonts w:ascii="Times New Roman" w:hAnsi="Times New Roman" w:cs="Times New Roman"/>
          <w:i/>
        </w:rPr>
        <w:t>3</w:t>
      </w:r>
      <w:r w:rsidR="0048335C" w:rsidRPr="00356DF9">
        <w:rPr>
          <w:rFonts w:ascii="Times New Roman" w:hAnsi="Times New Roman" w:cs="Times New Roman"/>
          <w:i/>
        </w:rPr>
        <w:t xml:space="preserve"> Usmernenia</w:t>
      </w:r>
      <w:r w:rsidRPr="00897ACF">
        <w:rPr>
          <w:rFonts w:ascii="Times New Roman" w:hAnsi="Times New Roman" w:cs="Times New Roman"/>
        </w:rPr>
        <w:t>).</w:t>
      </w:r>
    </w:p>
    <w:p w14:paraId="3743E4C0" w14:textId="2E4C7D1D" w:rsidR="007C44A3" w:rsidRPr="00897ACF" w:rsidRDefault="007C44A3" w:rsidP="004935C5">
      <w:pPr>
        <w:spacing w:before="120" w:line="240" w:lineRule="auto"/>
        <w:jc w:val="both"/>
        <w:rPr>
          <w:rFonts w:ascii="Times New Roman" w:hAnsi="Times New Roman" w:cs="Times New Roman"/>
        </w:rPr>
      </w:pPr>
      <w:r w:rsidRPr="00897ACF">
        <w:rPr>
          <w:rFonts w:ascii="Times New Roman" w:hAnsi="Times New Roman" w:cs="Times New Roman"/>
        </w:rPr>
        <w:t xml:space="preserve">Následne je prijímateľ povinný vyhotoviť </w:t>
      </w:r>
      <w:r w:rsidR="0048335C" w:rsidRPr="00897ACF">
        <w:rPr>
          <w:rFonts w:ascii="Times New Roman" w:hAnsi="Times New Roman" w:cs="Times New Roman"/>
          <w:i/>
        </w:rPr>
        <w:t>Z</w:t>
      </w:r>
      <w:r w:rsidRPr="00897ACF">
        <w:rPr>
          <w:rFonts w:ascii="Times New Roman" w:hAnsi="Times New Roman" w:cs="Times New Roman"/>
          <w:i/>
        </w:rPr>
        <w:t>ápis z určenia PHZ</w:t>
      </w:r>
      <w:r w:rsidRPr="00897ACF">
        <w:rPr>
          <w:rFonts w:ascii="Times New Roman" w:hAnsi="Times New Roman" w:cs="Times New Roman"/>
        </w:rPr>
        <w:t xml:space="preserve"> (</w:t>
      </w:r>
      <w:r w:rsidR="0048335C" w:rsidRPr="00897ACF">
        <w:rPr>
          <w:rFonts w:ascii="Times New Roman" w:hAnsi="Times New Roman" w:cs="Times New Roman"/>
          <w:i/>
        </w:rPr>
        <w:t xml:space="preserve">viď </w:t>
      </w:r>
      <w:r w:rsidRPr="00897ACF">
        <w:rPr>
          <w:rFonts w:ascii="Times New Roman" w:hAnsi="Times New Roman" w:cs="Times New Roman"/>
          <w:i/>
        </w:rPr>
        <w:t xml:space="preserve">príloha č. </w:t>
      </w:r>
      <w:r w:rsidR="00AE72EF" w:rsidRPr="00897ACF">
        <w:rPr>
          <w:rFonts w:ascii="Times New Roman" w:hAnsi="Times New Roman" w:cs="Times New Roman"/>
          <w:i/>
        </w:rPr>
        <w:t>3</w:t>
      </w:r>
      <w:r w:rsidR="0048335C" w:rsidRPr="00897ACF">
        <w:rPr>
          <w:rFonts w:ascii="Times New Roman" w:hAnsi="Times New Roman" w:cs="Times New Roman"/>
          <w:i/>
        </w:rPr>
        <w:t xml:space="preserve"> Usmernenia</w:t>
      </w:r>
      <w:r w:rsidRPr="00897ACF">
        <w:rPr>
          <w:rFonts w:ascii="Times New Roman" w:hAnsi="Times New Roman" w:cs="Times New Roman"/>
        </w:rPr>
        <w:t>, pričom tento vzor</w:t>
      </w:r>
      <w:r w:rsidR="00A228E7" w:rsidRPr="00897ACF">
        <w:rPr>
          <w:rFonts w:ascii="Times New Roman" w:hAnsi="Times New Roman" w:cs="Times New Roman"/>
        </w:rPr>
        <w:t xml:space="preserve"> prílohy</w:t>
      </w:r>
      <w:r w:rsidRPr="00897ACF">
        <w:rPr>
          <w:rFonts w:ascii="Times New Roman" w:hAnsi="Times New Roman" w:cs="Times New Roman"/>
        </w:rPr>
        <w:t xml:space="preserve"> prijímateľ použije vždy v prípade, ak nemá interným predpisom ustanovený vlastný vzor záznamu</w:t>
      </w:r>
      <w:r w:rsidR="00A228E7" w:rsidRPr="00897ACF">
        <w:rPr>
          <w:rFonts w:ascii="Times New Roman" w:hAnsi="Times New Roman" w:cs="Times New Roman"/>
        </w:rPr>
        <w:t>,</w:t>
      </w:r>
      <w:r w:rsidRPr="00897ACF">
        <w:rPr>
          <w:rFonts w:ascii="Times New Roman" w:hAnsi="Times New Roman" w:cs="Times New Roman"/>
        </w:rPr>
        <w:t xml:space="preserve"> ktorý však spĺňa minimálne náležitosti uvedené v prílohe č. </w:t>
      </w:r>
      <w:r w:rsidR="00AE72EF" w:rsidRPr="00897ACF">
        <w:rPr>
          <w:rFonts w:ascii="Times New Roman" w:hAnsi="Times New Roman" w:cs="Times New Roman"/>
        </w:rPr>
        <w:t>3</w:t>
      </w:r>
      <w:r w:rsidRPr="00897ACF">
        <w:rPr>
          <w:rFonts w:ascii="Times New Roman" w:hAnsi="Times New Roman" w:cs="Times New Roman"/>
        </w:rPr>
        <w:t>).</w:t>
      </w:r>
      <w:r w:rsidR="005508A3" w:rsidRPr="00897ACF">
        <w:rPr>
          <w:rFonts w:ascii="Times New Roman" w:hAnsi="Times New Roman" w:cs="Times New Roman"/>
        </w:rPr>
        <w:t xml:space="preserve"> </w:t>
      </w:r>
      <w:r w:rsidR="005508A3" w:rsidRPr="00897ACF">
        <w:rPr>
          <w:rFonts w:ascii="Times New Roman" w:hAnsi="Times New Roman"/>
        </w:rPr>
        <w:t xml:space="preserve">K dokumentu prijímateľ priloží súvisiacu  podpornú dokumentáciu, na základe ktorej určil PHZ, napr. cenové ponuky, cenníky, katalógy, </w:t>
      </w:r>
      <w:proofErr w:type="spellStart"/>
      <w:r w:rsidR="005508A3" w:rsidRPr="00897ACF">
        <w:rPr>
          <w:rFonts w:ascii="Times New Roman" w:hAnsi="Times New Roman"/>
        </w:rPr>
        <w:t>printscreen</w:t>
      </w:r>
      <w:proofErr w:type="spellEnd"/>
      <w:r w:rsidR="005508A3" w:rsidRPr="00897ACF">
        <w:rPr>
          <w:rFonts w:ascii="Times New Roman" w:hAnsi="Times New Roman"/>
        </w:rPr>
        <w:t xml:space="preserve"> webového sídla, odkazy na zmluvy zverejnené v CRZ alebo</w:t>
      </w:r>
      <w:ins w:id="1858" w:author="Karol M" w:date="2024-07-29T16:40:00Z">
        <w:r w:rsidR="00AC563F">
          <w:rPr>
            <w:rFonts w:ascii="Times New Roman" w:hAnsi="Times New Roman"/>
          </w:rPr>
          <w:t xml:space="preserve"> údaje o cenách z </w:t>
        </w:r>
      </w:ins>
      <w:r w:rsidR="005508A3" w:rsidRPr="00897ACF">
        <w:rPr>
          <w:rFonts w:ascii="Times New Roman" w:hAnsi="Times New Roman"/>
        </w:rPr>
        <w:t xml:space="preserve"> ukončen</w:t>
      </w:r>
      <w:ins w:id="1859" w:author="Karol M" w:date="2024-07-29T16:40:00Z">
        <w:r w:rsidR="00AC563F">
          <w:rPr>
            <w:rFonts w:ascii="Times New Roman" w:hAnsi="Times New Roman"/>
          </w:rPr>
          <w:t>ých</w:t>
        </w:r>
      </w:ins>
      <w:del w:id="1860" w:author="Karol M" w:date="2024-07-29T16:40:00Z">
        <w:r w:rsidR="005508A3" w:rsidRPr="00897ACF" w:rsidDel="00AC563F">
          <w:rPr>
            <w:rFonts w:ascii="Times New Roman" w:hAnsi="Times New Roman"/>
          </w:rPr>
          <w:delText>é</w:delText>
        </w:r>
      </w:del>
      <w:r w:rsidR="005508A3" w:rsidRPr="00897ACF">
        <w:rPr>
          <w:rFonts w:ascii="Times New Roman" w:hAnsi="Times New Roman"/>
        </w:rPr>
        <w:t xml:space="preserve"> zákaz</w:t>
      </w:r>
      <w:ins w:id="1861" w:author="Karol M" w:date="2024-07-29T16:40:00Z">
        <w:r w:rsidR="00AC563F">
          <w:rPr>
            <w:rFonts w:ascii="Times New Roman" w:hAnsi="Times New Roman"/>
          </w:rPr>
          <w:t>iek</w:t>
        </w:r>
      </w:ins>
      <w:del w:id="1862" w:author="Karol M" w:date="2024-07-29T16:40:00Z">
        <w:r w:rsidR="005508A3" w:rsidRPr="00897ACF" w:rsidDel="00AC563F">
          <w:rPr>
            <w:rFonts w:ascii="Times New Roman" w:hAnsi="Times New Roman"/>
          </w:rPr>
          <w:delText>ky</w:delText>
        </w:r>
      </w:del>
      <w:r w:rsidR="005508A3" w:rsidRPr="00897ACF">
        <w:rPr>
          <w:rFonts w:ascii="Times New Roman" w:hAnsi="Times New Roman"/>
        </w:rPr>
        <w:t xml:space="preserve"> v elektronickom trhovisku</w:t>
      </w:r>
      <w:del w:id="1863" w:author="Karol M" w:date="2024-07-29T16:40:00Z">
        <w:r w:rsidR="005508A3" w:rsidRPr="00897ACF" w:rsidDel="00AC563F">
          <w:rPr>
            <w:rFonts w:ascii="Times New Roman" w:hAnsi="Times New Roman"/>
          </w:rPr>
          <w:delText xml:space="preserve"> (EKS)</w:delText>
        </w:r>
      </w:del>
      <w:ins w:id="1864" w:author="Karol M" w:date="2024-07-29T16:40:00Z">
        <w:r w:rsidR="00AC563F">
          <w:rPr>
            <w:rFonts w:ascii="Times New Roman" w:hAnsi="Times New Roman"/>
          </w:rPr>
          <w:t>.</w:t>
        </w:r>
      </w:ins>
    </w:p>
    <w:p w14:paraId="5FD4214B" w14:textId="56E12000" w:rsidR="007C48FE" w:rsidRPr="00897ACF" w:rsidRDefault="004818FB" w:rsidP="004935C5">
      <w:pPr>
        <w:spacing w:before="120" w:line="240" w:lineRule="auto"/>
        <w:jc w:val="both"/>
        <w:rPr>
          <w:rFonts w:ascii="Times New Roman" w:hAnsi="Times New Roman" w:cs="Times New Roman"/>
          <w:iCs/>
        </w:rPr>
      </w:pPr>
      <w:r w:rsidRPr="00897ACF">
        <w:rPr>
          <w:rFonts w:ascii="Times New Roman" w:hAnsi="Times New Roman" w:cs="Times New Roman"/>
        </w:rPr>
        <w:t xml:space="preserve">V zmysle §  6 ods. 1 ZVO </w:t>
      </w:r>
      <w:r w:rsidR="00BB01B5" w:rsidRPr="00897ACF">
        <w:rPr>
          <w:rFonts w:ascii="Times New Roman" w:hAnsi="Times New Roman" w:cs="Times New Roman"/>
        </w:rPr>
        <w:t xml:space="preserve">sa </w:t>
      </w:r>
      <w:r w:rsidR="00F955C8" w:rsidRPr="00897ACF">
        <w:rPr>
          <w:rFonts w:ascii="Times New Roman" w:hAnsi="Times New Roman" w:cs="Times New Roman"/>
        </w:rPr>
        <w:t>PHZ</w:t>
      </w:r>
      <w:r w:rsidRPr="00897ACF">
        <w:rPr>
          <w:rFonts w:ascii="Times New Roman" w:hAnsi="Times New Roman" w:cs="Times New Roman"/>
        </w:rPr>
        <w:t xml:space="preserve"> určuje ako </w:t>
      </w:r>
      <w:r w:rsidRPr="00897ACF">
        <w:rPr>
          <w:rFonts w:ascii="Times New Roman" w:hAnsi="Times New Roman" w:cs="Times New Roman"/>
          <w:b/>
        </w:rPr>
        <w:t>cena bez dane z pridanej hodnoty</w:t>
      </w:r>
      <w:r w:rsidR="00BB01B5" w:rsidRPr="00897ACF">
        <w:rPr>
          <w:rFonts w:ascii="Times New Roman" w:hAnsi="Times New Roman" w:cs="Times New Roman"/>
        </w:rPr>
        <w:t xml:space="preserve"> s cieľom ustanovenia postupu </w:t>
      </w:r>
      <w:r w:rsidR="00663CA7" w:rsidRPr="00897ACF">
        <w:rPr>
          <w:rFonts w:ascii="Times New Roman" w:hAnsi="Times New Roman" w:cs="Times New Roman"/>
        </w:rPr>
        <w:t>VO</w:t>
      </w:r>
      <w:r w:rsidR="00BB01B5" w:rsidRPr="00897ACF">
        <w:rPr>
          <w:rFonts w:ascii="Times New Roman" w:hAnsi="Times New Roman" w:cs="Times New Roman"/>
        </w:rPr>
        <w:t xml:space="preserve"> podľa finančných limitov.</w:t>
      </w:r>
      <w:r w:rsidRPr="00897ACF">
        <w:rPr>
          <w:rFonts w:ascii="Times New Roman" w:hAnsi="Times New Roman" w:cs="Times New Roman"/>
        </w:rPr>
        <w:t xml:space="preserve"> Verejný obstarávateľ a obstarávateľ určia </w:t>
      </w:r>
      <w:r w:rsidR="00861293" w:rsidRPr="00897ACF">
        <w:rPr>
          <w:rFonts w:ascii="Times New Roman" w:hAnsi="Times New Roman" w:cs="Times New Roman"/>
        </w:rPr>
        <w:t>PHZ</w:t>
      </w:r>
      <w:r w:rsidRPr="00897ACF">
        <w:rPr>
          <w:rFonts w:ascii="Times New Roman" w:hAnsi="Times New Roman" w:cs="Times New Roman"/>
        </w:rPr>
        <w:t xml:space="preserve"> na základe údajov a informácií o zákazkách </w:t>
      </w:r>
      <w:r w:rsidRPr="00897ACF">
        <w:rPr>
          <w:rFonts w:ascii="Times New Roman" w:hAnsi="Times New Roman" w:cs="Times New Roman"/>
          <w:b/>
        </w:rPr>
        <w:t>na rovnaký alebo porovnateľný predmet zákazky</w:t>
      </w:r>
      <w:r w:rsidRPr="00897ACF">
        <w:rPr>
          <w:rFonts w:ascii="Times New Roman" w:hAnsi="Times New Roman" w:cs="Times New Roman"/>
        </w:rPr>
        <w:t>. Ak nemá verejný obstarávateľ alebo obstarávateľ údaje podľa druhej vety k dispozícii, určí predpokladanú hodnotu na základe údajov získaných prieskumom trhu s požadovaným plnením</w:t>
      </w:r>
      <w:r w:rsidR="00A2407A" w:rsidRPr="00897ACF">
        <w:rPr>
          <w:rFonts w:ascii="Times New Roman" w:hAnsi="Times New Roman" w:cs="Times New Roman"/>
        </w:rPr>
        <w:t>, prípravnou trhovou konzultáciou</w:t>
      </w:r>
      <w:r w:rsidR="007C48FE" w:rsidRPr="00897ACF">
        <w:rPr>
          <w:rFonts w:ascii="Times New Roman" w:hAnsi="Times New Roman" w:cs="Times New Roman"/>
        </w:rPr>
        <w:t>, použitím systému sledovania vývoja cien podľa § 13 ods. 2 písm. d)</w:t>
      </w:r>
      <w:r w:rsidRPr="00897ACF">
        <w:rPr>
          <w:rFonts w:ascii="Times New Roman" w:hAnsi="Times New Roman" w:cs="Times New Roman"/>
        </w:rPr>
        <w:t xml:space="preserve"> </w:t>
      </w:r>
      <w:r w:rsidR="00A12993" w:rsidRPr="00897ACF">
        <w:rPr>
          <w:rFonts w:ascii="Times New Roman" w:hAnsi="Times New Roman" w:cs="Times New Roman"/>
        </w:rPr>
        <w:t xml:space="preserve">ZVO </w:t>
      </w:r>
      <w:r w:rsidRPr="00897ACF">
        <w:rPr>
          <w:rFonts w:ascii="Times New Roman" w:hAnsi="Times New Roman" w:cs="Times New Roman"/>
        </w:rPr>
        <w:t xml:space="preserve">alebo na základe údajov získaných iným vhodným spôsobom. </w:t>
      </w:r>
      <w:r w:rsidR="00861293" w:rsidRPr="00897ACF">
        <w:rPr>
          <w:rFonts w:ascii="Times New Roman" w:hAnsi="Times New Roman" w:cs="Times New Roman"/>
        </w:rPr>
        <w:t>PHZ</w:t>
      </w:r>
      <w:r w:rsidRPr="00897ACF">
        <w:rPr>
          <w:rFonts w:ascii="Times New Roman" w:hAnsi="Times New Roman" w:cs="Times New Roman"/>
        </w:rPr>
        <w:t xml:space="preserve"> </w:t>
      </w:r>
      <w:r w:rsidRPr="00897ACF">
        <w:rPr>
          <w:rFonts w:ascii="Times New Roman" w:hAnsi="Times New Roman" w:cs="Times New Roman"/>
          <w:b/>
        </w:rPr>
        <w:t xml:space="preserve">je platná v čase odoslania oznámenia o vyhlásení </w:t>
      </w:r>
      <w:r w:rsidR="00861293" w:rsidRPr="00897ACF">
        <w:rPr>
          <w:rFonts w:ascii="Times New Roman" w:hAnsi="Times New Roman" w:cs="Times New Roman"/>
          <w:b/>
        </w:rPr>
        <w:t>VO</w:t>
      </w:r>
      <w:r w:rsidRPr="00897ACF">
        <w:rPr>
          <w:rFonts w:ascii="Times New Roman" w:hAnsi="Times New Roman" w:cs="Times New Roman"/>
          <w:b/>
        </w:rPr>
        <w:t xml:space="preserve"> alebo oznámenia použitého ako výzva na súťaž na uverejnenie</w:t>
      </w:r>
      <w:r w:rsidRPr="00897ACF">
        <w:rPr>
          <w:rFonts w:ascii="Times New Roman" w:hAnsi="Times New Roman" w:cs="Times New Roman"/>
        </w:rPr>
        <w:t xml:space="preserve">; ak sa uverejnenie takého oznámenia nevyžaduje, predpokladaná hodnota je platná v čase začatia postupu zadávania zákazky. </w:t>
      </w:r>
      <w:r w:rsidR="005F248E" w:rsidRPr="00897ACF">
        <w:rPr>
          <w:rFonts w:ascii="Times New Roman" w:hAnsi="Times New Roman" w:cs="Times New Roman"/>
          <w:iCs/>
        </w:rPr>
        <w:t xml:space="preserve"> </w:t>
      </w:r>
    </w:p>
    <w:p w14:paraId="44EBCBA2" w14:textId="0CD11B9A" w:rsidR="004818FB" w:rsidRPr="00897ACF" w:rsidRDefault="00840F4B" w:rsidP="004935C5">
      <w:pPr>
        <w:spacing w:before="120" w:line="240" w:lineRule="auto"/>
        <w:jc w:val="both"/>
        <w:rPr>
          <w:rFonts w:ascii="Times New Roman" w:hAnsi="Times New Roman" w:cs="Times New Roman"/>
        </w:rPr>
      </w:pPr>
      <w:r w:rsidRPr="00897ACF">
        <w:rPr>
          <w:rFonts w:ascii="Times New Roman" w:hAnsi="Times New Roman" w:cs="Times New Roman"/>
        </w:rPr>
        <w:lastRenderedPageBreak/>
        <w:t>RO</w:t>
      </w:r>
      <w:r w:rsidR="004818FB" w:rsidRPr="00897ACF">
        <w:rPr>
          <w:rFonts w:ascii="Times New Roman" w:hAnsi="Times New Roman" w:cs="Times New Roman"/>
        </w:rPr>
        <w:t xml:space="preserve"> odporúča v oznámení o vyhlásení VO  alebo  v oznámení použitom ako výzva na súťaž uvádzať PHZ. Údajom o množstve alebo rozsahu obstarávaných tovarov, stavebných prác alebo služieb možno nahradiť údaj o PHZ len v</w:t>
      </w:r>
      <w:r w:rsidR="00A228E7" w:rsidRPr="00897ACF">
        <w:rPr>
          <w:rFonts w:ascii="Times New Roman" w:hAnsi="Times New Roman" w:cs="Times New Roman"/>
        </w:rPr>
        <w:t xml:space="preserve"> objektívne </w:t>
      </w:r>
      <w:r w:rsidR="004818FB" w:rsidRPr="00897ACF">
        <w:rPr>
          <w:rFonts w:ascii="Times New Roman" w:hAnsi="Times New Roman" w:cs="Times New Roman"/>
        </w:rPr>
        <w:t xml:space="preserve">odôvodniteľných prípadoch. Uvedené nemá vplyv na povinnosť určenia PHZ pred vyhlásením VO. Ak sa určia podmienky účasti v spojení s </w:t>
      </w:r>
      <w:r w:rsidR="00E370A4" w:rsidRPr="00897ACF">
        <w:rPr>
          <w:rFonts w:ascii="Times New Roman" w:hAnsi="Times New Roman" w:cs="Times New Roman"/>
        </w:rPr>
        <w:t>PHZ</w:t>
      </w:r>
      <w:r w:rsidR="00A228E7" w:rsidRPr="00897ACF">
        <w:rPr>
          <w:rFonts w:ascii="Times New Roman" w:hAnsi="Times New Roman" w:cs="Times New Roman"/>
        </w:rPr>
        <w:t xml:space="preserve"> </w:t>
      </w:r>
      <w:r w:rsidR="004818FB" w:rsidRPr="00897ACF">
        <w:rPr>
          <w:rFonts w:ascii="Times New Roman" w:hAnsi="Times New Roman" w:cs="Times New Roman"/>
        </w:rPr>
        <w:t>alebo ak sa vyžaduje zábezpeka, je nutné vždy v oznámení uvádzať PHZ.</w:t>
      </w:r>
    </w:p>
    <w:p w14:paraId="24EFE0BE" w14:textId="2BEEEA8D" w:rsidR="005F248E" w:rsidRPr="00EB7329" w:rsidRDefault="005F248E" w:rsidP="004935C5">
      <w:pPr>
        <w:spacing w:before="120" w:line="240" w:lineRule="auto"/>
        <w:jc w:val="both"/>
        <w:rPr>
          <w:rFonts w:ascii="Times New Roman" w:hAnsi="Times New Roman" w:cs="Times New Roman"/>
        </w:rPr>
      </w:pPr>
      <w:r w:rsidRPr="00897ACF">
        <w:rPr>
          <w:rFonts w:ascii="Times New Roman" w:hAnsi="Times New Roman" w:cs="Times New Roman"/>
        </w:rPr>
        <w:t xml:space="preserve">Určujúcim finančným limitom je predpokladaná cena </w:t>
      </w:r>
      <w:r w:rsidR="00A2407A" w:rsidRPr="00897ACF">
        <w:rPr>
          <w:rFonts w:ascii="Times New Roman" w:hAnsi="Times New Roman" w:cs="Times New Roman"/>
        </w:rPr>
        <w:t xml:space="preserve">v EUR bez DPH </w:t>
      </w:r>
      <w:r w:rsidRPr="00897ACF">
        <w:rPr>
          <w:rFonts w:ascii="Times New Roman" w:hAnsi="Times New Roman" w:cs="Times New Roman"/>
        </w:rPr>
        <w:t xml:space="preserve">za </w:t>
      </w:r>
      <w:r w:rsidR="00A2407A" w:rsidRPr="00897ACF">
        <w:rPr>
          <w:rFonts w:ascii="Times New Roman" w:hAnsi="Times New Roman" w:cs="Times New Roman"/>
        </w:rPr>
        <w:t>rovnaké alebo porovnateľné predmety zákazky tvoriace príbuznú skupinu tovarov/služieb/</w:t>
      </w:r>
      <w:r w:rsidR="00484442" w:rsidRPr="00897ACF">
        <w:rPr>
          <w:rFonts w:ascii="Times New Roman" w:hAnsi="Times New Roman" w:cs="Times New Roman"/>
        </w:rPr>
        <w:t xml:space="preserve">stavebných </w:t>
      </w:r>
      <w:r w:rsidR="00A2407A" w:rsidRPr="00897ACF">
        <w:rPr>
          <w:rFonts w:ascii="Times New Roman" w:hAnsi="Times New Roman" w:cs="Times New Roman"/>
        </w:rPr>
        <w:t xml:space="preserve">prác, resp. tvoriace jeden logický celok </w:t>
      </w:r>
      <w:r w:rsidRPr="00897ACF">
        <w:rPr>
          <w:rFonts w:ascii="Times New Roman" w:hAnsi="Times New Roman" w:cs="Times New Roman"/>
        </w:rPr>
        <w:t>za jeden kalendárny rok alebo za obdobie trvania zmluvy s dodávateľom, ak presahuje jeden kalendárny rok. Do tohto limitu sa započítavajú aj plánované obstarávania súvisiace s bežnou činnosťou organizácie vrátane opakovaných plnení</w:t>
      </w:r>
      <w:r w:rsidR="00C93B18" w:rsidRPr="00897ACF">
        <w:rPr>
          <w:rFonts w:ascii="Times New Roman" w:hAnsi="Times New Roman" w:cs="Times New Roman"/>
        </w:rPr>
        <w:t>,</w:t>
      </w:r>
      <w:r w:rsidR="00C93B18" w:rsidRPr="00897ACF">
        <w:rPr>
          <w:rFonts w:ascii="Times New Roman" w:eastAsia="Times New Roman" w:hAnsi="Times New Roman" w:cs="Times New Roman"/>
        </w:rPr>
        <w:t xml:space="preserve"> </w:t>
      </w:r>
      <w:r w:rsidR="00C93B18" w:rsidRPr="00897ACF">
        <w:rPr>
          <w:rFonts w:ascii="Times New Roman" w:hAnsi="Times New Roman" w:cs="Times New Roman"/>
        </w:rPr>
        <w:t xml:space="preserve">pokiaľ </w:t>
      </w:r>
      <w:r w:rsidR="00A2407A" w:rsidRPr="00897ACF">
        <w:rPr>
          <w:rFonts w:ascii="Times New Roman" w:hAnsi="Times New Roman" w:cs="Times New Roman"/>
        </w:rPr>
        <w:t xml:space="preserve">sú tieto výdavky </w:t>
      </w:r>
      <w:r w:rsidR="00C93B18" w:rsidRPr="00897ACF">
        <w:rPr>
          <w:rFonts w:ascii="Times New Roman" w:hAnsi="Times New Roman" w:cs="Times New Roman"/>
        </w:rPr>
        <w:t>financovan</w:t>
      </w:r>
      <w:r w:rsidR="00A2407A" w:rsidRPr="00897ACF">
        <w:rPr>
          <w:rFonts w:ascii="Times New Roman" w:hAnsi="Times New Roman" w:cs="Times New Roman"/>
        </w:rPr>
        <w:t>é</w:t>
      </w:r>
      <w:r w:rsidR="00C93B18" w:rsidRPr="00897ACF">
        <w:rPr>
          <w:rFonts w:ascii="Times New Roman" w:hAnsi="Times New Roman" w:cs="Times New Roman"/>
        </w:rPr>
        <w:t xml:space="preserve"> z verejných zdrojov </w:t>
      </w:r>
      <w:del w:id="1865" w:author="Karol M" w:date="2024-08-16T07:28:00Z">
        <w:r w:rsidR="00C93B18" w:rsidRPr="00897ACF" w:rsidDel="006B0152">
          <w:rPr>
            <w:rFonts w:ascii="Times New Roman" w:hAnsi="Times New Roman" w:cs="Times New Roman"/>
          </w:rPr>
          <w:delText xml:space="preserve">alebo </w:delText>
        </w:r>
      </w:del>
      <w:ins w:id="1866" w:author="Karol M" w:date="2024-08-16T07:28:00Z">
        <w:r w:rsidR="006B0152">
          <w:rPr>
            <w:rFonts w:ascii="Times New Roman" w:hAnsi="Times New Roman" w:cs="Times New Roman"/>
          </w:rPr>
          <w:t xml:space="preserve">(aj </w:t>
        </w:r>
      </w:ins>
      <w:r w:rsidR="00C93B18" w:rsidRPr="00897ACF">
        <w:rPr>
          <w:rFonts w:ascii="Times New Roman" w:hAnsi="Times New Roman" w:cs="Times New Roman"/>
        </w:rPr>
        <w:t>zdrojov EÚ</w:t>
      </w:r>
      <w:ins w:id="1867" w:author="Karol M" w:date="2024-08-16T07:29:00Z">
        <w:r w:rsidR="006B0152">
          <w:rPr>
            <w:rFonts w:ascii="Times New Roman" w:hAnsi="Times New Roman" w:cs="Times New Roman"/>
          </w:rPr>
          <w:t xml:space="preserve">, a teda tiež </w:t>
        </w:r>
      </w:ins>
      <w:del w:id="1868" w:author="Karol M" w:date="2024-08-16T07:29:00Z">
        <w:r w:rsidR="00C93B18" w:rsidRPr="00897ACF" w:rsidDel="006B0152">
          <w:rPr>
            <w:rFonts w:ascii="Times New Roman" w:hAnsi="Times New Roman" w:cs="Times New Roman"/>
          </w:rPr>
          <w:delText xml:space="preserve"> a</w:delText>
        </w:r>
        <w:r w:rsidR="00A2407A" w:rsidRPr="00897ACF" w:rsidDel="006B0152">
          <w:rPr>
            <w:rFonts w:ascii="Times New Roman" w:hAnsi="Times New Roman" w:cs="Times New Roman"/>
          </w:rPr>
          <w:delText> </w:delText>
        </w:r>
      </w:del>
      <w:r w:rsidR="00A2407A" w:rsidRPr="00897ACF">
        <w:rPr>
          <w:rFonts w:ascii="Times New Roman" w:hAnsi="Times New Roman" w:cs="Times New Roman"/>
        </w:rPr>
        <w:t xml:space="preserve">výdavky </w:t>
      </w:r>
      <w:r w:rsidR="00C93B18" w:rsidRPr="00897ACF">
        <w:rPr>
          <w:rFonts w:ascii="Times New Roman" w:hAnsi="Times New Roman" w:cs="Times New Roman"/>
        </w:rPr>
        <w:t>v rámci iných projektov financovaných z iných zdrojov EÚ</w:t>
      </w:r>
      <w:ins w:id="1869" w:author="Karol M" w:date="2024-08-16T07:29:00Z">
        <w:r w:rsidR="006B0152">
          <w:rPr>
            <w:rFonts w:ascii="Times New Roman" w:hAnsi="Times New Roman" w:cs="Times New Roman"/>
          </w:rPr>
          <w:t>)</w:t>
        </w:r>
      </w:ins>
      <w:r w:rsidRPr="00897ACF">
        <w:rPr>
          <w:rFonts w:ascii="Times New Roman" w:hAnsi="Times New Roman" w:cs="Times New Roman"/>
        </w:rPr>
        <w:t>.</w:t>
      </w:r>
      <w:r w:rsidRPr="00EB7329">
        <w:rPr>
          <w:rFonts w:ascii="Times New Roman" w:hAnsi="Times New Roman" w:cs="Times New Roman"/>
        </w:rPr>
        <w:t xml:space="preserve"> </w:t>
      </w:r>
      <w:r w:rsidR="004818FB" w:rsidRPr="00EB7329">
        <w:rPr>
          <w:rFonts w:ascii="Times New Roman" w:hAnsi="Times New Roman" w:cs="Times New Roman"/>
        </w:rPr>
        <w:t xml:space="preserve"> </w:t>
      </w:r>
    </w:p>
    <w:p w14:paraId="2A90B207" w14:textId="5391F0A4" w:rsidR="009068F8" w:rsidRPr="00EB7329" w:rsidRDefault="009068F8" w:rsidP="004935C5">
      <w:pPr>
        <w:spacing w:before="120" w:line="240" w:lineRule="auto"/>
        <w:jc w:val="both"/>
        <w:rPr>
          <w:rFonts w:ascii="Times New Roman" w:hAnsi="Times New Roman" w:cs="Times New Roman"/>
        </w:rPr>
      </w:pPr>
      <w:r w:rsidRPr="00EB7329">
        <w:rPr>
          <w:rFonts w:ascii="Times New Roman" w:hAnsi="Times New Roman" w:cs="Times New Roman"/>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A34F08" w:rsidRPr="00EB7329" w14:paraId="228CEF57" w14:textId="77777777" w:rsidTr="00F75259">
        <w:tc>
          <w:tcPr>
            <w:tcW w:w="9062" w:type="dxa"/>
            <w:shd w:val="clear" w:color="auto" w:fill="E5B8B7" w:themeFill="accent2" w:themeFillTint="66"/>
          </w:tcPr>
          <w:p w14:paraId="2FDBE92B" w14:textId="1E0BCFF9" w:rsidR="00A34F08" w:rsidRPr="00EB7329" w:rsidRDefault="00A34F08" w:rsidP="004935C5">
            <w:pPr>
              <w:spacing w:before="120" w:after="200"/>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Podľa § 6 ods. 16 ZVO zákazku nemožno rozdeliť ani zvoliť spôsob určenia jej predpokladanej hodnoty s cieľom znížiť výšku PHZ pod finančné limity podľa ZVO (a tak sa vyhnúť použitiu postupu zadávania nadlimitnej zákazky alebo podlimitnej zákazky alebo zahrnutie takej dodávky tovaru alebo poskytnutia služieb, ktoré nie sú nevyhnutné pri plnení zákazky na stavebné práce do PHZ, ak by to malo za následok vyňatie tohto tovaru alebo služby z pôsobnosti ZVO, alebo by to spôsobilo neodôvodnené obmedzenie hospodárskej súťaže). Prijímateľ nemôže zákazku rozdeliť ani zvoliť spôsob určenia PHZ, ak by výsledkom tohto postupu bolo vyhnutie sa zverejneniu oznámenia alebo výzvy podľa ZVO, alebo vyhnutie sa podaniu námietok. </w:t>
            </w:r>
            <w:ins w:id="1870" w:author="Karol M" w:date="2024-07-29T17:01:00Z">
              <w:r w:rsidR="00592D2D" w:rsidRPr="00592D2D">
                <w:rPr>
                  <w:rFonts w:ascii="Times New Roman" w:hAnsi="Times New Roman" w:cs="Times New Roman"/>
                </w:rPr>
                <w:t>Všeobecné metodické usmernenie k problematike delenia zákaziek je k dispozícii na webovom sídle ÚVO</w:t>
              </w:r>
            </w:ins>
            <w:ins w:id="1871" w:author="Karol M" w:date="2024-07-29T17:02:00Z">
              <w:r w:rsidR="00592D2D">
                <w:rPr>
                  <w:rStyle w:val="Odkaznapoznmkupodiarou"/>
                  <w:rFonts w:ascii="Times New Roman" w:hAnsi="Times New Roman" w:cs="Times New Roman"/>
                </w:rPr>
                <w:footnoteReference w:id="19"/>
              </w:r>
            </w:ins>
            <w:ins w:id="1873" w:author="Karol M" w:date="2024-07-29T17:01:00Z">
              <w:r w:rsidR="00592D2D">
                <w:rPr>
                  <w:rFonts w:ascii="Times New Roman" w:hAnsi="Times New Roman" w:cs="Times New Roman"/>
                </w:rPr>
                <w:t>.</w:t>
              </w:r>
            </w:ins>
          </w:p>
        </w:tc>
      </w:tr>
    </w:tbl>
    <w:p w14:paraId="218D992A" w14:textId="705E84DE" w:rsidR="005F248E" w:rsidRPr="00EB7329" w:rsidRDefault="00C073C8"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K nedovolenému rozdeleniu zákazky </w:t>
      </w:r>
      <w:r w:rsidR="00EA5CB3" w:rsidRPr="00EB7329">
        <w:rPr>
          <w:rFonts w:ascii="Times New Roman" w:hAnsi="Times New Roman" w:cs="Times New Roman"/>
        </w:rPr>
        <w:t xml:space="preserve">teda </w:t>
      </w:r>
      <w:r w:rsidRPr="00EB7329">
        <w:rPr>
          <w:rFonts w:ascii="Times New Roman" w:hAnsi="Times New Roman" w:cs="Times New Roman"/>
        </w:rPr>
        <w:t>dochádza</w:t>
      </w:r>
      <w:r w:rsidR="00EA5CB3" w:rsidRPr="00EB7329">
        <w:rPr>
          <w:rFonts w:ascii="Times New Roman" w:hAnsi="Times New Roman" w:cs="Times New Roman"/>
        </w:rPr>
        <w:t xml:space="preserve"> najmä</w:t>
      </w:r>
      <w:r w:rsidRPr="00EB7329">
        <w:rPr>
          <w:rFonts w:ascii="Times New Roman" w:hAnsi="Times New Roman" w:cs="Times New Roman"/>
        </w:rPr>
        <w:t xml:space="preserve">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časového a miestneho hľadiska a pod.</w:t>
      </w:r>
    </w:p>
    <w:p w14:paraId="5039A651" w14:textId="77777777" w:rsidR="005F248E"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 prípade, ak sa predmet obstarávania skladá z viacerých častí, položiek, súborov vecí alebo samostatných vecí, ktoré sú obstarávané naraz (od jedného dodávateľa), je potrebné brať do úvahy celkovú predpokladanú cenu predmetu obstarania, nie jednotlivé časti. </w:t>
      </w:r>
    </w:p>
    <w:p w14:paraId="4EAE44E5" w14:textId="5ABBE11B" w:rsidR="005F248E" w:rsidRPr="00EB7329" w:rsidRDefault="005F248E" w:rsidP="004935C5">
      <w:pPr>
        <w:spacing w:before="120" w:line="240" w:lineRule="auto"/>
        <w:jc w:val="both"/>
        <w:rPr>
          <w:rFonts w:ascii="Times New Roman" w:hAnsi="Times New Roman" w:cs="Times New Roman"/>
        </w:rPr>
      </w:pPr>
      <w:del w:id="1874" w:author="Karol M" w:date="2024-07-02T09:02:00Z">
        <w:r w:rsidRPr="00EB7329" w:rsidDel="002C0B8E">
          <w:rPr>
            <w:rFonts w:ascii="Times New Roman" w:hAnsi="Times New Roman" w:cs="Times New Roman"/>
          </w:rPr>
          <w:delText>Z uvedeného taktiež vyplýva, že n</w:delText>
        </w:r>
      </w:del>
      <w:ins w:id="1875" w:author="Karol M" w:date="2024-07-02T09:02:00Z">
        <w:r w:rsidR="002C0B8E">
          <w:rPr>
            <w:rFonts w:ascii="Times New Roman" w:hAnsi="Times New Roman" w:cs="Times New Roman"/>
          </w:rPr>
          <w:t>N</w:t>
        </w:r>
      </w:ins>
      <w:r w:rsidRPr="00EB7329">
        <w:rPr>
          <w:rFonts w:ascii="Times New Roman" w:hAnsi="Times New Roman" w:cs="Times New Roman"/>
        </w:rPr>
        <w:t xml:space="preserve">ie je možné v každom prípade používať PHZ určenú v čase predloženia, resp. schvaľovania </w:t>
      </w:r>
      <w:r w:rsidR="00840F4B">
        <w:rPr>
          <w:rFonts w:ascii="Times New Roman" w:hAnsi="Times New Roman" w:cs="Times New Roman"/>
        </w:rPr>
        <w:t xml:space="preserve">zmluvy o </w:t>
      </w:r>
      <w:r w:rsidR="00840F4B" w:rsidRPr="00840F4B">
        <w:rPr>
          <w:rFonts w:ascii="Times New Roman" w:hAnsi="Times New Roman" w:cs="Times New Roman"/>
        </w:rPr>
        <w:t>poskytnutí NFP</w:t>
      </w:r>
      <w:r w:rsidR="00840F4B">
        <w:rPr>
          <w:rFonts w:ascii="Times New Roman" w:hAnsi="Times New Roman" w:cs="Times New Roman"/>
        </w:rPr>
        <w:t xml:space="preserve"> / vydania rozhodnutia</w:t>
      </w:r>
      <w:r w:rsidR="00840F4B" w:rsidRPr="00840F4B">
        <w:rPr>
          <w:rFonts w:ascii="Times New Roman" w:hAnsi="Times New Roman" w:cs="Times New Roman"/>
        </w:rPr>
        <w:t xml:space="preserve"> o schválení žiadosti o NFP</w:t>
      </w:r>
      <w:r w:rsidRPr="00EB7329">
        <w:rPr>
          <w:rFonts w:ascii="Times New Roman" w:hAnsi="Times New Roman" w:cs="Times New Roman"/>
        </w:rPr>
        <w:t>, nakoľko medzi takýmto určením predpokladanej hodnoty a samotným zadávaním predmetnej zákazky môže prejsť niekoľko mesiacov a predpokladaná hodnota zákazky sa mohla zmeniť.</w:t>
      </w:r>
    </w:p>
    <w:p w14:paraId="138CBA17" w14:textId="10D7A5E4" w:rsidR="001F2EA8"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Stanovenie (výpočet) PHZ podľa § </w:t>
      </w:r>
      <w:r w:rsidR="004818FB" w:rsidRPr="00EB7329">
        <w:rPr>
          <w:rFonts w:ascii="Times New Roman" w:hAnsi="Times New Roman" w:cs="Times New Roman"/>
        </w:rPr>
        <w:t xml:space="preserve">6 </w:t>
      </w:r>
      <w:r w:rsidRPr="00EB7329">
        <w:rPr>
          <w:rFonts w:ascii="Times New Roman" w:hAnsi="Times New Roman" w:cs="Times New Roman"/>
        </w:rPr>
        <w:t xml:space="preserve">ZVO </w:t>
      </w:r>
      <w:r w:rsidRPr="00EB7329">
        <w:rPr>
          <w:rFonts w:ascii="Times New Roman" w:hAnsi="Times New Roman" w:cs="Times New Roman"/>
          <w:b/>
          <w:lang w:eastAsia="en-GB"/>
        </w:rPr>
        <w:t>je nevyhnutnou</w:t>
      </w:r>
      <w:r w:rsidRPr="00EB7329">
        <w:rPr>
          <w:rFonts w:ascii="Times New Roman" w:hAnsi="Times New Roman" w:cs="Times New Roman"/>
        </w:rPr>
        <w:t xml:space="preserve"> súčasťou dokumentácie z VO. </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1F2EA8" w:rsidRPr="00EB7329" w14:paraId="5649ACD0" w14:textId="77777777" w:rsidTr="00F75259">
        <w:tc>
          <w:tcPr>
            <w:tcW w:w="9062" w:type="dxa"/>
            <w:shd w:val="clear" w:color="auto" w:fill="E5B8B7" w:themeFill="accent2" w:themeFillTint="66"/>
          </w:tcPr>
          <w:p w14:paraId="3CA5BEA2" w14:textId="0E466981" w:rsidR="009A3A02" w:rsidRPr="00EB7329" w:rsidRDefault="001F2EA8" w:rsidP="004935C5">
            <w:pPr>
              <w:spacing w:before="120" w:after="200"/>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V prípadoch, keď je predmetom obstarania tovar, odporúča sa už </w:t>
            </w:r>
            <w:r w:rsidRPr="00EB7329">
              <w:rPr>
                <w:rFonts w:ascii="Times New Roman" w:hAnsi="Times New Roman" w:cs="Times New Roman"/>
              </w:rPr>
              <w:br/>
              <w:t xml:space="preserve">v rámci stanovenia PHZ (napr. formou prieskumu trhu) </w:t>
            </w:r>
            <w:r w:rsidRPr="00EB7329">
              <w:rPr>
                <w:rFonts w:ascii="Times New Roman" w:hAnsi="Times New Roman" w:cs="Times New Roman"/>
                <w:b/>
              </w:rPr>
              <w:t xml:space="preserve">osloviť alebo identifikovať takých potenciálnych dodávateľov, ktorí na trhu predávajú napr. rôzne značky a typy obstarávaných tovarov preukázateľne </w:t>
            </w:r>
            <w:r w:rsidRPr="00EB7329">
              <w:rPr>
                <w:rFonts w:ascii="Times New Roman" w:eastAsia="Times New Roman" w:hAnsi="Times New Roman" w:cs="Times New Roman"/>
                <w:b/>
              </w:rPr>
              <w:t>spĺňajúcich požiadavky na predmet zákazky</w:t>
            </w:r>
            <w:r w:rsidRPr="00EB7329">
              <w:rPr>
                <w:rFonts w:ascii="Times New Roman" w:hAnsi="Times New Roman" w:cs="Times New Roman"/>
                <w:b/>
              </w:rPr>
              <w:t>, od rôznych výrobcov</w:t>
            </w:r>
            <w:r w:rsidRPr="00EB7329">
              <w:rPr>
                <w:rFonts w:ascii="Times New Roman" w:hAnsi="Times New Roman" w:cs="Times New Roman"/>
              </w:rPr>
              <w:t xml:space="preserve"> </w:t>
            </w:r>
            <w:r w:rsidR="002B50C3">
              <w:rPr>
                <w:rFonts w:ascii="Times New Roman" w:hAnsi="Times New Roman" w:cs="Times New Roman"/>
              </w:rPr>
              <w:br/>
            </w:r>
            <w:r w:rsidRPr="00EB7329">
              <w:rPr>
                <w:rFonts w:ascii="Times New Roman" w:hAnsi="Times New Roman" w:cs="Times New Roman"/>
              </w:rPr>
              <w:t xml:space="preserve">a pod. V rámci takéhoto prieskumu trhu (indikatívneho) </w:t>
            </w:r>
            <w:r w:rsidR="00840F4B">
              <w:rPr>
                <w:rFonts w:ascii="Times New Roman" w:hAnsi="Times New Roman" w:cs="Times New Roman"/>
              </w:rPr>
              <w:t>R</w:t>
            </w:r>
            <w:r w:rsidRPr="00EB7329">
              <w:rPr>
                <w:rFonts w:ascii="Times New Roman" w:hAnsi="Times New Roman" w:cs="Times New Roman"/>
              </w:rPr>
              <w:t xml:space="preserve">O odporúča uvádzať parametre (technické špecifikácie) tovarov, ktoré plánuje prijímateľ obstarať, v takom rozsahu, aby boli rovnaké alebo čo najviac podobné opisu predmetu zákazky použitého v rámci samotného verejného obstarávania.  </w:t>
            </w:r>
            <w:r w:rsidRPr="00EB7329">
              <w:rPr>
                <w:rFonts w:ascii="Times New Roman" w:hAnsi="Times New Roman" w:cs="Times New Roman"/>
              </w:rPr>
              <w:lastRenderedPageBreak/>
              <w:t>Tieto opatrenia prijímateľovi môžu v budúcnosti napomôcť pri preukazovaní, že predmet zákazky nebol opísaný diskriminačne.</w:t>
            </w:r>
          </w:p>
          <w:p w14:paraId="5F298113" w14:textId="5E8B8C9A" w:rsidR="001F2EA8" w:rsidRPr="00F75259" w:rsidRDefault="00F83128" w:rsidP="00F83128">
            <w:pPr>
              <w:spacing w:before="120" w:after="200"/>
              <w:jc w:val="both"/>
              <w:rPr>
                <w:rFonts w:ascii="Times New Roman" w:hAnsi="Times New Roman" w:cs="Times New Roman"/>
              </w:rPr>
            </w:pPr>
            <w:r>
              <w:rPr>
                <w:rFonts w:ascii="Times New Roman" w:hAnsi="Times New Roman" w:cs="Times New Roman"/>
                <w:b/>
              </w:rPr>
              <w:t> </w:t>
            </w:r>
            <w:r>
              <w:rPr>
                <w:rFonts w:ascii="Times New Roman" w:hAnsi="Times New Roman" w:cs="Times New Roman"/>
              </w:rPr>
              <w:t xml:space="preserve">V </w:t>
            </w:r>
            <w:r w:rsidR="009A3A02" w:rsidRPr="00F75259">
              <w:rPr>
                <w:rFonts w:ascii="Times New Roman" w:hAnsi="Times New Roman" w:cs="Times New Roman"/>
                <w:b/>
              </w:rPr>
              <w:t>prípade, ak zo stanovenia PHZ a ani z verejného obstarávania (z predložených ponúk) nebude jednoznačne vyplývať, že predmetný opis</w:t>
            </w:r>
            <w:r w:rsidR="008E4A49" w:rsidRPr="00F75259">
              <w:rPr>
                <w:rFonts w:ascii="Times New Roman" w:hAnsi="Times New Roman" w:cs="Times New Roman"/>
                <w:b/>
              </w:rPr>
              <w:t>, a teda všetky minimálne stanovené požiadavky</w:t>
            </w:r>
            <w:r w:rsidR="009A3A02" w:rsidRPr="00F75259">
              <w:rPr>
                <w:rFonts w:ascii="Times New Roman" w:hAnsi="Times New Roman" w:cs="Times New Roman"/>
                <w:b/>
              </w:rPr>
              <w:t xml:space="preserve"> sp</w:t>
            </w:r>
            <w:r w:rsidR="004415D2" w:rsidRPr="00F75259">
              <w:rPr>
                <w:rFonts w:ascii="Times New Roman" w:hAnsi="Times New Roman" w:cs="Times New Roman"/>
                <w:b/>
              </w:rPr>
              <w:t>ĺňajú aspoň dva rôzne produkty</w:t>
            </w:r>
            <w:r w:rsidR="004415D2" w:rsidRPr="00F75259">
              <w:rPr>
                <w:rFonts w:ascii="Times New Roman" w:hAnsi="Times New Roman" w:cs="Times New Roman"/>
              </w:rPr>
              <w:t xml:space="preserve"> (</w:t>
            </w:r>
            <w:r w:rsidR="009A3A02" w:rsidRPr="00F75259">
              <w:rPr>
                <w:rFonts w:ascii="Times New Roman" w:hAnsi="Times New Roman" w:cs="Times New Roman"/>
              </w:rPr>
              <w:t>resp. značky alebo typy produktov</w:t>
            </w:r>
            <w:r w:rsidR="004415D2" w:rsidRPr="00F75259">
              <w:rPr>
                <w:rFonts w:ascii="Times New Roman" w:hAnsi="Times New Roman" w:cs="Times New Roman"/>
              </w:rPr>
              <w:t>) od 2 rôznych výrobcov</w:t>
            </w:r>
            <w:r w:rsidR="00DA3049" w:rsidRPr="00F75259">
              <w:rPr>
                <w:rFonts w:ascii="Times New Roman" w:hAnsi="Times New Roman" w:cs="Times New Roman"/>
              </w:rPr>
              <w:t xml:space="preserve"> (ak relevantné)</w:t>
            </w:r>
            <w:r w:rsidR="009A3A02" w:rsidRPr="00F75259">
              <w:rPr>
                <w:rFonts w:ascii="Times New Roman" w:hAnsi="Times New Roman" w:cs="Times New Roman"/>
              </w:rPr>
              <w:t xml:space="preserve">, </w:t>
            </w:r>
            <w:r>
              <w:rPr>
                <w:rFonts w:ascii="Times New Roman" w:hAnsi="Times New Roman" w:cs="Times New Roman"/>
                <w:u w:val="single"/>
              </w:rPr>
              <w:t>R</w:t>
            </w:r>
            <w:r w:rsidRPr="00F75259">
              <w:rPr>
                <w:rFonts w:ascii="Times New Roman" w:hAnsi="Times New Roman" w:cs="Times New Roman"/>
                <w:u w:val="single"/>
              </w:rPr>
              <w:t xml:space="preserve">O </w:t>
            </w:r>
            <w:r w:rsidR="009A3A02" w:rsidRPr="00F75259">
              <w:rPr>
                <w:rFonts w:ascii="Times New Roman" w:hAnsi="Times New Roman" w:cs="Times New Roman"/>
                <w:u w:val="single"/>
              </w:rPr>
              <w:t xml:space="preserve">môže prijímateľa vyzvať, aby </w:t>
            </w:r>
            <w:proofErr w:type="spellStart"/>
            <w:r w:rsidR="009A3A02" w:rsidRPr="00F75259">
              <w:rPr>
                <w:rFonts w:ascii="Times New Roman" w:hAnsi="Times New Roman" w:cs="Times New Roman"/>
                <w:u w:val="single"/>
              </w:rPr>
              <w:t>nediskriminačnosť</w:t>
            </w:r>
            <w:proofErr w:type="spellEnd"/>
            <w:r w:rsidR="009A3A02" w:rsidRPr="00F75259">
              <w:rPr>
                <w:rFonts w:ascii="Times New Roman" w:hAnsi="Times New Roman" w:cs="Times New Roman"/>
                <w:u w:val="single"/>
              </w:rPr>
              <w:t xml:space="preserve"> opisu podporne preukázal napr. predložením </w:t>
            </w:r>
            <w:r w:rsidR="009A3A02" w:rsidRPr="00F75259">
              <w:rPr>
                <w:rFonts w:ascii="Times New Roman" w:hAnsi="Times New Roman" w:cs="Times New Roman"/>
                <w:b/>
                <w:u w:val="single"/>
              </w:rPr>
              <w:t>porovnávacej tabuľky</w:t>
            </w:r>
            <w:r w:rsidR="009A3A02" w:rsidRPr="00F75259">
              <w:rPr>
                <w:rFonts w:ascii="Times New Roman" w:hAnsi="Times New Roman" w:cs="Times New Roman"/>
              </w:rPr>
              <w:t xml:space="preserve"> (resp. iných relevantných dokladov) s uvedením takých produktov s konkrétnymi parametrami, ktoré budú túto skutočnosť </w:t>
            </w:r>
            <w:r>
              <w:rPr>
                <w:rFonts w:ascii="Times New Roman" w:hAnsi="Times New Roman" w:cs="Times New Roman"/>
              </w:rPr>
              <w:t>R</w:t>
            </w:r>
            <w:r w:rsidR="009A3A02" w:rsidRPr="00F75259">
              <w:rPr>
                <w:rFonts w:ascii="Times New Roman" w:hAnsi="Times New Roman" w:cs="Times New Roman"/>
              </w:rPr>
              <w:t>O jednoznačne deklarovať (ak relevantné v predmetnom procese VO).</w:t>
            </w:r>
            <w:r w:rsidR="006A3D53" w:rsidRPr="00F75259">
              <w:rPr>
                <w:rFonts w:ascii="Times New Roman" w:hAnsi="Times New Roman" w:cs="Times New Roman"/>
              </w:rPr>
              <w:t xml:space="preserve"> Je na zodpovednosti verejného obstarávateľa, aby predmetnú skutočnosť dokázal preukázať. </w:t>
            </w:r>
          </w:p>
        </w:tc>
      </w:tr>
    </w:tbl>
    <w:p w14:paraId="0B0E92EE" w14:textId="6D418094" w:rsidR="001F2EA8" w:rsidRPr="00EB7329" w:rsidRDefault="001F2EA8" w:rsidP="004935C5">
      <w:pPr>
        <w:spacing w:before="120" w:line="240" w:lineRule="auto"/>
        <w:jc w:val="both"/>
        <w:rPr>
          <w:rFonts w:ascii="Times New Roman" w:hAnsi="Times New Roman" w:cs="Times New Roman"/>
        </w:rPr>
      </w:pPr>
    </w:p>
    <w:p w14:paraId="34009ADA" w14:textId="40B567CB" w:rsidR="000554E9" w:rsidRPr="00EB7329" w:rsidRDefault="000554E9"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Informácie a podklady, na základe ktorých bola určená </w:t>
      </w:r>
      <w:r w:rsidR="00462DCB" w:rsidRPr="00EB7329">
        <w:rPr>
          <w:rFonts w:ascii="Times New Roman" w:hAnsi="Times New Roman" w:cs="Times New Roman"/>
        </w:rPr>
        <w:t>PHZ</w:t>
      </w:r>
      <w:r w:rsidRPr="00EB7329">
        <w:rPr>
          <w:rFonts w:ascii="Times New Roman" w:hAnsi="Times New Roman" w:cs="Times New Roman"/>
        </w:rPr>
        <w:t xml:space="preserve"> </w:t>
      </w:r>
      <w:r w:rsidRPr="00EB7329">
        <w:rPr>
          <w:rFonts w:ascii="Times New Roman" w:hAnsi="Times New Roman" w:cs="Times New Roman"/>
          <w:b/>
        </w:rPr>
        <w:t>nesmú byť staršie ako 6 mesiacov ku dň</w:t>
      </w:r>
      <w:r w:rsidR="00D23BE6" w:rsidRPr="00EB7329">
        <w:rPr>
          <w:rFonts w:ascii="Times New Roman" w:hAnsi="Times New Roman" w:cs="Times New Roman"/>
          <w:b/>
        </w:rPr>
        <w:t>u</w:t>
      </w:r>
      <w:r w:rsidRPr="00EB7329">
        <w:rPr>
          <w:rFonts w:ascii="Times New Roman" w:hAnsi="Times New Roman" w:cs="Times New Roman"/>
          <w:b/>
        </w:rPr>
        <w:t xml:space="preserve"> vyhlásenia VO</w:t>
      </w:r>
      <w:r w:rsidR="00DB71BB" w:rsidRPr="00EB7329">
        <w:rPr>
          <w:rFonts w:ascii="Times New Roman" w:hAnsi="Times New Roman" w:cs="Times New Roman"/>
          <w:b/>
        </w:rPr>
        <w:t xml:space="preserve"> </w:t>
      </w:r>
      <w:r w:rsidR="00DB71BB" w:rsidRPr="00EB7329">
        <w:rPr>
          <w:rFonts w:ascii="Times New Roman" w:hAnsi="Times New Roman" w:cs="Times New Roman"/>
        </w:rPr>
        <w:t>(a to</w:t>
      </w:r>
      <w:r w:rsidR="00494178" w:rsidRPr="00EB7329">
        <w:rPr>
          <w:rFonts w:ascii="Times New Roman" w:hAnsi="Times New Roman" w:cs="Times New Roman"/>
        </w:rPr>
        <w:t xml:space="preserve"> napr.</w:t>
      </w:r>
      <w:r w:rsidR="00DB71BB" w:rsidRPr="00EB7329">
        <w:rPr>
          <w:rFonts w:ascii="Times New Roman" w:hAnsi="Times New Roman" w:cs="Times New Roman"/>
        </w:rPr>
        <w:t xml:space="preserve"> vzhľadom na</w:t>
      </w:r>
      <w:r w:rsidR="00B95D7B" w:rsidRPr="00EB7329">
        <w:rPr>
          <w:rFonts w:ascii="Times New Roman" w:hAnsi="Times New Roman" w:cs="Times New Roman"/>
        </w:rPr>
        <w:t xml:space="preserve"> dátum</w:t>
      </w:r>
      <w:r w:rsidR="00BB47F5" w:rsidRPr="00EB7329">
        <w:rPr>
          <w:rFonts w:ascii="Times New Roman" w:hAnsi="Times New Roman" w:cs="Times New Roman"/>
        </w:rPr>
        <w:t>/deň</w:t>
      </w:r>
      <w:r w:rsidR="00B95D7B" w:rsidRPr="00EB7329">
        <w:rPr>
          <w:rFonts w:ascii="Times New Roman" w:hAnsi="Times New Roman" w:cs="Times New Roman"/>
        </w:rPr>
        <w:t>, kedy bol</w:t>
      </w:r>
      <w:r w:rsidR="00DB71BB" w:rsidRPr="00EB7329">
        <w:rPr>
          <w:rFonts w:ascii="Times New Roman" w:hAnsi="Times New Roman" w:cs="Times New Roman"/>
        </w:rPr>
        <w:t xml:space="preserve"> uskutočnený prieskum trhu</w:t>
      </w:r>
      <w:r w:rsidR="00B95D7B" w:rsidRPr="00EB7329">
        <w:rPr>
          <w:rFonts w:ascii="Times New Roman" w:hAnsi="Times New Roman" w:cs="Times New Roman"/>
        </w:rPr>
        <w:t xml:space="preserve">, </w:t>
      </w:r>
      <w:r w:rsidR="002B50C3">
        <w:rPr>
          <w:rFonts w:ascii="Times New Roman" w:hAnsi="Times New Roman" w:cs="Times New Roman"/>
        </w:rPr>
        <w:br/>
      </w:r>
      <w:r w:rsidR="00B95D7B" w:rsidRPr="00EB7329">
        <w:rPr>
          <w:rFonts w:ascii="Times New Roman" w:hAnsi="Times New Roman" w:cs="Times New Roman"/>
        </w:rPr>
        <w:t xml:space="preserve">resp. vyhotovený dokument, kde sa predmetné </w:t>
      </w:r>
      <w:r w:rsidR="00BB47F5" w:rsidRPr="00EB7329">
        <w:rPr>
          <w:rFonts w:ascii="Times New Roman" w:hAnsi="Times New Roman" w:cs="Times New Roman"/>
        </w:rPr>
        <w:t xml:space="preserve">skutočnosti ohľadom PHZ </w:t>
      </w:r>
      <w:r w:rsidR="00B95D7B" w:rsidRPr="00EB7329">
        <w:rPr>
          <w:rFonts w:ascii="Times New Roman" w:hAnsi="Times New Roman" w:cs="Times New Roman"/>
        </w:rPr>
        <w:t>uvádza</w:t>
      </w:r>
      <w:r w:rsidR="00BB47F5" w:rsidRPr="00EB7329">
        <w:rPr>
          <w:rFonts w:ascii="Times New Roman" w:hAnsi="Times New Roman" w:cs="Times New Roman"/>
        </w:rPr>
        <w:t>jú</w:t>
      </w:r>
      <w:r w:rsidR="00494178" w:rsidRPr="00EB7329">
        <w:rPr>
          <w:rFonts w:ascii="Times New Roman" w:hAnsi="Times New Roman" w:cs="Times New Roman"/>
        </w:rPr>
        <w:t xml:space="preserve"> v zmysle </w:t>
      </w:r>
      <w:r w:rsidR="00494178" w:rsidRPr="00EB7329">
        <w:rPr>
          <w:rFonts w:ascii="Times New Roman" w:hAnsi="Times New Roman" w:cs="Times New Roman"/>
          <w:i/>
        </w:rPr>
        <w:t>Zápisu z určenia PHZ (viď príloha č. 3 Usmernenia)</w:t>
      </w:r>
      <w:r w:rsidR="00DB71BB" w:rsidRPr="00EB7329">
        <w:rPr>
          <w:rFonts w:ascii="Times New Roman" w:hAnsi="Times New Roman" w:cs="Times New Roman"/>
        </w:rPr>
        <w:t xml:space="preserve">, </w:t>
      </w:r>
      <w:r w:rsidR="00B95D7B" w:rsidRPr="00EB7329">
        <w:rPr>
          <w:rFonts w:ascii="Times New Roman" w:hAnsi="Times New Roman" w:cs="Times New Roman"/>
        </w:rPr>
        <w:t>alebo vzhľadom na</w:t>
      </w:r>
      <w:r w:rsidR="00DB71BB" w:rsidRPr="00EB7329">
        <w:rPr>
          <w:rFonts w:ascii="Times New Roman" w:hAnsi="Times New Roman" w:cs="Times New Roman"/>
        </w:rPr>
        <w:t xml:space="preserve"> dátum vyhotovenia rozpočtu</w:t>
      </w:r>
      <w:r w:rsidR="00372740" w:rsidRPr="00EB7329">
        <w:rPr>
          <w:rFonts w:ascii="Times New Roman" w:hAnsi="Times New Roman" w:cs="Times New Roman"/>
        </w:rPr>
        <w:t>/</w:t>
      </w:r>
      <w:r w:rsidR="00ED538C">
        <w:rPr>
          <w:rFonts w:ascii="Times New Roman" w:hAnsi="Times New Roman" w:cs="Times New Roman"/>
        </w:rPr>
        <w:t xml:space="preserve"> </w:t>
      </w:r>
      <w:r w:rsidR="00ED538C">
        <w:rPr>
          <w:rFonts w:ascii="Times New Roman" w:hAnsi="Times New Roman" w:cs="Times New Roman"/>
        </w:rPr>
        <w:br/>
      </w:r>
      <w:r w:rsidR="00372740" w:rsidRPr="00EB7329">
        <w:rPr>
          <w:rFonts w:ascii="Times New Roman" w:hAnsi="Times New Roman" w:cs="Times New Roman"/>
        </w:rPr>
        <w:t>(príp. jeho aktualizácie)</w:t>
      </w:r>
      <w:r w:rsidR="00DB71BB" w:rsidRPr="00EB7329">
        <w:rPr>
          <w:rFonts w:ascii="Times New Roman" w:hAnsi="Times New Roman" w:cs="Times New Roman"/>
        </w:rPr>
        <w:t xml:space="preserve"> pri stavebných prácach</w:t>
      </w:r>
      <w:r w:rsidR="00494178" w:rsidRPr="00EB7329">
        <w:rPr>
          <w:rFonts w:ascii="Times New Roman" w:hAnsi="Times New Roman" w:cs="Times New Roman"/>
        </w:rPr>
        <w:t xml:space="preserve"> a pod.)</w:t>
      </w:r>
      <w:ins w:id="1876" w:author="Karol M" w:date="2024-07-29T17:04:00Z">
        <w:r w:rsidR="00592D2D">
          <w:rPr>
            <w:rFonts w:ascii="Times New Roman" w:hAnsi="Times New Roman" w:cs="Times New Roman"/>
          </w:rPr>
          <w:t>.</w:t>
        </w:r>
      </w:ins>
      <w:r w:rsidR="00ED538C">
        <w:rPr>
          <w:rFonts w:ascii="Times New Roman" w:hAnsi="Times New Roman" w:cs="Times New Roman"/>
        </w:rPr>
        <w:t xml:space="preserve"> </w:t>
      </w:r>
      <w:r w:rsidR="00B95D7B" w:rsidRPr="00EB7329">
        <w:rPr>
          <w:rFonts w:ascii="Times New Roman" w:hAnsi="Times New Roman" w:cs="Times New Roman"/>
        </w:rPr>
        <w:t xml:space="preserve">Predmetné skutočnosti sú uvedené len </w:t>
      </w:r>
      <w:r w:rsidR="00BB47F5" w:rsidRPr="00EB7329">
        <w:rPr>
          <w:rFonts w:ascii="Times New Roman" w:hAnsi="Times New Roman" w:cs="Times New Roman"/>
        </w:rPr>
        <w:t>príkladným spôsobom</w:t>
      </w:r>
      <w:r w:rsidR="00B95D7B" w:rsidRPr="00EB7329">
        <w:rPr>
          <w:rFonts w:ascii="Times New Roman" w:hAnsi="Times New Roman" w:cs="Times New Roman"/>
        </w:rPr>
        <w:t xml:space="preserve"> a</w:t>
      </w:r>
      <w:r w:rsidR="00BB47F5" w:rsidRPr="00EB7329">
        <w:rPr>
          <w:rFonts w:ascii="Times New Roman" w:hAnsi="Times New Roman" w:cs="Times New Roman"/>
        </w:rPr>
        <w:t> </w:t>
      </w:r>
      <w:r w:rsidR="00B95D7B" w:rsidRPr="00EB7329">
        <w:rPr>
          <w:rFonts w:ascii="Times New Roman" w:hAnsi="Times New Roman" w:cs="Times New Roman"/>
        </w:rPr>
        <w:t>nevylučujú</w:t>
      </w:r>
      <w:r w:rsidR="00BB47F5" w:rsidRPr="00EB7329">
        <w:rPr>
          <w:rFonts w:ascii="Times New Roman" w:hAnsi="Times New Roman" w:cs="Times New Roman"/>
        </w:rPr>
        <w:t xml:space="preserve"> možnosť </w:t>
      </w:r>
      <w:r w:rsidR="00A639D1">
        <w:rPr>
          <w:rFonts w:ascii="Times New Roman" w:hAnsi="Times New Roman" w:cs="Times New Roman"/>
        </w:rPr>
        <w:t>R</w:t>
      </w:r>
      <w:r w:rsidR="00BB47F5" w:rsidRPr="00EB7329">
        <w:rPr>
          <w:rFonts w:ascii="Times New Roman" w:hAnsi="Times New Roman" w:cs="Times New Roman"/>
        </w:rPr>
        <w:t>O požiadať Prijímateľa o ich vysvetlenie/doplnenie.</w:t>
      </w:r>
      <w:r w:rsidR="002B50C3">
        <w:rPr>
          <w:rFonts w:ascii="Times New Roman" w:hAnsi="Times New Roman" w:cs="Times New Roman"/>
        </w:rPr>
        <w:t xml:space="preserve"> Ak ceny </w:t>
      </w:r>
      <w:r w:rsidRPr="00EB7329">
        <w:rPr>
          <w:rFonts w:ascii="Times New Roman" w:hAnsi="Times New Roman" w:cs="Times New Roman"/>
        </w:rPr>
        <w:t xml:space="preserve">obstarávaných tovarov, stavebných prác alebo služieb nezaznamenali na trhu zmenu, je možné pre účely určenia </w:t>
      </w:r>
      <w:r w:rsidR="00AD68A1" w:rsidRPr="00EB7329">
        <w:rPr>
          <w:rFonts w:ascii="Times New Roman" w:hAnsi="Times New Roman" w:cs="Times New Roman"/>
        </w:rPr>
        <w:t>PHZ</w:t>
      </w:r>
      <w:r w:rsidRPr="00EB7329">
        <w:rPr>
          <w:rFonts w:ascii="Times New Roman" w:hAnsi="Times New Roman" w:cs="Times New Roman"/>
        </w:rPr>
        <w:t xml:space="preserve"> použiť aj podklady staršie ako 6 mesiacov. Zdôvodnenie tejto skutočnosti musí byť súčasťou dokumentácie k</w:t>
      </w:r>
      <w:r w:rsidR="003172FB" w:rsidRPr="00EB7329">
        <w:rPr>
          <w:rFonts w:ascii="Times New Roman" w:hAnsi="Times New Roman" w:cs="Times New Roman"/>
        </w:rPr>
        <w:t> </w:t>
      </w:r>
      <w:r w:rsidRPr="00EB7329">
        <w:rPr>
          <w:rFonts w:ascii="Times New Roman" w:hAnsi="Times New Roman" w:cs="Times New Roman"/>
        </w:rPr>
        <w:t>VO</w:t>
      </w:r>
      <w:r w:rsidR="003172FB" w:rsidRPr="00EB7329">
        <w:rPr>
          <w:rFonts w:ascii="Times New Roman" w:hAnsi="Times New Roman" w:cs="Times New Roman"/>
        </w:rPr>
        <w:t xml:space="preserve"> a vychádzať môže napr. z potvrdení </w:t>
      </w:r>
      <w:r w:rsidR="008512DF" w:rsidRPr="00EB7329">
        <w:rPr>
          <w:rFonts w:ascii="Times New Roman" w:hAnsi="Times New Roman" w:cs="Times New Roman"/>
        </w:rPr>
        <w:t xml:space="preserve">získaných opätovným </w:t>
      </w:r>
      <w:r w:rsidR="003172FB" w:rsidRPr="00EB7329">
        <w:rPr>
          <w:rFonts w:ascii="Times New Roman" w:hAnsi="Times New Roman" w:cs="Times New Roman"/>
        </w:rPr>
        <w:t>osloven</w:t>
      </w:r>
      <w:r w:rsidR="008512DF" w:rsidRPr="00EB7329">
        <w:rPr>
          <w:rFonts w:ascii="Times New Roman" w:hAnsi="Times New Roman" w:cs="Times New Roman"/>
        </w:rPr>
        <w:t>ím</w:t>
      </w:r>
      <w:r w:rsidR="003172FB" w:rsidRPr="00EB7329">
        <w:rPr>
          <w:rFonts w:ascii="Times New Roman" w:hAnsi="Times New Roman" w:cs="Times New Roman"/>
        </w:rPr>
        <w:t xml:space="preserve"> potenciálnych dodávateľov</w:t>
      </w:r>
      <w:r w:rsidR="008512DF" w:rsidRPr="00EB7329">
        <w:rPr>
          <w:rFonts w:ascii="Times New Roman" w:hAnsi="Times New Roman" w:cs="Times New Roman"/>
        </w:rPr>
        <w:t xml:space="preserve"> predkladajúcich indikatívne cenové ponuky</w:t>
      </w:r>
      <w:r w:rsidR="003172FB" w:rsidRPr="00EB7329">
        <w:rPr>
          <w:rFonts w:ascii="Times New Roman" w:hAnsi="Times New Roman" w:cs="Times New Roman"/>
        </w:rPr>
        <w:t xml:space="preserve"> v rámci pôvodného prieskumu trhu, že sa cena</w:t>
      </w:r>
      <w:r w:rsidR="008512DF" w:rsidRPr="00EB7329">
        <w:rPr>
          <w:rFonts w:ascii="Times New Roman" w:hAnsi="Times New Roman" w:cs="Times New Roman"/>
        </w:rPr>
        <w:t xml:space="preserve"> predmetu zákazky</w:t>
      </w:r>
      <w:r w:rsidR="003172FB" w:rsidRPr="00EB7329">
        <w:rPr>
          <w:rFonts w:ascii="Times New Roman" w:hAnsi="Times New Roman" w:cs="Times New Roman"/>
        </w:rPr>
        <w:t xml:space="preserve"> </w:t>
      </w:r>
      <w:r w:rsidR="008512DF" w:rsidRPr="00EB7329">
        <w:rPr>
          <w:rFonts w:ascii="Times New Roman" w:hAnsi="Times New Roman" w:cs="Times New Roman"/>
        </w:rPr>
        <w:t>v čase ich opätovného oslovenia</w:t>
      </w:r>
      <w:r w:rsidR="003172FB" w:rsidRPr="00EB7329">
        <w:rPr>
          <w:rFonts w:ascii="Times New Roman" w:hAnsi="Times New Roman" w:cs="Times New Roman"/>
        </w:rPr>
        <w:t xml:space="preserve"> nezmenila</w:t>
      </w:r>
      <w:r w:rsidR="00E9347D" w:rsidRPr="00EB7329">
        <w:rPr>
          <w:rFonts w:ascii="Times New Roman" w:hAnsi="Times New Roman" w:cs="Times New Roman"/>
        </w:rPr>
        <w:t>;</w:t>
      </w:r>
      <w:r w:rsidR="003172FB" w:rsidRPr="00EB7329">
        <w:rPr>
          <w:rFonts w:ascii="Times New Roman" w:hAnsi="Times New Roman" w:cs="Times New Roman"/>
        </w:rPr>
        <w:t xml:space="preserve"> </w:t>
      </w:r>
      <w:r w:rsidR="008512DF" w:rsidRPr="00EB7329">
        <w:rPr>
          <w:rFonts w:ascii="Times New Roman" w:hAnsi="Times New Roman" w:cs="Times New Roman"/>
        </w:rPr>
        <w:t xml:space="preserve">zo </w:t>
      </w:r>
      <w:r w:rsidR="003172FB" w:rsidRPr="00EB7329">
        <w:rPr>
          <w:rFonts w:ascii="Times New Roman" w:hAnsi="Times New Roman" w:cs="Times New Roman"/>
        </w:rPr>
        <w:t>znaleckého posudku</w:t>
      </w:r>
      <w:r w:rsidR="00E9347D" w:rsidRPr="00EB7329">
        <w:rPr>
          <w:rFonts w:ascii="Times New Roman" w:hAnsi="Times New Roman" w:cs="Times New Roman"/>
        </w:rPr>
        <w:t>;</w:t>
      </w:r>
      <w:r w:rsidR="008512DF" w:rsidRPr="00EB7329">
        <w:rPr>
          <w:rFonts w:ascii="Times New Roman" w:hAnsi="Times New Roman" w:cs="Times New Roman"/>
        </w:rPr>
        <w:t xml:space="preserve"> z </w:t>
      </w:r>
      <w:r w:rsidR="003172FB" w:rsidRPr="00EB7329">
        <w:rPr>
          <w:rFonts w:ascii="Times New Roman" w:hAnsi="Times New Roman" w:cs="Times New Roman"/>
        </w:rPr>
        <w:t>údajov Štatistického úradu SR alebo</w:t>
      </w:r>
      <w:r w:rsidR="008512DF" w:rsidRPr="00EB7329">
        <w:rPr>
          <w:rFonts w:ascii="Times New Roman" w:hAnsi="Times New Roman" w:cs="Times New Roman"/>
        </w:rPr>
        <w:t xml:space="preserve"> z</w:t>
      </w:r>
      <w:r w:rsidR="003172FB" w:rsidRPr="00EB7329">
        <w:rPr>
          <w:rFonts w:ascii="Times New Roman" w:hAnsi="Times New Roman" w:cs="Times New Roman"/>
        </w:rPr>
        <w:t xml:space="preserve"> iných relevantných objektívnych informácií</w:t>
      </w:r>
      <w:ins w:id="1877" w:author="Karol M" w:date="2024-07-29T17:05:00Z">
        <w:r w:rsidR="00592D2D">
          <w:rPr>
            <w:rFonts w:ascii="Times New Roman" w:hAnsi="Times New Roman" w:cs="Times New Roman"/>
          </w:rPr>
          <w:t xml:space="preserve"> a odborných stanovísk</w:t>
        </w:r>
      </w:ins>
      <w:r w:rsidRPr="00EB7329">
        <w:rPr>
          <w:rFonts w:ascii="Times New Roman" w:hAnsi="Times New Roman" w:cs="Times New Roman"/>
        </w:rPr>
        <w:t>.</w:t>
      </w:r>
    </w:p>
    <w:p w14:paraId="16415BEA" w14:textId="77777777" w:rsidR="005F248E"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Určenie PHZ vykoná prijímateľ napr. na základe informácií:</w:t>
      </w:r>
    </w:p>
    <w:p w14:paraId="646FD4C1" w14:textId="29E64D90" w:rsidR="005F248E" w:rsidRPr="00EB7329" w:rsidRDefault="00E20318"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 </w:t>
      </w:r>
      <w:r w:rsidR="000554E9" w:rsidRPr="00EB7329">
        <w:rPr>
          <w:rFonts w:eastAsia="Times"/>
          <w:sz w:val="22"/>
        </w:rPr>
        <w:t>na základe údajov a informácií o zákazkách na rovnaký alebo porovnateľný predmet (napr. povinne zverejňované zmluvy v</w:t>
      </w:r>
      <w:r w:rsidR="00076E08" w:rsidRPr="00EB7329">
        <w:rPr>
          <w:rFonts w:eastAsia="Times"/>
          <w:sz w:val="22"/>
        </w:rPr>
        <w:t> Centrálnom registri zmlúv (ďalej len „</w:t>
      </w:r>
      <w:r w:rsidR="000554E9" w:rsidRPr="00EB7329">
        <w:rPr>
          <w:rFonts w:eastAsia="Times"/>
          <w:sz w:val="22"/>
        </w:rPr>
        <w:t>CRZ</w:t>
      </w:r>
      <w:r w:rsidR="00076E08" w:rsidRPr="00EB7329">
        <w:rPr>
          <w:rFonts w:eastAsia="Times"/>
          <w:sz w:val="22"/>
        </w:rPr>
        <w:t>“)</w:t>
      </w:r>
      <w:r w:rsidR="000554E9" w:rsidRPr="00EB7329">
        <w:rPr>
          <w:rFonts w:eastAsia="Times"/>
          <w:sz w:val="22"/>
        </w:rPr>
        <w:t>)</w:t>
      </w:r>
      <w:r w:rsidR="00E9347D" w:rsidRPr="00EB7329">
        <w:rPr>
          <w:rStyle w:val="Odkaznapoznmkupodiarou"/>
          <w:rFonts w:eastAsia="Times"/>
          <w:sz w:val="22"/>
        </w:rPr>
        <w:footnoteReference w:id="20"/>
      </w:r>
      <w:r w:rsidR="000554E9" w:rsidRPr="00EB7329">
        <w:rPr>
          <w:rFonts w:eastAsia="Times"/>
          <w:sz w:val="22"/>
        </w:rPr>
        <w:t>, uvedené údaje a informácie (zmluvy) musia byť platné ku dňu vyhlásenia VO</w:t>
      </w:r>
      <w:r w:rsidR="00E9347D" w:rsidRPr="00EB7329">
        <w:rPr>
          <w:rFonts w:eastAsia="Times"/>
          <w:sz w:val="22"/>
        </w:rPr>
        <w:t>;</w:t>
      </w:r>
    </w:p>
    <w:p w14:paraId="3141EB85" w14:textId="46D1B732" w:rsidR="005F248E" w:rsidRPr="00EB7329" w:rsidRDefault="00E20318"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  </w:t>
      </w:r>
      <w:r w:rsidR="005F248E" w:rsidRPr="00EB7329">
        <w:rPr>
          <w:rFonts w:eastAsia="Times"/>
          <w:sz w:val="22"/>
        </w:rPr>
        <w:t xml:space="preserve">z cenového prieskumu oslovením </w:t>
      </w:r>
      <w:r w:rsidR="00B26756">
        <w:rPr>
          <w:rFonts w:eastAsia="Times"/>
          <w:sz w:val="22"/>
        </w:rPr>
        <w:t>viacerých</w:t>
      </w:r>
      <w:r w:rsidR="005F248E" w:rsidRPr="00EB7329">
        <w:rPr>
          <w:rFonts w:eastAsia="Times"/>
          <w:sz w:val="22"/>
        </w:rPr>
        <w:t xml:space="preserve"> potenciálnych dodávateľov, pričom pre účely zdokladovania takto vykonaného prieskumu prijímateľ predloží celú komunikáciu </w:t>
      </w:r>
      <w:r w:rsidR="00212EB4">
        <w:rPr>
          <w:rFonts w:eastAsia="Times"/>
          <w:sz w:val="22"/>
        </w:rPr>
        <w:br/>
      </w:r>
      <w:r w:rsidR="005F248E" w:rsidRPr="00EB7329">
        <w:rPr>
          <w:rFonts w:eastAsia="Times"/>
          <w:sz w:val="22"/>
        </w:rPr>
        <w:t>s potenciálnymi dodávateľmi</w:t>
      </w:r>
      <w:r w:rsidR="0002182C" w:rsidRPr="00EB7329">
        <w:rPr>
          <w:rStyle w:val="Odkaznapoznmkupodiarou"/>
          <w:rFonts w:eastAsia="Times"/>
          <w:sz w:val="22"/>
        </w:rPr>
        <w:footnoteReference w:id="21"/>
      </w:r>
      <w:r w:rsidR="004278A0" w:rsidRPr="00EB7329">
        <w:rPr>
          <w:sz w:val="22"/>
        </w:rPr>
        <w:t>;</w:t>
      </w:r>
    </w:p>
    <w:p w14:paraId="62F494FB" w14:textId="02582B2D" w:rsidR="00445C4D" w:rsidRPr="00EB7329" w:rsidRDefault="00E20318"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  </w:t>
      </w:r>
      <w:r w:rsidR="005F248E" w:rsidRPr="00EB7329">
        <w:rPr>
          <w:rFonts w:eastAsia="Times"/>
          <w:sz w:val="22"/>
        </w:rPr>
        <w:t xml:space="preserve">z cenového prieskumu z webových sídiel </w:t>
      </w:r>
      <w:r w:rsidR="008A3F83" w:rsidRPr="00EB7329">
        <w:rPr>
          <w:rFonts w:eastAsia="Times"/>
          <w:sz w:val="22"/>
        </w:rPr>
        <w:t xml:space="preserve">potenciálnych </w:t>
      </w:r>
      <w:r w:rsidR="005F248E" w:rsidRPr="00EB7329">
        <w:rPr>
          <w:rFonts w:eastAsia="Times"/>
          <w:sz w:val="22"/>
        </w:rPr>
        <w:t>dodávateľov, pričom pre účely zdokladovania takto vykonaného prieskumu trhu prijímateľ predloží „</w:t>
      </w:r>
      <w:proofErr w:type="spellStart"/>
      <w:r w:rsidR="005F248E" w:rsidRPr="00EB7329">
        <w:rPr>
          <w:rFonts w:eastAsia="Times"/>
          <w:sz w:val="22"/>
        </w:rPr>
        <w:t>print</w:t>
      </w:r>
      <w:proofErr w:type="spellEnd"/>
      <w:r w:rsidR="005F248E" w:rsidRPr="00EB7329">
        <w:rPr>
          <w:rFonts w:eastAsia="Times"/>
          <w:sz w:val="22"/>
        </w:rPr>
        <w:t xml:space="preserve"> </w:t>
      </w:r>
      <w:proofErr w:type="spellStart"/>
      <w:r w:rsidR="005F248E" w:rsidRPr="00EB7329">
        <w:rPr>
          <w:rFonts w:eastAsia="Times"/>
          <w:sz w:val="22"/>
        </w:rPr>
        <w:t>screen</w:t>
      </w:r>
      <w:proofErr w:type="spellEnd"/>
      <w:r w:rsidR="005F248E" w:rsidRPr="00EB7329">
        <w:rPr>
          <w:rFonts w:eastAsia="Times"/>
          <w:sz w:val="22"/>
        </w:rPr>
        <w:t xml:space="preserve">“ </w:t>
      </w:r>
      <w:r w:rsidR="005C4322" w:rsidRPr="00EB7329">
        <w:rPr>
          <w:rFonts w:eastAsia="Times"/>
          <w:sz w:val="22"/>
        </w:rPr>
        <w:br/>
      </w:r>
      <w:r w:rsidR="005F248E" w:rsidRPr="00EB7329">
        <w:rPr>
          <w:rFonts w:eastAsia="Times"/>
          <w:sz w:val="22"/>
        </w:rPr>
        <w:t>z predmetných webových sídiel</w:t>
      </w:r>
      <w:r w:rsidR="00B26756">
        <w:rPr>
          <w:rFonts w:eastAsia="Times"/>
          <w:sz w:val="22"/>
        </w:rPr>
        <w:t xml:space="preserve"> (</w:t>
      </w:r>
      <w:r w:rsidR="00B26756" w:rsidRPr="004F7B4C">
        <w:rPr>
          <w:sz w:val="22"/>
        </w:rPr>
        <w:t xml:space="preserve">napr. </w:t>
      </w:r>
      <w:r w:rsidR="00B26756">
        <w:rPr>
          <w:sz w:val="22"/>
        </w:rPr>
        <w:t xml:space="preserve">aj </w:t>
      </w:r>
      <w:r w:rsidR="00B26756" w:rsidRPr="004F7B4C">
        <w:rPr>
          <w:sz w:val="22"/>
        </w:rPr>
        <w:t>na webovom sídle elektronického trhoviska</w:t>
      </w:r>
      <w:r w:rsidR="00B26756">
        <w:rPr>
          <w:sz w:val="22"/>
        </w:rPr>
        <w:t>)</w:t>
      </w:r>
      <w:r w:rsidR="00BE2DB6" w:rsidRPr="00EB7329">
        <w:rPr>
          <w:rFonts w:eastAsia="Times"/>
          <w:sz w:val="22"/>
        </w:rPr>
        <w:t>, prípadne aj internetové odkazy („html“ a pod,.)</w:t>
      </w:r>
      <w:r w:rsidR="005B375B" w:rsidRPr="00EB7329">
        <w:rPr>
          <w:rFonts w:eastAsia="Times"/>
          <w:sz w:val="22"/>
        </w:rPr>
        <w:t>, pričom súčasťou „</w:t>
      </w:r>
      <w:proofErr w:type="spellStart"/>
      <w:r w:rsidR="005B375B" w:rsidRPr="00EB7329">
        <w:rPr>
          <w:rFonts w:eastAsia="Times"/>
          <w:sz w:val="22"/>
        </w:rPr>
        <w:t>print</w:t>
      </w:r>
      <w:proofErr w:type="spellEnd"/>
      <w:r w:rsidR="005B375B" w:rsidRPr="00EB7329">
        <w:rPr>
          <w:rFonts w:eastAsia="Times"/>
          <w:sz w:val="22"/>
        </w:rPr>
        <w:t xml:space="preserve"> </w:t>
      </w:r>
      <w:proofErr w:type="spellStart"/>
      <w:r w:rsidR="005B375B" w:rsidRPr="00EB7329">
        <w:rPr>
          <w:rFonts w:eastAsia="Times"/>
          <w:sz w:val="22"/>
        </w:rPr>
        <w:t>screenu</w:t>
      </w:r>
      <w:proofErr w:type="spellEnd"/>
      <w:r w:rsidR="005B375B" w:rsidRPr="00EB7329">
        <w:rPr>
          <w:rFonts w:eastAsia="Times"/>
          <w:sz w:val="22"/>
        </w:rPr>
        <w:t xml:space="preserve">“ obrazovky z webového sídla potenciálneho dodávateľa musí byť aj zaznamenanie </w:t>
      </w:r>
      <w:r w:rsidR="0056176F" w:rsidRPr="00EB7329">
        <w:rPr>
          <w:rFonts w:eastAsia="Times"/>
          <w:sz w:val="22"/>
        </w:rPr>
        <w:t xml:space="preserve">dátumu </w:t>
      </w:r>
      <w:r w:rsidR="005B375B" w:rsidRPr="00EB7329">
        <w:rPr>
          <w:rFonts w:eastAsia="Times"/>
          <w:sz w:val="22"/>
        </w:rPr>
        <w:t>vyhotovenia „</w:t>
      </w:r>
      <w:proofErr w:type="spellStart"/>
      <w:r w:rsidR="005B375B" w:rsidRPr="00EB7329">
        <w:rPr>
          <w:rFonts w:eastAsia="Times"/>
          <w:sz w:val="22"/>
        </w:rPr>
        <w:t>print</w:t>
      </w:r>
      <w:proofErr w:type="spellEnd"/>
      <w:r w:rsidR="005B375B" w:rsidRPr="00EB7329">
        <w:rPr>
          <w:rFonts w:eastAsia="Times"/>
          <w:sz w:val="22"/>
        </w:rPr>
        <w:t xml:space="preserve"> </w:t>
      </w:r>
      <w:proofErr w:type="spellStart"/>
      <w:r w:rsidR="005B375B" w:rsidRPr="00EB7329">
        <w:rPr>
          <w:rFonts w:eastAsia="Times"/>
          <w:sz w:val="22"/>
        </w:rPr>
        <w:t>screenu</w:t>
      </w:r>
      <w:proofErr w:type="spellEnd"/>
      <w:r w:rsidR="005B375B" w:rsidRPr="00EB7329">
        <w:rPr>
          <w:rFonts w:eastAsia="Times"/>
          <w:sz w:val="22"/>
        </w:rPr>
        <w:t>“</w:t>
      </w:r>
      <w:r w:rsidR="005F248E" w:rsidRPr="00EB7329">
        <w:rPr>
          <w:rFonts w:eastAsia="Times"/>
          <w:sz w:val="22"/>
        </w:rPr>
        <w:t>;</w:t>
      </w:r>
    </w:p>
    <w:p w14:paraId="00DA9079" w14:textId="60424281" w:rsidR="00BA6CE4" w:rsidRPr="00EB7329" w:rsidRDefault="005F248E"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z vlastnej databázy o skutočných nákladoch rovnakej alebo porovnateľnej obstarávanej komodity</w:t>
      </w:r>
      <w:r w:rsidR="00BA6CE4" w:rsidRPr="00EB7329">
        <w:rPr>
          <w:rFonts w:eastAsia="Times"/>
          <w:sz w:val="22"/>
        </w:rPr>
        <w:t xml:space="preserve"> (objektívne zdokumentovanej)</w:t>
      </w:r>
      <w:r w:rsidRPr="00EB7329">
        <w:rPr>
          <w:rFonts w:eastAsia="Times"/>
          <w:sz w:val="22"/>
        </w:rPr>
        <w:t>, ktoré boli obstarávané v predchádzajúcom kalendárnom roku (upravenej o očakávané zmeny</w:t>
      </w:r>
      <w:r w:rsidR="00421F6C" w:rsidRPr="00EB7329">
        <w:rPr>
          <w:rFonts w:eastAsia="Times"/>
          <w:sz w:val="22"/>
        </w:rPr>
        <w:t>, ktoré budú relevantne zdokumentované</w:t>
      </w:r>
      <w:r w:rsidRPr="00EB7329">
        <w:rPr>
          <w:rFonts w:eastAsia="Times"/>
          <w:sz w:val="22"/>
        </w:rPr>
        <w:t>);</w:t>
      </w:r>
      <w:r w:rsidR="00E20318" w:rsidRPr="00EB7329">
        <w:rPr>
          <w:rFonts w:eastAsia="Times"/>
          <w:sz w:val="22"/>
        </w:rPr>
        <w:t xml:space="preserve">  </w:t>
      </w:r>
    </w:p>
    <w:p w14:paraId="5BE52834" w14:textId="2D6EF7D9" w:rsidR="005F248E" w:rsidRPr="00EB7329" w:rsidRDefault="005F248E"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z aktuálnych katalógov </w:t>
      </w:r>
      <w:r w:rsidR="008A3F83" w:rsidRPr="00EB7329">
        <w:rPr>
          <w:rFonts w:eastAsia="Times"/>
          <w:sz w:val="22"/>
        </w:rPr>
        <w:t xml:space="preserve">potenciálnych </w:t>
      </w:r>
      <w:r w:rsidRPr="00EB7329">
        <w:rPr>
          <w:rFonts w:eastAsia="Times"/>
          <w:sz w:val="22"/>
        </w:rPr>
        <w:t>dodávateľov (listinných, uvedených na internetových stránkach)</w:t>
      </w:r>
      <w:r w:rsidR="00E20318" w:rsidRPr="00EB7329">
        <w:rPr>
          <w:rFonts w:eastAsia="Times"/>
          <w:sz w:val="22"/>
        </w:rPr>
        <w:t>;</w:t>
      </w:r>
      <w:r w:rsidR="004278A0" w:rsidRPr="00EB7329">
        <w:rPr>
          <w:rFonts w:eastAsia="Times"/>
          <w:sz w:val="22"/>
        </w:rPr>
        <w:t xml:space="preserve"> ak prijímateľ určuje </w:t>
      </w:r>
      <w:r w:rsidR="00253BD6" w:rsidRPr="00EB7329">
        <w:rPr>
          <w:rFonts w:eastAsia="Times"/>
          <w:sz w:val="22"/>
        </w:rPr>
        <w:t>PHZ</w:t>
      </w:r>
      <w:r w:rsidR="004278A0" w:rsidRPr="00EB7329">
        <w:rPr>
          <w:rFonts w:eastAsia="Times"/>
          <w:sz w:val="22"/>
        </w:rPr>
        <w:t xml:space="preserve"> na základe údajov a informácií o zákazkách na rovnaký alebo porovnateľný predmet</w:t>
      </w:r>
      <w:r w:rsidR="00310F56" w:rsidRPr="00EB7329">
        <w:rPr>
          <w:rFonts w:eastAsia="Times"/>
          <w:sz w:val="22"/>
        </w:rPr>
        <w:t xml:space="preserve"> zákazky</w:t>
      </w:r>
      <w:r w:rsidR="004278A0" w:rsidRPr="00EB7329">
        <w:rPr>
          <w:rFonts w:eastAsia="Times"/>
          <w:sz w:val="22"/>
        </w:rPr>
        <w:t xml:space="preserve"> (napr. povinne zverejňované zmluvy v CRZ), určuje </w:t>
      </w:r>
      <w:r w:rsidR="00253BD6" w:rsidRPr="00EB7329">
        <w:rPr>
          <w:rFonts w:eastAsia="Times"/>
          <w:sz w:val="22"/>
        </w:rPr>
        <w:t>PHZ</w:t>
      </w:r>
      <w:r w:rsidR="004278A0" w:rsidRPr="00EB7329">
        <w:rPr>
          <w:rFonts w:eastAsia="Times"/>
          <w:sz w:val="22"/>
        </w:rPr>
        <w:t xml:space="preserve"> na základe minimálne dvoch nezávislých údajov o cenách;</w:t>
      </w:r>
    </w:p>
    <w:p w14:paraId="6E4C16E3" w14:textId="17880327" w:rsidR="003D65C4" w:rsidRPr="00EB7329" w:rsidRDefault="008A3F83" w:rsidP="004935C5">
      <w:pPr>
        <w:pStyle w:val="Odsekzoznamu"/>
        <w:numPr>
          <w:ilvl w:val="0"/>
          <w:numId w:val="23"/>
        </w:numPr>
        <w:spacing w:before="120" w:line="240" w:lineRule="auto"/>
        <w:jc w:val="both"/>
        <w:rPr>
          <w:rFonts w:eastAsia="Times"/>
          <w:sz w:val="22"/>
        </w:rPr>
      </w:pPr>
      <w:r w:rsidRPr="00EB7329">
        <w:rPr>
          <w:rFonts w:eastAsia="Times"/>
          <w:sz w:val="22"/>
        </w:rPr>
        <w:t>z projektantom oceneného rozpočtu stavebných prác aktuálneho v</w:t>
      </w:r>
      <w:r w:rsidR="00886872" w:rsidRPr="00EB7329">
        <w:rPr>
          <w:rFonts w:eastAsia="Times"/>
          <w:sz w:val="22"/>
        </w:rPr>
        <w:t> </w:t>
      </w:r>
      <w:r w:rsidRPr="00EB7329">
        <w:rPr>
          <w:rFonts w:eastAsia="Times"/>
          <w:sz w:val="22"/>
        </w:rPr>
        <w:t>čase</w:t>
      </w:r>
      <w:r w:rsidR="00886872" w:rsidRPr="00EB7329">
        <w:rPr>
          <w:rFonts w:eastAsia="Times"/>
          <w:sz w:val="22"/>
        </w:rPr>
        <w:t xml:space="preserve"> vyhlásenia predmetného verejného obstarávania</w:t>
      </w:r>
      <w:r w:rsidRPr="00EB7329">
        <w:rPr>
          <w:rFonts w:eastAsia="Times"/>
          <w:sz w:val="22"/>
        </w:rPr>
        <w:t xml:space="preserve">, resp. vyjadrenie projektanta k aktuálnosti rozpočtu stavebných prác </w:t>
      </w:r>
      <w:r w:rsidRPr="00EB7329">
        <w:rPr>
          <w:rFonts w:eastAsia="Times"/>
          <w:sz w:val="22"/>
        </w:rPr>
        <w:lastRenderedPageBreak/>
        <w:t xml:space="preserve">(ocenený rozpočet, resp. vyjadrenie projektanta nesmie byť staršie ako </w:t>
      </w:r>
      <w:r w:rsidR="000554E9" w:rsidRPr="00EB7329">
        <w:rPr>
          <w:rFonts w:eastAsia="Times"/>
          <w:sz w:val="22"/>
        </w:rPr>
        <w:t xml:space="preserve">6 </w:t>
      </w:r>
      <w:r w:rsidRPr="00EB7329">
        <w:rPr>
          <w:rFonts w:eastAsia="Times"/>
          <w:sz w:val="22"/>
        </w:rPr>
        <w:t>mesiac</w:t>
      </w:r>
      <w:r w:rsidR="000554E9" w:rsidRPr="00EB7329">
        <w:rPr>
          <w:rFonts w:eastAsia="Times"/>
          <w:sz w:val="22"/>
        </w:rPr>
        <w:t>ov</w:t>
      </w:r>
      <w:r w:rsidR="00212EB4">
        <w:rPr>
          <w:rFonts w:eastAsia="Times"/>
          <w:sz w:val="22"/>
        </w:rPr>
        <w:t xml:space="preserve"> pred </w:t>
      </w:r>
      <w:r w:rsidRPr="00EB7329">
        <w:rPr>
          <w:rFonts w:eastAsia="Times"/>
          <w:sz w:val="22"/>
        </w:rPr>
        <w:t>vyhlásením verejného obstarávania); ocenený rozpočet, resp.</w:t>
      </w:r>
      <w:r w:rsidR="00421F6C" w:rsidRPr="00EB7329">
        <w:rPr>
          <w:rFonts w:eastAsia="Times"/>
          <w:sz w:val="22"/>
        </w:rPr>
        <w:t xml:space="preserve"> </w:t>
      </w:r>
      <w:r w:rsidRPr="00EB7329">
        <w:rPr>
          <w:rFonts w:eastAsia="Times"/>
          <w:sz w:val="22"/>
        </w:rPr>
        <w:t xml:space="preserve">vyjadrenie  projektanta musí byť parafované s uvedením dátumu a ošetrené </w:t>
      </w:r>
      <w:r w:rsidR="00AA06D2" w:rsidRPr="00EB7329">
        <w:rPr>
          <w:rFonts w:eastAsia="Times"/>
          <w:sz w:val="22"/>
        </w:rPr>
        <w:t xml:space="preserve">odtlačkom </w:t>
      </w:r>
      <w:r w:rsidRPr="00EB7329">
        <w:rPr>
          <w:rFonts w:eastAsia="Times"/>
          <w:sz w:val="22"/>
        </w:rPr>
        <w:t>pečiatk</w:t>
      </w:r>
      <w:r w:rsidR="00AA06D2" w:rsidRPr="00EB7329">
        <w:rPr>
          <w:rFonts w:eastAsia="Times"/>
          <w:sz w:val="22"/>
        </w:rPr>
        <w:t>y</w:t>
      </w:r>
      <w:r w:rsidRPr="00EB7329">
        <w:rPr>
          <w:rFonts w:eastAsia="Times"/>
          <w:sz w:val="22"/>
        </w:rPr>
        <w:t xml:space="preserve"> projektanta</w:t>
      </w:r>
      <w:r w:rsidR="00270860" w:rsidRPr="00EB7329">
        <w:rPr>
          <w:rFonts w:eastAsia="Times"/>
          <w:sz w:val="22"/>
        </w:rPr>
        <w:t>;</w:t>
      </w:r>
    </w:p>
    <w:p w14:paraId="5A0B658C" w14:textId="143DEB1A" w:rsidR="00DC5637" w:rsidRPr="00EB7329" w:rsidRDefault="00DC5637" w:rsidP="004935C5">
      <w:pPr>
        <w:pStyle w:val="Odsekzoznamu"/>
        <w:numPr>
          <w:ilvl w:val="0"/>
          <w:numId w:val="23"/>
        </w:numPr>
        <w:spacing w:before="120" w:line="240" w:lineRule="auto"/>
        <w:jc w:val="both"/>
        <w:rPr>
          <w:rFonts w:eastAsia="Times"/>
          <w:sz w:val="22"/>
        </w:rPr>
      </w:pPr>
      <w:r w:rsidRPr="00EB7329">
        <w:rPr>
          <w:rFonts w:eastAsia="Times"/>
          <w:sz w:val="22"/>
        </w:rPr>
        <w:t xml:space="preserve">štátnou cenovou expertízou stavebných prác aktuálnou v čase </w:t>
      </w:r>
      <w:r w:rsidR="00886872" w:rsidRPr="00EB7329">
        <w:rPr>
          <w:rFonts w:eastAsia="Times"/>
          <w:sz w:val="22"/>
        </w:rPr>
        <w:t>vyhlásenia predmetného verejného obstarávania</w:t>
      </w:r>
      <w:r w:rsidRPr="00EB7329">
        <w:rPr>
          <w:rFonts w:eastAsia="Times"/>
          <w:sz w:val="22"/>
        </w:rPr>
        <w:t xml:space="preserve"> (štátna cenová expertíza nesmie byť staršia ako 6 mesiacov pred vyhlásením </w:t>
      </w:r>
      <w:r w:rsidR="003B0160" w:rsidRPr="00EB7329">
        <w:rPr>
          <w:rFonts w:eastAsia="Times"/>
          <w:sz w:val="22"/>
        </w:rPr>
        <w:t>VO</w:t>
      </w:r>
      <w:r w:rsidRPr="00EB7329">
        <w:rPr>
          <w:rFonts w:eastAsia="Times"/>
          <w:sz w:val="22"/>
        </w:rPr>
        <w:t xml:space="preserve">) </w:t>
      </w:r>
    </w:p>
    <w:p w14:paraId="32603D72" w14:textId="5FA210C0" w:rsidR="00270860" w:rsidRPr="00EB7329" w:rsidRDefault="00270860" w:rsidP="004935C5">
      <w:pPr>
        <w:pStyle w:val="Odsekzoznamu"/>
        <w:numPr>
          <w:ilvl w:val="0"/>
          <w:numId w:val="23"/>
        </w:numPr>
        <w:spacing w:before="120" w:line="240" w:lineRule="auto"/>
        <w:jc w:val="both"/>
        <w:rPr>
          <w:rFonts w:eastAsia="Times"/>
          <w:sz w:val="22"/>
        </w:rPr>
      </w:pPr>
      <w:r w:rsidRPr="00EB7329">
        <w:rPr>
          <w:rFonts w:eastAsia="Times"/>
          <w:sz w:val="22"/>
        </w:rPr>
        <w:t>zo znaleckého posudku</w:t>
      </w:r>
      <w:r w:rsidR="00E30473" w:rsidRPr="00EB7329">
        <w:rPr>
          <w:rFonts w:eastAsia="Times"/>
          <w:sz w:val="22"/>
        </w:rPr>
        <w:t>;</w:t>
      </w:r>
    </w:p>
    <w:p w14:paraId="67697CED" w14:textId="5DD12325" w:rsidR="00886872" w:rsidRPr="00EB7329" w:rsidRDefault="00886872" w:rsidP="004935C5">
      <w:pPr>
        <w:pStyle w:val="Odsekzoznamu"/>
        <w:numPr>
          <w:ilvl w:val="0"/>
          <w:numId w:val="23"/>
        </w:numPr>
        <w:spacing w:before="120" w:line="240" w:lineRule="auto"/>
        <w:jc w:val="both"/>
        <w:rPr>
          <w:rFonts w:eastAsia="Times"/>
          <w:sz w:val="22"/>
        </w:rPr>
      </w:pPr>
      <w:r w:rsidRPr="00EB7329">
        <w:rPr>
          <w:rFonts w:eastAsia="Times"/>
          <w:sz w:val="22"/>
        </w:rPr>
        <w:t>prostredníctvom prípravných trhových konzultácií;</w:t>
      </w:r>
    </w:p>
    <w:p w14:paraId="3B3E2679" w14:textId="7BCFF47A" w:rsidR="00886872" w:rsidRPr="00EB7329" w:rsidRDefault="00886872" w:rsidP="004935C5">
      <w:pPr>
        <w:pStyle w:val="Odsekzoznamu"/>
        <w:numPr>
          <w:ilvl w:val="0"/>
          <w:numId w:val="23"/>
        </w:numPr>
        <w:spacing w:before="120" w:line="240" w:lineRule="auto"/>
        <w:jc w:val="both"/>
        <w:rPr>
          <w:rFonts w:eastAsia="Times"/>
          <w:sz w:val="22"/>
        </w:rPr>
      </w:pPr>
      <w:r w:rsidRPr="00EB7329">
        <w:rPr>
          <w:rFonts w:eastAsia="Times"/>
          <w:sz w:val="22"/>
        </w:rPr>
        <w:t>na základe systému sledovania vývoja cien;</w:t>
      </w:r>
    </w:p>
    <w:p w14:paraId="032BFCC0" w14:textId="1A7BFD1D" w:rsidR="00E20318" w:rsidRPr="00212EB4" w:rsidRDefault="002D1666" w:rsidP="00212EB4">
      <w:pPr>
        <w:pStyle w:val="Odsekzoznamu"/>
        <w:numPr>
          <w:ilvl w:val="0"/>
          <w:numId w:val="23"/>
        </w:numPr>
        <w:spacing w:before="120" w:line="240" w:lineRule="auto"/>
        <w:jc w:val="both"/>
        <w:rPr>
          <w:rFonts w:eastAsia="Times"/>
          <w:sz w:val="22"/>
        </w:rPr>
      </w:pPr>
      <w:r w:rsidRPr="00EB7329">
        <w:rPr>
          <w:rFonts w:eastAsia="Times"/>
          <w:sz w:val="22"/>
        </w:rPr>
        <w:t>alebo kombináciou vyššie uvedených bodov</w:t>
      </w:r>
      <w:r w:rsidR="00E20318" w:rsidRPr="00EB7329">
        <w:rPr>
          <w:rFonts w:eastAsia="Times"/>
          <w:sz w:val="22"/>
        </w:rPr>
        <w:t xml:space="preserve">. </w:t>
      </w:r>
    </w:p>
    <w:p w14:paraId="2A478CC4" w14:textId="7592C9B6" w:rsidR="00CE45E4" w:rsidRDefault="005508A3" w:rsidP="004935C5">
      <w:pPr>
        <w:spacing w:before="120" w:line="240" w:lineRule="auto"/>
        <w:jc w:val="both"/>
        <w:rPr>
          <w:rFonts w:ascii="Times New Roman" w:hAnsi="Times New Roman"/>
          <w:lang w:val="x-none" w:eastAsia="x-none"/>
        </w:rPr>
      </w:pPr>
      <w:r w:rsidRPr="004F7B4C">
        <w:rPr>
          <w:rFonts w:ascii="Times New Roman" w:hAnsi="Times New Roman"/>
          <w:lang w:val="x-none" w:eastAsia="x-none"/>
        </w:rPr>
        <w:t xml:space="preserve">Ak je </w:t>
      </w:r>
      <w:r w:rsidRPr="00091582">
        <w:rPr>
          <w:rFonts w:ascii="Times New Roman" w:hAnsi="Times New Roman"/>
          <w:lang w:val="x-none" w:eastAsia="x-none"/>
        </w:rPr>
        <w:t>PHZ</w:t>
      </w:r>
      <w:r w:rsidRPr="004F7B4C">
        <w:rPr>
          <w:rFonts w:ascii="Times New Roman" w:hAnsi="Times New Roman"/>
          <w:lang w:val="x-none" w:eastAsia="x-none"/>
        </w:rPr>
        <w:t xml:space="preserve"> určovaná prieskumom trhu realizovaným oslovením potenciálnych záujemcov alebo prípravnou trhovou konzultáciou, prijímateľ je povinný osloviť minimálne troch potenciálnych záujemcov</w:t>
      </w:r>
      <w:r>
        <w:rPr>
          <w:rFonts w:ascii="Times New Roman" w:hAnsi="Times New Roman"/>
          <w:lang w:eastAsia="x-none"/>
        </w:rPr>
        <w:t xml:space="preserve"> (ak na relevantnom trhu dodávajú predmet zákazky aspoň tri hospodárske subjekty)</w:t>
      </w:r>
      <w:r w:rsidRPr="004F7B4C">
        <w:rPr>
          <w:rFonts w:ascii="Times New Roman" w:hAnsi="Times New Roman"/>
          <w:lang w:val="x-none" w:eastAsia="x-none"/>
        </w:rPr>
        <w:t xml:space="preserve">, pričom </w:t>
      </w:r>
      <w:r>
        <w:rPr>
          <w:rFonts w:ascii="Times New Roman" w:hAnsi="Times New Roman"/>
          <w:lang w:eastAsia="x-none"/>
        </w:rPr>
        <w:t>PHZ</w:t>
      </w:r>
      <w:r w:rsidRPr="004F7B4C">
        <w:rPr>
          <w:rFonts w:ascii="Times New Roman" w:hAnsi="Times New Roman"/>
          <w:lang w:val="x-none" w:eastAsia="x-none"/>
        </w:rPr>
        <w:t xml:space="preserve"> je možné následne určiť na základe</w:t>
      </w:r>
      <w:r>
        <w:rPr>
          <w:rFonts w:ascii="Times New Roman" w:hAnsi="Times New Roman"/>
          <w:lang w:eastAsia="x-none"/>
        </w:rPr>
        <w:t xml:space="preserve"> minimálne dvoch cenových ponúk</w:t>
      </w:r>
      <w:r w:rsidRPr="004F7B4C">
        <w:rPr>
          <w:rFonts w:ascii="Times New Roman" w:hAnsi="Times New Roman"/>
          <w:lang w:val="x-none" w:eastAsia="x-none"/>
        </w:rPr>
        <w:t xml:space="preserve">. </w:t>
      </w:r>
      <w:r>
        <w:rPr>
          <w:rFonts w:ascii="Times New Roman" w:hAnsi="Times New Roman"/>
          <w:lang w:eastAsia="x-none"/>
        </w:rPr>
        <w:t xml:space="preserve">Ak napriek postupu podľa predchádzajúcej vety bola doručená iba jedna ponuka, prijímateľ opätovne osloví minimálne ďalších dvoch potenciálnych záujemcov (osloví iných ako tých záujemcov, ktorí na základe výzvy na určenie PHZ cenovú ponuku nepredložili), a to v záujme určenia PHZ na základe minimálne dvoch cenových ponúk. </w:t>
      </w:r>
      <w:ins w:id="1878" w:author="Karol M" w:date="2024-07-29T17:06:00Z">
        <w:r w:rsidR="00592D2D" w:rsidRPr="00592D2D">
          <w:rPr>
            <w:rFonts w:ascii="Times New Roman" w:hAnsi="Times New Roman"/>
            <w:lang w:eastAsia="x-none"/>
          </w:rPr>
          <w:t xml:space="preserve">Alternatívou k osloveniu ďalších potenciálnych dodávateľov je napr. aj prieskum trhu realizovaný prostredníctvom internetu (napr. zverejnené cenníky, katalógy, údaje z CRZ atď.), ak je to relevantné a možné s ohľadom na predmet zákazky. </w:t>
        </w:r>
      </w:ins>
      <w:r>
        <w:rPr>
          <w:rFonts w:ascii="Times New Roman" w:hAnsi="Times New Roman"/>
          <w:lang w:eastAsia="x-none"/>
        </w:rPr>
        <w:t>Ak aj napriek dodatočnému osloveniu záujemcov na predloženie cenovej ponuky za účelom určenia PHZ nebude doručená žiadna ďalšia ponuka</w:t>
      </w:r>
      <w:ins w:id="1879" w:author="Karol M" w:date="2024-07-29T17:07:00Z">
        <w:r w:rsidR="00592D2D">
          <w:rPr>
            <w:rFonts w:ascii="Times New Roman" w:hAnsi="Times New Roman"/>
            <w:lang w:eastAsia="x-none"/>
          </w:rPr>
          <w:t xml:space="preserve"> </w:t>
        </w:r>
        <w:r w:rsidR="00592D2D" w:rsidRPr="00592D2D">
          <w:rPr>
            <w:rFonts w:ascii="Times New Roman" w:hAnsi="Times New Roman"/>
            <w:lang w:eastAsia="x-none"/>
          </w:rPr>
          <w:t>alebo nebolo možné získať ďalší údaj o cene iným vhodným spôsobom</w:t>
        </w:r>
      </w:ins>
      <w:r>
        <w:rPr>
          <w:rFonts w:ascii="Times New Roman" w:hAnsi="Times New Roman"/>
          <w:lang w:eastAsia="x-none"/>
        </w:rPr>
        <w:t xml:space="preserve">, PHZ je možné následne určiť aj na základe jednej ponuky. </w:t>
      </w:r>
      <w:r w:rsidRPr="004F7B4C">
        <w:rPr>
          <w:rFonts w:ascii="Times New Roman" w:hAnsi="Times New Roman"/>
          <w:lang w:val="x-none" w:eastAsia="x-none"/>
        </w:rPr>
        <w:t xml:space="preserve">Ak prijímateľ určuje </w:t>
      </w:r>
      <w:r>
        <w:rPr>
          <w:rFonts w:ascii="Times New Roman" w:hAnsi="Times New Roman"/>
          <w:lang w:eastAsia="x-none"/>
        </w:rPr>
        <w:t>PHZ</w:t>
      </w:r>
      <w:r w:rsidRPr="004F7B4C">
        <w:rPr>
          <w:rFonts w:ascii="Times New Roman" w:hAnsi="Times New Roman"/>
          <w:lang w:val="x-none" w:eastAsia="x-none"/>
        </w:rPr>
        <w:t xml:space="preserve"> na základe údajov a informácií o zákazkách na rovnaký alebo porovnateľný predmet (napr. povinne zverejňované zmluvy v CRZ), určuje </w:t>
      </w:r>
      <w:r>
        <w:rPr>
          <w:rFonts w:ascii="Times New Roman" w:hAnsi="Times New Roman"/>
          <w:lang w:eastAsia="x-none"/>
        </w:rPr>
        <w:t>PHZ</w:t>
      </w:r>
      <w:r w:rsidRPr="004F7B4C">
        <w:rPr>
          <w:rFonts w:ascii="Times New Roman" w:hAnsi="Times New Roman"/>
          <w:lang w:val="x-none" w:eastAsia="x-none"/>
        </w:rPr>
        <w:t xml:space="preserve"> na základe minimálne dvoch nezávislých údajov o cenách. Predpokladanú hodnotu zákazky je možné určiť aj kombináciou vyššie uvedených možností</w:t>
      </w:r>
      <w:r>
        <w:rPr>
          <w:rFonts w:ascii="Times New Roman" w:hAnsi="Times New Roman"/>
          <w:lang w:eastAsia="x-none"/>
        </w:rPr>
        <w:t xml:space="preserve"> (napr. ponuka doručená v rámci prieskumu trhu a cena zistená zo zmluvy zverejnenej v CRZ)</w:t>
      </w:r>
      <w:r w:rsidRPr="004F7B4C">
        <w:rPr>
          <w:rFonts w:ascii="Times New Roman" w:hAnsi="Times New Roman"/>
          <w:lang w:val="x-none" w:eastAsia="x-none"/>
        </w:rPr>
        <w:t xml:space="preserve">. </w:t>
      </w:r>
      <w:r>
        <w:rPr>
          <w:rFonts w:ascii="Times New Roman" w:hAnsi="Times New Roman"/>
          <w:lang w:eastAsia="x-none"/>
        </w:rPr>
        <w:t xml:space="preserve">Jeden z možných postupov </w:t>
      </w:r>
      <w:r w:rsidRPr="00520891">
        <w:rPr>
          <w:rFonts w:ascii="Times New Roman" w:hAnsi="Times New Roman"/>
          <w:lang w:val="x-none" w:eastAsia="x-none"/>
        </w:rPr>
        <w:t xml:space="preserve">pri určení </w:t>
      </w:r>
      <w:r>
        <w:rPr>
          <w:rFonts w:ascii="Times New Roman" w:hAnsi="Times New Roman"/>
          <w:lang w:eastAsia="x-none"/>
        </w:rPr>
        <w:t xml:space="preserve">PHZ je </w:t>
      </w:r>
      <w:r w:rsidRPr="00520891">
        <w:rPr>
          <w:rFonts w:ascii="Times New Roman" w:hAnsi="Times New Roman"/>
          <w:lang w:val="x-none" w:eastAsia="x-none"/>
        </w:rPr>
        <w:t>vykonať aritmetický priemer z cien uvedených v predložených cenových ponukách</w:t>
      </w:r>
      <w:r>
        <w:rPr>
          <w:rFonts w:ascii="Times New Roman" w:hAnsi="Times New Roman"/>
          <w:lang w:eastAsia="x-none"/>
        </w:rPr>
        <w:t>, resp. z údajov zistených napr. z CRZ.</w:t>
      </w:r>
      <w:r w:rsidRPr="00520891" w:rsidDel="00D55741">
        <w:rPr>
          <w:rFonts w:ascii="Times New Roman" w:hAnsi="Times New Roman"/>
          <w:lang w:val="x-none" w:eastAsia="x-none"/>
        </w:rPr>
        <w:t xml:space="preserve"> </w:t>
      </w:r>
      <w:r w:rsidRPr="004F7B4C">
        <w:rPr>
          <w:rFonts w:ascii="Times New Roman" w:hAnsi="Times New Roman"/>
          <w:lang w:val="x-none" w:eastAsia="x-none"/>
        </w:rPr>
        <w:t>V prípade zákaziek na uskutočnenie stavebných prác je možné určiť predpokladanú hodnotu zákazky aj projektantom, ktorý zostavil rozpočet stavebných prác alebo štátnou cenovou expertízou.</w:t>
      </w:r>
    </w:p>
    <w:p w14:paraId="6AD704AA" w14:textId="7B238336" w:rsidR="005508A3" w:rsidRPr="00EB7329" w:rsidRDefault="005508A3" w:rsidP="004935C5">
      <w:pPr>
        <w:spacing w:before="120" w:line="240" w:lineRule="auto"/>
        <w:jc w:val="both"/>
        <w:rPr>
          <w:rFonts w:ascii="Times New Roman" w:hAnsi="Times New Roman" w:cs="Times New Roman"/>
          <w:b/>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DA2C75" w:rsidRPr="00EB7329" w14:paraId="2D5BC5EE" w14:textId="77777777" w:rsidTr="00597BBE">
        <w:tc>
          <w:tcPr>
            <w:tcW w:w="9062" w:type="dxa"/>
            <w:shd w:val="clear" w:color="auto" w:fill="E5B8B7" w:themeFill="accent2" w:themeFillTint="66"/>
          </w:tcPr>
          <w:p w14:paraId="4ADA2415" w14:textId="77777777" w:rsidR="00DA2C75" w:rsidRPr="00EB7329" w:rsidRDefault="00DA2C75" w:rsidP="004935C5">
            <w:pPr>
              <w:spacing w:before="120" w:after="200"/>
              <w:jc w:val="both"/>
              <w:rPr>
                <w:rFonts w:ascii="Times New Roman" w:hAnsi="Times New Roman" w:cs="Times New Roman"/>
                <w:b/>
              </w:rPr>
            </w:pPr>
            <w:r w:rsidRPr="00EB7329">
              <w:rPr>
                <w:rFonts w:ascii="Times New Roman" w:hAnsi="Times New Roman" w:cs="Times New Roman"/>
                <w:b/>
              </w:rPr>
              <w:t>Najčastejšie nedostatky pri určovaní PHZ:</w:t>
            </w:r>
          </w:p>
          <w:p w14:paraId="2DA71EEF" w14:textId="4B0720B5" w:rsidR="00DA2C75" w:rsidRPr="00EB7329" w:rsidRDefault="00DA2C75" w:rsidP="004935C5">
            <w:pPr>
              <w:spacing w:before="120" w:after="200"/>
              <w:jc w:val="both"/>
              <w:rPr>
                <w:rFonts w:ascii="Times New Roman" w:hAnsi="Times New Roman" w:cs="Times New Roman"/>
              </w:rPr>
            </w:pPr>
            <w:r w:rsidRPr="00EB7329">
              <w:rPr>
                <w:rFonts w:ascii="Times New Roman" w:hAnsi="Times New Roman" w:cs="Times New Roman"/>
              </w:rPr>
              <w:t>- verejný obstarávateľ pri stanovení PHZ bral do úvahy ponuky, ktoré nezahŕňali rovnaký, resp. podobný rozsah predmetu zákazky, (napr. pokiaľ ide o počet hodín poskytovanej služby),</w:t>
            </w:r>
          </w:p>
          <w:p w14:paraId="7F5A807A" w14:textId="22DCB6F2" w:rsidR="00DA2C75" w:rsidRPr="00EB7329" w:rsidRDefault="00DA2C75" w:rsidP="004935C5">
            <w:pPr>
              <w:spacing w:before="120" w:after="200"/>
              <w:jc w:val="both"/>
              <w:rPr>
                <w:rFonts w:ascii="Times New Roman" w:hAnsi="Times New Roman" w:cs="Times New Roman"/>
              </w:rPr>
            </w:pPr>
            <w:r w:rsidRPr="00EB7329">
              <w:rPr>
                <w:rFonts w:ascii="Times New Roman" w:hAnsi="Times New Roman" w:cs="Times New Roman"/>
              </w:rPr>
              <w:t>- verejný obstarávateľ predložil neaktuálne podklady k určeniu PHZ,</w:t>
            </w:r>
          </w:p>
          <w:p w14:paraId="4DFFB75D" w14:textId="26885BFB" w:rsidR="00DA2C75" w:rsidRPr="00EB7329" w:rsidRDefault="00DA2C75" w:rsidP="004935C5">
            <w:pPr>
              <w:spacing w:before="120" w:after="200"/>
              <w:jc w:val="both"/>
              <w:rPr>
                <w:rFonts w:ascii="Times New Roman" w:hAnsi="Times New Roman" w:cs="Times New Roman"/>
              </w:rPr>
            </w:pPr>
            <w:r w:rsidRPr="00EB7329">
              <w:rPr>
                <w:rFonts w:ascii="Times New Roman" w:hAnsi="Times New Roman" w:cs="Times New Roman"/>
              </w:rPr>
              <w:t>- verejný obstarávateľ do sumy PHZ nezahrnul hodnotu pozáručného servisu, pričom v rámci opisu predmetu zákazky (prípadne v rámci zmluvy) tento pozáručný servis požadoval,</w:t>
            </w:r>
          </w:p>
          <w:p w14:paraId="6894BE77" w14:textId="16D27B90" w:rsidR="00DA2C75" w:rsidRPr="00EB7329" w:rsidRDefault="00DA2C75" w:rsidP="004935C5">
            <w:pPr>
              <w:spacing w:before="120" w:after="200"/>
              <w:jc w:val="both"/>
              <w:rPr>
                <w:rFonts w:ascii="Times New Roman" w:hAnsi="Times New Roman" w:cs="Times New Roman"/>
                <w:b/>
              </w:rPr>
            </w:pPr>
            <w:r w:rsidRPr="00EB7329">
              <w:rPr>
                <w:rFonts w:ascii="Times New Roman" w:hAnsi="Times New Roman" w:cs="Times New Roman"/>
              </w:rPr>
              <w:t>- verejný obstarávateľ pri zadávaní rámcovej zmluvy nesprávne stanovil PHZ, keďže ju neurčil ako maximálnu predpokladanú hodnot</w:t>
            </w:r>
            <w:r w:rsidR="00D23BE6" w:rsidRPr="00EB7329">
              <w:rPr>
                <w:rFonts w:ascii="Times New Roman" w:hAnsi="Times New Roman" w:cs="Times New Roman"/>
              </w:rPr>
              <w:t>u</w:t>
            </w:r>
            <w:r w:rsidRPr="00EB7329">
              <w:rPr>
                <w:rFonts w:ascii="Times New Roman" w:hAnsi="Times New Roman" w:cs="Times New Roman"/>
              </w:rPr>
              <w:t xml:space="preserve"> všetkých zákaziek, ktoré sa predpokladajú počas platnosti rámcovej dohody.</w:t>
            </w:r>
          </w:p>
        </w:tc>
      </w:tr>
    </w:tbl>
    <w:p w14:paraId="170A30E4" w14:textId="77777777" w:rsidR="00003A26" w:rsidRPr="00EB7329" w:rsidRDefault="00003A26" w:rsidP="004935C5">
      <w:pPr>
        <w:spacing w:before="120" w:line="240" w:lineRule="auto"/>
        <w:jc w:val="both"/>
        <w:rPr>
          <w:rFonts w:ascii="Times New Roman" w:hAnsi="Times New Roman" w:cs="Times New Roman"/>
        </w:rPr>
      </w:pPr>
    </w:p>
    <w:p w14:paraId="7D025066" w14:textId="77777777" w:rsidR="005F248E" w:rsidRPr="00212EB4" w:rsidRDefault="005F248E" w:rsidP="004935C5">
      <w:pPr>
        <w:pStyle w:val="Nadpis2"/>
        <w:spacing w:before="120" w:after="200" w:line="240" w:lineRule="auto"/>
        <w:rPr>
          <w:rFonts w:ascii="Times New Roman" w:hAnsi="Times New Roman" w:cs="Times New Roman"/>
          <w:color w:val="auto"/>
          <w:sz w:val="24"/>
          <w:szCs w:val="24"/>
        </w:rPr>
      </w:pPr>
      <w:bookmarkStart w:id="1880" w:name="_Toc177626890"/>
      <w:r w:rsidRPr="00212EB4">
        <w:rPr>
          <w:rFonts w:ascii="Times New Roman" w:hAnsi="Times New Roman" w:cs="Times New Roman"/>
          <w:color w:val="auto"/>
          <w:sz w:val="24"/>
          <w:szCs w:val="24"/>
        </w:rPr>
        <w:t xml:space="preserve">1.3 </w:t>
      </w:r>
      <w:r w:rsidR="00CF6D97" w:rsidRPr="00212EB4">
        <w:rPr>
          <w:rFonts w:ascii="Times New Roman" w:hAnsi="Times New Roman" w:cs="Times New Roman"/>
          <w:color w:val="auto"/>
          <w:sz w:val="24"/>
          <w:szCs w:val="24"/>
        </w:rPr>
        <w:t xml:space="preserve">  </w:t>
      </w:r>
      <w:r w:rsidRPr="00212EB4">
        <w:rPr>
          <w:rFonts w:ascii="Times New Roman" w:hAnsi="Times New Roman" w:cs="Times New Roman"/>
          <w:color w:val="auto"/>
          <w:sz w:val="24"/>
          <w:szCs w:val="24"/>
        </w:rPr>
        <w:t>Povinnosť uzatvoriť zmluvu</w:t>
      </w:r>
      <w:bookmarkEnd w:id="1880"/>
    </w:p>
    <w:p w14:paraId="5CD35463" w14:textId="518CE040" w:rsidR="00AF7269" w:rsidRPr="00EB7329" w:rsidRDefault="00AF7269" w:rsidP="004935C5">
      <w:pPr>
        <w:spacing w:before="120" w:line="240" w:lineRule="auto"/>
        <w:jc w:val="both"/>
        <w:rPr>
          <w:rFonts w:ascii="Times New Roman" w:hAnsi="Times New Roman" w:cs="Times New Roman"/>
        </w:rPr>
      </w:pPr>
      <w:bookmarkStart w:id="1881" w:name="_Hlk173167218"/>
      <w:r w:rsidRPr="00EB7329">
        <w:rPr>
          <w:rFonts w:ascii="Times New Roman" w:hAnsi="Times New Roman" w:cs="Times New Roman"/>
        </w:rPr>
        <w:t xml:space="preserve">Prijímateľ </w:t>
      </w:r>
      <w:del w:id="1882" w:author="Karol M" w:date="2024-07-29T17:37:00Z">
        <w:r w:rsidRPr="00EB7329" w:rsidDel="0043371A">
          <w:rPr>
            <w:rFonts w:ascii="Times New Roman" w:hAnsi="Times New Roman" w:cs="Times New Roman"/>
          </w:rPr>
          <w:delText xml:space="preserve"> </w:delText>
        </w:r>
      </w:del>
      <w:r w:rsidRPr="00EB7329">
        <w:rPr>
          <w:rFonts w:ascii="Times New Roman" w:hAnsi="Times New Roman" w:cs="Times New Roman"/>
        </w:rPr>
        <w:t xml:space="preserve">je povinný </w:t>
      </w:r>
      <w:r w:rsidRPr="00EB7329">
        <w:rPr>
          <w:rFonts w:ascii="Times New Roman" w:hAnsi="Times New Roman" w:cs="Times New Roman"/>
          <w:b/>
        </w:rPr>
        <w:t>uzavrieť</w:t>
      </w:r>
      <w:r w:rsidRPr="00EB7329">
        <w:rPr>
          <w:rFonts w:ascii="Times New Roman" w:hAnsi="Times New Roman" w:cs="Times New Roman"/>
        </w:rPr>
        <w:t xml:space="preserve"> s úspešným uchádzačom </w:t>
      </w:r>
      <w:r w:rsidRPr="00EB7329">
        <w:rPr>
          <w:rFonts w:ascii="Times New Roman" w:hAnsi="Times New Roman" w:cs="Times New Roman"/>
          <w:b/>
        </w:rPr>
        <w:t>písomnú zmluvu pri všetkých typoch zákaziek</w:t>
      </w:r>
      <w:ins w:id="1883" w:author="Karol M" w:date="2024-07-29T17:12:00Z">
        <w:r w:rsidR="0018565D">
          <w:rPr>
            <w:rFonts w:ascii="Times New Roman" w:hAnsi="Times New Roman" w:cs="Times New Roman"/>
            <w:b/>
          </w:rPr>
          <w:t xml:space="preserve"> </w:t>
        </w:r>
      </w:ins>
      <w:del w:id="1884" w:author="Karol M" w:date="2024-07-29T17:11:00Z">
        <w:r w:rsidRPr="00EB7329" w:rsidDel="0018565D">
          <w:rPr>
            <w:rFonts w:ascii="Times New Roman" w:hAnsi="Times New Roman" w:cs="Times New Roman"/>
            <w:b/>
          </w:rPr>
          <w:delText>, ktorých PHZ je vyššia alebo rovná</w:delText>
        </w:r>
        <w:r w:rsidRPr="00EB7329" w:rsidDel="0018565D">
          <w:rPr>
            <w:rFonts w:ascii="Times New Roman" w:hAnsi="Times New Roman" w:cs="Times New Roman"/>
          </w:rPr>
          <w:delText xml:space="preserve"> </w:delText>
        </w:r>
        <w:r w:rsidR="002D1666" w:rsidRPr="00EB7329" w:rsidDel="0018565D">
          <w:rPr>
            <w:rFonts w:ascii="Times New Roman" w:hAnsi="Times New Roman" w:cs="Times New Roman"/>
            <w:b/>
          </w:rPr>
          <w:delText>ako finančný limit pre zákazku s nízkou hodnotou v závislosti od druhu zákazky podľa predmetu obstarania (tovar/</w:delText>
        </w:r>
        <w:r w:rsidR="00597BBE" w:rsidDel="0018565D">
          <w:rPr>
            <w:rFonts w:ascii="Times New Roman" w:hAnsi="Times New Roman" w:cs="Times New Roman"/>
            <w:b/>
          </w:rPr>
          <w:delText xml:space="preserve"> </w:delText>
        </w:r>
        <w:r w:rsidR="002D1666" w:rsidRPr="00EB7329" w:rsidDel="0018565D">
          <w:rPr>
            <w:rFonts w:ascii="Times New Roman" w:hAnsi="Times New Roman" w:cs="Times New Roman"/>
            <w:b/>
          </w:rPr>
          <w:delText>služba/</w:delText>
        </w:r>
        <w:r w:rsidR="00597BBE" w:rsidDel="0018565D">
          <w:rPr>
            <w:rFonts w:ascii="Times New Roman" w:hAnsi="Times New Roman" w:cs="Times New Roman"/>
            <w:b/>
          </w:rPr>
          <w:delText xml:space="preserve"> </w:delText>
        </w:r>
        <w:r w:rsidR="002D1666" w:rsidRPr="00EB7329" w:rsidDel="0018565D">
          <w:rPr>
            <w:rFonts w:ascii="Times New Roman" w:hAnsi="Times New Roman" w:cs="Times New Roman"/>
            <w:b/>
          </w:rPr>
          <w:delText>stavebné práce/</w:delText>
        </w:r>
        <w:r w:rsidR="00597BBE" w:rsidDel="0018565D">
          <w:rPr>
            <w:rFonts w:ascii="Times New Roman" w:hAnsi="Times New Roman" w:cs="Times New Roman"/>
            <w:b/>
          </w:rPr>
          <w:delText xml:space="preserve"> </w:delText>
        </w:r>
        <w:r w:rsidR="002D1666" w:rsidRPr="00EB7329" w:rsidDel="0018565D">
          <w:rPr>
            <w:rFonts w:ascii="Times New Roman" w:hAnsi="Times New Roman" w:cs="Times New Roman"/>
            <w:b/>
          </w:rPr>
          <w:delText>potraviny)</w:delText>
        </w:r>
      </w:del>
      <w:ins w:id="1885" w:author="Karol M" w:date="2024-07-29T17:11:00Z">
        <w:r w:rsidR="0018565D">
          <w:rPr>
            <w:rFonts w:ascii="Times New Roman" w:hAnsi="Times New Roman" w:cs="Times New Roman"/>
            <w:b/>
          </w:rPr>
          <w:t>realizovaných podľa ZVO</w:t>
        </w:r>
      </w:ins>
      <w:r w:rsidRPr="00EB7329">
        <w:rPr>
          <w:rFonts w:ascii="Times New Roman" w:hAnsi="Times New Roman" w:cs="Times New Roman"/>
        </w:rPr>
        <w:t>. Pri</w:t>
      </w:r>
      <w:ins w:id="1886" w:author="Karol M" w:date="2024-07-29T17:38:00Z">
        <w:r w:rsidR="0043371A">
          <w:rPr>
            <w:rFonts w:ascii="Times New Roman" w:hAnsi="Times New Roman" w:cs="Times New Roman"/>
          </w:rPr>
          <w:t xml:space="preserve"> </w:t>
        </w:r>
        <w:r w:rsidR="0043371A" w:rsidRPr="00EB7329">
          <w:rPr>
            <w:rFonts w:ascii="Times New Roman" w:hAnsi="Times New Roman" w:cs="Times New Roman"/>
          </w:rPr>
          <w:t>zákazkách</w:t>
        </w:r>
      </w:ins>
      <w:r w:rsidRPr="00EB7329">
        <w:rPr>
          <w:rFonts w:ascii="Times New Roman" w:hAnsi="Times New Roman" w:cs="Times New Roman"/>
        </w:rPr>
        <w:t xml:space="preserve"> </w:t>
      </w:r>
      <w:ins w:id="1887" w:author="Karol M" w:date="2024-07-29T17:38:00Z">
        <w:r w:rsidR="0043371A">
          <w:rPr>
            <w:rFonts w:ascii="Times New Roman" w:hAnsi="Times New Roman"/>
          </w:rPr>
          <w:t>zadávaných s využitím dynamického nákupného systému, zákaziek zadávaných na základe rámcovej dohody</w:t>
        </w:r>
        <w:r w:rsidR="0043371A" w:rsidRPr="00D21ACA">
          <w:rPr>
            <w:rFonts w:ascii="Times New Roman" w:hAnsi="Times New Roman"/>
          </w:rPr>
          <w:t xml:space="preserve"> a </w:t>
        </w:r>
        <w:r w:rsidR="0043371A" w:rsidRPr="00EB7329">
          <w:rPr>
            <w:rFonts w:ascii="Times New Roman" w:hAnsi="Times New Roman" w:cs="Times New Roman"/>
          </w:rPr>
          <w:t xml:space="preserve"> </w:t>
        </w:r>
      </w:ins>
      <w:r w:rsidRPr="00EB7329">
        <w:rPr>
          <w:rFonts w:ascii="Times New Roman" w:hAnsi="Times New Roman" w:cs="Times New Roman"/>
        </w:rPr>
        <w:t>zákazkách</w:t>
      </w:r>
      <w:del w:id="1888" w:author="Karol M" w:date="2024-07-29T17:38:00Z">
        <w:r w:rsidR="002D1666" w:rsidRPr="00EB7329" w:rsidDel="0043371A">
          <w:rPr>
            <w:rFonts w:ascii="Times New Roman" w:hAnsi="Times New Roman" w:cs="Times New Roman"/>
          </w:rPr>
          <w:delText xml:space="preserve"> </w:delText>
        </w:r>
      </w:del>
      <w:ins w:id="1889" w:author="Karol M" w:date="2024-07-29T17:38:00Z">
        <w:r w:rsidR="0043371A" w:rsidRPr="0043371A">
          <w:rPr>
            <w:rFonts w:ascii="Times New Roman" w:hAnsi="Times New Roman" w:cs="Times New Roman"/>
          </w:rPr>
          <w:t xml:space="preserve">, na ktoré sa nevzťahuje </w:t>
        </w:r>
        <w:r w:rsidR="0043371A" w:rsidRPr="0043371A">
          <w:rPr>
            <w:rFonts w:ascii="Times New Roman" w:hAnsi="Times New Roman" w:cs="Times New Roman"/>
          </w:rPr>
          <w:lastRenderedPageBreak/>
          <w:t xml:space="preserve">pôsobnosť ZVO </w:t>
        </w:r>
      </w:ins>
      <w:del w:id="1890" w:author="Karol M" w:date="2024-07-29T17:13:00Z">
        <w:r w:rsidR="002D1666" w:rsidRPr="00EB7329" w:rsidDel="0018565D">
          <w:rPr>
            <w:rFonts w:ascii="Times New Roman" w:hAnsi="Times New Roman" w:cs="Times New Roman"/>
          </w:rPr>
          <w:delText>s nízkou hodnotou</w:delText>
        </w:r>
      </w:del>
      <w:del w:id="1891" w:author="Karol M" w:date="2024-07-29T17:38:00Z">
        <w:r w:rsidR="002D1666" w:rsidRPr="00EB7329" w:rsidDel="0043371A">
          <w:rPr>
            <w:rFonts w:ascii="Times New Roman" w:hAnsi="Times New Roman" w:cs="Times New Roman"/>
          </w:rPr>
          <w:delText xml:space="preserve"> </w:delText>
        </w:r>
      </w:del>
      <w:r w:rsidRPr="00EB7329">
        <w:rPr>
          <w:rFonts w:ascii="Times New Roman" w:hAnsi="Times New Roman" w:cs="Times New Roman"/>
        </w:rPr>
        <w:t>je postačujúce vytvoriť zmluvný vzťah na základe objednávky</w:t>
      </w:r>
      <w:ins w:id="1892" w:author="Karol M" w:date="2024-07-29T17:13:00Z">
        <w:r w:rsidR="0018565D">
          <w:rPr>
            <w:rFonts w:ascii="Times New Roman" w:hAnsi="Times New Roman" w:cs="Times New Roman"/>
          </w:rPr>
          <w:t xml:space="preserve"> </w:t>
        </w:r>
      </w:ins>
      <w:ins w:id="1893" w:author="Karol M" w:date="2024-07-29T17:14:00Z">
        <w:r w:rsidR="0018565D">
          <w:rPr>
            <w:rFonts w:ascii="Times New Roman" w:hAnsi="Times New Roman" w:cs="Times New Roman"/>
          </w:rPr>
          <w:t xml:space="preserve">(ak v tomto </w:t>
        </w:r>
      </w:ins>
      <w:ins w:id="1894" w:author="Karol M" w:date="2024-07-31T08:31:00Z">
        <w:r w:rsidR="00F45CCB">
          <w:rPr>
            <w:rFonts w:ascii="Times New Roman" w:hAnsi="Times New Roman" w:cs="Times New Roman"/>
          </w:rPr>
          <w:t>U</w:t>
        </w:r>
      </w:ins>
      <w:ins w:id="1895" w:author="Karol M" w:date="2024-07-29T17:14:00Z">
        <w:r w:rsidR="0018565D">
          <w:rPr>
            <w:rFonts w:ascii="Times New Roman" w:hAnsi="Times New Roman" w:cs="Times New Roman"/>
          </w:rPr>
          <w:t>smernení nie je uvedené inak)</w:t>
        </w:r>
      </w:ins>
      <w:r w:rsidRPr="00EB7329">
        <w:rPr>
          <w:rFonts w:ascii="Times New Roman" w:hAnsi="Times New Roman" w:cs="Times New Roman"/>
        </w:rPr>
        <w:t xml:space="preserve">, ktorá  musí spĺňať minimálne náležitosti písomného zmluvného vzťahu (v závislosti od konkrétneho zmluvného typu), a </w:t>
      </w:r>
      <w:bookmarkEnd w:id="1881"/>
      <w:r w:rsidRPr="00EB7329">
        <w:rPr>
          <w:rFonts w:ascii="Times New Roman" w:hAnsi="Times New Roman" w:cs="Times New Roman"/>
        </w:rPr>
        <w:t>to najmä: dátum jej vyhotovenia, kompletné a správne identifikačné údaje objednávateľa a dodávateľa (t. j. obchodné meno/názov, IČO, adresu sídla, príp. kontaktné miesta), jednoznačnú špecifikáciu predmetu zákazky, dohodnutú cenu</w:t>
      </w:r>
      <w:r w:rsidR="002D1666" w:rsidRPr="00EB7329">
        <w:rPr>
          <w:rFonts w:ascii="Times New Roman" w:hAnsi="Times New Roman" w:cs="Times New Roman"/>
        </w:rPr>
        <w:t xml:space="preserve"> (bez DPH, výška DPH a cena s DPH)</w:t>
      </w:r>
      <w:r w:rsidRPr="00EB7329">
        <w:rPr>
          <w:rFonts w:ascii="Times New Roman" w:hAnsi="Times New Roman" w:cs="Times New Roman"/>
        </w:rPr>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2D1666" w:rsidRPr="00EB7329">
        <w:rPr>
          <w:rFonts w:ascii="Times New Roman" w:hAnsi="Times New Roman" w:cs="Times New Roman"/>
        </w:rPr>
        <w:t xml:space="preserve"> </w:t>
      </w:r>
      <w:r w:rsidR="00C565FA" w:rsidRPr="00D21ACA">
        <w:rPr>
          <w:rFonts w:ascii="Times New Roman" w:hAnsi="Times New Roman"/>
        </w:rPr>
        <w:t>Súčasťou vystavenej objednávky je určenie povinnosti pre dodávateľa strpieť výkon kontroly/auditu a poskytnúť oprávneným osobám potrebnú súčinnosť</w:t>
      </w:r>
      <w:r w:rsidR="00C565FA">
        <w:rPr>
          <w:rFonts w:ascii="Times New Roman" w:hAnsi="Times New Roman"/>
        </w:rPr>
        <w:t xml:space="preserve"> </w:t>
      </w:r>
      <w:r w:rsidR="00C565FA" w:rsidRPr="00573B7D">
        <w:rPr>
          <w:rFonts w:ascii="Times New Roman" w:hAnsi="Times New Roman"/>
        </w:rPr>
        <w:t>(s výnimkou objednávky generovanej automatic</w:t>
      </w:r>
      <w:r w:rsidR="00C565FA">
        <w:rPr>
          <w:rFonts w:ascii="Times New Roman" w:hAnsi="Times New Roman"/>
        </w:rPr>
        <w:t>ky, napr. v prípade nákupu cez internet</w:t>
      </w:r>
      <w:r w:rsidR="00C565FA" w:rsidRPr="00573B7D">
        <w:rPr>
          <w:rFonts w:ascii="Times New Roman" w:hAnsi="Times New Roman"/>
        </w:rPr>
        <w:t>).</w:t>
      </w:r>
      <w:r w:rsidR="00C565FA">
        <w:rPr>
          <w:rFonts w:ascii="Times New Roman" w:hAnsi="Times New Roman"/>
        </w:rPr>
        <w:t xml:space="preserve"> </w:t>
      </w:r>
      <w:ins w:id="1896" w:author="Karol M" w:date="2024-07-29T17:17:00Z">
        <w:r w:rsidR="0018565D">
          <w:rPr>
            <w:rFonts w:ascii="Times New Roman" w:hAnsi="Times New Roman" w:cs="Times New Roman"/>
          </w:rPr>
          <w:t>V</w:t>
        </w:r>
      </w:ins>
      <w:del w:id="1897" w:author="Karol M" w:date="2024-07-29T17:17:00Z">
        <w:r w:rsidR="002D1666" w:rsidRPr="00EB7329" w:rsidDel="0018565D">
          <w:rPr>
            <w:rFonts w:ascii="Times New Roman" w:hAnsi="Times New Roman" w:cs="Times New Roman"/>
          </w:rPr>
          <w:delText>Pokiaľ v</w:delText>
        </w:r>
      </w:del>
      <w:r w:rsidR="002D1666" w:rsidRPr="00EB7329">
        <w:rPr>
          <w:rFonts w:ascii="Times New Roman" w:hAnsi="Times New Roman" w:cs="Times New Roman"/>
        </w:rPr>
        <w:t xml:space="preserve">ýsledok </w:t>
      </w:r>
      <w:del w:id="1898" w:author="Karol M" w:date="2024-07-29T17:17:00Z">
        <w:r w:rsidR="002D1666" w:rsidRPr="00EB7329" w:rsidDel="0018565D">
          <w:rPr>
            <w:rFonts w:ascii="Times New Roman" w:hAnsi="Times New Roman" w:cs="Times New Roman"/>
          </w:rPr>
          <w:delText xml:space="preserve">VO </w:delText>
        </w:r>
      </w:del>
      <w:ins w:id="1899" w:author="Karol M" w:date="2024-07-29T17:17:00Z">
        <w:r w:rsidR="0018565D">
          <w:rPr>
            <w:rFonts w:ascii="Times New Roman" w:hAnsi="Times New Roman" w:cs="Times New Roman"/>
          </w:rPr>
          <w:t>obstarávania</w:t>
        </w:r>
        <w:r w:rsidR="0018565D" w:rsidRPr="00EB7329">
          <w:rPr>
            <w:rFonts w:ascii="Times New Roman" w:hAnsi="Times New Roman" w:cs="Times New Roman"/>
          </w:rPr>
          <w:t xml:space="preserve"> </w:t>
        </w:r>
      </w:ins>
      <w:ins w:id="1900" w:author="Karol M" w:date="2024-07-29T17:51:00Z">
        <w:r w:rsidR="00FA3BF9">
          <w:rPr>
            <w:rFonts w:ascii="Times New Roman" w:hAnsi="Times New Roman" w:cs="Times New Roman"/>
          </w:rPr>
          <w:t xml:space="preserve">pri </w:t>
        </w:r>
      </w:ins>
      <w:del w:id="1901" w:author="Karol M" w:date="2024-07-29T17:17:00Z">
        <w:r w:rsidR="002D1666" w:rsidRPr="00EB7329" w:rsidDel="0018565D">
          <w:rPr>
            <w:rFonts w:ascii="Times New Roman" w:hAnsi="Times New Roman" w:cs="Times New Roman"/>
          </w:rPr>
          <w:delText xml:space="preserve">nie je formálne zachytený ani písomným zmluvným vzťahom, </w:delText>
        </w:r>
      </w:del>
      <w:ins w:id="1902" w:author="Karol M" w:date="2024-07-29T17:51:00Z">
        <w:r w:rsidR="00FA3BF9" w:rsidRPr="00EB7329">
          <w:rPr>
            <w:rFonts w:ascii="Times New Roman" w:hAnsi="Times New Roman" w:cs="Times New Roman"/>
          </w:rPr>
          <w:t>zákazkách</w:t>
        </w:r>
        <w:r w:rsidR="00FA3BF9" w:rsidRPr="0043371A">
          <w:rPr>
            <w:rFonts w:ascii="Times New Roman" w:hAnsi="Times New Roman" w:cs="Times New Roman"/>
          </w:rPr>
          <w:t>, na ktoré sa nevzťahuje pôsobnosť ZVO</w:t>
        </w:r>
        <w:r w:rsidR="00FA3BF9">
          <w:rPr>
            <w:rFonts w:ascii="Times New Roman" w:hAnsi="Times New Roman" w:cs="Times New Roman"/>
          </w:rPr>
          <w:t>,</w:t>
        </w:r>
        <w:r w:rsidR="00FA3BF9" w:rsidRPr="00EB7329" w:rsidDel="0018565D">
          <w:rPr>
            <w:rFonts w:ascii="Times New Roman" w:hAnsi="Times New Roman" w:cs="Times New Roman"/>
          </w:rPr>
          <w:t xml:space="preserve"> </w:t>
        </w:r>
      </w:ins>
      <w:del w:id="1903" w:author="Karol M" w:date="2024-07-29T17:17:00Z">
        <w:r w:rsidR="002D1666" w:rsidRPr="00EB7329" w:rsidDel="0018565D">
          <w:rPr>
            <w:rFonts w:ascii="Times New Roman" w:hAnsi="Times New Roman" w:cs="Times New Roman"/>
          </w:rPr>
          <w:delText>ani objednávkou, ale</w:delText>
        </w:r>
      </w:del>
      <w:ins w:id="1904" w:author="Karol M" w:date="2024-07-29T17:17:00Z">
        <w:r w:rsidR="0018565D">
          <w:rPr>
            <w:rFonts w:ascii="Times New Roman" w:hAnsi="Times New Roman" w:cs="Times New Roman"/>
          </w:rPr>
          <w:t xml:space="preserve">môže byť </w:t>
        </w:r>
      </w:ins>
      <w:ins w:id="1905" w:author="Karol M" w:date="2024-07-29T17:51:00Z">
        <w:r w:rsidR="00CE571A">
          <w:rPr>
            <w:rFonts w:ascii="Times New Roman" w:hAnsi="Times New Roman" w:cs="Times New Roman"/>
          </w:rPr>
          <w:t>zaznam</w:t>
        </w:r>
      </w:ins>
      <w:ins w:id="1906" w:author="Karol M" w:date="2024-07-29T17:52:00Z">
        <w:r w:rsidR="00CE571A">
          <w:rPr>
            <w:rFonts w:ascii="Times New Roman" w:hAnsi="Times New Roman" w:cs="Times New Roman"/>
          </w:rPr>
          <w:t>ena</w:t>
        </w:r>
      </w:ins>
      <w:ins w:id="1907" w:author="Karol M" w:date="2024-07-29T17:17:00Z">
        <w:r w:rsidR="0018565D">
          <w:rPr>
            <w:rFonts w:ascii="Times New Roman" w:hAnsi="Times New Roman" w:cs="Times New Roman"/>
          </w:rPr>
          <w:t>ný aj</w:t>
        </w:r>
      </w:ins>
      <w:r w:rsidR="002D1666" w:rsidRPr="00EB7329">
        <w:rPr>
          <w:rFonts w:ascii="Times New Roman" w:hAnsi="Times New Roman" w:cs="Times New Roman"/>
        </w:rPr>
        <w:t xml:space="preserve"> iným spôsobom</w:t>
      </w:r>
      <w:ins w:id="1908" w:author="Karol M" w:date="2024-07-29T17:18:00Z">
        <w:r w:rsidR="0018565D">
          <w:rPr>
            <w:rFonts w:ascii="Times New Roman" w:hAnsi="Times New Roman" w:cs="Times New Roman"/>
          </w:rPr>
          <w:t xml:space="preserve"> ako zmluvným vzťahom alebo </w:t>
        </w:r>
      </w:ins>
      <w:ins w:id="1909" w:author="Karol M" w:date="2024-07-29T17:23:00Z">
        <w:r w:rsidR="00B81188">
          <w:rPr>
            <w:rFonts w:ascii="Times New Roman" w:hAnsi="Times New Roman" w:cs="Times New Roman"/>
          </w:rPr>
          <w:t xml:space="preserve">objednávkou, ak v tomto </w:t>
        </w:r>
      </w:ins>
      <w:ins w:id="1910" w:author="Karol M" w:date="2024-07-31T08:31:00Z">
        <w:r w:rsidR="00F45CCB">
          <w:rPr>
            <w:rFonts w:ascii="Times New Roman" w:hAnsi="Times New Roman" w:cs="Times New Roman"/>
          </w:rPr>
          <w:t>U</w:t>
        </w:r>
      </w:ins>
      <w:ins w:id="1911" w:author="Karol M" w:date="2024-07-29T17:24:00Z">
        <w:r w:rsidR="00B81188">
          <w:rPr>
            <w:rFonts w:ascii="Times New Roman" w:hAnsi="Times New Roman" w:cs="Times New Roman"/>
          </w:rPr>
          <w:t>smernení nie je uvedené inak</w:t>
        </w:r>
      </w:ins>
      <w:r w:rsidR="002D1666" w:rsidRPr="00EB7329">
        <w:rPr>
          <w:rFonts w:ascii="Times New Roman" w:hAnsi="Times New Roman" w:cs="Times New Roman"/>
        </w:rPr>
        <w:t xml:space="preserve"> (napr. pokladničným blokom, príjmovým dokladom a pod.), ktorý jednoznačne a hodnoverne preukazuje formálne, príp. aj vecné naplnenie výsledku </w:t>
      </w:r>
      <w:del w:id="1912" w:author="Karol M" w:date="2024-07-29T17:24:00Z">
        <w:r w:rsidR="002D1666" w:rsidRPr="00EB7329" w:rsidDel="00B81188">
          <w:rPr>
            <w:rFonts w:ascii="Times New Roman" w:hAnsi="Times New Roman" w:cs="Times New Roman"/>
          </w:rPr>
          <w:delText>VO</w:delText>
        </w:r>
      </w:del>
      <w:ins w:id="1913" w:author="Karol M" w:date="2024-07-29T17:24:00Z">
        <w:r w:rsidR="00B81188">
          <w:rPr>
            <w:rFonts w:ascii="Times New Roman" w:hAnsi="Times New Roman" w:cs="Times New Roman"/>
          </w:rPr>
          <w:t>obstarávania</w:t>
        </w:r>
      </w:ins>
      <w:r w:rsidR="002D1666" w:rsidRPr="00EB7329">
        <w:rPr>
          <w:rFonts w:ascii="Times New Roman" w:hAnsi="Times New Roman" w:cs="Times New Roman"/>
        </w:rPr>
        <w:t>, tento doklad pre potreby kontroly VO nahrádza písomný zmluvný vzťah.</w:t>
      </w:r>
      <w:r w:rsidR="00C565FA">
        <w:rPr>
          <w:rFonts w:ascii="Times New Roman" w:hAnsi="Times New Roman" w:cs="Times New Roman"/>
        </w:rPr>
        <w:t xml:space="preserve"> </w:t>
      </w:r>
      <w:r w:rsidR="00C565FA">
        <w:rPr>
          <w:rFonts w:ascii="Times New Roman" w:hAnsi="Times New Roman"/>
        </w:rPr>
        <w:t>V takom prípade nie je povinnosťou prijímateľa zaznamenať povinnosť strpieť výkon kontroly a auditu podľa nasledujúceho odseku.</w:t>
      </w:r>
    </w:p>
    <w:p w14:paraId="37C2BA1C" w14:textId="3337A882" w:rsidR="00685007" w:rsidRPr="00EB7329" w:rsidRDefault="00AF7269" w:rsidP="004935C5">
      <w:pPr>
        <w:spacing w:before="120" w:line="240" w:lineRule="auto"/>
        <w:jc w:val="both"/>
        <w:rPr>
          <w:rFonts w:ascii="Times New Roman" w:hAnsi="Times New Roman" w:cs="Times New Roman"/>
          <w:bCs/>
        </w:rPr>
      </w:pPr>
      <w:r w:rsidRPr="00EB7329">
        <w:rPr>
          <w:rFonts w:ascii="Times New Roman" w:hAnsi="Times New Roman" w:cs="Times New Roman"/>
          <w:b/>
          <w:bCs/>
        </w:rPr>
        <w:t>Prijímateľ sa zaväzuje upraviť v zmluve</w:t>
      </w:r>
      <w:r w:rsidRPr="00EB7329">
        <w:rPr>
          <w:rFonts w:ascii="Times New Roman" w:hAnsi="Times New Roman" w:cs="Times New Roman"/>
          <w:bCs/>
        </w:rPr>
        <w:t xml:space="preserve"> s dodávateľom tovarov, služieb alebo stavebných prác</w:t>
      </w:r>
      <w:r w:rsidR="00685007" w:rsidRPr="00EB7329">
        <w:rPr>
          <w:rFonts w:ascii="Times New Roman" w:hAnsi="Times New Roman" w:cs="Times New Roman"/>
          <w:bCs/>
        </w:rPr>
        <w:t xml:space="preserve"> (</w:t>
      </w:r>
      <w:r w:rsidR="00685007" w:rsidRPr="00EB7329">
        <w:rPr>
          <w:rFonts w:ascii="Times New Roman" w:hAnsi="Times New Roman" w:cs="Times New Roman"/>
          <w:b/>
          <w:bCs/>
        </w:rPr>
        <w:t xml:space="preserve">prípadne v objednávke) </w:t>
      </w:r>
      <w:r w:rsidRPr="00EB7329">
        <w:rPr>
          <w:rFonts w:ascii="Times New Roman" w:hAnsi="Times New Roman" w:cs="Times New Roman"/>
          <w:b/>
          <w:bCs/>
        </w:rPr>
        <w:t>povinnosť dodávateľa</w:t>
      </w:r>
      <w:r w:rsidR="00685007" w:rsidRPr="00EB7329">
        <w:rPr>
          <w:rFonts w:ascii="Times New Roman" w:hAnsi="Times New Roman" w:cs="Times New Roman"/>
          <w:b/>
          <w:bCs/>
        </w:rPr>
        <w:t>/subdodávateľa</w:t>
      </w:r>
      <w:r w:rsidRPr="00EB7329">
        <w:rPr>
          <w:rFonts w:ascii="Times New Roman" w:hAnsi="Times New Roman" w:cs="Times New Roman"/>
          <w:b/>
          <w:bCs/>
        </w:rPr>
        <w:t xml:space="preserve"> tovarov, služieb alebo stavebných prác strpieť výkon kontroly/auditu</w:t>
      </w:r>
      <w:r w:rsidRPr="00EB7329">
        <w:rPr>
          <w:rFonts w:ascii="Times New Roman" w:hAnsi="Times New Roman" w:cs="Times New Roman"/>
          <w:bCs/>
        </w:rPr>
        <w:t xml:space="preserve"> súvisiaceho s dodávaným tovarom, </w:t>
      </w:r>
      <w:r w:rsidR="00CB3DC4" w:rsidRPr="00EB7329">
        <w:rPr>
          <w:rFonts w:ascii="Times New Roman" w:hAnsi="Times New Roman" w:cs="Times New Roman"/>
          <w:bCs/>
        </w:rPr>
        <w:t xml:space="preserve">stavebnými </w:t>
      </w:r>
      <w:r w:rsidRPr="00EB7329">
        <w:rPr>
          <w:rFonts w:ascii="Times New Roman" w:hAnsi="Times New Roman" w:cs="Times New Roman"/>
          <w:bCs/>
        </w:rPr>
        <w:t>prácami a</w:t>
      </w:r>
      <w:r w:rsidR="004B4721" w:rsidRPr="00EB7329">
        <w:rPr>
          <w:rFonts w:ascii="Times New Roman" w:hAnsi="Times New Roman" w:cs="Times New Roman"/>
          <w:bCs/>
        </w:rPr>
        <w:t> </w:t>
      </w:r>
      <w:r w:rsidRPr="00EB7329">
        <w:rPr>
          <w:rFonts w:ascii="Times New Roman" w:hAnsi="Times New Roman" w:cs="Times New Roman"/>
          <w:bCs/>
        </w:rPr>
        <w:t>službami</w:t>
      </w:r>
      <w:r w:rsidR="004B4721" w:rsidRPr="00EB7329">
        <w:rPr>
          <w:rFonts w:ascii="Times New Roman" w:hAnsi="Times New Roman" w:cs="Times New Roman"/>
          <w:bCs/>
        </w:rPr>
        <w:t xml:space="preserve"> (vrátane kontroly objednávok, faktúr a súvisiacej dokumentácie) v súlade s pravidlami uvedeným</w:t>
      </w:r>
      <w:r w:rsidR="00D713C7" w:rsidRPr="00EB7329">
        <w:rPr>
          <w:rFonts w:ascii="Times New Roman" w:hAnsi="Times New Roman" w:cs="Times New Roman"/>
          <w:bCs/>
        </w:rPr>
        <w:t>i</w:t>
      </w:r>
      <w:r w:rsidR="004B4721" w:rsidRPr="00EB7329">
        <w:rPr>
          <w:rFonts w:ascii="Times New Roman" w:hAnsi="Times New Roman" w:cs="Times New Roman"/>
          <w:bCs/>
        </w:rPr>
        <w:t xml:space="preserve"> v </w:t>
      </w:r>
      <w:r w:rsidR="009627F1" w:rsidRPr="00E179DC">
        <w:rPr>
          <w:rFonts w:ascii="Times New Roman" w:hAnsi="Times New Roman" w:cs="Times New Roman"/>
        </w:rPr>
        <w:t xml:space="preserve">zmluve o poskytnutí NFP, resp. </w:t>
      </w:r>
      <w:r w:rsidR="009627F1">
        <w:rPr>
          <w:rFonts w:ascii="Times New Roman" w:hAnsi="Times New Roman" w:cs="Times New Roman"/>
        </w:rPr>
        <w:t xml:space="preserve">v </w:t>
      </w:r>
      <w:r w:rsidR="009627F1" w:rsidRPr="00E179DC">
        <w:rPr>
          <w:rFonts w:ascii="Times New Roman" w:hAnsi="Times New Roman" w:cs="Times New Roman"/>
        </w:rPr>
        <w:t>rozhodnutí</w:t>
      </w:r>
      <w:r w:rsidR="009627F1" w:rsidRPr="00C55B87">
        <w:rPr>
          <w:rFonts w:ascii="Times New Roman" w:hAnsi="Times New Roman" w:cs="Times New Roman"/>
        </w:rPr>
        <w:t xml:space="preserve"> o schválení žiadosti o NFP </w:t>
      </w:r>
      <w:r w:rsidRPr="00EB7329">
        <w:rPr>
          <w:rFonts w:ascii="Times New Roman" w:hAnsi="Times New Roman" w:cs="Times New Roman"/>
          <w:bCs/>
        </w:rPr>
        <w:t xml:space="preserve">  oprávnenými osobami na výkon tejto kontroly/auditu a poskytnúť im všetku potrebnú </w:t>
      </w:r>
      <w:r w:rsidRPr="008E1716">
        <w:rPr>
          <w:rFonts w:ascii="Times New Roman" w:hAnsi="Times New Roman" w:cs="Times New Roman"/>
          <w:bCs/>
        </w:rPr>
        <w:t>súčinnosť.</w:t>
      </w:r>
      <w:r w:rsidR="005F248E" w:rsidRPr="008E1716">
        <w:rPr>
          <w:rFonts w:ascii="Times New Roman" w:hAnsi="Times New Roman" w:cs="Times New Roman"/>
          <w:bCs/>
        </w:rPr>
        <w:t xml:space="preserve"> </w:t>
      </w:r>
      <w:r w:rsidR="006E2A81" w:rsidRPr="008E1716">
        <w:rPr>
          <w:rFonts w:ascii="Times New Roman" w:hAnsi="Times New Roman" w:cs="Times New Roman"/>
          <w:bCs/>
        </w:rPr>
        <w:t>V zmluve s dodávateľom alebo v objednávke (ak relevantné) musí byť vyslovene uvedené, že</w:t>
      </w:r>
      <w:r w:rsidR="0014713F" w:rsidRPr="008E1716">
        <w:rPr>
          <w:rFonts w:ascii="Times New Roman" w:hAnsi="Times New Roman" w:cs="Times New Roman"/>
          <w:bCs/>
        </w:rPr>
        <w:t>:</w:t>
      </w:r>
      <w:r w:rsidR="006E2A81" w:rsidRPr="00C85258">
        <w:rPr>
          <w:rFonts w:ascii="Times New Roman" w:hAnsi="Times New Roman" w:cs="Times New Roman"/>
          <w:bCs/>
        </w:rPr>
        <w:t xml:space="preserve"> „</w:t>
      </w:r>
      <w:r w:rsidR="006E2A81" w:rsidRPr="00356DF9">
        <w:rPr>
          <w:rFonts w:ascii="Times New Roman" w:hAnsi="Times New Roman" w:cs="Times New Roman"/>
          <w:bCs/>
          <w:i/>
        </w:rPr>
        <w:t>Dodávateľ/</w:t>
      </w:r>
      <w:r w:rsidR="00952DED" w:rsidRPr="00897ACF" w:rsidDel="00952DED">
        <w:rPr>
          <w:rFonts w:ascii="Times New Roman" w:hAnsi="Times New Roman" w:cs="Times New Roman"/>
          <w:bCs/>
          <w:i/>
        </w:rPr>
        <w:t xml:space="preserve"> </w:t>
      </w:r>
      <w:r w:rsidR="006E2A81" w:rsidRPr="008E1716">
        <w:rPr>
          <w:rFonts w:ascii="Times New Roman" w:hAnsi="Times New Roman" w:cs="Times New Roman"/>
          <w:bCs/>
          <w:i/>
        </w:rPr>
        <w:t xml:space="preserve">subdodávateľ </w:t>
      </w:r>
      <w:r w:rsidR="00862F96" w:rsidRPr="00897ACF">
        <w:rPr>
          <w:rFonts w:ascii="Times New Roman" w:hAnsi="Times New Roman" w:cs="Times New Roman"/>
          <w:bCs/>
          <w:i/>
        </w:rPr>
        <w:t xml:space="preserve">sa </w:t>
      </w:r>
      <w:r w:rsidR="006E2A81" w:rsidRPr="008E1716">
        <w:rPr>
          <w:rFonts w:ascii="Times New Roman" w:hAnsi="Times New Roman" w:cs="Times New Roman"/>
          <w:bCs/>
          <w:i/>
        </w:rPr>
        <w:t xml:space="preserve">podrobí výkonu  </w:t>
      </w:r>
      <w:r w:rsidR="00862F96" w:rsidRPr="00897ACF">
        <w:rPr>
          <w:rFonts w:ascii="Times New Roman" w:hAnsi="Times New Roman" w:cs="Times New Roman"/>
          <w:bCs/>
          <w:i/>
        </w:rPr>
        <w:t xml:space="preserve">kontroly/auditu/kontroly na mieste súvisiaceho s dodávaným tovarom, stavebnými prácami a službami, kedykoľvek počas platnosti a účinnosti </w:t>
      </w:r>
      <w:r w:rsidR="0056027D">
        <w:rPr>
          <w:rFonts w:ascii="Times New Roman" w:hAnsi="Times New Roman" w:cs="Times New Roman"/>
          <w:bCs/>
          <w:i/>
        </w:rPr>
        <w:t>z</w:t>
      </w:r>
      <w:r w:rsidR="00862F96" w:rsidRPr="00897ACF">
        <w:rPr>
          <w:rFonts w:ascii="Times New Roman" w:hAnsi="Times New Roman" w:cs="Times New Roman"/>
          <w:bCs/>
          <w:i/>
        </w:rPr>
        <w:t>mluvy o poskytnutí NFP</w:t>
      </w:r>
      <w:r w:rsidR="0056027D">
        <w:rPr>
          <w:rFonts w:ascii="Times New Roman" w:hAnsi="Times New Roman" w:cs="Times New Roman"/>
          <w:bCs/>
          <w:i/>
        </w:rPr>
        <w:t xml:space="preserve">, resp. </w:t>
      </w:r>
      <w:r w:rsidR="0056027D" w:rsidRPr="0056027D">
        <w:rPr>
          <w:rFonts w:ascii="Times New Roman" w:hAnsi="Times New Roman" w:cs="Times New Roman"/>
          <w:bCs/>
          <w:i/>
        </w:rPr>
        <w:t>v rozhodnutí o schválení žiadosti o NFP</w:t>
      </w:r>
      <w:r w:rsidR="00862F96" w:rsidRPr="00897ACF">
        <w:rPr>
          <w:rFonts w:ascii="Times New Roman" w:hAnsi="Times New Roman" w:cs="Times New Roman"/>
          <w:bCs/>
          <w:i/>
        </w:rPr>
        <w:t xml:space="preserve">, a to oprávnenými osobami na výkon tejto kontroly/auditu </w:t>
      </w:r>
      <w:r w:rsidR="006E2A81" w:rsidRPr="008E1716">
        <w:rPr>
          <w:rFonts w:ascii="Times New Roman" w:hAnsi="Times New Roman" w:cs="Times New Roman"/>
          <w:bCs/>
          <w:i/>
        </w:rPr>
        <w:t xml:space="preserve">podľa príslušných všeobecne záväzných právnych predpisov SR a EÚ, </w:t>
      </w:r>
      <w:r w:rsidR="00862F96" w:rsidRPr="00897ACF">
        <w:rPr>
          <w:rFonts w:ascii="Times New Roman" w:hAnsi="Times New Roman" w:cs="Times New Roman"/>
          <w:bCs/>
          <w:i/>
        </w:rPr>
        <w:t>a poskytne im všetku potrebnú súčinnosť. Osoby</w:t>
      </w:r>
      <w:r w:rsidR="00862F96" w:rsidRPr="008E1716">
        <w:rPr>
          <w:rFonts w:ascii="Times New Roman" w:hAnsi="Times New Roman" w:cs="Times New Roman"/>
          <w:bCs/>
          <w:i/>
        </w:rPr>
        <w:t xml:space="preserve"> </w:t>
      </w:r>
      <w:r w:rsidR="006E2A81" w:rsidRPr="008E1716">
        <w:rPr>
          <w:rFonts w:ascii="Times New Roman" w:hAnsi="Times New Roman" w:cs="Times New Roman"/>
          <w:bCs/>
          <w:i/>
        </w:rPr>
        <w:t>oprávnen</w:t>
      </w:r>
      <w:r w:rsidR="00862F96" w:rsidRPr="00897ACF">
        <w:rPr>
          <w:rFonts w:ascii="Times New Roman" w:hAnsi="Times New Roman" w:cs="Times New Roman"/>
          <w:bCs/>
          <w:i/>
        </w:rPr>
        <w:t>é</w:t>
      </w:r>
      <w:r w:rsidR="006E2A81" w:rsidRPr="008E1716">
        <w:rPr>
          <w:rFonts w:ascii="Times New Roman" w:hAnsi="Times New Roman" w:cs="Times New Roman"/>
          <w:bCs/>
          <w:i/>
        </w:rPr>
        <w:t xml:space="preserve"> na výkon </w:t>
      </w:r>
      <w:r w:rsidR="00862F96" w:rsidRPr="00897ACF">
        <w:rPr>
          <w:rFonts w:ascii="Times New Roman" w:hAnsi="Times New Roman" w:cs="Times New Roman"/>
          <w:bCs/>
          <w:i/>
        </w:rPr>
        <w:t xml:space="preserve">kontroly/auditu/kontroly na mieste súvisiaceho s dodávaným tovarom, stavebnými prácami a službami, </w:t>
      </w:r>
      <w:r w:rsidR="006E2A81" w:rsidRPr="008E1716">
        <w:rPr>
          <w:rFonts w:ascii="Times New Roman" w:hAnsi="Times New Roman" w:cs="Times New Roman"/>
          <w:bCs/>
          <w:i/>
        </w:rPr>
        <w:t>sú napríklad: poveren</w:t>
      </w:r>
      <w:r w:rsidR="00862F96" w:rsidRPr="00897ACF">
        <w:rPr>
          <w:rFonts w:ascii="Times New Roman" w:hAnsi="Times New Roman" w:cs="Times New Roman"/>
          <w:bCs/>
          <w:i/>
        </w:rPr>
        <w:t>é</w:t>
      </w:r>
      <w:r w:rsidR="006E2A81" w:rsidRPr="008E1716">
        <w:rPr>
          <w:rFonts w:ascii="Times New Roman" w:hAnsi="Times New Roman" w:cs="Times New Roman"/>
          <w:bCs/>
          <w:i/>
        </w:rPr>
        <w:t xml:space="preserve"> </w:t>
      </w:r>
      <w:r w:rsidR="00862F96" w:rsidRPr="00897ACF">
        <w:rPr>
          <w:rFonts w:ascii="Times New Roman" w:hAnsi="Times New Roman" w:cs="Times New Roman"/>
          <w:bCs/>
          <w:i/>
        </w:rPr>
        <w:t>osoby</w:t>
      </w:r>
      <w:r w:rsidR="00862F96" w:rsidRPr="008E1716">
        <w:rPr>
          <w:rFonts w:ascii="Times New Roman" w:hAnsi="Times New Roman" w:cs="Times New Roman"/>
          <w:bCs/>
          <w:i/>
        </w:rPr>
        <w:t xml:space="preserve"> </w:t>
      </w:r>
      <w:r w:rsidR="0028792E" w:rsidRPr="00897ACF">
        <w:rPr>
          <w:rFonts w:ascii="Times New Roman" w:hAnsi="Times New Roman" w:cs="Times New Roman"/>
          <w:bCs/>
          <w:i/>
        </w:rPr>
        <w:t>Riadiace</w:t>
      </w:r>
      <w:r w:rsidR="0028792E" w:rsidRPr="008E1716">
        <w:rPr>
          <w:rFonts w:ascii="Times New Roman" w:hAnsi="Times New Roman" w:cs="Times New Roman"/>
          <w:bCs/>
          <w:i/>
        </w:rPr>
        <w:t xml:space="preserve">ho </w:t>
      </w:r>
      <w:r w:rsidR="006E2A81" w:rsidRPr="008E1716">
        <w:rPr>
          <w:rFonts w:ascii="Times New Roman" w:hAnsi="Times New Roman" w:cs="Times New Roman"/>
          <w:bCs/>
          <w:i/>
        </w:rPr>
        <w:t xml:space="preserve">orgánu, </w:t>
      </w:r>
      <w:r w:rsidR="00167229" w:rsidRPr="00167229">
        <w:rPr>
          <w:rFonts w:ascii="Times New Roman" w:hAnsi="Times New Roman" w:cs="Times New Roman"/>
          <w:bCs/>
          <w:i/>
        </w:rPr>
        <w:t>poverené osoby útvaru vnútorného auditu MV SR</w:t>
      </w:r>
      <w:r w:rsidR="00167229">
        <w:rPr>
          <w:rFonts w:ascii="Times New Roman" w:hAnsi="Times New Roman" w:cs="Times New Roman"/>
          <w:bCs/>
          <w:i/>
        </w:rPr>
        <w:t>,</w:t>
      </w:r>
      <w:r w:rsidR="00167229" w:rsidRPr="00167229">
        <w:rPr>
          <w:rFonts w:ascii="Times New Roman" w:hAnsi="Times New Roman" w:cs="Times New Roman"/>
          <w:bCs/>
          <w:i/>
        </w:rPr>
        <w:t xml:space="preserve"> </w:t>
      </w:r>
      <w:r w:rsidR="00B51077">
        <w:rPr>
          <w:rFonts w:ascii="Times New Roman" w:hAnsi="Times New Roman" w:cs="Times New Roman"/>
          <w:bCs/>
          <w:i/>
        </w:rPr>
        <w:t xml:space="preserve">poverené osoby </w:t>
      </w:r>
      <w:r w:rsidR="006E2A81" w:rsidRPr="008E1716">
        <w:rPr>
          <w:rFonts w:ascii="Times New Roman" w:hAnsi="Times New Roman" w:cs="Times New Roman"/>
          <w:bCs/>
          <w:i/>
        </w:rPr>
        <w:t>Orgánu auditu,</w:t>
      </w:r>
      <w:r w:rsidR="00B51077" w:rsidRPr="00B51077">
        <w:t xml:space="preserve"> </w:t>
      </w:r>
      <w:r w:rsidR="00B51077" w:rsidRPr="00B51077">
        <w:rPr>
          <w:rFonts w:ascii="Times New Roman" w:hAnsi="Times New Roman" w:cs="Times New Roman"/>
          <w:bCs/>
          <w:i/>
        </w:rPr>
        <w:t>Úrad</w:t>
      </w:r>
      <w:r w:rsidR="00B51077">
        <w:rPr>
          <w:rFonts w:ascii="Times New Roman" w:hAnsi="Times New Roman" w:cs="Times New Roman"/>
          <w:bCs/>
          <w:i/>
        </w:rPr>
        <w:t>u vládneho auditu a O</w:t>
      </w:r>
      <w:r w:rsidR="00B51077" w:rsidRPr="00B51077">
        <w:rPr>
          <w:rFonts w:ascii="Times New Roman" w:hAnsi="Times New Roman" w:cs="Times New Roman"/>
          <w:bCs/>
          <w:i/>
        </w:rPr>
        <w:t>rgánom auditu poverené osoby</w:t>
      </w:r>
      <w:r w:rsidR="00B51077">
        <w:rPr>
          <w:rFonts w:ascii="Times New Roman" w:hAnsi="Times New Roman" w:cs="Times New Roman"/>
          <w:bCs/>
          <w:i/>
        </w:rPr>
        <w:t>,</w:t>
      </w:r>
      <w:r w:rsidR="006E2A81" w:rsidRPr="008E1716">
        <w:rPr>
          <w:rFonts w:ascii="Times New Roman" w:hAnsi="Times New Roman" w:cs="Times New Roman"/>
          <w:bCs/>
          <w:i/>
        </w:rPr>
        <w:t xml:space="preserve"> </w:t>
      </w:r>
      <w:r w:rsidR="00B51077">
        <w:rPr>
          <w:rFonts w:ascii="Times New Roman" w:hAnsi="Times New Roman" w:cs="Times New Roman"/>
          <w:bCs/>
          <w:i/>
        </w:rPr>
        <w:t xml:space="preserve">poverené osoby </w:t>
      </w:r>
      <w:r w:rsidR="006E2A81" w:rsidRPr="008E1716">
        <w:rPr>
          <w:rFonts w:ascii="Times New Roman" w:hAnsi="Times New Roman" w:cs="Times New Roman"/>
          <w:bCs/>
          <w:i/>
        </w:rPr>
        <w:t>Najvyššieho kontrolného úradu SR, Úradu pre verejné obstarávanie, splnomocnení zástupcovia Európskej komisie</w:t>
      </w:r>
      <w:r w:rsidR="00B51077">
        <w:rPr>
          <w:rFonts w:ascii="Times New Roman" w:hAnsi="Times New Roman" w:cs="Times New Roman"/>
          <w:bCs/>
          <w:i/>
        </w:rPr>
        <w:t xml:space="preserve"> </w:t>
      </w:r>
      <w:r w:rsidR="00B51077" w:rsidRPr="00C85258">
        <w:rPr>
          <w:rFonts w:ascii="Times New Roman" w:hAnsi="Times New Roman" w:cs="Times New Roman"/>
          <w:bCs/>
          <w:i/>
        </w:rPr>
        <w:t>a Európskeho dvora audítorov</w:t>
      </w:r>
      <w:r w:rsidR="006E2A81" w:rsidRPr="008E1716">
        <w:rPr>
          <w:rFonts w:ascii="Times New Roman" w:hAnsi="Times New Roman" w:cs="Times New Roman"/>
          <w:bCs/>
          <w:i/>
        </w:rPr>
        <w:t>,</w:t>
      </w:r>
      <w:r w:rsidR="00B51077" w:rsidRPr="00B51077">
        <w:rPr>
          <w:rFonts w:ascii="Times New Roman" w:hAnsi="Times New Roman" w:cs="Times New Roman"/>
          <w:bCs/>
          <w:i/>
        </w:rPr>
        <w:t xml:space="preserve"> </w:t>
      </w:r>
      <w:r w:rsidR="00B51077" w:rsidRPr="00167229">
        <w:rPr>
          <w:rFonts w:ascii="Times New Roman" w:hAnsi="Times New Roman" w:cs="Times New Roman"/>
          <w:bCs/>
          <w:i/>
        </w:rPr>
        <w:t>poverené osoby</w:t>
      </w:r>
      <w:r w:rsidR="006E2A81" w:rsidRPr="008E1716">
        <w:rPr>
          <w:rFonts w:ascii="Times New Roman" w:hAnsi="Times New Roman" w:cs="Times New Roman"/>
          <w:bCs/>
          <w:i/>
        </w:rPr>
        <w:t xml:space="preserve"> Európskeho úradu </w:t>
      </w:r>
      <w:r w:rsidR="00167229">
        <w:rPr>
          <w:rFonts w:ascii="Times New Roman" w:hAnsi="Times New Roman" w:cs="Times New Roman"/>
          <w:bCs/>
          <w:i/>
        </w:rPr>
        <w:t>pre</w:t>
      </w:r>
      <w:r w:rsidR="00167229" w:rsidRPr="008E1716">
        <w:rPr>
          <w:rFonts w:ascii="Times New Roman" w:hAnsi="Times New Roman" w:cs="Times New Roman"/>
          <w:bCs/>
          <w:i/>
        </w:rPr>
        <w:t xml:space="preserve"> </w:t>
      </w:r>
      <w:r w:rsidR="006E2A81" w:rsidRPr="008E1716">
        <w:rPr>
          <w:rFonts w:ascii="Times New Roman" w:hAnsi="Times New Roman" w:cs="Times New Roman"/>
          <w:bCs/>
          <w:i/>
        </w:rPr>
        <w:t xml:space="preserve">boj </w:t>
      </w:r>
      <w:r w:rsidR="006E2A81" w:rsidRPr="00C85258">
        <w:rPr>
          <w:rFonts w:ascii="Times New Roman" w:hAnsi="Times New Roman" w:cs="Times New Roman"/>
          <w:bCs/>
          <w:i/>
        </w:rPr>
        <w:t>proti podvodom</w:t>
      </w:r>
      <w:r w:rsidR="00B51077">
        <w:rPr>
          <w:rFonts w:ascii="Times New Roman" w:hAnsi="Times New Roman" w:cs="Times New Roman"/>
          <w:bCs/>
          <w:i/>
        </w:rPr>
        <w:t xml:space="preserve">, </w:t>
      </w:r>
      <w:r w:rsidR="006E2A81" w:rsidRPr="00C85258">
        <w:rPr>
          <w:rFonts w:ascii="Times New Roman" w:hAnsi="Times New Roman" w:cs="Times New Roman"/>
          <w:bCs/>
          <w:i/>
        </w:rPr>
        <w:t>ako aj osoby prizvané kontrolnými orgánmi v súlade s pravidlami uvedenými v </w:t>
      </w:r>
      <w:r w:rsidR="00167229">
        <w:rPr>
          <w:rFonts w:ascii="Times New Roman" w:hAnsi="Times New Roman" w:cs="Times New Roman"/>
          <w:bCs/>
          <w:i/>
        </w:rPr>
        <w:t>z</w:t>
      </w:r>
      <w:r w:rsidR="00167229" w:rsidRPr="00167229">
        <w:rPr>
          <w:rFonts w:ascii="Times New Roman" w:hAnsi="Times New Roman" w:cs="Times New Roman"/>
          <w:bCs/>
          <w:i/>
        </w:rPr>
        <w:t>mluve o poskytnutí NFP, resp. v rozhodnutí o schválení žiadosti o NFP</w:t>
      </w:r>
      <w:r w:rsidR="004D3EC7" w:rsidRPr="00897ACF">
        <w:rPr>
          <w:rFonts w:ascii="Times New Roman" w:hAnsi="Times New Roman" w:cs="Times New Roman"/>
          <w:bCs/>
          <w:i/>
        </w:rPr>
        <w:t>.“</w:t>
      </w:r>
      <w:r w:rsidR="006E2A81" w:rsidRPr="00EB7329">
        <w:rPr>
          <w:rFonts w:ascii="Times New Roman" w:hAnsi="Times New Roman" w:cs="Times New Roman"/>
          <w:bCs/>
          <w:i/>
        </w:rPr>
        <w:t xml:space="preserve"> </w:t>
      </w:r>
    </w:p>
    <w:p w14:paraId="38954117" w14:textId="7A6D917F" w:rsidR="00862F96" w:rsidRDefault="00862F96" w:rsidP="004935C5">
      <w:pPr>
        <w:spacing w:before="120" w:line="240" w:lineRule="auto"/>
        <w:jc w:val="both"/>
        <w:rPr>
          <w:rFonts w:ascii="Times New Roman" w:hAnsi="Times New Roman"/>
        </w:rPr>
      </w:pPr>
      <w:r>
        <w:rPr>
          <w:rFonts w:ascii="Times New Roman" w:hAnsi="Times New Roman"/>
        </w:rPr>
        <w:t>Súčasťou z</w:t>
      </w:r>
      <w:r w:rsidRPr="004F7B4C">
        <w:rPr>
          <w:rFonts w:ascii="Times New Roman" w:hAnsi="Times New Roman"/>
        </w:rPr>
        <w:t>ml</w:t>
      </w:r>
      <w:r>
        <w:rPr>
          <w:rFonts w:ascii="Times New Roman" w:hAnsi="Times New Roman"/>
        </w:rPr>
        <w:t>úv</w:t>
      </w:r>
      <w:r w:rsidRPr="004F7B4C">
        <w:rPr>
          <w:rFonts w:ascii="Times New Roman" w:hAnsi="Times New Roman"/>
        </w:rPr>
        <w:t> s dodávateľmi uzatvoren</w:t>
      </w:r>
      <w:r>
        <w:rPr>
          <w:rFonts w:ascii="Times New Roman" w:hAnsi="Times New Roman"/>
        </w:rPr>
        <w:t>ých</w:t>
      </w:r>
      <w:r w:rsidRPr="004F7B4C">
        <w:rPr>
          <w:rFonts w:ascii="Times New Roman" w:hAnsi="Times New Roman"/>
        </w:rPr>
        <w:t xml:space="preserve"> </w:t>
      </w:r>
      <w:r>
        <w:rPr>
          <w:rFonts w:ascii="Times New Roman" w:hAnsi="Times New Roman"/>
        </w:rPr>
        <w:t>z</w:t>
      </w:r>
      <w:r w:rsidRPr="00974834">
        <w:rPr>
          <w:rFonts w:ascii="Times New Roman" w:hAnsi="Times New Roman"/>
        </w:rPr>
        <w:t>jednodušen</w:t>
      </w:r>
      <w:r>
        <w:rPr>
          <w:rFonts w:ascii="Times New Roman" w:hAnsi="Times New Roman"/>
        </w:rPr>
        <w:t>ým</w:t>
      </w:r>
      <w:r w:rsidRPr="00974834">
        <w:rPr>
          <w:rFonts w:ascii="Times New Roman" w:hAnsi="Times New Roman"/>
        </w:rPr>
        <w:t xml:space="preserve"> postup</w:t>
      </w:r>
      <w:r>
        <w:rPr>
          <w:rFonts w:ascii="Times New Roman" w:hAnsi="Times New Roman"/>
        </w:rPr>
        <w:t>om</w:t>
      </w:r>
      <w:r w:rsidRPr="00974834">
        <w:rPr>
          <w:rFonts w:ascii="Times New Roman" w:hAnsi="Times New Roman"/>
        </w:rPr>
        <w:t xml:space="preserve"> pre zákazky na bežne dostupné tovary a služby</w:t>
      </w:r>
      <w:r>
        <w:rPr>
          <w:rFonts w:ascii="Times New Roman" w:hAnsi="Times New Roman"/>
        </w:rPr>
        <w:t xml:space="preserve"> podľa § 109 </w:t>
      </w:r>
      <w:del w:id="1914" w:author="Karol M" w:date="2024-07-29T17:25:00Z">
        <w:r w:rsidDel="00B81188">
          <w:rPr>
            <w:rFonts w:ascii="Times New Roman" w:hAnsi="Times New Roman"/>
          </w:rPr>
          <w:delText xml:space="preserve">až § 111 </w:delText>
        </w:r>
      </w:del>
      <w:r>
        <w:rPr>
          <w:rFonts w:ascii="Times New Roman" w:hAnsi="Times New Roman"/>
        </w:rPr>
        <w:t xml:space="preserve">ZVO sú obchodné podmienky elektronickej platformy, </w:t>
      </w:r>
      <w:r w:rsidRPr="00974834">
        <w:rPr>
          <w:rFonts w:ascii="Times New Roman" w:hAnsi="Times New Roman"/>
        </w:rPr>
        <w:t>ktoré prijímateľ nie je v zmysle platných obchodných podmienok elektronick</w:t>
      </w:r>
      <w:r>
        <w:rPr>
          <w:rFonts w:ascii="Times New Roman" w:hAnsi="Times New Roman"/>
        </w:rPr>
        <w:t>ej platformy</w:t>
      </w:r>
      <w:r w:rsidRPr="00974834">
        <w:rPr>
          <w:rFonts w:ascii="Times New Roman" w:hAnsi="Times New Roman"/>
        </w:rPr>
        <w:t xml:space="preserve"> oprávnený meniť a ani nijako inak dopĺňať. Preto j</w:t>
      </w:r>
      <w:r w:rsidRPr="00D26E5D">
        <w:rPr>
          <w:rFonts w:ascii="Times New Roman" w:hAnsi="Times New Roman"/>
        </w:rPr>
        <w:t xml:space="preserve">e vhodné, aby sa </w:t>
      </w:r>
      <w:r>
        <w:rPr>
          <w:rFonts w:ascii="Times New Roman" w:hAnsi="Times New Roman"/>
        </w:rPr>
        <w:t xml:space="preserve">s obchodnými podmienkami </w:t>
      </w:r>
      <w:r w:rsidRPr="005F1B03">
        <w:rPr>
          <w:rFonts w:ascii="Times New Roman" w:hAnsi="Times New Roman"/>
        </w:rPr>
        <w:t>prijímateľ vopred dôkladne oboznámil.</w:t>
      </w:r>
      <w:r w:rsidRPr="000654C8">
        <w:rPr>
          <w:rFonts w:ascii="Times New Roman" w:hAnsi="Times New Roman"/>
        </w:rPr>
        <w:t xml:space="preserve"> </w:t>
      </w:r>
      <w:r w:rsidRPr="008E7E70">
        <w:rPr>
          <w:rFonts w:ascii="Times New Roman" w:hAnsi="Times New Roman"/>
        </w:rPr>
        <w:t xml:space="preserve">Osobitnými požiadavkami na plnenie sú špecifické požiadavky na plnenie zmluvy zo strany prijímateľa </w:t>
      </w:r>
      <w:r w:rsidRPr="00881068">
        <w:rPr>
          <w:rFonts w:ascii="Times New Roman" w:hAnsi="Times New Roman"/>
        </w:rPr>
        <w:t>nevyhnutné pre riadne pln</w:t>
      </w:r>
      <w:r w:rsidRPr="004E4644">
        <w:rPr>
          <w:rFonts w:ascii="Times New Roman" w:hAnsi="Times New Roman"/>
        </w:rPr>
        <w:t>enie zmluvy, ktoré nemôžu byť v rozpore alebo konflikte so všeobecnými zmluvnými podmienkami</w:t>
      </w:r>
      <w:r>
        <w:rPr>
          <w:rFonts w:ascii="Times New Roman" w:hAnsi="Times New Roman"/>
        </w:rPr>
        <w:t>.</w:t>
      </w:r>
    </w:p>
    <w:p w14:paraId="27EE133A" w14:textId="67BA0BE5" w:rsidR="00E17F9A" w:rsidRDefault="00E17F9A" w:rsidP="004935C5">
      <w:pPr>
        <w:spacing w:before="120" w:line="240" w:lineRule="auto"/>
        <w:jc w:val="both"/>
        <w:rPr>
          <w:ins w:id="1915" w:author="Peter Eimannsberger" w:date="2024-09-11T13:37:00Z"/>
          <w:rFonts w:ascii="Times New Roman" w:hAnsi="Times New Roman" w:cs="Times New Roman"/>
          <w:bCs/>
        </w:rPr>
      </w:pPr>
      <w:r w:rsidRPr="00EB7329">
        <w:rPr>
          <w:rFonts w:ascii="Times New Roman" w:hAnsi="Times New Roman" w:cs="Times New Roman"/>
          <w:bCs/>
        </w:rPr>
        <w:t>Prijímateľ sa ešte pred uzatvorením písomnej zmluvy musí uistiť, či má ku všetkým obstaraným tovarom, službám a</w:t>
      </w:r>
      <w:r w:rsidR="00397D05" w:rsidRPr="00EB7329">
        <w:rPr>
          <w:rFonts w:ascii="Times New Roman" w:hAnsi="Times New Roman" w:cs="Times New Roman"/>
          <w:bCs/>
        </w:rPr>
        <w:t xml:space="preserve"> stavebným </w:t>
      </w:r>
      <w:r w:rsidRPr="00EB7329">
        <w:rPr>
          <w:rFonts w:ascii="Times New Roman" w:hAnsi="Times New Roman" w:cs="Times New Roman"/>
          <w:bCs/>
        </w:rPr>
        <w:t>prácam dostatočné finančné krytie v jednotlivých položkách schváleného rozpočtu. (</w:t>
      </w:r>
      <w:r w:rsidR="00785B81" w:rsidRPr="00EB7329">
        <w:rPr>
          <w:rFonts w:ascii="Times New Roman" w:hAnsi="Times New Roman" w:cs="Times New Roman"/>
          <w:bCs/>
        </w:rPr>
        <w:t>N</w:t>
      </w:r>
      <w:r w:rsidRPr="00EB7329">
        <w:rPr>
          <w:rFonts w:ascii="Times New Roman" w:hAnsi="Times New Roman" w:cs="Times New Roman"/>
          <w:bCs/>
        </w:rPr>
        <w:t xml:space="preserve">apr. pri </w:t>
      </w:r>
      <w:r w:rsidR="001879B5" w:rsidRPr="00EB7329">
        <w:rPr>
          <w:rFonts w:ascii="Times New Roman" w:hAnsi="Times New Roman" w:cs="Times New Roman"/>
          <w:bCs/>
        </w:rPr>
        <w:t xml:space="preserve">elektronických </w:t>
      </w:r>
      <w:r w:rsidRPr="00EB7329">
        <w:rPr>
          <w:rFonts w:ascii="Times New Roman" w:hAnsi="Times New Roman" w:cs="Times New Roman"/>
          <w:bCs/>
        </w:rPr>
        <w:t>aukciách sa môže stať, že niektoré položky v rámci obstarávan</w:t>
      </w:r>
      <w:r w:rsidR="00024E29" w:rsidRPr="00EB7329">
        <w:rPr>
          <w:rFonts w:ascii="Times New Roman" w:hAnsi="Times New Roman" w:cs="Times New Roman"/>
          <w:bCs/>
        </w:rPr>
        <w:t>ej</w:t>
      </w:r>
      <w:r w:rsidRPr="00EB7329">
        <w:rPr>
          <w:rFonts w:ascii="Times New Roman" w:hAnsi="Times New Roman" w:cs="Times New Roman"/>
          <w:bCs/>
        </w:rPr>
        <w:t xml:space="preserve"> </w:t>
      </w:r>
      <w:r w:rsidR="00024E29" w:rsidRPr="00EB7329">
        <w:rPr>
          <w:rFonts w:ascii="Times New Roman" w:hAnsi="Times New Roman" w:cs="Times New Roman"/>
          <w:bCs/>
        </w:rPr>
        <w:t>skupiny</w:t>
      </w:r>
      <w:r w:rsidRPr="00EB7329">
        <w:rPr>
          <w:rFonts w:ascii="Times New Roman" w:hAnsi="Times New Roman" w:cs="Times New Roman"/>
          <w:bCs/>
        </w:rPr>
        <w:t xml:space="preserve"> </w:t>
      </w:r>
      <w:r w:rsidR="00024E29" w:rsidRPr="00EB7329">
        <w:rPr>
          <w:rFonts w:ascii="Times New Roman" w:hAnsi="Times New Roman" w:cs="Times New Roman"/>
          <w:bCs/>
        </w:rPr>
        <w:t xml:space="preserve">položiek </w:t>
      </w:r>
      <w:r w:rsidRPr="00EB7329">
        <w:rPr>
          <w:rFonts w:ascii="Times New Roman" w:hAnsi="Times New Roman" w:cs="Times New Roman"/>
          <w:bCs/>
        </w:rPr>
        <w:t>sa obstarajú za nižšiu cenu a niektoré naopak za vyššiu cenu</w:t>
      </w:r>
      <w:r w:rsidR="001879B5" w:rsidRPr="00EB7329">
        <w:rPr>
          <w:rFonts w:ascii="Times New Roman" w:hAnsi="Times New Roman" w:cs="Times New Roman"/>
          <w:bCs/>
        </w:rPr>
        <w:t>,</w:t>
      </w:r>
      <w:r w:rsidRPr="00EB7329">
        <w:rPr>
          <w:rFonts w:ascii="Times New Roman" w:hAnsi="Times New Roman" w:cs="Times New Roman"/>
          <w:bCs/>
        </w:rPr>
        <w:t xml:space="preserve"> ako je naplánované v rozpočte. Pred samotným podpisom zmluvy s úspešným uchádzačom je nevyhnutné mať zo strany </w:t>
      </w:r>
      <w:r w:rsidR="005C0F40">
        <w:rPr>
          <w:rFonts w:ascii="Times New Roman" w:hAnsi="Times New Roman" w:cs="Times New Roman"/>
          <w:bCs/>
        </w:rPr>
        <w:t>R</w:t>
      </w:r>
      <w:r w:rsidR="005C0F40" w:rsidRPr="00EB7329">
        <w:rPr>
          <w:rFonts w:ascii="Times New Roman" w:hAnsi="Times New Roman" w:cs="Times New Roman"/>
          <w:bCs/>
        </w:rPr>
        <w:t xml:space="preserve">O </w:t>
      </w:r>
      <w:r w:rsidRPr="00EB7329">
        <w:rPr>
          <w:rFonts w:ascii="Times New Roman" w:hAnsi="Times New Roman" w:cs="Times New Roman"/>
          <w:bCs/>
        </w:rPr>
        <w:t xml:space="preserve">odsúhlasený presun finančných prostriedkov v súlade s relevantnými ustanoveniami </w:t>
      </w:r>
      <w:r w:rsidR="005C0F40">
        <w:rPr>
          <w:rFonts w:ascii="Times New Roman" w:hAnsi="Times New Roman" w:cs="Times New Roman"/>
          <w:bCs/>
        </w:rPr>
        <w:t xml:space="preserve">riadiacej </w:t>
      </w:r>
      <w:r w:rsidR="00A0128F">
        <w:rPr>
          <w:rFonts w:ascii="Times New Roman" w:hAnsi="Times New Roman" w:cs="Times New Roman"/>
          <w:bCs/>
        </w:rPr>
        <w:t>dokumentácie</w:t>
      </w:r>
      <w:r w:rsidRPr="00EB7329">
        <w:rPr>
          <w:rFonts w:ascii="Times New Roman" w:hAnsi="Times New Roman" w:cs="Times New Roman"/>
          <w:bCs/>
        </w:rPr>
        <w:t>.)</w:t>
      </w:r>
    </w:p>
    <w:p w14:paraId="67673C9C" w14:textId="77777777" w:rsidR="0029574B" w:rsidRPr="00EB7329" w:rsidRDefault="0029574B" w:rsidP="004935C5">
      <w:pPr>
        <w:spacing w:before="120" w:line="240" w:lineRule="auto"/>
        <w:jc w:val="both"/>
        <w:rPr>
          <w:rFonts w:ascii="Times New Roman" w:hAnsi="Times New Roman" w:cs="Times New Roman"/>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45343A" w:rsidRPr="00EB7329" w14:paraId="685D2733" w14:textId="77777777" w:rsidTr="00597BBE">
        <w:tc>
          <w:tcPr>
            <w:tcW w:w="9062" w:type="dxa"/>
            <w:shd w:val="clear" w:color="auto" w:fill="E5B8B7" w:themeFill="accent2" w:themeFillTint="66"/>
          </w:tcPr>
          <w:p w14:paraId="11411B91" w14:textId="09D7E6D4" w:rsidR="0045343A" w:rsidRPr="00EB7329" w:rsidRDefault="0045343A" w:rsidP="004935C5">
            <w:pPr>
              <w:spacing w:before="120" w:after="200"/>
              <w:jc w:val="both"/>
              <w:rPr>
                <w:rFonts w:ascii="Times New Roman" w:hAnsi="Times New Roman" w:cs="Times New Roman"/>
                <w:bCs/>
              </w:rPr>
            </w:pPr>
            <w:r w:rsidRPr="00EB7329">
              <w:rPr>
                <w:rFonts w:ascii="Times New Roman" w:hAnsi="Times New Roman" w:cs="Times New Roman"/>
                <w:b/>
                <w:bCs/>
                <w:u w:val="single"/>
              </w:rPr>
              <w:lastRenderedPageBreak/>
              <w:t>Dôležité upozornenie:</w:t>
            </w:r>
            <w:r w:rsidRPr="00EB7329">
              <w:rPr>
                <w:rFonts w:ascii="Times New Roman" w:hAnsi="Times New Roman" w:cs="Times New Roman"/>
                <w:bCs/>
              </w:rPr>
              <w:t xml:space="preserve"> Upozorňujeme na povinnosť prijímateľa pri uzatváraní zmluvy úspešným uchádzačom dodržiavať zákon č. 315/2016 Z. z. o registri partnerov verejného sektora a o zmene a doplnení niektorých zákonov v platnom znení (ďalej len „zákon o registri partnerov verejného sektora“).</w:t>
            </w:r>
          </w:p>
          <w:p w14:paraId="765BAA3F" w14:textId="77777777" w:rsidR="0045343A" w:rsidRDefault="00BA5A58" w:rsidP="004935C5">
            <w:pPr>
              <w:spacing w:before="120" w:after="200"/>
              <w:jc w:val="both"/>
              <w:rPr>
                <w:rFonts w:ascii="Times New Roman" w:hAnsi="Times New Roman" w:cs="Times New Roman"/>
                <w:bCs/>
              </w:rPr>
            </w:pPr>
            <w:r w:rsidRPr="00EB7329">
              <w:rPr>
                <w:rFonts w:ascii="Times New Roman" w:hAnsi="Times New Roman" w:cs="Times New Roman"/>
                <w:bCs/>
              </w:rPr>
              <w:t xml:space="preserve">Zároveň upozorňujeme na zákaz uzavrieť zmluvu s uchádzačom alebo uchádzačmi, ktorí majú povinnosť zapisovať sa do registra partnerov verejného sektora (ďalej len „RPVS“) </w:t>
            </w:r>
            <w:r w:rsidRPr="00EB7329">
              <w:rPr>
                <w:rFonts w:ascii="Times New Roman" w:hAnsi="Times New Roman" w:cs="Times New Roman"/>
                <w:bCs/>
              </w:rPr>
              <w:br/>
              <w:t>a nie sú zapísaní v RPVS alebo ktorých subdodávatelia, ktorí majú povinnosť zapisovať sa do RPVS</w:t>
            </w:r>
            <w:r w:rsidR="00B04D19" w:rsidRPr="00EB7329">
              <w:rPr>
                <w:rFonts w:ascii="Times New Roman" w:hAnsi="Times New Roman" w:cs="Times New Roman"/>
                <w:bCs/>
              </w:rPr>
              <w:t>,</w:t>
            </w:r>
            <w:r w:rsidR="004D3EC7">
              <w:rPr>
                <w:rFonts w:ascii="Times New Roman" w:hAnsi="Times New Roman" w:cs="Times New Roman"/>
                <w:bCs/>
              </w:rPr>
              <w:t xml:space="preserve"> </w:t>
            </w:r>
            <w:r w:rsidRPr="00EB7329">
              <w:rPr>
                <w:rFonts w:ascii="Times New Roman" w:hAnsi="Times New Roman" w:cs="Times New Roman"/>
                <w:bCs/>
              </w:rPr>
              <w:t xml:space="preserve">nie sú zapísaní v RPVS. Rovnako upozorňujeme na zákaz uzavrieť zmluvu s uchádzačom, ktorý má povinnosť zapisovať sa do RPVS a ktorého </w:t>
            </w:r>
            <w:r w:rsidRPr="00EB7329">
              <w:rPr>
                <w:rFonts w:ascii="Times New Roman" w:hAnsi="Times New Roman" w:cs="Times New Roman"/>
                <w:b/>
                <w:bCs/>
              </w:rPr>
              <w:t>konečným užívateľom</w:t>
            </w:r>
            <w:r w:rsidRPr="00EB7329">
              <w:rPr>
                <w:rFonts w:ascii="Times New Roman" w:hAnsi="Times New Roman" w:cs="Times New Roman"/>
                <w:bCs/>
              </w:rPr>
              <w:t xml:space="preserve"> výhod zapísaným v registri partnerov verejného sektora je </w:t>
            </w:r>
            <w:r w:rsidRPr="00EB7329">
              <w:rPr>
                <w:rFonts w:ascii="Times New Roman" w:hAnsi="Times New Roman" w:cs="Times New Roman"/>
                <w:b/>
                <w:bCs/>
              </w:rPr>
              <w:t>niektorý z verejných funkcionárov</w:t>
            </w:r>
            <w:r w:rsidRPr="00EB7329">
              <w:rPr>
                <w:rFonts w:ascii="Times New Roman" w:hAnsi="Times New Roman" w:cs="Times New Roman"/>
                <w:bCs/>
              </w:rPr>
              <w:t xml:space="preserve"> podľa § 11 ods. 1 písm. c) ZVO (týka sa aj konečných užívateľov výhod </w:t>
            </w:r>
            <w:r w:rsidRPr="00EB7329">
              <w:rPr>
                <w:rFonts w:ascii="Times New Roman" w:hAnsi="Times New Roman" w:cs="Times New Roman"/>
                <w:b/>
                <w:bCs/>
              </w:rPr>
              <w:t>subdodávateľa</w:t>
            </w:r>
            <w:r w:rsidRPr="00EB7329">
              <w:rPr>
                <w:rFonts w:ascii="Times New Roman" w:hAnsi="Times New Roman" w:cs="Times New Roman"/>
                <w:bCs/>
              </w:rPr>
              <w:t xml:space="preserve"> tohto uchádzača, ktorý má povinnosť zápisu do RPVS).</w:t>
            </w:r>
          </w:p>
          <w:p w14:paraId="38A59D73" w14:textId="77777777" w:rsidR="00EA2490" w:rsidRDefault="00EA2490" w:rsidP="00EA2490">
            <w:pPr>
              <w:spacing w:before="120"/>
              <w:jc w:val="both"/>
              <w:rPr>
                <w:rFonts w:ascii="Times New Roman" w:hAnsi="Times New Roman" w:cs="Times New Roman"/>
                <w:bCs/>
              </w:rPr>
            </w:pPr>
            <w:r>
              <w:rPr>
                <w:rFonts w:ascii="Times New Roman" w:hAnsi="Times New Roman" w:cs="Times New Roman"/>
                <w:bCs/>
              </w:rPr>
              <w:t>Upozorňujeme aj na povinnosť uvedenú v </w:t>
            </w:r>
            <w:proofErr w:type="spellStart"/>
            <w:r>
              <w:rPr>
                <w:rFonts w:ascii="Times New Roman" w:hAnsi="Times New Roman" w:cs="Times New Roman"/>
                <w:bCs/>
              </w:rPr>
              <w:t>ust</w:t>
            </w:r>
            <w:proofErr w:type="spellEnd"/>
            <w:r>
              <w:rPr>
                <w:rFonts w:ascii="Times New Roman" w:hAnsi="Times New Roman" w:cs="Times New Roman"/>
                <w:bCs/>
              </w:rPr>
              <w:t xml:space="preserve">. § 11 ods. 2 </w:t>
            </w:r>
            <w:r w:rsidRPr="00EB7329">
              <w:rPr>
                <w:rFonts w:ascii="Times New Roman" w:hAnsi="Times New Roman" w:cs="Times New Roman"/>
                <w:bCs/>
              </w:rPr>
              <w:t>zákon</w:t>
            </w:r>
            <w:r>
              <w:rPr>
                <w:rFonts w:ascii="Times New Roman" w:hAnsi="Times New Roman" w:cs="Times New Roman"/>
                <w:bCs/>
              </w:rPr>
              <w:t>a</w:t>
            </w:r>
            <w:r w:rsidRPr="00EB7329">
              <w:rPr>
                <w:rFonts w:ascii="Times New Roman" w:hAnsi="Times New Roman" w:cs="Times New Roman"/>
                <w:bCs/>
              </w:rPr>
              <w:t xml:space="preserve"> o registri partnerov verejného sektora</w:t>
            </w:r>
            <w:r>
              <w:rPr>
                <w:rFonts w:ascii="Times New Roman" w:hAnsi="Times New Roman" w:cs="Times New Roman"/>
                <w:bCs/>
              </w:rPr>
              <w:t>, a to</w:t>
            </w:r>
            <w:r w:rsidRPr="008B58E2">
              <w:rPr>
                <w:rFonts w:ascii="Times New Roman" w:hAnsi="Times New Roman" w:cs="Times New Roman"/>
                <w:bCs/>
              </w:rPr>
              <w:t xml:space="preserve"> identifikovať konečného užívateľa výhod pri prvom zápise do registra a následne overovať identifikáciu konečného užívateľa výhod</w:t>
            </w:r>
            <w:r>
              <w:rPr>
                <w:rFonts w:ascii="Times New Roman" w:hAnsi="Times New Roman" w:cs="Times New Roman"/>
                <w:bCs/>
              </w:rPr>
              <w:t>, a to:</w:t>
            </w:r>
          </w:p>
          <w:p w14:paraId="44961374"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a)</w:t>
            </w:r>
            <w:r>
              <w:rPr>
                <w:rFonts w:ascii="Times New Roman" w:hAnsi="Times New Roman" w:cs="Times New Roman"/>
                <w:bCs/>
              </w:rPr>
              <w:t xml:space="preserve"> </w:t>
            </w:r>
            <w:r w:rsidRPr="008B58E2">
              <w:rPr>
                <w:rFonts w:ascii="Times New Roman" w:hAnsi="Times New Roman" w:cs="Times New Roman"/>
                <w:bCs/>
              </w:rPr>
              <w:t>v súvislosti s podaním návrhu na zápis zmeny konečného užívateľa výhod,</w:t>
            </w:r>
          </w:p>
          <w:p w14:paraId="4C751857"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b)</w:t>
            </w:r>
            <w:r>
              <w:rPr>
                <w:rFonts w:ascii="Times New Roman" w:hAnsi="Times New Roman" w:cs="Times New Roman"/>
                <w:bCs/>
              </w:rPr>
              <w:t xml:space="preserve"> </w:t>
            </w:r>
            <w:r w:rsidRPr="008B58E2">
              <w:rPr>
                <w:rFonts w:ascii="Times New Roman" w:hAnsi="Times New Roman" w:cs="Times New Roman"/>
                <w:bCs/>
              </w:rPr>
              <w:t>pri svojom zápise ako oprávnenej osoby do registra,</w:t>
            </w:r>
          </w:p>
          <w:p w14:paraId="43339B38"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c)</w:t>
            </w:r>
            <w:r>
              <w:rPr>
                <w:rFonts w:ascii="Times New Roman" w:hAnsi="Times New Roman" w:cs="Times New Roman"/>
                <w:bCs/>
              </w:rPr>
              <w:t xml:space="preserve"> </w:t>
            </w:r>
            <w:r w:rsidRPr="008B58E2">
              <w:rPr>
                <w:rFonts w:ascii="Times New Roman" w:hAnsi="Times New Roman" w:cs="Times New Roman"/>
                <w:bCs/>
              </w:rPr>
              <w:t>k 31. decembru kalendárneho roka, ak odsek 8 neustanovuje inak,</w:t>
            </w:r>
          </w:p>
          <w:p w14:paraId="2DD6967A"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d)</w:t>
            </w:r>
            <w:r>
              <w:rPr>
                <w:rFonts w:ascii="Times New Roman" w:hAnsi="Times New Roman" w:cs="Times New Roman"/>
                <w:bCs/>
              </w:rPr>
              <w:t xml:space="preserve"> </w:t>
            </w:r>
            <w:r w:rsidRPr="008B58E2">
              <w:rPr>
                <w:rFonts w:ascii="Times New Roman" w:hAnsi="Times New Roman" w:cs="Times New Roman"/>
                <w:bCs/>
              </w:rPr>
              <w:t>v súvislosti s uzatvorením zmluvy, ktorej plnenie presahuje hodnotu plnenia podľa § 2 ods. 2 a 3, alebo jej zmenou, a to nie skôr ako desať dní pred uzatvorením zmluvy alebo jej zmenou,</w:t>
            </w:r>
          </w:p>
          <w:p w14:paraId="1C5785B6"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e)</w:t>
            </w:r>
            <w:r>
              <w:rPr>
                <w:rFonts w:ascii="Times New Roman" w:hAnsi="Times New Roman" w:cs="Times New Roman"/>
                <w:bCs/>
              </w:rPr>
              <w:t xml:space="preserve"> </w:t>
            </w:r>
            <w:r w:rsidRPr="008B58E2">
              <w:rPr>
                <w:rFonts w:ascii="Times New Roman" w:hAnsi="Times New Roman" w:cs="Times New Roman"/>
                <w:bCs/>
              </w:rPr>
              <w:t>v súvislosti s plnením zo zmluvy, ktorého hodnota prevyšuje v úhrne 1 000 000 eur za 30 dní, a to nie skôr ako desať dní pred plnením zo zmluvy.</w:t>
            </w:r>
          </w:p>
          <w:p w14:paraId="77D2ADA9" w14:textId="3A0683AC" w:rsidR="00EA2490" w:rsidRPr="00EB7329" w:rsidRDefault="00EA2490" w:rsidP="00EA2490">
            <w:pPr>
              <w:spacing w:before="120" w:after="200"/>
              <w:jc w:val="both"/>
              <w:rPr>
                <w:rFonts w:ascii="Times New Roman" w:hAnsi="Times New Roman" w:cs="Times New Roman"/>
                <w:bCs/>
              </w:rPr>
            </w:pPr>
            <w:r w:rsidRPr="008B58E2">
              <w:rPr>
                <w:rFonts w:ascii="Times New Roman" w:hAnsi="Times New Roman" w:cs="Times New Roman"/>
                <w:bCs/>
              </w:rPr>
              <w:t xml:space="preserve">Povinnosť podľa odseku 2 písm. d) a e) </w:t>
            </w:r>
            <w:r>
              <w:rPr>
                <w:rFonts w:ascii="Times New Roman" w:hAnsi="Times New Roman" w:cs="Times New Roman"/>
                <w:bCs/>
              </w:rPr>
              <w:t>z</w:t>
            </w:r>
            <w:r w:rsidRPr="00EB7329">
              <w:rPr>
                <w:rFonts w:ascii="Times New Roman" w:hAnsi="Times New Roman" w:cs="Times New Roman"/>
                <w:bCs/>
              </w:rPr>
              <w:t>ákon</w:t>
            </w:r>
            <w:r>
              <w:rPr>
                <w:rFonts w:ascii="Times New Roman" w:hAnsi="Times New Roman" w:cs="Times New Roman"/>
                <w:bCs/>
              </w:rPr>
              <w:t>a</w:t>
            </w:r>
            <w:r w:rsidRPr="00EB7329">
              <w:rPr>
                <w:rFonts w:ascii="Times New Roman" w:hAnsi="Times New Roman" w:cs="Times New Roman"/>
                <w:bCs/>
              </w:rPr>
              <w:t xml:space="preserve"> o registri partnerov verejného sektora</w:t>
            </w:r>
            <w:r>
              <w:rPr>
                <w:rFonts w:ascii="Times New Roman" w:hAnsi="Times New Roman" w:cs="Times New Roman"/>
                <w:bCs/>
              </w:rPr>
              <w:t xml:space="preserve"> </w:t>
            </w:r>
            <w:r w:rsidRPr="008B58E2">
              <w:rPr>
                <w:rFonts w:ascii="Times New Roman" w:hAnsi="Times New Roman" w:cs="Times New Roman"/>
                <w:bCs/>
              </w:rPr>
              <w:t>oprávnená osoba nemá, ak identifikácia konečného užívateľa výhod alebo overenie identifikácie konečného užívateľa výhod boli vykonané v posledných šiestich mesiacoch pred uzatvorením zmluvy alebo jej zmenou alebo pred plnením zo zmluvy</w:t>
            </w:r>
            <w:r>
              <w:rPr>
                <w:rFonts w:ascii="Times New Roman" w:hAnsi="Times New Roman" w:cs="Times New Roman"/>
                <w:bCs/>
              </w:rPr>
              <w:t>.</w:t>
            </w:r>
          </w:p>
        </w:tc>
      </w:tr>
    </w:tbl>
    <w:p w14:paraId="58BEFAB6" w14:textId="5EF52102" w:rsidR="0014713F" w:rsidRPr="00EB7329" w:rsidRDefault="0014713F" w:rsidP="004935C5">
      <w:pPr>
        <w:spacing w:before="120" w:line="240" w:lineRule="auto"/>
        <w:jc w:val="both"/>
        <w:rPr>
          <w:rFonts w:ascii="Times New Roman" w:hAnsi="Times New Roman" w:cs="Times New Roman"/>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5F5867" w:rsidRPr="00EB7329" w14:paraId="1A25838D" w14:textId="77777777" w:rsidTr="00597BBE">
        <w:tc>
          <w:tcPr>
            <w:tcW w:w="9062" w:type="dxa"/>
            <w:shd w:val="clear" w:color="auto" w:fill="E5B8B7" w:themeFill="accent2" w:themeFillTint="66"/>
          </w:tcPr>
          <w:p w14:paraId="010E3D13" w14:textId="77777777" w:rsidR="005F5867" w:rsidRPr="004D3EC7" w:rsidRDefault="005F5867" w:rsidP="004935C5">
            <w:pPr>
              <w:spacing w:before="120" w:after="200"/>
              <w:jc w:val="both"/>
              <w:rPr>
                <w:rFonts w:ascii="Times New Roman" w:hAnsi="Times New Roman" w:cs="Times New Roman"/>
                <w:b/>
                <w:bCs/>
                <w:u w:val="single"/>
              </w:rPr>
            </w:pPr>
            <w:r w:rsidRPr="004D3EC7">
              <w:rPr>
                <w:rFonts w:ascii="Times New Roman" w:hAnsi="Times New Roman" w:cs="Times New Roman"/>
                <w:b/>
                <w:bCs/>
                <w:u w:val="single"/>
              </w:rPr>
              <w:t>Najčastejšie nedostatky pri uzavretí zmluvy/nedostatky v zmluvných podmienkach:</w:t>
            </w:r>
          </w:p>
          <w:p w14:paraId="1A49C1E5" w14:textId="188415E4"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verejný obstarávateľ zmenil pred uzavretím zmluvy obchodné podmienky, napr. lehotu dodania tovaru alebo služby alebo termín realizácie diela,</w:t>
            </w:r>
          </w:p>
          <w:p w14:paraId="1AA02651" w14:textId="1867647C"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verejný obstarávateľ neuzavrel zmluvu s úspešným uchádzačom (ktorý podal ponuku ako skupina dodávateľov), ale len s jedným z členov skupiny dodávateľov,</w:t>
            </w:r>
          </w:p>
          <w:p w14:paraId="0CEAB248" w14:textId="485EE22E"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zmluva bola podpísaná neoprávnenou osobou,</w:t>
            </w:r>
          </w:p>
          <w:p w14:paraId="22C61C82" w14:textId="67F89DA2"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zmluva bola uzavretá skôr, ako to umožňuje ustanovenie § 56 ZVO,</w:t>
            </w:r>
          </w:p>
          <w:p w14:paraId="254066BB" w14:textId="5B397C56"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zmluva bola podpísaná s uchádzačom, ktorý má povinnosť sa zapisovať do RPVS a nie je v ňom zapísaný,</w:t>
            </w:r>
          </w:p>
          <w:p w14:paraId="5AFFE9A9" w14:textId="47580B35"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verejný obstarávateľ neupravil jednoznačne spôsob zadania jednotlivých zákaziek na základe rámcovej dohody,</w:t>
            </w:r>
          </w:p>
          <w:p w14:paraId="26B3CE7D" w14:textId="1D143467" w:rsidR="005F5867"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lastRenderedPageBreak/>
              <w:t>- verejný obstarávateľ požadoval vytvorenie právnych vzťahov medzi členmi skupiny dodávateľov, s ktorou sa mala uzavrieť zmluva výlučne podľa Obchodného zákonníka, t. j. právneho predpisu Slovenskej republiky;</w:t>
            </w:r>
          </w:p>
          <w:p w14:paraId="394F837F" w14:textId="60D9071A" w:rsidR="00EF3753" w:rsidRPr="00EB7329" w:rsidRDefault="00EF3753" w:rsidP="004935C5">
            <w:pPr>
              <w:spacing w:before="120" w:after="200"/>
              <w:jc w:val="both"/>
              <w:rPr>
                <w:rFonts w:ascii="Times New Roman" w:hAnsi="Times New Roman" w:cs="Times New Roman"/>
                <w:bCs/>
              </w:rPr>
            </w:pPr>
            <w:r>
              <w:rPr>
                <w:rFonts w:ascii="Times New Roman" w:hAnsi="Times New Roman" w:cs="Times New Roman"/>
                <w:bCs/>
              </w:rPr>
              <w:t>-</w:t>
            </w:r>
            <w:r w:rsidRPr="00DF5FB2">
              <w:rPr>
                <w:rFonts w:ascii="Times New Roman" w:hAnsi="Times New Roman" w:cs="Times New Roman"/>
                <w:bCs/>
              </w:rPr>
              <w:t xml:space="preserve"> verejný obstarávateľ nevykonal overenie identifikácie konečných užívateľov výhod v súvislosti s uzavretím zmluvy, alebo jej zmenou, pričom výnimku podľa § 11 ods. 3 zákona o registri partnerov verejného sektora nebolo možné uplatniť</w:t>
            </w:r>
          </w:p>
          <w:p w14:paraId="5B055FEF" w14:textId="3775BA67"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xml:space="preserve">- v zmysle rozhodnutia Rady ÚVO 18010-9000/2017 zo dňa 21. 2. 2018 </w:t>
            </w:r>
            <w:r w:rsidRPr="00EB7329">
              <w:rPr>
                <w:rFonts w:ascii="Times New Roman" w:hAnsi="Times New Roman" w:cs="Times New Roman"/>
                <w:b/>
                <w:bCs/>
              </w:rPr>
              <w:t>kumulácia</w:t>
            </w:r>
            <w:r w:rsidRPr="00EB7329">
              <w:rPr>
                <w:rFonts w:ascii="Times New Roman" w:hAnsi="Times New Roman" w:cs="Times New Roman"/>
                <w:bCs/>
              </w:rPr>
              <w:t xml:space="preserve"> nasledovných skutočností predstavovala diskriminačné zmluvné podmienky:</w:t>
            </w:r>
          </w:p>
          <w:p w14:paraId="3B7A1E69" w14:textId="77777777" w:rsidR="005F5867" w:rsidRPr="00EB7329" w:rsidRDefault="005F5867" w:rsidP="004935C5">
            <w:pPr>
              <w:pStyle w:val="Odsekzoznamu"/>
              <w:numPr>
                <w:ilvl w:val="0"/>
                <w:numId w:val="43"/>
              </w:numPr>
              <w:spacing w:before="120" w:after="200"/>
              <w:jc w:val="both"/>
              <w:rPr>
                <w:bCs/>
                <w:sz w:val="22"/>
              </w:rPr>
            </w:pPr>
            <w:r w:rsidRPr="00EB7329">
              <w:rPr>
                <w:bCs/>
                <w:sz w:val="22"/>
              </w:rPr>
              <w:t>nezáväznosť uplatnenia inštitútu zmluvnej zábezpeky zo strany verejného obstarávateľa (verejný obstarávateľ mohol, ale nemusel vyžadovať zloženie zábezpeky, pričom v zmluve ani neboli ustanovené podmienky, za splnenia ktorých je verejný obstarávateľ oprávnený zloženie zábezpeky vyžadovať),</w:t>
            </w:r>
          </w:p>
          <w:p w14:paraId="28927098" w14:textId="77777777" w:rsidR="005F5867" w:rsidRPr="00EB7329" w:rsidRDefault="005F5867" w:rsidP="004935C5">
            <w:pPr>
              <w:pStyle w:val="Odsekzoznamu"/>
              <w:numPr>
                <w:ilvl w:val="0"/>
                <w:numId w:val="43"/>
              </w:numPr>
              <w:spacing w:before="120" w:after="200"/>
              <w:jc w:val="both"/>
              <w:rPr>
                <w:bCs/>
                <w:sz w:val="22"/>
              </w:rPr>
            </w:pPr>
            <w:r w:rsidRPr="00EB7329">
              <w:rPr>
                <w:bCs/>
                <w:sz w:val="22"/>
              </w:rPr>
              <w:t>spôsob zloženia zábezpeky (výlučne iba na účet verejného obstarávateľa, bez možnosti akceptovania napr. bankovej záruky),</w:t>
            </w:r>
          </w:p>
          <w:p w14:paraId="5C4184A0" w14:textId="77777777" w:rsidR="005F5867" w:rsidRPr="00EB7329" w:rsidRDefault="005F5867" w:rsidP="004935C5">
            <w:pPr>
              <w:pStyle w:val="Odsekzoznamu"/>
              <w:numPr>
                <w:ilvl w:val="0"/>
                <w:numId w:val="43"/>
              </w:numPr>
              <w:spacing w:before="120" w:after="200"/>
              <w:jc w:val="both"/>
              <w:rPr>
                <w:bCs/>
                <w:sz w:val="22"/>
              </w:rPr>
            </w:pPr>
            <w:r w:rsidRPr="00EB7329">
              <w:rPr>
                <w:bCs/>
                <w:sz w:val="22"/>
              </w:rPr>
              <w:t>požadovaná výška zábezpeky (v danom prípade 30% zmluvnej ceny)</w:t>
            </w:r>
          </w:p>
          <w:p w14:paraId="6B9E9C3A" w14:textId="7E1F3CCB" w:rsidR="005F5867" w:rsidRPr="00EB7329" w:rsidRDefault="005F5867" w:rsidP="004935C5">
            <w:pPr>
              <w:pStyle w:val="Odsekzoznamu"/>
              <w:numPr>
                <w:ilvl w:val="0"/>
                <w:numId w:val="43"/>
              </w:numPr>
              <w:spacing w:before="120" w:after="200"/>
              <w:jc w:val="both"/>
              <w:rPr>
                <w:bCs/>
                <w:sz w:val="22"/>
              </w:rPr>
            </w:pPr>
            <w:r w:rsidRPr="00EB7329">
              <w:rPr>
                <w:bCs/>
                <w:sz w:val="22"/>
              </w:rPr>
              <w:t>lehota určená na zloženie zábezpeky na účet verejného obstarávateľa (10 dní do dňa nadobudnutia účinnosti tejto zmluvy),</w:t>
            </w:r>
            <w:r w:rsidR="0060393E" w:rsidRPr="00EB7329">
              <w:rPr>
                <w:bCs/>
                <w:sz w:val="22"/>
              </w:rPr>
              <w:t xml:space="preserve"> a</w:t>
            </w:r>
          </w:p>
          <w:p w14:paraId="01D66D23" w14:textId="41977CE1" w:rsidR="005F5867" w:rsidRPr="00EB7329" w:rsidRDefault="005F5867" w:rsidP="004935C5">
            <w:pPr>
              <w:pStyle w:val="Odsekzoznamu"/>
              <w:numPr>
                <w:ilvl w:val="0"/>
                <w:numId w:val="43"/>
              </w:numPr>
              <w:spacing w:before="120" w:after="200"/>
              <w:jc w:val="both"/>
              <w:rPr>
                <w:bCs/>
                <w:sz w:val="22"/>
              </w:rPr>
            </w:pPr>
            <w:r w:rsidRPr="00EB7329">
              <w:rPr>
                <w:bCs/>
                <w:sz w:val="22"/>
              </w:rPr>
              <w:t>neprimeraná dĺžka zadržiavania zábezpeky.</w:t>
            </w:r>
          </w:p>
        </w:tc>
      </w:tr>
    </w:tbl>
    <w:p w14:paraId="1AA8C587" w14:textId="31734175" w:rsidR="005F5867" w:rsidDel="0029574B" w:rsidRDefault="005F5867" w:rsidP="004935C5">
      <w:pPr>
        <w:spacing w:before="120" w:line="240" w:lineRule="auto"/>
        <w:jc w:val="both"/>
        <w:rPr>
          <w:del w:id="1916" w:author="Peter Eimannsberger" w:date="2024-09-11T13:37:00Z"/>
          <w:rFonts w:ascii="Times New Roman" w:hAnsi="Times New Roman" w:cs="Times New Roman"/>
          <w:bCs/>
        </w:rPr>
      </w:pPr>
    </w:p>
    <w:p w14:paraId="65C3F8B8" w14:textId="77777777" w:rsidR="00597BBE" w:rsidRPr="00EB7329" w:rsidRDefault="00597BBE" w:rsidP="004935C5">
      <w:pPr>
        <w:spacing w:before="120" w:line="240" w:lineRule="auto"/>
        <w:jc w:val="both"/>
        <w:rPr>
          <w:rFonts w:ascii="Times New Roman" w:hAnsi="Times New Roman" w:cs="Times New Roman"/>
          <w:bCs/>
        </w:rPr>
      </w:pPr>
    </w:p>
    <w:p w14:paraId="739C007D" w14:textId="77777777" w:rsidR="005F248E" w:rsidRPr="00796B8E" w:rsidRDefault="005F248E" w:rsidP="004935C5">
      <w:pPr>
        <w:pStyle w:val="Nadpis2"/>
        <w:spacing w:before="120" w:after="200" w:line="240" w:lineRule="auto"/>
        <w:rPr>
          <w:rFonts w:ascii="Times New Roman" w:hAnsi="Times New Roman" w:cs="Times New Roman"/>
          <w:color w:val="auto"/>
          <w:sz w:val="24"/>
          <w:szCs w:val="24"/>
        </w:rPr>
      </w:pPr>
      <w:bookmarkStart w:id="1917" w:name="_Toc177626891"/>
      <w:r w:rsidRPr="00796B8E">
        <w:rPr>
          <w:rFonts w:ascii="Times New Roman" w:hAnsi="Times New Roman" w:cs="Times New Roman"/>
          <w:color w:val="auto"/>
          <w:sz w:val="24"/>
          <w:szCs w:val="24"/>
        </w:rPr>
        <w:t xml:space="preserve">1.4 </w:t>
      </w:r>
      <w:r w:rsidR="00CF6D97" w:rsidRPr="00796B8E">
        <w:rPr>
          <w:rFonts w:ascii="Times New Roman" w:hAnsi="Times New Roman" w:cs="Times New Roman"/>
          <w:color w:val="auto"/>
          <w:sz w:val="24"/>
          <w:szCs w:val="24"/>
        </w:rPr>
        <w:t xml:space="preserve">  </w:t>
      </w:r>
      <w:r w:rsidRPr="00796B8E">
        <w:rPr>
          <w:rFonts w:ascii="Times New Roman" w:hAnsi="Times New Roman" w:cs="Times New Roman"/>
          <w:color w:val="auto"/>
          <w:sz w:val="24"/>
          <w:szCs w:val="24"/>
        </w:rPr>
        <w:t>Finančné limity</w:t>
      </w:r>
      <w:bookmarkEnd w:id="1917"/>
    </w:p>
    <w:p w14:paraId="42A629B1" w14:textId="77777777" w:rsidR="00796B8E" w:rsidRDefault="005F248E" w:rsidP="004935C5">
      <w:pPr>
        <w:spacing w:before="120" w:line="240" w:lineRule="auto"/>
        <w:jc w:val="both"/>
        <w:rPr>
          <w:rFonts w:ascii="Times New Roman" w:hAnsi="Times New Roman" w:cs="Times New Roman"/>
          <w:b/>
          <w:u w:val="single"/>
        </w:rPr>
      </w:pPr>
      <w:r w:rsidRPr="00EB7329">
        <w:rPr>
          <w:rFonts w:ascii="Times New Roman" w:hAnsi="Times New Roman" w:cs="Times New Roman"/>
        </w:rPr>
        <w:t xml:space="preserve">Prijímateľ pri realizácii schváleného projektu zabezpečí dodanie tovarov, poskytnutie služieb alebo uskutočnenie stavebných prác tretími osobami postupmi </w:t>
      </w:r>
      <w:r w:rsidRPr="00EB7329">
        <w:rPr>
          <w:rFonts w:ascii="Times New Roman" w:hAnsi="Times New Roman" w:cs="Times New Roman"/>
          <w:b/>
          <w:u w:val="single"/>
        </w:rPr>
        <w:t>podľa ustanovení platného a účinného ZVO.</w:t>
      </w:r>
    </w:p>
    <w:p w14:paraId="78919FB0" w14:textId="0A74308D" w:rsidR="00444CF1" w:rsidRPr="00EB7329" w:rsidRDefault="00BC4FA3" w:rsidP="004935C5">
      <w:pPr>
        <w:spacing w:before="120" w:line="240" w:lineRule="auto"/>
        <w:jc w:val="both"/>
        <w:rPr>
          <w:rFonts w:ascii="Times New Roman" w:hAnsi="Times New Roman" w:cs="Times New Roman"/>
          <w:b/>
          <w:u w:val="single"/>
        </w:rPr>
      </w:pPr>
      <w:r w:rsidRPr="00EB7329">
        <w:rPr>
          <w:rFonts w:ascii="Times New Roman" w:hAnsi="Times New Roman" w:cs="Times New Roman"/>
          <w:u w:val="single"/>
        </w:rPr>
        <w:t xml:space="preserve">Prehľad aktuálnych (aj predchádzajúcich) finančných limitov uverejňuje ÚVO na svojej webovej stránke. </w:t>
      </w:r>
      <w:r w:rsidR="005F248E" w:rsidRPr="00EB7329">
        <w:rPr>
          <w:rFonts w:ascii="Times New Roman" w:hAnsi="Times New Roman" w:cs="Times New Roman"/>
          <w:b/>
          <w:u w:val="single"/>
        </w:rPr>
        <w:t>Finančné limity sú ustanovené všeobecne záväzným právnym predpisom ÚVO</w:t>
      </w:r>
      <w:r w:rsidR="00444CF1" w:rsidRPr="00796B8E">
        <w:rPr>
          <w:rFonts w:ascii="Times New Roman" w:hAnsi="Times New Roman" w:cs="Times New Roman"/>
          <w:u w:val="single"/>
        </w:rPr>
        <w:t>.</w:t>
      </w:r>
      <w:del w:id="1918" w:author="Karol M" w:date="2024-07-29T17:56:00Z">
        <w:r w:rsidR="00AF10F4" w:rsidDel="00CE571A">
          <w:rPr>
            <w:rStyle w:val="Odkaznapoznmkupodiarou"/>
            <w:rFonts w:ascii="Times New Roman" w:hAnsi="Times New Roman" w:cs="Times New Roman"/>
            <w:u w:val="single"/>
          </w:rPr>
          <w:footnoteReference w:id="22"/>
        </w:r>
      </w:del>
    </w:p>
    <w:p w14:paraId="42CBAD00" w14:textId="66E4F4D6" w:rsidR="005F248E" w:rsidRPr="00EB7329" w:rsidRDefault="005F248E" w:rsidP="004935C5">
      <w:pPr>
        <w:spacing w:before="120" w:line="240" w:lineRule="auto"/>
        <w:jc w:val="both"/>
        <w:rPr>
          <w:rFonts w:ascii="Times New Roman" w:hAnsi="Times New Roman" w:cs="Times New Roman"/>
          <w:b/>
          <w:u w:val="single"/>
        </w:rPr>
      </w:pPr>
      <w:r w:rsidRPr="00EB7329">
        <w:rPr>
          <w:rFonts w:ascii="Times New Roman" w:hAnsi="Times New Roman" w:cs="Times New Roman"/>
          <w:b/>
          <w:u w:val="single"/>
        </w:rPr>
        <w:t xml:space="preserve"> </w:t>
      </w:r>
    </w:p>
    <w:p w14:paraId="1AB8C0EE" w14:textId="77777777" w:rsidR="007E2C50" w:rsidRPr="00796B8E" w:rsidRDefault="005F248E" w:rsidP="004935C5">
      <w:pPr>
        <w:pStyle w:val="Nadpis2"/>
        <w:tabs>
          <w:tab w:val="left" w:pos="567"/>
        </w:tabs>
        <w:spacing w:before="120" w:after="200" w:line="240" w:lineRule="auto"/>
        <w:rPr>
          <w:rFonts w:ascii="Times New Roman" w:hAnsi="Times New Roman" w:cs="Times New Roman"/>
          <w:color w:val="auto"/>
          <w:sz w:val="24"/>
          <w:szCs w:val="24"/>
        </w:rPr>
      </w:pPr>
      <w:bookmarkStart w:id="1921" w:name="_Toc177626892"/>
      <w:r w:rsidRPr="00796B8E">
        <w:rPr>
          <w:rFonts w:ascii="Times New Roman" w:hAnsi="Times New Roman" w:cs="Times New Roman"/>
          <w:color w:val="auto"/>
          <w:sz w:val="24"/>
          <w:szCs w:val="24"/>
        </w:rPr>
        <w:t xml:space="preserve">1.5 </w:t>
      </w:r>
      <w:r w:rsidR="00CF6D97" w:rsidRPr="00796B8E">
        <w:rPr>
          <w:rFonts w:ascii="Times New Roman" w:hAnsi="Times New Roman" w:cs="Times New Roman"/>
          <w:color w:val="auto"/>
          <w:sz w:val="24"/>
          <w:szCs w:val="24"/>
        </w:rPr>
        <w:t xml:space="preserve">  </w:t>
      </w:r>
      <w:r w:rsidRPr="00796B8E">
        <w:rPr>
          <w:rFonts w:ascii="Times New Roman" w:hAnsi="Times New Roman" w:cs="Times New Roman"/>
          <w:color w:val="auto"/>
          <w:sz w:val="24"/>
          <w:szCs w:val="24"/>
        </w:rPr>
        <w:t>Všeobecné ustanovenia</w:t>
      </w:r>
      <w:bookmarkEnd w:id="1921"/>
    </w:p>
    <w:p w14:paraId="3CCE1B77" w14:textId="0A56537C" w:rsidR="00FB42F2" w:rsidRPr="00EB7329" w:rsidRDefault="005F248E" w:rsidP="004935C5">
      <w:pPr>
        <w:spacing w:before="120" w:line="240" w:lineRule="auto"/>
        <w:jc w:val="both"/>
        <w:rPr>
          <w:rFonts w:ascii="Times New Roman" w:hAnsi="Times New Roman" w:cs="Times New Roman"/>
          <w:b/>
        </w:rPr>
      </w:pPr>
      <w:r w:rsidRPr="00EB7329">
        <w:rPr>
          <w:rFonts w:ascii="Times New Roman" w:hAnsi="Times New Roman" w:cs="Times New Roman"/>
        </w:rPr>
        <w:t xml:space="preserve">Prijímateľ je povinný predložiť dokumentáciu </w:t>
      </w:r>
      <w:r w:rsidR="00941762" w:rsidRPr="00EB7329">
        <w:rPr>
          <w:rFonts w:ascii="Times New Roman" w:hAnsi="Times New Roman" w:cs="Times New Roman"/>
        </w:rPr>
        <w:t>k </w:t>
      </w:r>
      <w:r w:rsidRPr="00EB7329">
        <w:rPr>
          <w:rFonts w:ascii="Times New Roman" w:hAnsi="Times New Roman" w:cs="Times New Roman"/>
        </w:rPr>
        <w:t xml:space="preserve">VO na kontrolu vo forme </w:t>
      </w:r>
      <w:proofErr w:type="spellStart"/>
      <w:r w:rsidR="00FA76DE">
        <w:rPr>
          <w:rFonts w:ascii="Times New Roman" w:hAnsi="Times New Roman" w:cs="Times New Roman"/>
          <w:b/>
        </w:rPr>
        <w:t>skenu</w:t>
      </w:r>
      <w:proofErr w:type="spellEnd"/>
      <w:r w:rsidR="00FA76DE" w:rsidRPr="00EB7329">
        <w:rPr>
          <w:rFonts w:ascii="Times New Roman" w:hAnsi="Times New Roman" w:cs="Times New Roman"/>
          <w:b/>
        </w:rPr>
        <w:t xml:space="preserve"> </w:t>
      </w:r>
      <w:r w:rsidRPr="00EB7329">
        <w:rPr>
          <w:rFonts w:ascii="Times New Roman" w:hAnsi="Times New Roman" w:cs="Times New Roman"/>
          <w:b/>
        </w:rPr>
        <w:t>originálu kompletnej dokumentácie v písomnej podobe</w:t>
      </w:r>
      <w:r w:rsidR="00FA76DE">
        <w:rPr>
          <w:rFonts w:ascii="Times New Roman" w:hAnsi="Times New Roman" w:cs="Times New Roman"/>
          <w:b/>
        </w:rPr>
        <w:t xml:space="preserve"> prostredníctvom ITMS</w:t>
      </w:r>
      <w:ins w:id="1922" w:author="Karol M" w:date="2024-07-02T09:07:00Z">
        <w:r w:rsidR="004968F9">
          <w:rPr>
            <w:rFonts w:ascii="Times New Roman" w:hAnsi="Times New Roman" w:cs="Times New Roman"/>
            <w:b/>
          </w:rPr>
          <w:t>.</w:t>
        </w:r>
      </w:ins>
    </w:p>
    <w:p w14:paraId="4F0F3AA9" w14:textId="24ED13FA" w:rsidR="003E0504" w:rsidRDefault="00D71290" w:rsidP="004935C5">
      <w:pPr>
        <w:spacing w:before="120" w:line="240" w:lineRule="auto"/>
        <w:jc w:val="both"/>
        <w:rPr>
          <w:rFonts w:ascii="Times New Roman" w:hAnsi="Times New Roman" w:cs="Times New Roman"/>
        </w:rPr>
      </w:pPr>
      <w:r w:rsidRPr="00EB7329">
        <w:rPr>
          <w:rFonts w:ascii="Times New Roman" w:hAnsi="Times New Roman" w:cs="Times New Roman"/>
          <w:b/>
        </w:rPr>
        <w:t>Dokumentáciu</w:t>
      </w:r>
      <w:r w:rsidR="00AC4621" w:rsidRPr="00EB7329">
        <w:rPr>
          <w:rFonts w:ascii="Times New Roman" w:hAnsi="Times New Roman" w:cs="Times New Roman"/>
          <w:b/>
        </w:rPr>
        <w:t xml:space="preserve"> </w:t>
      </w:r>
      <w:r w:rsidRPr="00EB7329">
        <w:rPr>
          <w:rFonts w:ascii="Times New Roman" w:hAnsi="Times New Roman" w:cs="Times New Roman"/>
          <w:b/>
        </w:rPr>
        <w:t>predkladá prijíma</w:t>
      </w:r>
      <w:r w:rsidR="00C05994" w:rsidRPr="00EB7329">
        <w:rPr>
          <w:rFonts w:ascii="Times New Roman" w:hAnsi="Times New Roman" w:cs="Times New Roman"/>
          <w:b/>
        </w:rPr>
        <w:t>teľ</w:t>
      </w:r>
      <w:r w:rsidRPr="00EB7329">
        <w:rPr>
          <w:rFonts w:ascii="Times New Roman" w:hAnsi="Times New Roman" w:cs="Times New Roman"/>
          <w:b/>
        </w:rPr>
        <w:t xml:space="preserve"> </w:t>
      </w:r>
      <w:r w:rsidR="00FA76DE">
        <w:rPr>
          <w:rFonts w:ascii="Times New Roman" w:hAnsi="Times New Roman" w:cs="Times New Roman"/>
          <w:b/>
        </w:rPr>
        <w:t>RO</w:t>
      </w:r>
      <w:r w:rsidR="00FA76DE" w:rsidRPr="00EB7329">
        <w:rPr>
          <w:rFonts w:ascii="Times New Roman" w:hAnsi="Times New Roman" w:cs="Times New Roman"/>
          <w:b/>
        </w:rPr>
        <w:t xml:space="preserve"> </w:t>
      </w:r>
      <w:r w:rsidR="006C69D3" w:rsidRPr="00EB7329">
        <w:rPr>
          <w:rFonts w:ascii="Times New Roman" w:hAnsi="Times New Roman" w:cs="Times New Roman"/>
          <w:b/>
        </w:rPr>
        <w:t xml:space="preserve">spolu so </w:t>
      </w:r>
      <w:r w:rsidR="00C05994" w:rsidRPr="00EB7329">
        <w:rPr>
          <w:rFonts w:ascii="Times New Roman" w:hAnsi="Times New Roman" w:cs="Times New Roman"/>
          <w:b/>
        </w:rPr>
        <w:t xml:space="preserve">žiadosťou o kontrolu </w:t>
      </w:r>
      <w:r w:rsidR="00E1118C" w:rsidRPr="00EB7329">
        <w:rPr>
          <w:rFonts w:ascii="Times New Roman" w:hAnsi="Times New Roman" w:cs="Times New Roman"/>
          <w:b/>
        </w:rPr>
        <w:t>VO</w:t>
      </w:r>
      <w:r w:rsidR="00C05994" w:rsidRPr="00EB7329">
        <w:rPr>
          <w:rFonts w:ascii="Times New Roman" w:hAnsi="Times New Roman" w:cs="Times New Roman"/>
          <w:b/>
        </w:rPr>
        <w:t xml:space="preserve"> </w:t>
      </w:r>
      <w:r w:rsidR="006C69D3" w:rsidRPr="00EB7329">
        <w:rPr>
          <w:rFonts w:ascii="Times New Roman" w:hAnsi="Times New Roman" w:cs="Times New Roman"/>
        </w:rPr>
        <w:t>podľa</w:t>
      </w:r>
      <w:r w:rsidR="00C05994" w:rsidRPr="00EB7329">
        <w:rPr>
          <w:rFonts w:ascii="Times New Roman" w:hAnsi="Times New Roman" w:cs="Times New Roman"/>
        </w:rPr>
        <w:t xml:space="preserve"> </w:t>
      </w:r>
      <w:r w:rsidR="00C05994" w:rsidRPr="00F869B1">
        <w:rPr>
          <w:rFonts w:ascii="Times New Roman" w:hAnsi="Times New Roman" w:cs="Times New Roman"/>
          <w:i/>
        </w:rPr>
        <w:t xml:space="preserve">prílohy </w:t>
      </w:r>
      <w:r w:rsidR="00771ACE" w:rsidRPr="00F869B1">
        <w:rPr>
          <w:rFonts w:ascii="Times New Roman" w:hAnsi="Times New Roman" w:cs="Times New Roman"/>
          <w:i/>
        </w:rPr>
        <w:t xml:space="preserve">č. </w:t>
      </w:r>
      <w:del w:id="1923" w:author="Karol M" w:date="2024-08-16T07:49:00Z">
        <w:r w:rsidR="00771ACE" w:rsidRPr="00F869B1" w:rsidDel="00135DC1">
          <w:rPr>
            <w:rFonts w:ascii="Times New Roman" w:hAnsi="Times New Roman" w:cs="Times New Roman"/>
            <w:i/>
          </w:rPr>
          <w:delText>1</w:delText>
        </w:r>
        <w:r w:rsidR="00900881" w:rsidDel="00135DC1">
          <w:rPr>
            <w:rFonts w:ascii="Times New Roman" w:hAnsi="Times New Roman" w:cs="Times New Roman"/>
            <w:i/>
          </w:rPr>
          <w:delText>2</w:delText>
        </w:r>
        <w:r w:rsidR="00FF06A5" w:rsidRPr="00F869B1" w:rsidDel="00135DC1">
          <w:rPr>
            <w:rFonts w:ascii="Times New Roman" w:hAnsi="Times New Roman" w:cs="Times New Roman"/>
            <w:i/>
          </w:rPr>
          <w:delText xml:space="preserve"> </w:delText>
        </w:r>
      </w:del>
      <w:ins w:id="1924" w:author="Karol M" w:date="2024-08-16T07:49:00Z">
        <w:r w:rsidR="00135DC1">
          <w:rPr>
            <w:rFonts w:ascii="Times New Roman" w:hAnsi="Times New Roman" w:cs="Times New Roman"/>
            <w:i/>
          </w:rPr>
          <w:t xml:space="preserve">6 </w:t>
        </w:r>
        <w:r w:rsidR="00135DC1" w:rsidRPr="00F869B1">
          <w:rPr>
            <w:rFonts w:ascii="Times New Roman" w:hAnsi="Times New Roman" w:cs="Times New Roman"/>
            <w:i/>
          </w:rPr>
          <w:t xml:space="preserve"> </w:t>
        </w:r>
      </w:ins>
      <w:r w:rsidR="00FF06A5" w:rsidRPr="00F869B1">
        <w:rPr>
          <w:rFonts w:ascii="Times New Roman" w:hAnsi="Times New Roman" w:cs="Times New Roman"/>
          <w:i/>
        </w:rPr>
        <w:t>tohto Usmernenia</w:t>
      </w:r>
      <w:r w:rsidR="006C69D3" w:rsidRPr="00EB7329">
        <w:rPr>
          <w:rFonts w:ascii="Times New Roman" w:hAnsi="Times New Roman" w:cs="Times New Roman"/>
        </w:rPr>
        <w:t>.</w:t>
      </w:r>
    </w:p>
    <w:p w14:paraId="290BBAA4" w14:textId="3D7A9E4F" w:rsidR="00C274E2" w:rsidRPr="00EB7329" w:rsidRDefault="00C274E2" w:rsidP="004935C5">
      <w:pPr>
        <w:spacing w:before="120" w:line="240" w:lineRule="auto"/>
        <w:jc w:val="both"/>
        <w:rPr>
          <w:rFonts w:ascii="Times New Roman" w:hAnsi="Times New Roman" w:cs="Times New Roman"/>
        </w:rPr>
      </w:pPr>
      <w:r w:rsidRPr="00385E8D">
        <w:rPr>
          <w:rFonts w:ascii="Times New Roman" w:hAnsi="Times New Roman"/>
          <w:lang w:eastAsia="x-none"/>
        </w:rPr>
        <w:t>Kompletnú dokumentáciu k VO alebo obstarávaniu</w:t>
      </w:r>
      <w:r>
        <w:rPr>
          <w:rFonts w:ascii="Times New Roman" w:hAnsi="Times New Roman"/>
          <w:lang w:eastAsia="x-none"/>
        </w:rPr>
        <w:t xml:space="preserve"> (v prípade predbežnej kontroly dokumentácia </w:t>
      </w:r>
      <w:r w:rsidR="00AF10F4">
        <w:rPr>
          <w:rFonts w:ascii="Times New Roman" w:hAnsi="Times New Roman"/>
          <w:lang w:eastAsia="x-none"/>
        </w:rPr>
        <w:t>k vyhláseniu zákazky</w:t>
      </w:r>
      <w:r>
        <w:rPr>
          <w:rFonts w:ascii="Times New Roman" w:hAnsi="Times New Roman"/>
          <w:lang w:eastAsia="x-none"/>
        </w:rPr>
        <w:t xml:space="preserve"> a dokumentácia k určeniu</w:t>
      </w:r>
      <w:r w:rsidRPr="004061C0">
        <w:rPr>
          <w:rFonts w:ascii="Times New Roman" w:hAnsi="Times New Roman"/>
          <w:lang w:eastAsia="x-none"/>
        </w:rPr>
        <w:t xml:space="preserve"> PHZ a</w:t>
      </w:r>
      <w:r>
        <w:rPr>
          <w:rFonts w:ascii="Times New Roman" w:hAnsi="Times New Roman"/>
          <w:lang w:eastAsia="x-none"/>
        </w:rPr>
        <w:t> k prípravným trhovým konzultáciám</w:t>
      </w:r>
      <w:r w:rsidRPr="004061C0">
        <w:rPr>
          <w:rFonts w:ascii="Times New Roman" w:hAnsi="Times New Roman"/>
          <w:lang w:eastAsia="x-none"/>
        </w:rPr>
        <w:t>, ak boli uplatnené</w:t>
      </w:r>
      <w:r>
        <w:rPr>
          <w:rFonts w:ascii="Times New Roman" w:hAnsi="Times New Roman"/>
          <w:lang w:eastAsia="x-none"/>
        </w:rPr>
        <w:t>)</w:t>
      </w:r>
      <w:r w:rsidRPr="00385E8D">
        <w:rPr>
          <w:rFonts w:ascii="Times New Roman" w:hAnsi="Times New Roman"/>
          <w:lang w:eastAsia="x-none"/>
        </w:rPr>
        <w:t xml:space="preserve"> prijímateľ predkladá </w:t>
      </w:r>
      <w:r>
        <w:rPr>
          <w:rFonts w:ascii="Times New Roman" w:hAnsi="Times New Roman"/>
          <w:lang w:eastAsia="x-none"/>
        </w:rPr>
        <w:t>cez ITMS</w:t>
      </w:r>
      <w:r w:rsidRPr="00385E8D">
        <w:rPr>
          <w:rFonts w:ascii="Times New Roman" w:hAnsi="Times New Roman"/>
          <w:lang w:eastAsia="x-none"/>
        </w:rPr>
        <w:t>, pričom je povinný jednotlivé časti do</w:t>
      </w:r>
      <w:r>
        <w:rPr>
          <w:rFonts w:ascii="Times New Roman" w:hAnsi="Times New Roman"/>
          <w:lang w:eastAsia="x-none"/>
        </w:rPr>
        <w:t>kumentácie evidovať do ITMS</w:t>
      </w:r>
      <w:r w:rsidRPr="00385E8D">
        <w:rPr>
          <w:rFonts w:ascii="Times New Roman" w:hAnsi="Times New Roman"/>
          <w:lang w:eastAsia="x-none"/>
        </w:rPr>
        <w:t xml:space="preserve"> samostatne, aby celkový objem dát za jednu prílohu neprekročil 100 MB. </w:t>
      </w:r>
    </w:p>
    <w:p w14:paraId="3D18820D" w14:textId="5790E7AD" w:rsidR="001F2B7E" w:rsidRDefault="003E3339" w:rsidP="004935C5">
      <w:pPr>
        <w:spacing w:before="120" w:line="240" w:lineRule="auto"/>
        <w:jc w:val="both"/>
        <w:rPr>
          <w:rFonts w:ascii="Times New Roman" w:eastAsia="Times New Roman" w:hAnsi="Times New Roman" w:cs="Times New Roman"/>
          <w:lang w:eastAsia="sk-SK"/>
        </w:rPr>
      </w:pPr>
      <w:r w:rsidRPr="00EB7329">
        <w:rPr>
          <w:rFonts w:ascii="Times New Roman" w:hAnsi="Times New Roman" w:cs="Times New Roman"/>
          <w:b/>
          <w:bCs/>
          <w:u w:val="single"/>
        </w:rPr>
        <w:t>Dokumentáciu, ktorá je dostupná v elektronickom prostriedku</w:t>
      </w:r>
      <w:r w:rsidRPr="00EB7329">
        <w:rPr>
          <w:rFonts w:ascii="Times New Roman" w:hAnsi="Times New Roman" w:cs="Times New Roman"/>
        </w:rPr>
        <w:t xml:space="preserve">, ktorý bol použitý na účely zadávania zákazky (napr. EVO, </w:t>
      </w:r>
      <w:r w:rsidR="00B65344" w:rsidRPr="00EB7329">
        <w:rPr>
          <w:rFonts w:ascii="Times New Roman" w:hAnsi="Times New Roman" w:cs="Times New Roman"/>
        </w:rPr>
        <w:t xml:space="preserve">elektronická platforma, resp. </w:t>
      </w:r>
      <w:r w:rsidR="00B65344" w:rsidRPr="00EB7329">
        <w:rPr>
          <w:rFonts w:ascii="Times New Roman" w:eastAsia="Times New Roman" w:hAnsi="Times New Roman" w:cs="Times New Roman"/>
          <w:lang w:eastAsia="sk-SK"/>
        </w:rPr>
        <w:t>neštátny elektronický prostriedok</w:t>
      </w:r>
      <w:r w:rsidR="00B65344" w:rsidRPr="00EB7329">
        <w:rPr>
          <w:rFonts w:ascii="Times New Roman" w:hAnsi="Times New Roman" w:cs="Times New Roman"/>
        </w:rPr>
        <w:t xml:space="preserve"> – ak je to relevantné pre daný postup zadávania zákazky</w:t>
      </w:r>
      <w:r w:rsidRPr="00EB7329">
        <w:rPr>
          <w:rFonts w:ascii="Times New Roman" w:hAnsi="Times New Roman" w:cs="Times New Roman"/>
        </w:rPr>
        <w:t xml:space="preserve"> )</w:t>
      </w:r>
      <w:r w:rsidR="00814F6E" w:rsidRPr="00EB7329">
        <w:rPr>
          <w:rFonts w:ascii="Times New Roman" w:hAnsi="Times New Roman" w:cs="Times New Roman"/>
        </w:rPr>
        <w:t>,</w:t>
      </w:r>
      <w:r w:rsidRPr="00EB7329">
        <w:rPr>
          <w:rFonts w:ascii="Times New Roman" w:hAnsi="Times New Roman" w:cs="Times New Roman"/>
        </w:rPr>
        <w:t xml:space="preserve"> nie je prijímateľ povinný predkladať. </w:t>
      </w:r>
      <w:r w:rsidRPr="00EB7329">
        <w:rPr>
          <w:rFonts w:ascii="Times New Roman" w:hAnsi="Times New Roman" w:cs="Times New Roman"/>
          <w:b/>
        </w:rPr>
        <w:t xml:space="preserve">V tomto </w:t>
      </w:r>
      <w:r w:rsidR="00031760" w:rsidRPr="00EB7329">
        <w:rPr>
          <w:rFonts w:ascii="Times New Roman" w:hAnsi="Times New Roman" w:cs="Times New Roman"/>
          <w:b/>
        </w:rPr>
        <w:t>prípade však musí</w:t>
      </w:r>
      <w:r w:rsidRPr="00EB7329">
        <w:rPr>
          <w:rFonts w:ascii="Times New Roman" w:hAnsi="Times New Roman" w:cs="Times New Roman"/>
          <w:b/>
        </w:rPr>
        <w:t xml:space="preserve"> byť súčasťou predloženej dokumentácie prístup umožňujúci kontrolu verejného obstarávania v elektronickom </w:t>
      </w:r>
      <w:r w:rsidRPr="00EB7329">
        <w:rPr>
          <w:rFonts w:ascii="Times New Roman" w:hAnsi="Times New Roman" w:cs="Times New Roman"/>
        </w:rPr>
        <w:t>prostriedku</w:t>
      </w:r>
      <w:r w:rsidR="00655EF0" w:rsidRPr="00EB7329">
        <w:rPr>
          <w:rFonts w:ascii="Times New Roman" w:hAnsi="Times New Roman" w:cs="Times New Roman"/>
        </w:rPr>
        <w:t xml:space="preserve"> (t. j. prístupové údaje do elektronického prostriedku / systému, prostredníctvom ktorého bolo VO realizované: prihlasovacie meno a heslo)</w:t>
      </w:r>
      <w:r w:rsidRPr="00EB7329">
        <w:rPr>
          <w:rFonts w:ascii="Times New Roman" w:hAnsi="Times New Roman" w:cs="Times New Roman"/>
        </w:rPr>
        <w:t xml:space="preserve">. Prijímateľ je </w:t>
      </w:r>
      <w:r w:rsidR="00031760" w:rsidRPr="00EB7329">
        <w:rPr>
          <w:rFonts w:ascii="Times New Roman" w:hAnsi="Times New Roman" w:cs="Times New Roman"/>
        </w:rPr>
        <w:t>zároveň</w:t>
      </w:r>
      <w:r w:rsidRPr="00EB7329">
        <w:rPr>
          <w:rFonts w:ascii="Times New Roman" w:hAnsi="Times New Roman" w:cs="Times New Roman"/>
        </w:rPr>
        <w:t xml:space="preserve"> povinný zabezpečiť archiváciu a dostupnosť tejto dokumentácie  pre účely výkonu auditu a kontroly počas celej doby archivácie v súlade s</w:t>
      </w:r>
      <w:r w:rsidR="00153A8D">
        <w:rPr>
          <w:rFonts w:ascii="Times New Roman" w:hAnsi="Times New Roman" w:cs="Times New Roman"/>
        </w:rPr>
        <w:t>o</w:t>
      </w:r>
      <w:r w:rsidRPr="00EB7329">
        <w:rPr>
          <w:rFonts w:ascii="Times New Roman" w:hAnsi="Times New Roman" w:cs="Times New Roman"/>
        </w:rPr>
        <w:t> </w:t>
      </w:r>
      <w:r w:rsidR="00153A8D" w:rsidRPr="00153A8D">
        <w:rPr>
          <w:rFonts w:ascii="Times New Roman" w:hAnsi="Times New Roman" w:cs="Times New Roman"/>
        </w:rPr>
        <w:t>zmluv</w:t>
      </w:r>
      <w:r w:rsidR="00153A8D">
        <w:rPr>
          <w:rFonts w:ascii="Times New Roman" w:hAnsi="Times New Roman" w:cs="Times New Roman"/>
        </w:rPr>
        <w:t xml:space="preserve">ou o poskytnutí NFP, resp. </w:t>
      </w:r>
      <w:r w:rsidR="00153A8D" w:rsidRPr="00153A8D">
        <w:rPr>
          <w:rFonts w:ascii="Times New Roman" w:hAnsi="Times New Roman" w:cs="Times New Roman"/>
        </w:rPr>
        <w:t>rozhodnutí</w:t>
      </w:r>
      <w:r w:rsidR="00153A8D">
        <w:rPr>
          <w:rFonts w:ascii="Times New Roman" w:hAnsi="Times New Roman" w:cs="Times New Roman"/>
        </w:rPr>
        <w:t>m</w:t>
      </w:r>
      <w:r w:rsidR="00153A8D" w:rsidRPr="00153A8D">
        <w:rPr>
          <w:rFonts w:ascii="Times New Roman" w:hAnsi="Times New Roman" w:cs="Times New Roman"/>
        </w:rPr>
        <w:t xml:space="preserve"> o schválení žiadosti o NFP </w:t>
      </w:r>
      <w:r w:rsidR="00031760" w:rsidRPr="00EB7329">
        <w:rPr>
          <w:rFonts w:ascii="Times New Roman" w:hAnsi="Times New Roman" w:cs="Times New Roman"/>
        </w:rPr>
        <w:t>a</w:t>
      </w:r>
      <w:r w:rsidRPr="00EB7329">
        <w:rPr>
          <w:rFonts w:ascii="Times New Roman" w:hAnsi="Times New Roman" w:cs="Times New Roman"/>
        </w:rPr>
        <w:t xml:space="preserve"> po celú minimálnu dobu archivácie určenú v ZVO.</w:t>
      </w:r>
      <w:r w:rsidRPr="00EB7329">
        <w:rPr>
          <w:rFonts w:ascii="Times New Roman" w:hAnsi="Times New Roman" w:cs="Times New Roman"/>
          <w:b/>
        </w:rPr>
        <w:t xml:space="preserve"> </w:t>
      </w:r>
      <w:r w:rsidR="00814F6E" w:rsidRPr="00EB7329">
        <w:rPr>
          <w:rFonts w:ascii="Times New Roman" w:eastAsia="Times New Roman" w:hAnsi="Times New Roman" w:cs="Times New Roman"/>
          <w:lang w:eastAsia="sk-SK"/>
        </w:rPr>
        <w:t xml:space="preserve">Zmluva  prijímateľa s </w:t>
      </w:r>
      <w:r w:rsidR="00814F6E" w:rsidRPr="00EB7329">
        <w:rPr>
          <w:rFonts w:ascii="Times New Roman" w:eastAsia="Times New Roman" w:hAnsi="Times New Roman" w:cs="Times New Roman"/>
          <w:lang w:eastAsia="sk-SK"/>
        </w:rPr>
        <w:lastRenderedPageBreak/>
        <w:t xml:space="preserve">úspešným uchádzačom  musí byť predložená kompletná so všetkými prílohami vrátane podpisov zmluvných strán a údajov, ktoré nie sú anonymizované </w:t>
      </w:r>
      <w:r w:rsidR="00FA76DE">
        <w:rPr>
          <w:rFonts w:ascii="Times New Roman" w:eastAsia="Times New Roman" w:hAnsi="Times New Roman" w:cs="Times New Roman"/>
          <w:lang w:eastAsia="sk-SK"/>
        </w:rPr>
        <w:t xml:space="preserve">– predkladá sa jej </w:t>
      </w:r>
      <w:proofErr w:type="spellStart"/>
      <w:r w:rsidR="00814F6E" w:rsidRPr="00EB7329">
        <w:rPr>
          <w:rFonts w:ascii="Times New Roman" w:eastAsia="Times New Roman" w:hAnsi="Times New Roman" w:cs="Times New Roman"/>
          <w:lang w:eastAsia="sk-SK"/>
        </w:rPr>
        <w:t>scan</w:t>
      </w:r>
      <w:proofErr w:type="spellEnd"/>
      <w:r w:rsidR="00814F6E" w:rsidRPr="00EB7329">
        <w:rPr>
          <w:rFonts w:ascii="Times New Roman" w:eastAsia="Times New Roman" w:hAnsi="Times New Roman" w:cs="Times New Roman"/>
          <w:lang w:eastAsia="sk-SK"/>
        </w:rPr>
        <w:t xml:space="preserve"> elektronicky alebo </w:t>
      </w:r>
      <w:r w:rsidR="00C94751">
        <w:rPr>
          <w:rFonts w:ascii="Times New Roman" w:eastAsia="Times New Roman" w:hAnsi="Times New Roman" w:cs="Times New Roman"/>
          <w:lang w:eastAsia="sk-SK"/>
        </w:rPr>
        <w:br/>
      </w:r>
      <w:r w:rsidR="00FA76DE">
        <w:rPr>
          <w:rFonts w:ascii="Times New Roman" w:eastAsia="Times New Roman" w:hAnsi="Times New Roman" w:cs="Times New Roman"/>
          <w:lang w:eastAsia="sk-SK"/>
        </w:rPr>
        <w:t xml:space="preserve">jej </w:t>
      </w:r>
      <w:r w:rsidR="00FA76DE" w:rsidRPr="00EB7329">
        <w:rPr>
          <w:rFonts w:ascii="Times New Roman" w:eastAsia="Times New Roman" w:hAnsi="Times New Roman" w:cs="Times New Roman"/>
          <w:lang w:eastAsia="sk-SK"/>
        </w:rPr>
        <w:t>elektronick</w:t>
      </w:r>
      <w:r w:rsidR="00FA76DE">
        <w:rPr>
          <w:rFonts w:ascii="Times New Roman" w:eastAsia="Times New Roman" w:hAnsi="Times New Roman" w:cs="Times New Roman"/>
          <w:lang w:eastAsia="sk-SK"/>
        </w:rPr>
        <w:t>é vyhotovenie</w:t>
      </w:r>
      <w:r w:rsidR="00FA76DE" w:rsidRPr="00EB7329">
        <w:rPr>
          <w:rFonts w:ascii="Times New Roman" w:eastAsia="Times New Roman" w:hAnsi="Times New Roman" w:cs="Times New Roman"/>
          <w:lang w:eastAsia="sk-SK"/>
        </w:rPr>
        <w:t xml:space="preserve"> </w:t>
      </w:r>
      <w:r w:rsidR="00814F6E" w:rsidRPr="00EB7329">
        <w:rPr>
          <w:rFonts w:ascii="Times New Roman" w:eastAsia="Times New Roman" w:hAnsi="Times New Roman" w:cs="Times New Roman"/>
          <w:lang w:eastAsia="sk-SK"/>
        </w:rPr>
        <w:t>- podpísanú elektronickým podpisom. Ele</w:t>
      </w:r>
      <w:r w:rsidR="00C94751">
        <w:rPr>
          <w:rFonts w:ascii="Times New Roman" w:eastAsia="Times New Roman" w:hAnsi="Times New Roman" w:cs="Times New Roman"/>
          <w:lang w:eastAsia="sk-SK"/>
        </w:rPr>
        <w:t>ktronická verzia zmluvy (</w:t>
      </w:r>
      <w:proofErr w:type="spellStart"/>
      <w:r w:rsidR="00C94751">
        <w:rPr>
          <w:rFonts w:ascii="Times New Roman" w:eastAsia="Times New Roman" w:hAnsi="Times New Roman" w:cs="Times New Roman"/>
          <w:lang w:eastAsia="sk-SK"/>
        </w:rPr>
        <w:t>scan</w:t>
      </w:r>
      <w:proofErr w:type="spellEnd"/>
      <w:ins w:id="1925" w:author="Karol M" w:date="2024-07-02T09:09:00Z">
        <w:r w:rsidR="004968F9">
          <w:rPr>
            <w:rFonts w:ascii="Times New Roman" w:eastAsia="Times New Roman" w:hAnsi="Times New Roman" w:cs="Times New Roman"/>
            <w:lang w:eastAsia="sk-SK"/>
          </w:rPr>
          <w:t xml:space="preserve"> </w:t>
        </w:r>
      </w:ins>
      <w:r w:rsidR="00C94751">
        <w:rPr>
          <w:rFonts w:ascii="Times New Roman" w:eastAsia="Times New Roman" w:hAnsi="Times New Roman" w:cs="Times New Roman"/>
          <w:lang w:eastAsia="sk-SK"/>
        </w:rPr>
        <w:t xml:space="preserve">/ </w:t>
      </w:r>
      <w:r w:rsidR="00814F6E" w:rsidRPr="00EB7329">
        <w:rPr>
          <w:rFonts w:ascii="Times New Roman" w:eastAsia="Times New Roman" w:hAnsi="Times New Roman" w:cs="Times New Roman"/>
          <w:lang w:eastAsia="sk-SK"/>
        </w:rPr>
        <w:t>elektronický dokument ošetrený kvalifikovaným elektronickým podpisom)</w:t>
      </w:r>
      <w:del w:id="1926" w:author="Karol M" w:date="2024-07-02T09:08:00Z">
        <w:r w:rsidR="00814F6E" w:rsidRPr="00EB7329" w:rsidDel="004968F9">
          <w:rPr>
            <w:rFonts w:ascii="Times New Roman" w:eastAsia="Times New Roman" w:hAnsi="Times New Roman" w:cs="Times New Roman"/>
            <w:lang w:eastAsia="sk-SK"/>
          </w:rPr>
          <w:delText xml:space="preserve"> </w:delText>
        </w:r>
        <w:r w:rsidR="00FA76DE" w:rsidDel="004968F9">
          <w:rPr>
            <w:rFonts w:ascii="Times New Roman" w:eastAsia="Times New Roman" w:hAnsi="Times New Roman" w:cs="Times New Roman"/>
            <w:lang w:eastAsia="sk-SK"/>
          </w:rPr>
          <w:delText xml:space="preserve"> </w:delText>
        </w:r>
      </w:del>
      <w:ins w:id="1927" w:author="Karol M" w:date="2024-07-02T09:08:00Z">
        <w:r w:rsidR="004968F9">
          <w:rPr>
            <w:rFonts w:ascii="Times New Roman" w:eastAsia="Times New Roman" w:hAnsi="Times New Roman" w:cs="Times New Roman"/>
            <w:lang w:eastAsia="sk-SK"/>
          </w:rPr>
          <w:t xml:space="preserve"> </w:t>
        </w:r>
      </w:ins>
      <w:r w:rsidR="00FA76DE">
        <w:rPr>
          <w:rFonts w:ascii="Times New Roman" w:eastAsia="Times New Roman" w:hAnsi="Times New Roman" w:cs="Times New Roman"/>
          <w:lang w:eastAsia="sk-SK"/>
        </w:rPr>
        <w:t xml:space="preserve">sa predkladá </w:t>
      </w:r>
      <w:r w:rsidR="00814F6E" w:rsidRPr="00EB7329">
        <w:rPr>
          <w:rFonts w:ascii="Times New Roman" w:eastAsia="Times New Roman" w:hAnsi="Times New Roman" w:cs="Times New Roman"/>
          <w:lang w:eastAsia="sk-SK"/>
        </w:rPr>
        <w:t xml:space="preserve">s neanonymizovanými údajmi a podpismi zmluvných strán, vrátane všetkých jej príloh (a teda </w:t>
      </w:r>
      <w:r w:rsidR="00814F6E" w:rsidRPr="00EB7329">
        <w:rPr>
          <w:rFonts w:ascii="Times New Roman" w:eastAsia="Times New Roman" w:hAnsi="Times New Roman" w:cs="Times New Roman"/>
          <w:iCs/>
          <w:lang w:eastAsia="sk-SK"/>
        </w:rPr>
        <w:t>napr. predloženie potvrdenia o zverejnení zmluvy v CRZ nie je postačujúce)</w:t>
      </w:r>
      <w:r w:rsidR="00814F6E" w:rsidRPr="00EB7329">
        <w:rPr>
          <w:rFonts w:ascii="Times New Roman" w:eastAsia="Times New Roman" w:hAnsi="Times New Roman" w:cs="Times New Roman"/>
          <w:lang w:eastAsia="sk-SK"/>
        </w:rPr>
        <w:t>.</w:t>
      </w:r>
      <w:r w:rsidR="00C56C9E" w:rsidRPr="00EB7329">
        <w:rPr>
          <w:rFonts w:ascii="Times New Roman" w:eastAsia="Times New Roman" w:hAnsi="Times New Roman" w:cs="Times New Roman"/>
          <w:lang w:eastAsia="sk-SK"/>
        </w:rPr>
        <w:t xml:space="preserve"> </w:t>
      </w:r>
    </w:p>
    <w:p w14:paraId="0DEA8C76" w14:textId="48D2FF7E" w:rsidR="00D71290" w:rsidRPr="00EB7329" w:rsidRDefault="00FA76DE" w:rsidP="004935C5">
      <w:pPr>
        <w:spacing w:before="120" w:line="240" w:lineRule="auto"/>
        <w:jc w:val="both"/>
        <w:rPr>
          <w:rFonts w:ascii="Times New Roman" w:hAnsi="Times New Roman" w:cs="Times New Roman"/>
          <w:b/>
        </w:rPr>
      </w:pPr>
      <w:r>
        <w:rPr>
          <w:rFonts w:ascii="Times New Roman" w:eastAsia="Times New Roman" w:hAnsi="Times New Roman" w:cs="Times New Roman"/>
          <w:b/>
          <w:lang w:eastAsia="sk-SK"/>
        </w:rPr>
        <w:t>Súčasťou žiadosti o vykonanie kontroly VO je z</w:t>
      </w:r>
      <w:r w:rsidRPr="00EB7329">
        <w:rPr>
          <w:rFonts w:ascii="Times New Roman" w:eastAsia="Times New Roman" w:hAnsi="Times New Roman" w:cs="Times New Roman"/>
          <w:b/>
          <w:lang w:eastAsia="sk-SK"/>
        </w:rPr>
        <w:t xml:space="preserve">oznam </w:t>
      </w:r>
      <w:r>
        <w:rPr>
          <w:rFonts w:ascii="Times New Roman" w:eastAsia="Times New Roman" w:hAnsi="Times New Roman" w:cs="Times New Roman"/>
          <w:b/>
          <w:lang w:eastAsia="sk-SK"/>
        </w:rPr>
        <w:t xml:space="preserve">predkladanej </w:t>
      </w:r>
      <w:r w:rsidR="00C56C9E" w:rsidRPr="00EB7329">
        <w:rPr>
          <w:rFonts w:ascii="Times New Roman" w:eastAsia="Times New Roman" w:hAnsi="Times New Roman" w:cs="Times New Roman"/>
          <w:b/>
          <w:lang w:eastAsia="sk-SK"/>
        </w:rPr>
        <w:t>dokumentácie</w:t>
      </w:r>
      <w:r>
        <w:rPr>
          <w:rFonts w:ascii="Times New Roman" w:eastAsia="Times New Roman" w:hAnsi="Times New Roman" w:cs="Times New Roman"/>
          <w:b/>
          <w:lang w:eastAsia="sk-SK"/>
        </w:rPr>
        <w:t xml:space="preserve">, ktorý musí obsahovať </w:t>
      </w:r>
      <w:proofErr w:type="spellStart"/>
      <w:r>
        <w:rPr>
          <w:rFonts w:ascii="Times New Roman" w:eastAsia="Times New Roman" w:hAnsi="Times New Roman" w:cs="Times New Roman"/>
          <w:b/>
          <w:lang w:eastAsia="sk-SK"/>
        </w:rPr>
        <w:t>o.i</w:t>
      </w:r>
      <w:proofErr w:type="spellEnd"/>
      <w:r>
        <w:rPr>
          <w:rFonts w:ascii="Times New Roman" w:eastAsia="Times New Roman" w:hAnsi="Times New Roman" w:cs="Times New Roman"/>
          <w:b/>
          <w:lang w:eastAsia="sk-SK"/>
        </w:rPr>
        <w:t>. názvy elektronických dokumentov predkladaných do ITMS.</w:t>
      </w:r>
      <w:r w:rsidR="00C56C9E" w:rsidRPr="00EB7329">
        <w:rPr>
          <w:rFonts w:ascii="Times New Roman" w:eastAsia="Times New Roman" w:hAnsi="Times New Roman" w:cs="Times New Roman"/>
          <w:lang w:eastAsia="sk-SK"/>
        </w:rPr>
        <w:t xml:space="preserve"> </w:t>
      </w:r>
    </w:p>
    <w:p w14:paraId="2C657117" w14:textId="678C8715" w:rsidR="00655EF0" w:rsidRPr="00EB7329" w:rsidRDefault="00655EF0" w:rsidP="004935C5">
      <w:pPr>
        <w:spacing w:before="120" w:line="240" w:lineRule="auto"/>
        <w:jc w:val="both"/>
        <w:rPr>
          <w:rFonts w:ascii="Times New Roman" w:hAnsi="Times New Roman" w:cs="Times New Roman"/>
        </w:rPr>
      </w:pPr>
      <w:r w:rsidRPr="00EB7329">
        <w:rPr>
          <w:rFonts w:ascii="Times New Roman" w:hAnsi="Times New Roman" w:cs="Times New Roman"/>
        </w:rPr>
        <w:t>Ako súčasť žiadosti o vykonanie kontroly prijímateľ predkladá aj</w:t>
      </w:r>
      <w:r w:rsidR="00332613" w:rsidRPr="00EB7329">
        <w:rPr>
          <w:rFonts w:ascii="Times New Roman" w:hAnsi="Times New Roman" w:cs="Times New Roman"/>
        </w:rPr>
        <w:t xml:space="preserve"> Čestné vyhlásenie </w:t>
      </w:r>
      <w:r w:rsidR="00FF06A5" w:rsidRPr="00EB7329">
        <w:rPr>
          <w:rFonts w:ascii="Times New Roman" w:hAnsi="Times New Roman" w:cs="Times New Roman"/>
        </w:rPr>
        <w:br/>
      </w:r>
      <w:r w:rsidR="00332613" w:rsidRPr="00EB7329">
        <w:rPr>
          <w:rFonts w:ascii="Times New Roman" w:hAnsi="Times New Roman" w:cs="Times New Roman"/>
        </w:rPr>
        <w:t xml:space="preserve">o neprítomnosti konfliktu záujmov osôb zúčastňujúcich sa na procese </w:t>
      </w:r>
      <w:r w:rsidR="00332613" w:rsidRPr="008E1716">
        <w:rPr>
          <w:rFonts w:ascii="Times New Roman" w:hAnsi="Times New Roman" w:cs="Times New Roman"/>
        </w:rPr>
        <w:t>VO (</w:t>
      </w:r>
      <w:r w:rsidR="00FF06A5" w:rsidRPr="008E1716">
        <w:rPr>
          <w:rFonts w:ascii="Times New Roman" w:hAnsi="Times New Roman" w:cs="Times New Roman"/>
        </w:rPr>
        <w:t xml:space="preserve">viď </w:t>
      </w:r>
      <w:r w:rsidR="00332613" w:rsidRPr="00C85258">
        <w:rPr>
          <w:rFonts w:ascii="Times New Roman" w:hAnsi="Times New Roman" w:cs="Times New Roman"/>
          <w:i/>
        </w:rPr>
        <w:t>príloh</w:t>
      </w:r>
      <w:r w:rsidR="00FF06A5" w:rsidRPr="00356DF9">
        <w:rPr>
          <w:rFonts w:ascii="Times New Roman" w:hAnsi="Times New Roman" w:cs="Times New Roman"/>
          <w:i/>
        </w:rPr>
        <w:t>u</w:t>
      </w:r>
      <w:r w:rsidR="00332613" w:rsidRPr="00897ACF">
        <w:rPr>
          <w:rFonts w:ascii="Times New Roman" w:hAnsi="Times New Roman" w:cs="Times New Roman"/>
          <w:i/>
        </w:rPr>
        <w:t xml:space="preserve"> č. </w:t>
      </w:r>
      <w:del w:id="1928" w:author="Karol M" w:date="2024-08-16T07:50:00Z">
        <w:r w:rsidR="00900881" w:rsidDel="00135DC1">
          <w:rPr>
            <w:rFonts w:ascii="Times New Roman" w:hAnsi="Times New Roman" w:cs="Times New Roman"/>
            <w:i/>
          </w:rPr>
          <w:delText>8</w:delText>
        </w:r>
        <w:r w:rsidR="00900881" w:rsidRPr="00897ACF" w:rsidDel="00135DC1">
          <w:rPr>
            <w:rFonts w:ascii="Times New Roman" w:hAnsi="Times New Roman" w:cs="Times New Roman"/>
            <w:i/>
          </w:rPr>
          <w:delText xml:space="preserve"> </w:delText>
        </w:r>
      </w:del>
      <w:ins w:id="1929" w:author="Karol M" w:date="2024-08-16T07:50:00Z">
        <w:r w:rsidR="00135DC1">
          <w:rPr>
            <w:rFonts w:ascii="Times New Roman" w:hAnsi="Times New Roman" w:cs="Times New Roman"/>
            <w:i/>
          </w:rPr>
          <w:t>9</w:t>
        </w:r>
        <w:r w:rsidR="00135DC1" w:rsidRPr="00897ACF">
          <w:rPr>
            <w:rFonts w:ascii="Times New Roman" w:hAnsi="Times New Roman" w:cs="Times New Roman"/>
            <w:i/>
          </w:rPr>
          <w:t xml:space="preserve"> </w:t>
        </w:r>
      </w:ins>
      <w:r w:rsidR="00FF06A5" w:rsidRPr="00897ACF">
        <w:rPr>
          <w:rFonts w:ascii="Times New Roman" w:hAnsi="Times New Roman" w:cs="Times New Roman"/>
          <w:i/>
        </w:rPr>
        <w:t>Usmernenia</w:t>
      </w:r>
      <w:r w:rsidR="00332613" w:rsidRPr="00897ACF">
        <w:rPr>
          <w:rFonts w:ascii="Times New Roman" w:hAnsi="Times New Roman" w:cs="Times New Roman"/>
        </w:rPr>
        <w:t xml:space="preserve">) a </w:t>
      </w:r>
      <w:r w:rsidRPr="00897ACF">
        <w:rPr>
          <w:rFonts w:ascii="Times New Roman" w:hAnsi="Times New Roman" w:cs="Times New Roman"/>
        </w:rPr>
        <w:t xml:space="preserve"> Čestné vyhlásenie prijímateľa o úplnosti a kompletnosti dokladov (</w:t>
      </w:r>
      <w:r w:rsidR="00FF06A5" w:rsidRPr="00897ACF">
        <w:rPr>
          <w:rFonts w:ascii="Times New Roman" w:hAnsi="Times New Roman" w:cs="Times New Roman"/>
        </w:rPr>
        <w:t xml:space="preserve">viď </w:t>
      </w:r>
      <w:r w:rsidRPr="00897ACF">
        <w:rPr>
          <w:rFonts w:ascii="Times New Roman" w:hAnsi="Times New Roman" w:cs="Times New Roman"/>
          <w:i/>
        </w:rPr>
        <w:t>príloh</w:t>
      </w:r>
      <w:r w:rsidR="00FF06A5" w:rsidRPr="00897ACF">
        <w:rPr>
          <w:rFonts w:ascii="Times New Roman" w:hAnsi="Times New Roman" w:cs="Times New Roman"/>
          <w:i/>
        </w:rPr>
        <w:t>u</w:t>
      </w:r>
      <w:r w:rsidRPr="00897ACF">
        <w:rPr>
          <w:rFonts w:ascii="Times New Roman" w:hAnsi="Times New Roman" w:cs="Times New Roman"/>
          <w:i/>
        </w:rPr>
        <w:t xml:space="preserve"> č. </w:t>
      </w:r>
      <w:del w:id="1930" w:author="Karol M" w:date="2024-08-16T07:50:00Z">
        <w:r w:rsidR="00900881" w:rsidDel="00135DC1">
          <w:rPr>
            <w:rFonts w:ascii="Times New Roman" w:hAnsi="Times New Roman" w:cs="Times New Roman"/>
            <w:i/>
          </w:rPr>
          <w:delText>9</w:delText>
        </w:r>
      </w:del>
      <w:ins w:id="1931" w:author="Karol M" w:date="2024-08-16T07:50:00Z">
        <w:r w:rsidR="00135DC1">
          <w:rPr>
            <w:rFonts w:ascii="Times New Roman" w:hAnsi="Times New Roman" w:cs="Times New Roman"/>
            <w:i/>
          </w:rPr>
          <w:t>10</w:t>
        </w:r>
      </w:ins>
      <w:r w:rsidR="00FF06A5" w:rsidRPr="00897ACF">
        <w:rPr>
          <w:rFonts w:ascii="Times New Roman" w:hAnsi="Times New Roman" w:cs="Times New Roman"/>
          <w:i/>
        </w:rPr>
        <w:t xml:space="preserve"> Usmernenia</w:t>
      </w:r>
      <w:r w:rsidRPr="00897ACF">
        <w:rPr>
          <w:rFonts w:ascii="Times New Roman" w:hAnsi="Times New Roman" w:cs="Times New Roman"/>
        </w:rPr>
        <w:t>)</w:t>
      </w:r>
      <w:bookmarkStart w:id="1932" w:name="_Hlk66945455"/>
      <w:r w:rsidRPr="00897ACF">
        <w:rPr>
          <w:rFonts w:ascii="Times New Roman" w:hAnsi="Times New Roman" w:cs="Times New Roman"/>
        </w:rPr>
        <w:t>.</w:t>
      </w:r>
      <w:bookmarkEnd w:id="1932"/>
    </w:p>
    <w:p w14:paraId="7A1B4C47" w14:textId="77777777" w:rsidR="005F248E" w:rsidRPr="00EB7329" w:rsidRDefault="005F248E" w:rsidP="004935C5">
      <w:pPr>
        <w:spacing w:before="120" w:line="240" w:lineRule="auto"/>
        <w:rPr>
          <w:rFonts w:ascii="Times New Roman" w:hAnsi="Times New Roman" w:cs="Times New Roman"/>
        </w:rPr>
      </w:pPr>
      <w:r w:rsidRPr="00EB7329">
        <w:rPr>
          <w:rFonts w:ascii="Times New Roman" w:hAnsi="Times New Roman" w:cs="Times New Roman"/>
        </w:rPr>
        <w:t xml:space="preserve">Prijímateľ použije </w:t>
      </w:r>
      <w:r w:rsidR="00EB1848" w:rsidRPr="00EB7329">
        <w:rPr>
          <w:rFonts w:ascii="Times New Roman" w:hAnsi="Times New Roman" w:cs="Times New Roman"/>
        </w:rPr>
        <w:t xml:space="preserve">pri predkladaní dokumentácie </w:t>
      </w:r>
      <w:r w:rsidRPr="00EB7329">
        <w:rPr>
          <w:rFonts w:ascii="Times New Roman" w:hAnsi="Times New Roman" w:cs="Times New Roman"/>
        </w:rPr>
        <w:t>nasledovný postup:</w:t>
      </w:r>
    </w:p>
    <w:p w14:paraId="044A2F97" w14:textId="259F6047" w:rsidR="005F248E" w:rsidRPr="00EB7329" w:rsidRDefault="00110C77" w:rsidP="00897ACF">
      <w:pPr>
        <w:spacing w:before="120" w:line="240" w:lineRule="auto"/>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P</w:t>
      </w:r>
      <w:r w:rsidR="005F248E" w:rsidRPr="00EB7329">
        <w:rPr>
          <w:rFonts w:ascii="Times New Roman" w:eastAsia="Times New Roman" w:hAnsi="Times New Roman" w:cs="Times New Roman"/>
          <w:lang w:eastAsia="sk-SK"/>
        </w:rPr>
        <w:t xml:space="preserve">rijímateľ vyhotoví </w:t>
      </w:r>
      <w:proofErr w:type="spellStart"/>
      <w:r w:rsidRPr="00EB7329">
        <w:rPr>
          <w:rFonts w:ascii="Times New Roman" w:eastAsia="Times New Roman" w:hAnsi="Times New Roman" w:cs="Times New Roman"/>
          <w:lang w:eastAsia="sk-SK"/>
        </w:rPr>
        <w:t>sken</w:t>
      </w:r>
      <w:proofErr w:type="spellEnd"/>
      <w:r w:rsidR="005F248E" w:rsidRPr="00EB7329">
        <w:rPr>
          <w:rFonts w:ascii="Times New Roman" w:eastAsia="Times New Roman" w:hAnsi="Times New Roman" w:cs="Times New Roman"/>
          <w:lang w:eastAsia="sk-SK"/>
        </w:rPr>
        <w:t> celej dokumentácie z</w:t>
      </w:r>
      <w:r w:rsidR="00526C6A">
        <w:rPr>
          <w:rFonts w:ascii="Times New Roman" w:eastAsia="Times New Roman" w:hAnsi="Times New Roman" w:cs="Times New Roman"/>
          <w:lang w:eastAsia="sk-SK"/>
        </w:rPr>
        <w:t xml:space="preserve"> pripravovaného, </w:t>
      </w:r>
      <w:r w:rsidR="005F248E" w:rsidRPr="00EB7329">
        <w:rPr>
          <w:rFonts w:ascii="Times New Roman" w:eastAsia="Times New Roman" w:hAnsi="Times New Roman" w:cs="Times New Roman"/>
          <w:lang w:eastAsia="sk-SK"/>
        </w:rPr>
        <w:t xml:space="preserve">prebiehajúceho  </w:t>
      </w:r>
      <w:r w:rsidRPr="00EB7329">
        <w:rPr>
          <w:rFonts w:ascii="Times New Roman" w:eastAsia="Times New Roman" w:hAnsi="Times New Roman" w:cs="Times New Roman"/>
          <w:lang w:eastAsia="sk-SK"/>
        </w:rPr>
        <w:t xml:space="preserve">alebo zrealizovaného </w:t>
      </w:r>
      <w:r w:rsidR="00070F15" w:rsidRPr="00EB7329">
        <w:rPr>
          <w:rFonts w:ascii="Times New Roman" w:eastAsia="Times New Roman" w:hAnsi="Times New Roman" w:cs="Times New Roman"/>
          <w:lang w:eastAsia="sk-SK"/>
        </w:rPr>
        <w:t>VO</w:t>
      </w:r>
      <w:r w:rsidR="005F1FEF" w:rsidRPr="00EB7329">
        <w:rPr>
          <w:rFonts w:ascii="Times New Roman" w:eastAsia="Times New Roman" w:hAnsi="Times New Roman" w:cs="Times New Roman"/>
          <w:lang w:eastAsia="sk-SK"/>
        </w:rPr>
        <w:t>.</w:t>
      </w:r>
      <w:r w:rsidRPr="00EB7329">
        <w:rPr>
          <w:rFonts w:ascii="Times New Roman" w:eastAsia="Times New Roman" w:hAnsi="Times New Roman" w:cs="Times New Roman"/>
          <w:lang w:eastAsia="sk-SK"/>
        </w:rPr>
        <w:t xml:space="preserve"> T</w:t>
      </w:r>
      <w:r w:rsidR="00F430BB" w:rsidRPr="00EB7329">
        <w:rPr>
          <w:rFonts w:ascii="Times New Roman" w:eastAsia="Times New Roman" w:hAnsi="Times New Roman" w:cs="Times New Roman"/>
          <w:lang w:eastAsia="sk-SK"/>
        </w:rPr>
        <w:t xml:space="preserve">akouto formou je možné predkladať dokumentáciu len vtedy, </w:t>
      </w:r>
      <w:r w:rsidR="00FB42F2" w:rsidRPr="00EB7329">
        <w:rPr>
          <w:rFonts w:ascii="Times New Roman" w:eastAsia="Times New Roman" w:hAnsi="Times New Roman" w:cs="Times New Roman"/>
          <w:lang w:eastAsia="sk-SK"/>
        </w:rPr>
        <w:t xml:space="preserve">ak zákazka nebola realizovaná prostredníctvom elektronickej komunikácie podľa </w:t>
      </w:r>
      <w:del w:id="1933" w:author="Karol M" w:date="2024-07-29T17:57:00Z">
        <w:r w:rsidR="00526C6A" w:rsidDel="00CE571A">
          <w:rPr>
            <w:rFonts w:ascii="Times New Roman" w:eastAsia="Times New Roman" w:hAnsi="Times New Roman" w:cs="Times New Roman"/>
            <w:lang w:eastAsia="sk-SK"/>
          </w:rPr>
          <w:br/>
        </w:r>
      </w:del>
      <w:r w:rsidR="00FB42F2" w:rsidRPr="00EB7329">
        <w:rPr>
          <w:rFonts w:ascii="Times New Roman" w:eastAsia="Times New Roman" w:hAnsi="Times New Roman" w:cs="Times New Roman"/>
          <w:lang w:eastAsia="sk-SK"/>
        </w:rPr>
        <w:t>§ 20 ZVO</w:t>
      </w:r>
      <w:r w:rsidR="005F248E" w:rsidRPr="00EB7329">
        <w:rPr>
          <w:rFonts w:ascii="Times New Roman" w:eastAsia="Times New Roman" w:hAnsi="Times New Roman" w:cs="Times New Roman"/>
          <w:lang w:eastAsia="sk-SK"/>
        </w:rPr>
        <w:t>.</w:t>
      </w:r>
      <w:r w:rsidRPr="00EB7329">
        <w:rPr>
          <w:rFonts w:ascii="Times New Roman" w:eastAsia="Times New Roman" w:hAnsi="Times New Roman" w:cs="Times New Roman"/>
          <w:lang w:eastAsia="sk-SK"/>
        </w:rPr>
        <w:t xml:space="preserve"> Ak zákazka bola zrealizovaná </w:t>
      </w:r>
      <w:r w:rsidR="00BE2DB6" w:rsidRPr="00EB7329">
        <w:rPr>
          <w:rFonts w:ascii="Times New Roman" w:eastAsia="Times New Roman" w:hAnsi="Times New Roman" w:cs="Times New Roman"/>
          <w:lang w:eastAsia="sk-SK"/>
        </w:rPr>
        <w:t xml:space="preserve">prostredníctvom elektronickej komunikácie </w:t>
      </w:r>
      <w:r w:rsidRPr="00EB7329">
        <w:rPr>
          <w:rFonts w:ascii="Times New Roman" w:eastAsia="Times New Roman" w:hAnsi="Times New Roman" w:cs="Times New Roman"/>
          <w:lang w:eastAsia="sk-SK"/>
        </w:rPr>
        <w:t xml:space="preserve">podľa </w:t>
      </w:r>
      <w:del w:id="1934" w:author="Karol M" w:date="2024-07-29T17:57:00Z">
        <w:r w:rsidR="006C0C3D" w:rsidDel="00CE571A">
          <w:rPr>
            <w:rFonts w:ascii="Times New Roman" w:eastAsia="Times New Roman" w:hAnsi="Times New Roman" w:cs="Times New Roman"/>
            <w:lang w:eastAsia="sk-SK"/>
          </w:rPr>
          <w:br/>
        </w:r>
      </w:del>
      <w:r w:rsidRPr="00EB7329">
        <w:rPr>
          <w:rFonts w:ascii="Times New Roman" w:eastAsia="Times New Roman" w:hAnsi="Times New Roman" w:cs="Times New Roman"/>
          <w:lang w:eastAsia="sk-SK"/>
        </w:rPr>
        <w:t xml:space="preserve">§ 20 ZVO, musí prijímateľ predložiť </w:t>
      </w:r>
      <w:r w:rsidR="006E4989">
        <w:rPr>
          <w:rFonts w:ascii="Times New Roman" w:eastAsia="Times New Roman" w:hAnsi="Times New Roman" w:cs="Times New Roman"/>
          <w:lang w:eastAsia="sk-SK"/>
        </w:rPr>
        <w:t>R</w:t>
      </w:r>
      <w:r w:rsidRPr="00EB7329">
        <w:rPr>
          <w:rFonts w:ascii="Times New Roman" w:eastAsia="Times New Roman" w:hAnsi="Times New Roman" w:cs="Times New Roman"/>
          <w:lang w:eastAsia="sk-SK"/>
        </w:rPr>
        <w:t xml:space="preserve">O prístup umožňujúci kontrolu </w:t>
      </w:r>
      <w:r w:rsidR="00070F15" w:rsidRPr="00EB7329">
        <w:rPr>
          <w:rFonts w:ascii="Times New Roman" w:eastAsia="Times New Roman" w:hAnsi="Times New Roman" w:cs="Times New Roman"/>
          <w:lang w:eastAsia="sk-SK"/>
        </w:rPr>
        <w:t>VO</w:t>
      </w:r>
      <w:r w:rsidRPr="00EB7329">
        <w:rPr>
          <w:rFonts w:ascii="Times New Roman" w:eastAsia="Times New Roman" w:hAnsi="Times New Roman" w:cs="Times New Roman"/>
          <w:lang w:eastAsia="sk-SK"/>
        </w:rPr>
        <w:t xml:space="preserve"> v elektronickom prostriedku</w:t>
      </w:r>
      <w:r w:rsidR="00BE2DB6" w:rsidRPr="00EB7329">
        <w:rPr>
          <w:rFonts w:ascii="Times New Roman" w:eastAsia="Times New Roman" w:hAnsi="Times New Roman" w:cs="Times New Roman"/>
          <w:lang w:eastAsia="sk-SK"/>
        </w:rPr>
        <w:t>. D</w:t>
      </w:r>
      <w:r w:rsidRPr="00EB7329">
        <w:rPr>
          <w:rFonts w:ascii="Times New Roman" w:eastAsia="Times New Roman" w:hAnsi="Times New Roman" w:cs="Times New Roman"/>
          <w:lang w:eastAsia="sk-SK"/>
        </w:rPr>
        <w:t>okumenty</w:t>
      </w:r>
      <w:r w:rsidR="00BE2DB6" w:rsidRPr="00EB7329">
        <w:rPr>
          <w:rFonts w:ascii="Times New Roman" w:eastAsia="Times New Roman" w:hAnsi="Times New Roman" w:cs="Times New Roman"/>
          <w:lang w:eastAsia="sk-SK"/>
        </w:rPr>
        <w:t>, ktoré</w:t>
      </w:r>
      <w:r w:rsidRPr="00EB7329">
        <w:rPr>
          <w:rFonts w:ascii="Times New Roman" w:eastAsia="Times New Roman" w:hAnsi="Times New Roman" w:cs="Times New Roman"/>
          <w:lang w:eastAsia="sk-SK"/>
        </w:rPr>
        <w:t xml:space="preserve"> v ňom </w:t>
      </w:r>
      <w:r w:rsidR="00BE2DB6" w:rsidRPr="00EB7329">
        <w:rPr>
          <w:rFonts w:ascii="Times New Roman" w:eastAsia="Times New Roman" w:hAnsi="Times New Roman" w:cs="Times New Roman"/>
          <w:lang w:eastAsia="sk-SK"/>
        </w:rPr>
        <w:t xml:space="preserve">nie sú </w:t>
      </w:r>
      <w:r w:rsidRPr="00EB7329">
        <w:rPr>
          <w:rFonts w:ascii="Times New Roman" w:eastAsia="Times New Roman" w:hAnsi="Times New Roman" w:cs="Times New Roman"/>
          <w:lang w:eastAsia="sk-SK"/>
        </w:rPr>
        <w:t>obsiahnuté</w:t>
      </w:r>
      <w:r w:rsidR="00BE2DB6" w:rsidRPr="00EB7329">
        <w:rPr>
          <w:rFonts w:ascii="Times New Roman" w:eastAsia="Times New Roman" w:hAnsi="Times New Roman" w:cs="Times New Roman"/>
          <w:lang w:eastAsia="sk-SK"/>
        </w:rPr>
        <w:t>,</w:t>
      </w:r>
      <w:r w:rsidRPr="00EB7329">
        <w:rPr>
          <w:rFonts w:ascii="Times New Roman" w:eastAsia="Times New Roman" w:hAnsi="Times New Roman" w:cs="Times New Roman"/>
          <w:lang w:eastAsia="sk-SK"/>
        </w:rPr>
        <w:t xml:space="preserve"> </w:t>
      </w:r>
      <w:r w:rsidR="00BE2DB6" w:rsidRPr="00EB7329">
        <w:rPr>
          <w:rFonts w:ascii="Times New Roman" w:eastAsia="Times New Roman" w:hAnsi="Times New Roman" w:cs="Times New Roman"/>
          <w:lang w:eastAsia="sk-SK"/>
        </w:rPr>
        <w:t xml:space="preserve">prijímateľ </w:t>
      </w:r>
      <w:r w:rsidRPr="00EB7329">
        <w:rPr>
          <w:rFonts w:ascii="Times New Roman" w:eastAsia="Times New Roman" w:hAnsi="Times New Roman" w:cs="Times New Roman"/>
          <w:lang w:eastAsia="sk-SK"/>
        </w:rPr>
        <w:t xml:space="preserve">predkladá </w:t>
      </w:r>
      <w:r w:rsidR="00AF10F4">
        <w:rPr>
          <w:rFonts w:ascii="Times New Roman" w:eastAsia="Times New Roman" w:hAnsi="Times New Roman" w:cs="Times New Roman"/>
          <w:lang w:eastAsia="sk-SK"/>
        </w:rPr>
        <w:t>na</w:t>
      </w:r>
      <w:r w:rsidR="00C274E2">
        <w:rPr>
          <w:rFonts w:ascii="Times New Roman" w:eastAsia="Times New Roman" w:hAnsi="Times New Roman" w:cs="Times New Roman"/>
          <w:lang w:eastAsia="sk-SK"/>
        </w:rPr>
        <w:t>skenované</w:t>
      </w:r>
      <w:r w:rsidRPr="00EB7329">
        <w:rPr>
          <w:rFonts w:ascii="Times New Roman" w:eastAsia="Times New Roman" w:hAnsi="Times New Roman" w:cs="Times New Roman"/>
          <w:lang w:eastAsia="sk-SK"/>
        </w:rPr>
        <w:t xml:space="preserve">. </w:t>
      </w:r>
    </w:p>
    <w:p w14:paraId="6BCF6EAB" w14:textId="6E3D5BC2" w:rsidR="00D85B37" w:rsidRDefault="00C274E2" w:rsidP="00897ACF">
      <w:pPr>
        <w:spacing w:before="120" w:line="240" w:lineRule="auto"/>
        <w:jc w:val="both"/>
        <w:rPr>
          <w:rFonts w:ascii="Times New Roman" w:hAnsi="Times New Roman"/>
          <w:lang w:eastAsia="x-none"/>
        </w:rPr>
      </w:pPr>
      <w:r w:rsidRPr="00385E8D">
        <w:rPr>
          <w:rFonts w:ascii="Times New Roman" w:hAnsi="Times New Roman"/>
          <w:lang w:eastAsia="x-none"/>
        </w:rPr>
        <w:t xml:space="preserve">Lehoty na výkon kontroly VO a obstarávania </w:t>
      </w:r>
      <w:r>
        <w:rPr>
          <w:rFonts w:ascii="Times New Roman" w:hAnsi="Times New Roman"/>
          <w:lang w:eastAsia="x-none"/>
        </w:rPr>
        <w:t xml:space="preserve">pre </w:t>
      </w:r>
      <w:r w:rsidR="00AF10F4">
        <w:rPr>
          <w:rFonts w:ascii="Times New Roman" w:hAnsi="Times New Roman"/>
          <w:lang w:eastAsia="x-none"/>
        </w:rPr>
        <w:t>R</w:t>
      </w:r>
      <w:r>
        <w:rPr>
          <w:rFonts w:ascii="Times New Roman" w:hAnsi="Times New Roman"/>
          <w:lang w:eastAsia="x-none"/>
        </w:rPr>
        <w:t xml:space="preserve">O </w:t>
      </w:r>
      <w:r w:rsidRPr="00385E8D">
        <w:rPr>
          <w:rFonts w:ascii="Times New Roman" w:hAnsi="Times New Roman"/>
          <w:lang w:eastAsia="x-none"/>
        </w:rPr>
        <w:t>začínajú plynúť prvým</w:t>
      </w:r>
      <w:r w:rsidR="00AF10F4">
        <w:rPr>
          <w:rFonts w:ascii="Times New Roman" w:hAnsi="Times New Roman"/>
          <w:lang w:eastAsia="x-none"/>
        </w:rPr>
        <w:t xml:space="preserve"> pracovným</w:t>
      </w:r>
      <w:r w:rsidRPr="00385E8D">
        <w:rPr>
          <w:rFonts w:ascii="Times New Roman" w:hAnsi="Times New Roman"/>
          <w:lang w:eastAsia="x-none"/>
        </w:rPr>
        <w:t xml:space="preserve"> dňom nasledujúcim </w:t>
      </w:r>
      <w:r>
        <w:rPr>
          <w:rFonts w:ascii="Times New Roman" w:hAnsi="Times New Roman"/>
          <w:lang w:eastAsia="x-none"/>
        </w:rPr>
        <w:t xml:space="preserve">po doručení </w:t>
      </w:r>
      <w:r w:rsidRPr="00385E8D">
        <w:rPr>
          <w:rFonts w:ascii="Times New Roman" w:hAnsi="Times New Roman"/>
          <w:lang w:eastAsia="x-none"/>
        </w:rPr>
        <w:t>žiadosti Prijímateľa o vykonanie kontroly</w:t>
      </w:r>
      <w:r>
        <w:rPr>
          <w:rFonts w:ascii="Times New Roman" w:hAnsi="Times New Roman"/>
          <w:lang w:eastAsia="x-none"/>
        </w:rPr>
        <w:t xml:space="preserve"> </w:t>
      </w:r>
      <w:r w:rsidRPr="00B90C14">
        <w:rPr>
          <w:rFonts w:ascii="Times New Roman" w:hAnsi="Times New Roman"/>
          <w:lang w:eastAsia="x-none"/>
        </w:rPr>
        <w:t>a predložení dokumentácie k VO a</w:t>
      </w:r>
      <w:r>
        <w:rPr>
          <w:rFonts w:ascii="Times New Roman" w:hAnsi="Times New Roman"/>
          <w:lang w:eastAsia="x-none"/>
        </w:rPr>
        <w:t>lebo obstarávaniu cez ITMS v prípade predbežnej kontroly</w:t>
      </w:r>
      <w:r w:rsidRPr="00B90C14">
        <w:rPr>
          <w:rFonts w:ascii="Times New Roman" w:hAnsi="Times New Roman"/>
          <w:lang w:eastAsia="x-none"/>
        </w:rPr>
        <w:t>.</w:t>
      </w:r>
      <w:r>
        <w:rPr>
          <w:rFonts w:ascii="Times New Roman" w:hAnsi="Times New Roman"/>
          <w:lang w:eastAsia="x-none"/>
        </w:rPr>
        <w:t xml:space="preserve"> </w:t>
      </w:r>
    </w:p>
    <w:p w14:paraId="41AB200A" w14:textId="7BA449DE" w:rsidR="00F325C8" w:rsidRDefault="00C274E2" w:rsidP="00897ACF">
      <w:pPr>
        <w:spacing w:before="120" w:line="240" w:lineRule="auto"/>
        <w:jc w:val="both"/>
        <w:rPr>
          <w:rFonts w:ascii="Times New Roman" w:hAnsi="Times New Roman"/>
          <w:lang w:eastAsia="x-none"/>
        </w:rPr>
      </w:pPr>
      <w:r w:rsidRPr="00430B00">
        <w:rPr>
          <w:rFonts w:ascii="Times New Roman" w:hAnsi="Times New Roman"/>
          <w:lang w:eastAsia="x-none"/>
        </w:rPr>
        <w:t xml:space="preserve">Kontrola </w:t>
      </w:r>
      <w:r w:rsidR="00AF10F4">
        <w:rPr>
          <w:rFonts w:ascii="Times New Roman" w:hAnsi="Times New Roman"/>
          <w:lang w:eastAsia="x-none"/>
        </w:rPr>
        <w:t>R</w:t>
      </w:r>
      <w:r w:rsidRPr="00430B00">
        <w:rPr>
          <w:rFonts w:ascii="Times New Roman" w:hAnsi="Times New Roman"/>
          <w:lang w:eastAsia="x-none"/>
        </w:rPr>
        <w:t xml:space="preserve">O po uzavretí zmluvy sa </w:t>
      </w:r>
      <w:r w:rsidRPr="00D85B37">
        <w:rPr>
          <w:rFonts w:ascii="Times New Roman" w:hAnsi="Times New Roman" w:cs="Times New Roman"/>
          <w:lang w:eastAsia="x-none"/>
        </w:rPr>
        <w:t xml:space="preserve">začína </w:t>
      </w:r>
      <w:r w:rsidR="00D85B37" w:rsidRPr="00835DF8">
        <w:rPr>
          <w:rFonts w:ascii="Times New Roman" w:hAnsi="Times New Roman" w:cs="Times New Roman"/>
          <w:b/>
        </w:rPr>
        <w:t>prvým pracovným dňom nasledujúcim po doručení žiadosti Prijímateľa o vykonanie kontroly a predložení dokumentácie k</w:t>
      </w:r>
      <w:del w:id="1935" w:author="Karol M" w:date="2024-07-31T03:28:00Z">
        <w:r w:rsidR="00D85B37" w:rsidRPr="00835DF8" w:rsidDel="007E1FC2">
          <w:rPr>
            <w:rFonts w:ascii="Times New Roman" w:hAnsi="Times New Roman" w:cs="Times New Roman"/>
            <w:b/>
          </w:rPr>
          <w:delText> </w:delText>
        </w:r>
      </w:del>
      <w:ins w:id="1936" w:author="Karol M" w:date="2024-07-31T03:28:00Z">
        <w:r w:rsidR="007E1FC2">
          <w:rPr>
            <w:rFonts w:ascii="Times New Roman" w:hAnsi="Times New Roman" w:cs="Times New Roman"/>
            <w:b/>
          </w:rPr>
          <w:t> </w:t>
        </w:r>
      </w:ins>
      <w:r w:rsidR="00D85B37" w:rsidRPr="00835DF8">
        <w:rPr>
          <w:rFonts w:ascii="Times New Roman" w:hAnsi="Times New Roman" w:cs="Times New Roman"/>
          <w:b/>
        </w:rPr>
        <w:t>VO</w:t>
      </w:r>
      <w:ins w:id="1937" w:author="Karol M" w:date="2024-07-31T03:28:00Z">
        <w:r w:rsidR="007E1FC2">
          <w:rPr>
            <w:rFonts w:ascii="Times New Roman" w:hAnsi="Times New Roman" w:cs="Times New Roman"/>
            <w:b/>
          </w:rPr>
          <w:t xml:space="preserve"> alebo obstarávaniu.</w:t>
        </w:r>
      </w:ins>
      <w:r w:rsidR="00D85B37" w:rsidRPr="00835DF8">
        <w:rPr>
          <w:rFonts w:ascii="Times New Roman" w:hAnsi="Times New Roman" w:cs="Times New Roman"/>
          <w:b/>
        </w:rPr>
        <w:t xml:space="preserve"> </w:t>
      </w:r>
      <w:del w:id="1938" w:author="Karol M" w:date="2024-07-31T03:23:00Z">
        <w:r w:rsidR="00D85B37" w:rsidRPr="00835DF8" w:rsidDel="00DD476F">
          <w:rPr>
            <w:rFonts w:ascii="Times New Roman" w:hAnsi="Times New Roman" w:cs="Times New Roman"/>
            <w:b/>
          </w:rPr>
          <w:delText>v nadlimitnej hodnote alebo k</w:delText>
        </w:r>
        <w:r w:rsidR="00D85B37" w:rsidDel="00DD476F">
          <w:rPr>
            <w:rFonts w:ascii="Times New Roman" w:hAnsi="Times New Roman" w:cs="Times New Roman"/>
            <w:b/>
          </w:rPr>
          <w:delText> </w:delText>
        </w:r>
        <w:r w:rsidR="00D85B37" w:rsidRPr="00835DF8" w:rsidDel="00DD476F">
          <w:rPr>
            <w:rFonts w:ascii="Times New Roman" w:hAnsi="Times New Roman" w:cs="Times New Roman"/>
            <w:b/>
          </w:rPr>
          <w:delText>obstarávaniu</w:delText>
        </w:r>
        <w:r w:rsidR="00D85B37" w:rsidDel="00DD476F">
          <w:rPr>
            <w:rFonts w:ascii="Times New Roman" w:hAnsi="Times New Roman" w:cs="Times New Roman"/>
            <w:b/>
          </w:rPr>
          <w:delText xml:space="preserve"> </w:delText>
        </w:r>
        <w:r w:rsidR="00D85B37" w:rsidRPr="00DF5FB2" w:rsidDel="00DD476F">
          <w:rPr>
            <w:rFonts w:ascii="Times New Roman" w:hAnsi="Times New Roman" w:cs="Times New Roman"/>
            <w:b/>
          </w:rPr>
          <w:delText>v nadlimitnej hodnote</w:delText>
        </w:r>
        <w:r w:rsidR="00D85B37" w:rsidRPr="00835DF8" w:rsidDel="00DD476F">
          <w:rPr>
            <w:rFonts w:ascii="Times New Roman" w:hAnsi="Times New Roman" w:cs="Times New Roman"/>
            <w:b/>
          </w:rPr>
          <w:delText xml:space="preserve"> </w:delText>
        </w:r>
      </w:del>
      <w:r w:rsidR="00D85B37" w:rsidRPr="00835DF8">
        <w:rPr>
          <w:rFonts w:ascii="Times New Roman" w:hAnsi="Times New Roman" w:cs="Times New Roman"/>
          <w:b/>
        </w:rPr>
        <w:t>(opísaných v</w:t>
      </w:r>
      <w:r w:rsidR="0046364C">
        <w:rPr>
          <w:rFonts w:ascii="Times New Roman" w:hAnsi="Times New Roman" w:cs="Times New Roman"/>
          <w:b/>
        </w:rPr>
        <w:t> kapitole 1.6 bod b)</w:t>
      </w:r>
      <w:ins w:id="1939" w:author="Karol M" w:date="2024-07-31T03:29:00Z">
        <w:r w:rsidR="007E1FC2">
          <w:rPr>
            <w:rFonts w:ascii="Times New Roman" w:hAnsi="Times New Roman" w:cs="Times New Roman"/>
            <w:b/>
          </w:rPr>
          <w:t>)</w:t>
        </w:r>
      </w:ins>
      <w:r w:rsidR="0046364C">
        <w:rPr>
          <w:rFonts w:ascii="Times New Roman" w:hAnsi="Times New Roman" w:cs="Times New Roman"/>
          <w:b/>
        </w:rPr>
        <w:t xml:space="preserve"> </w:t>
      </w:r>
      <w:del w:id="1940" w:author="Karol M" w:date="2024-07-31T03:28:00Z">
        <w:r w:rsidR="00D85B37" w:rsidRPr="00835DF8" w:rsidDel="007E1FC2">
          <w:rPr>
            <w:rFonts w:ascii="Times New Roman" w:hAnsi="Times New Roman" w:cs="Times New Roman"/>
            <w:b/>
          </w:rPr>
          <w:delText xml:space="preserve">ods. 1 písm. a) až d)) </w:delText>
        </w:r>
      </w:del>
      <w:r w:rsidR="00D85B37" w:rsidRPr="00835DF8">
        <w:rPr>
          <w:rFonts w:ascii="Times New Roman" w:hAnsi="Times New Roman" w:cs="Times New Roman"/>
          <w:b/>
        </w:rPr>
        <w:t>cez ITMS</w:t>
      </w:r>
      <w:del w:id="1941" w:author="Karol M" w:date="2024-07-31T03:22:00Z">
        <w:r w:rsidR="00D85B37" w:rsidRPr="00D85B37" w:rsidDel="00DD476F">
          <w:rPr>
            <w:rFonts w:ascii="Times New Roman" w:hAnsi="Times New Roman" w:cs="Times New Roman"/>
            <w:lang w:eastAsia="x-none"/>
          </w:rPr>
          <w:delText>, resp. v prípade zákaziek, pri ktorých je vykonávaná analýza rizík podľa tohto</w:delText>
        </w:r>
        <w:r w:rsidR="00D85B37" w:rsidRPr="0046364C" w:rsidDel="00DD476F">
          <w:rPr>
            <w:rFonts w:ascii="Times New Roman" w:hAnsi="Times New Roman" w:cs="Times New Roman"/>
            <w:lang w:eastAsia="x-none"/>
          </w:rPr>
          <w:delText xml:space="preserve"> Usmernenia, </w:delText>
        </w:r>
        <w:r w:rsidR="00D85B37" w:rsidRPr="0046364C" w:rsidDel="00DD476F">
          <w:rPr>
            <w:rFonts w:ascii="Times New Roman" w:hAnsi="Times New Roman" w:cs="Times New Roman"/>
            <w:b/>
            <w:lang w:eastAsia="x-none"/>
          </w:rPr>
          <w:delText>sa začína dňom doručenia oznámenia o začatí kontroly po uzavretí zmluvy zo strany RO</w:delText>
        </w:r>
        <w:r w:rsidR="00D85B37" w:rsidRPr="00835DF8" w:rsidDel="00DD476F">
          <w:rPr>
            <w:rFonts w:ascii="Times New Roman" w:hAnsi="Times New Roman" w:cs="Times New Roman"/>
            <w:b/>
          </w:rPr>
          <w:delText xml:space="preserve"> prijímateľovi</w:delText>
        </w:r>
        <w:r w:rsidR="00D85B37" w:rsidRPr="00835DF8" w:rsidDel="00DD476F">
          <w:rPr>
            <w:rFonts w:ascii="Times New Roman" w:hAnsi="Times New Roman" w:cs="Times New Roman"/>
          </w:rPr>
          <w:delText xml:space="preserve"> </w:delText>
        </w:r>
        <w:r w:rsidRPr="00D85B37" w:rsidDel="00DD476F">
          <w:rPr>
            <w:rFonts w:ascii="Times New Roman" w:hAnsi="Times New Roman" w:cs="Times New Roman"/>
            <w:lang w:eastAsia="x-none"/>
          </w:rPr>
          <w:delText>prostredníctvom ITMS</w:delText>
        </w:r>
      </w:del>
      <w:r w:rsidRPr="00F1779F">
        <w:rPr>
          <w:rFonts w:ascii="Times New Roman" w:hAnsi="Times New Roman"/>
          <w:lang w:eastAsia="x-none"/>
        </w:rPr>
        <w:t>.</w:t>
      </w:r>
    </w:p>
    <w:p w14:paraId="1784D3DE" w14:textId="0DBBF1D2" w:rsidR="00F325C8" w:rsidRPr="003F3CCE" w:rsidRDefault="00F325C8" w:rsidP="00897ACF">
      <w:pPr>
        <w:spacing w:before="120" w:line="240" w:lineRule="auto"/>
        <w:jc w:val="both"/>
        <w:rPr>
          <w:rFonts w:ascii="Times New Roman" w:hAnsi="Times New Roman"/>
          <w:lang w:eastAsia="x-none"/>
        </w:rPr>
      </w:pPr>
      <w:r w:rsidRPr="00B90C14">
        <w:rPr>
          <w:rFonts w:ascii="Times New Roman" w:hAnsi="Times New Roman"/>
          <w:lang w:eastAsia="x-none"/>
        </w:rPr>
        <w:t>Žiadosť o kontrol</w:t>
      </w:r>
      <w:r w:rsidR="000E47AE">
        <w:rPr>
          <w:rFonts w:ascii="Times New Roman" w:hAnsi="Times New Roman"/>
          <w:lang w:eastAsia="x-none"/>
        </w:rPr>
        <w:t>u</w:t>
      </w:r>
      <w:r w:rsidRPr="00B90C14">
        <w:rPr>
          <w:rFonts w:ascii="Times New Roman" w:hAnsi="Times New Roman"/>
          <w:lang w:eastAsia="x-none"/>
        </w:rPr>
        <w:t xml:space="preserve"> (</w:t>
      </w:r>
      <w:r>
        <w:rPr>
          <w:rFonts w:ascii="Times New Roman" w:hAnsi="Times New Roman"/>
          <w:lang w:eastAsia="x-none"/>
        </w:rPr>
        <w:t>vygenerovaná v systéme ITMS</w:t>
      </w:r>
      <w:r w:rsidRPr="00B90C14">
        <w:rPr>
          <w:rFonts w:ascii="Times New Roman" w:hAnsi="Times New Roman"/>
          <w:lang w:eastAsia="x-none"/>
        </w:rPr>
        <w:t>) doručuje prijímateľ prostredníctvom e</w:t>
      </w:r>
      <w:r>
        <w:rPr>
          <w:rFonts w:ascii="Times New Roman" w:hAnsi="Times New Roman"/>
          <w:lang w:eastAsia="x-none"/>
        </w:rPr>
        <w:t xml:space="preserve">videncie </w:t>
      </w:r>
      <w:r w:rsidRPr="00835DF8">
        <w:rPr>
          <w:rFonts w:ascii="Times New Roman" w:hAnsi="Times New Roman"/>
          <w:b/>
          <w:lang w:eastAsia="x-none"/>
        </w:rPr>
        <w:t>Komunikácia v ITMS, bez potreby elektronického podpísania</w:t>
      </w:r>
      <w:r w:rsidRPr="0060441D">
        <w:rPr>
          <w:rFonts w:ascii="Times New Roman" w:hAnsi="Times New Roman"/>
          <w:lang w:eastAsia="x-none"/>
        </w:rPr>
        <w:t>. Rozsah dokumentácie, ktorú prijímateľ</w:t>
      </w:r>
      <w:r>
        <w:rPr>
          <w:rFonts w:ascii="Times New Roman" w:hAnsi="Times New Roman"/>
          <w:lang w:eastAsia="x-none"/>
        </w:rPr>
        <w:t xml:space="preserve"> povinne predkladá cez ITMS</w:t>
      </w:r>
      <w:r w:rsidRPr="0060441D">
        <w:rPr>
          <w:rFonts w:ascii="Times New Roman" w:hAnsi="Times New Roman"/>
          <w:lang w:eastAsia="x-none"/>
        </w:rPr>
        <w:t xml:space="preserve">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Prijímateľ je v každom prípade p</w:t>
      </w:r>
      <w:r>
        <w:rPr>
          <w:rFonts w:ascii="Times New Roman" w:hAnsi="Times New Roman"/>
          <w:lang w:eastAsia="x-none"/>
        </w:rPr>
        <w:t xml:space="preserve">ovinný </w:t>
      </w:r>
      <w:r w:rsidRPr="00835DF8">
        <w:rPr>
          <w:rFonts w:ascii="Times New Roman" w:hAnsi="Times New Roman"/>
          <w:b/>
          <w:lang w:eastAsia="x-none"/>
        </w:rPr>
        <w:t>v ITMS</w:t>
      </w:r>
      <w:r w:rsidRPr="0060441D">
        <w:rPr>
          <w:rFonts w:ascii="Times New Roman" w:hAnsi="Times New Roman"/>
          <w:lang w:eastAsia="x-none"/>
        </w:rPr>
        <w:t xml:space="preserve"> najprv </w:t>
      </w:r>
      <w:r w:rsidRPr="00835DF8">
        <w:rPr>
          <w:rFonts w:ascii="Times New Roman" w:hAnsi="Times New Roman"/>
          <w:b/>
          <w:lang w:eastAsia="x-none"/>
        </w:rPr>
        <w:t>založiť objekt VO</w:t>
      </w:r>
      <w:r w:rsidRPr="0060441D">
        <w:rPr>
          <w:rFonts w:ascii="Times New Roman" w:hAnsi="Times New Roman"/>
          <w:lang w:eastAsia="x-none"/>
        </w:rPr>
        <w:t xml:space="preserve">. Je akceptovateľné, ak prijímateľ uvedie </w:t>
      </w:r>
      <w:r w:rsidRPr="00835DF8">
        <w:rPr>
          <w:rFonts w:ascii="Times New Roman" w:hAnsi="Times New Roman"/>
          <w:b/>
          <w:lang w:eastAsia="x-none"/>
        </w:rPr>
        <w:t>prostredníctvom hypertextového linku odkaz na dokumentáciu zverejnenú v elektronickom prostriedku</w:t>
      </w:r>
      <w:r w:rsidRPr="003F3CCE">
        <w:rPr>
          <w:rFonts w:ascii="Times New Roman" w:hAnsi="Times New Roman"/>
          <w:lang w:eastAsia="x-none"/>
        </w:rPr>
        <w:t xml:space="preserve"> použitom na účely zadávania zákazky (týka sa napr. zákaziek </w:t>
      </w:r>
      <w:r>
        <w:rPr>
          <w:rFonts w:ascii="Times New Roman" w:hAnsi="Times New Roman"/>
          <w:lang w:eastAsia="x-none"/>
        </w:rPr>
        <w:t>zjednodušeného postupu pre zákazky na bežne dostupné tovary a služby</w:t>
      </w:r>
      <w:r w:rsidRPr="003F3CCE">
        <w:rPr>
          <w:rFonts w:ascii="Times New Roman" w:hAnsi="Times New Roman"/>
          <w:lang w:eastAsia="x-none"/>
        </w:rPr>
        <w:t>) alebo ak p</w:t>
      </w:r>
      <w:r>
        <w:rPr>
          <w:rFonts w:ascii="Times New Roman" w:hAnsi="Times New Roman"/>
          <w:lang w:eastAsia="x-none"/>
        </w:rPr>
        <w:t>rijímateľ predloží cez ITMS</w:t>
      </w:r>
      <w:r w:rsidRPr="003F3CCE">
        <w:rPr>
          <w:rFonts w:ascii="Times New Roman" w:hAnsi="Times New Roman"/>
          <w:lang w:eastAsia="x-none"/>
        </w:rPr>
        <w:t xml:space="preserve"> prihlasovacie údaje, ktoré zabezpečia, že poskytovateľ bude mať prístup k dokumentácii k zákazke, ktorá je nahratá v elektronickom prostriedku (napr. v systéme </w:t>
      </w:r>
      <w:r>
        <w:rPr>
          <w:rFonts w:ascii="Times New Roman" w:hAnsi="Times New Roman"/>
          <w:lang w:eastAsia="x-none"/>
        </w:rPr>
        <w:t xml:space="preserve">elektronickej platformy </w:t>
      </w:r>
      <w:r w:rsidRPr="003F3CCE">
        <w:rPr>
          <w:rFonts w:ascii="Times New Roman" w:hAnsi="Times New Roman"/>
          <w:lang w:eastAsia="x-none"/>
        </w:rPr>
        <w:t xml:space="preserve">EVO), a to pre účely výkonu kontroly. </w:t>
      </w:r>
    </w:p>
    <w:p w14:paraId="221EED5D" w14:textId="1C2B930E" w:rsidR="00F325C8" w:rsidRDefault="00766DDF" w:rsidP="004935C5">
      <w:pPr>
        <w:spacing w:before="120" w:line="240" w:lineRule="auto"/>
        <w:jc w:val="both"/>
        <w:rPr>
          <w:rFonts w:ascii="Times New Roman" w:hAnsi="Times New Roman"/>
        </w:rPr>
      </w:pPr>
      <w:r>
        <w:rPr>
          <w:rFonts w:ascii="Times New Roman" w:hAnsi="Times New Roman"/>
        </w:rPr>
        <w:t>Súčasťou žiadosti o vykonanie kontroly</w:t>
      </w:r>
      <w:r w:rsidRPr="009F3AD9">
        <w:rPr>
          <w:rFonts w:ascii="Times New Roman" w:hAnsi="Times New Roman"/>
        </w:rPr>
        <w:t xml:space="preserve"> verejného obstarávania</w:t>
      </w:r>
      <w:r>
        <w:rPr>
          <w:rFonts w:ascii="Times New Roman" w:hAnsi="Times New Roman"/>
        </w:rPr>
        <w:t xml:space="preserve"> je </w:t>
      </w:r>
      <w:r w:rsidRPr="00F419E4">
        <w:rPr>
          <w:rFonts w:ascii="Times New Roman" w:hAnsi="Times New Roman"/>
        </w:rPr>
        <w:t xml:space="preserve">aj </w:t>
      </w:r>
      <w:r w:rsidRPr="00835DF8">
        <w:rPr>
          <w:rFonts w:ascii="Times New Roman" w:hAnsi="Times New Roman"/>
          <w:b/>
        </w:rPr>
        <w:t>čestné vyhlásenie</w:t>
      </w:r>
      <w:r w:rsidRPr="00F419E4">
        <w:rPr>
          <w:rFonts w:ascii="Times New Roman" w:hAnsi="Times New Roman"/>
        </w:rPr>
        <w:t xml:space="preserve">, v rámci ktorého </w:t>
      </w:r>
      <w:r>
        <w:rPr>
          <w:rFonts w:ascii="Times New Roman" w:hAnsi="Times New Roman"/>
        </w:rPr>
        <w:t xml:space="preserve">prijímateľ </w:t>
      </w:r>
      <w:r w:rsidRPr="00F419E4">
        <w:rPr>
          <w:rFonts w:ascii="Times New Roman" w:hAnsi="Times New Roman"/>
        </w:rPr>
        <w:t>jasne identifikuje projekt a predkladané VO alebo obstarávanie. Súčasťou tohto čestného vyhlásenia je súpis všetkej predkla</w:t>
      </w:r>
      <w:r>
        <w:rPr>
          <w:rFonts w:ascii="Times New Roman" w:hAnsi="Times New Roman"/>
        </w:rPr>
        <w:t>danej dokumentácie cez ITMS</w:t>
      </w:r>
      <w:r w:rsidRPr="00F419E4">
        <w:rPr>
          <w:rFonts w:ascii="Times New Roman" w:hAnsi="Times New Roman"/>
        </w:rPr>
        <w:t xml:space="preserve"> a vyhlásenie, že dokumentácia predložená na kontrolu VO alebo obstarávania je úplná, kompletná a je totožná s originálom dokumentácie z VO alebo obstarávania. Zároveň prijímateľ prehlási, že si je vedomý, že na základe predloženej dokumentácie poskytovateľ </w:t>
      </w:r>
      <w:r>
        <w:rPr>
          <w:rFonts w:ascii="Times New Roman" w:hAnsi="Times New Roman"/>
        </w:rPr>
        <w:t xml:space="preserve">na základe zistení RO </w:t>
      </w:r>
      <w:r w:rsidRPr="00F419E4">
        <w:rPr>
          <w:rFonts w:ascii="Times New Roman" w:hAnsi="Times New Roman"/>
        </w:rPr>
        <w:t xml:space="preserve">rozhodne o pripustení, nepripustení výdavkov súvisiacich s predmetným VO do financovania, o ex </w:t>
      </w:r>
      <w:proofErr w:type="spellStart"/>
      <w:r w:rsidRPr="00F419E4">
        <w:rPr>
          <w:rFonts w:ascii="Times New Roman" w:hAnsi="Times New Roman"/>
        </w:rPr>
        <w:t>ante</w:t>
      </w:r>
      <w:proofErr w:type="spellEnd"/>
      <w:r w:rsidRPr="00F419E4">
        <w:rPr>
          <w:rFonts w:ascii="Times New Roman" w:hAnsi="Times New Roman"/>
        </w:rPr>
        <w:t xml:space="preserve"> finančnej oprave</w:t>
      </w:r>
      <w:r>
        <w:rPr>
          <w:rFonts w:ascii="Times New Roman" w:hAnsi="Times New Roman"/>
        </w:rPr>
        <w:t xml:space="preserve"> </w:t>
      </w:r>
      <w:r w:rsidRPr="00F419E4">
        <w:rPr>
          <w:rFonts w:ascii="Times New Roman" w:hAnsi="Times New Roman"/>
        </w:rPr>
        <w:t xml:space="preserve">na základe zistení  </w:t>
      </w:r>
      <w:r>
        <w:rPr>
          <w:rFonts w:ascii="Times New Roman" w:hAnsi="Times New Roman"/>
        </w:rPr>
        <w:t xml:space="preserve">RO </w:t>
      </w:r>
      <w:r w:rsidRPr="00F419E4">
        <w:rPr>
          <w:rFonts w:ascii="Times New Roman" w:hAnsi="Times New Roman"/>
        </w:rPr>
        <w:t xml:space="preserve">v rámci kontroly tejto dokumentácie. </w:t>
      </w:r>
      <w:r w:rsidRPr="003F3CCE">
        <w:rPr>
          <w:rFonts w:ascii="Times New Roman" w:hAnsi="Times New Roman"/>
        </w:rPr>
        <w:t xml:space="preserve">Pri kontrole </w:t>
      </w:r>
      <w:r>
        <w:rPr>
          <w:rFonts w:ascii="Times New Roman" w:hAnsi="Times New Roman"/>
        </w:rPr>
        <w:t>postupu zadávania zákazky</w:t>
      </w:r>
      <w:r w:rsidRPr="003F3CCE">
        <w:rPr>
          <w:rFonts w:ascii="Times New Roman" w:hAnsi="Times New Roman"/>
        </w:rPr>
        <w:t xml:space="preserve"> partnera, </w:t>
      </w:r>
      <w:r>
        <w:rPr>
          <w:rFonts w:ascii="Times New Roman" w:hAnsi="Times New Roman"/>
        </w:rPr>
        <w:t xml:space="preserve">ak zákazka sa týka viacerých projektov, </w:t>
      </w:r>
      <w:r w:rsidRPr="003F3CCE">
        <w:rPr>
          <w:rFonts w:ascii="Times New Roman" w:hAnsi="Times New Roman"/>
        </w:rPr>
        <w:t xml:space="preserve">v ktorých je partnerom, je prijímateľ povinný </w:t>
      </w:r>
      <w:r>
        <w:rPr>
          <w:rFonts w:ascii="Times New Roman" w:hAnsi="Times New Roman"/>
        </w:rPr>
        <w:t xml:space="preserve">uviesť </w:t>
      </w:r>
      <w:r w:rsidRPr="003F3CCE">
        <w:rPr>
          <w:rFonts w:ascii="Times New Roman" w:hAnsi="Times New Roman"/>
        </w:rPr>
        <w:t>všetky kódy takýchto projektov</w:t>
      </w:r>
      <w:r>
        <w:rPr>
          <w:rFonts w:ascii="Times New Roman" w:hAnsi="Times New Roman"/>
        </w:rPr>
        <w:t xml:space="preserve">. </w:t>
      </w:r>
      <w:r w:rsidRPr="00F419E4">
        <w:rPr>
          <w:rFonts w:ascii="Times New Roman" w:hAnsi="Times New Roman"/>
        </w:rPr>
        <w:t>V prípade, že dokum</w:t>
      </w:r>
      <w:r>
        <w:rPr>
          <w:rFonts w:ascii="Times New Roman" w:hAnsi="Times New Roman"/>
        </w:rPr>
        <w:t>entácia predložená cez ITMS</w:t>
      </w:r>
      <w:r w:rsidRPr="00F419E4">
        <w:rPr>
          <w:rFonts w:ascii="Times New Roman" w:hAnsi="Times New Roman"/>
        </w:rPr>
        <w:t xml:space="preserve"> nie je predložená v požadovanom rozsahu, prijímateľ je povinný predložiť aj chýbajúcu časť dokumentácie cez </w:t>
      </w:r>
      <w:r>
        <w:rPr>
          <w:rFonts w:ascii="Times New Roman" w:hAnsi="Times New Roman"/>
        </w:rPr>
        <w:t>ITMS</w:t>
      </w:r>
      <w:r w:rsidRPr="00F419E4">
        <w:rPr>
          <w:rFonts w:ascii="Times New Roman" w:hAnsi="Times New Roman"/>
        </w:rPr>
        <w:t xml:space="preserve"> na základe žiadosti </w:t>
      </w:r>
      <w:r>
        <w:rPr>
          <w:rFonts w:ascii="Times New Roman" w:hAnsi="Times New Roman"/>
        </w:rPr>
        <w:t xml:space="preserve">RO </w:t>
      </w:r>
      <w:r w:rsidRPr="00F419E4">
        <w:rPr>
          <w:rFonts w:ascii="Times New Roman" w:hAnsi="Times New Roman"/>
        </w:rPr>
        <w:t xml:space="preserve">o </w:t>
      </w:r>
      <w:r w:rsidRPr="00F419E4">
        <w:rPr>
          <w:rFonts w:ascii="Times New Roman" w:hAnsi="Times New Roman"/>
        </w:rPr>
        <w:lastRenderedPageBreak/>
        <w:t>doplnenie dokumentácie doručenej v listinnej podobe alebo v elektronickej podobe. Uvedené sa týka aj prípadov, keď je dokum</w:t>
      </w:r>
      <w:r>
        <w:rPr>
          <w:rFonts w:ascii="Times New Roman" w:hAnsi="Times New Roman"/>
        </w:rPr>
        <w:t>entácia predložená cez ITMS</w:t>
      </w:r>
      <w:r w:rsidRPr="00F419E4">
        <w:rPr>
          <w:rFonts w:ascii="Times New Roman" w:hAnsi="Times New Roman"/>
        </w:rPr>
        <w:t xml:space="preserve"> nečitateľná alebo poškodená. Prijímateľ je zároveň v prípade nadlimitných a podlimitných zákaziek verejného obstarávania </w:t>
      </w:r>
      <w:del w:id="1942" w:author="Karol M" w:date="2024-07-29T17:53:00Z">
        <w:r w:rsidDel="00CE571A">
          <w:rPr>
            <w:rFonts w:ascii="Times New Roman" w:hAnsi="Times New Roman"/>
          </w:rPr>
          <w:delText xml:space="preserve">(týka sa aj zákaziek s nízkou hodnotou, ktoré boli realizované s využitím elektronického prostriedku) </w:delText>
        </w:r>
      </w:del>
      <w:r w:rsidRPr="00F419E4">
        <w:rPr>
          <w:rFonts w:ascii="Times New Roman" w:hAnsi="Times New Roman"/>
        </w:rPr>
        <w:t>povinný sprístupniť elektronickú podobu kompletnej dokumentácie poskytovateľovi, a to zriadením prístupu do elektronického prostriedku použitého na elektroni</w:t>
      </w:r>
      <w:r>
        <w:rPr>
          <w:rFonts w:ascii="Times New Roman" w:hAnsi="Times New Roman"/>
        </w:rPr>
        <w:t>ckú komunikáciu (ak relevantné).</w:t>
      </w:r>
    </w:p>
    <w:p w14:paraId="41A374F1" w14:textId="24D2EA77" w:rsidR="004E1E45" w:rsidRDefault="004E1E45" w:rsidP="004935C5">
      <w:pPr>
        <w:spacing w:before="120" w:line="240" w:lineRule="auto"/>
        <w:jc w:val="both"/>
        <w:rPr>
          <w:rFonts w:ascii="Times New Roman" w:eastAsia="SimSun" w:hAnsi="Times New Roman" w:cs="Times New Roman"/>
          <w:highlight w:val="yellow"/>
          <w:lang w:eastAsia="sk-SK"/>
        </w:rPr>
      </w:pPr>
      <w:r w:rsidRPr="00835DF8">
        <w:rPr>
          <w:rFonts w:ascii="Times New Roman" w:hAnsi="Times New Roman"/>
          <w:b/>
          <w:lang w:val="x-none" w:eastAsia="x-none"/>
        </w:rPr>
        <w:t xml:space="preserve">Ak prijímateľ nedoručí </w:t>
      </w:r>
      <w:r w:rsidRPr="00835DF8">
        <w:rPr>
          <w:rFonts w:ascii="Times New Roman" w:hAnsi="Times New Roman"/>
          <w:b/>
          <w:lang w:eastAsia="x-none"/>
        </w:rPr>
        <w:t xml:space="preserve">RO </w:t>
      </w:r>
      <w:r w:rsidRPr="00835DF8">
        <w:rPr>
          <w:rFonts w:ascii="Times New Roman" w:hAnsi="Times New Roman"/>
          <w:b/>
          <w:lang w:val="x-none" w:eastAsia="x-none"/>
        </w:rPr>
        <w:t>kompletnú dokumentáciu</w:t>
      </w:r>
      <w:r w:rsidRPr="00817125">
        <w:rPr>
          <w:rFonts w:ascii="Times New Roman" w:hAnsi="Times New Roman"/>
          <w:lang w:val="x-none" w:eastAsia="x-none"/>
        </w:rPr>
        <w:t>,</w:t>
      </w:r>
      <w:r>
        <w:rPr>
          <w:rFonts w:ascii="Times New Roman" w:hAnsi="Times New Roman"/>
          <w:lang w:eastAsia="x-none"/>
        </w:rPr>
        <w:t xml:space="preserve"> resp. v prípade predbežnej kontroly dokumentáciu </w:t>
      </w:r>
      <w:r w:rsidR="00AD00E0">
        <w:rPr>
          <w:rFonts w:ascii="Times New Roman" w:hAnsi="Times New Roman"/>
          <w:lang w:eastAsia="x-none"/>
        </w:rPr>
        <w:t xml:space="preserve">k vyhláseniu zákazky </w:t>
      </w:r>
      <w:r>
        <w:rPr>
          <w:rFonts w:ascii="Times New Roman" w:hAnsi="Times New Roman"/>
          <w:lang w:eastAsia="x-none"/>
        </w:rPr>
        <w:t>a dokumentáciu</w:t>
      </w:r>
      <w:r w:rsidRPr="0049534E">
        <w:rPr>
          <w:rFonts w:ascii="Times New Roman" w:hAnsi="Times New Roman"/>
          <w:lang w:eastAsia="x-none"/>
        </w:rPr>
        <w:t xml:space="preserve"> k určeniu PHZ a k p</w:t>
      </w:r>
      <w:r>
        <w:rPr>
          <w:rFonts w:ascii="Times New Roman" w:hAnsi="Times New Roman"/>
          <w:lang w:eastAsia="x-none"/>
        </w:rPr>
        <w:t>rípravným trhovým konzultáciám (</w:t>
      </w:r>
      <w:r w:rsidRPr="0049534E">
        <w:rPr>
          <w:rFonts w:ascii="Times New Roman" w:hAnsi="Times New Roman"/>
          <w:lang w:eastAsia="x-none"/>
        </w:rPr>
        <w:t>ak boli uplatnené</w:t>
      </w:r>
      <w:r>
        <w:rPr>
          <w:rFonts w:ascii="Times New Roman" w:hAnsi="Times New Roman"/>
          <w:lang w:eastAsia="x-none"/>
        </w:rPr>
        <w:t>),</w:t>
      </w:r>
      <w:r w:rsidRPr="00817125">
        <w:rPr>
          <w:rFonts w:ascii="Times New Roman" w:hAnsi="Times New Roman"/>
          <w:lang w:val="x-none" w:eastAsia="x-none"/>
        </w:rPr>
        <w:t xml:space="preserve"> </w:t>
      </w:r>
      <w:r>
        <w:rPr>
          <w:rFonts w:ascii="Times New Roman" w:hAnsi="Times New Roman"/>
          <w:lang w:eastAsia="x-none"/>
        </w:rPr>
        <w:t xml:space="preserve">RO </w:t>
      </w:r>
      <w:r w:rsidR="001622B8">
        <w:rPr>
          <w:rFonts w:ascii="Times New Roman" w:hAnsi="Times New Roman"/>
          <w:lang w:eastAsia="x-none"/>
        </w:rPr>
        <w:t>odoslaním výzvy na</w:t>
      </w:r>
      <w:r w:rsidR="00AD00E0">
        <w:rPr>
          <w:rFonts w:ascii="Times New Roman" w:hAnsi="Times New Roman"/>
          <w:lang w:eastAsia="x-none"/>
        </w:rPr>
        <w:t xml:space="preserve"> doručenie</w:t>
      </w:r>
      <w:r w:rsidRPr="00817125">
        <w:rPr>
          <w:rFonts w:ascii="Times New Roman" w:hAnsi="Times New Roman"/>
          <w:lang w:val="x-none" w:eastAsia="x-none"/>
        </w:rPr>
        <w:t xml:space="preserve"> </w:t>
      </w:r>
      <w:r w:rsidR="00AD00E0">
        <w:rPr>
          <w:rFonts w:ascii="Times New Roman" w:hAnsi="Times New Roman"/>
          <w:lang w:eastAsia="x-none"/>
        </w:rPr>
        <w:t xml:space="preserve">kompletnej </w:t>
      </w:r>
      <w:r w:rsidR="001622B8">
        <w:rPr>
          <w:rFonts w:ascii="Times New Roman" w:hAnsi="Times New Roman"/>
          <w:lang w:val="x-none" w:eastAsia="x-none"/>
        </w:rPr>
        <w:t xml:space="preserve">dokumentácie </w:t>
      </w:r>
      <w:r w:rsidR="00AD00E0">
        <w:rPr>
          <w:rFonts w:ascii="Times New Roman" w:hAnsi="Times New Roman"/>
          <w:lang w:val="x-none" w:eastAsia="x-none"/>
        </w:rPr>
        <w:t xml:space="preserve">prijímateľovi </w:t>
      </w:r>
      <w:r w:rsidR="00AD00E0" w:rsidRPr="00817125">
        <w:rPr>
          <w:rFonts w:ascii="Times New Roman" w:hAnsi="Times New Roman"/>
          <w:lang w:val="x-none" w:eastAsia="x-none"/>
        </w:rPr>
        <w:t>prostredníctvom</w:t>
      </w:r>
      <w:r w:rsidR="00AD00E0">
        <w:rPr>
          <w:rFonts w:ascii="Times New Roman" w:hAnsi="Times New Roman"/>
          <w:lang w:eastAsia="x-none"/>
        </w:rPr>
        <w:t xml:space="preserve"> ITMS</w:t>
      </w:r>
      <w:r w:rsidR="00AD00E0" w:rsidRPr="00817125">
        <w:rPr>
          <w:rFonts w:ascii="Times New Roman" w:hAnsi="Times New Roman"/>
          <w:lang w:val="x-none" w:eastAsia="x-none"/>
        </w:rPr>
        <w:t xml:space="preserve"> </w:t>
      </w:r>
      <w:r w:rsidRPr="00817125">
        <w:rPr>
          <w:rFonts w:ascii="Times New Roman" w:hAnsi="Times New Roman"/>
          <w:lang w:val="x-none" w:eastAsia="x-none"/>
        </w:rPr>
        <w:t xml:space="preserve">preruší </w:t>
      </w:r>
      <w:r w:rsidR="00AD00E0">
        <w:rPr>
          <w:rFonts w:ascii="Times New Roman" w:hAnsi="Times New Roman"/>
          <w:lang w:eastAsia="x-none"/>
        </w:rPr>
        <w:t xml:space="preserve">plynutie lehoty na výkon </w:t>
      </w:r>
      <w:r w:rsidRPr="00817125">
        <w:rPr>
          <w:rFonts w:ascii="Times New Roman" w:hAnsi="Times New Roman"/>
          <w:lang w:val="x-none" w:eastAsia="x-none"/>
        </w:rPr>
        <w:t>kontrol</w:t>
      </w:r>
      <w:r w:rsidR="00AD00E0">
        <w:rPr>
          <w:rFonts w:ascii="Times New Roman" w:hAnsi="Times New Roman"/>
          <w:lang w:eastAsia="x-none"/>
        </w:rPr>
        <w:t>y.</w:t>
      </w:r>
      <w:r w:rsidRPr="00817125">
        <w:rPr>
          <w:rFonts w:ascii="Times New Roman" w:hAnsi="Times New Roman"/>
          <w:lang w:val="x-none" w:eastAsia="x-none"/>
        </w:rPr>
        <w:t xml:space="preserve"> Ak je kontrola </w:t>
      </w:r>
      <w:r>
        <w:rPr>
          <w:rFonts w:ascii="Times New Roman" w:hAnsi="Times New Roman"/>
          <w:lang w:val="x-none" w:eastAsia="x-none"/>
        </w:rPr>
        <w:t>prerušená, lehoty</w:t>
      </w:r>
      <w:r>
        <w:rPr>
          <w:rFonts w:ascii="Times New Roman" w:hAnsi="Times New Roman"/>
          <w:lang w:eastAsia="x-none"/>
        </w:rPr>
        <w:t xml:space="preserve"> spojené s jej výkonom neplynú</w:t>
      </w:r>
      <w:r w:rsidRPr="00817125">
        <w:rPr>
          <w:rFonts w:ascii="Times New Roman" w:hAnsi="Times New Roman"/>
          <w:lang w:val="x-none" w:eastAsia="x-none"/>
        </w:rPr>
        <w:t xml:space="preserve">. Kontrola </w:t>
      </w:r>
      <w:r>
        <w:rPr>
          <w:rFonts w:ascii="Times New Roman" w:hAnsi="Times New Roman"/>
          <w:lang w:eastAsia="x-none"/>
        </w:rPr>
        <w:t xml:space="preserve">je </w:t>
      </w:r>
      <w:r w:rsidRPr="00817125">
        <w:rPr>
          <w:rFonts w:ascii="Times New Roman" w:hAnsi="Times New Roman"/>
          <w:lang w:val="x-none" w:eastAsia="x-none"/>
        </w:rPr>
        <w:t xml:space="preserve">prerušená odo dňa </w:t>
      </w:r>
      <w:r w:rsidR="001622B8">
        <w:rPr>
          <w:rFonts w:ascii="Times New Roman" w:hAnsi="Times New Roman"/>
          <w:lang w:eastAsia="x-none"/>
        </w:rPr>
        <w:t>odoslania výzvy na doručenie</w:t>
      </w:r>
      <w:r w:rsidR="001622B8" w:rsidRPr="00817125">
        <w:rPr>
          <w:rFonts w:ascii="Times New Roman" w:hAnsi="Times New Roman"/>
          <w:lang w:val="x-none" w:eastAsia="x-none"/>
        </w:rPr>
        <w:t xml:space="preserve"> </w:t>
      </w:r>
      <w:r w:rsidR="001622B8">
        <w:rPr>
          <w:rFonts w:ascii="Times New Roman" w:hAnsi="Times New Roman"/>
          <w:lang w:eastAsia="x-none"/>
        </w:rPr>
        <w:t xml:space="preserve">kompletnej </w:t>
      </w:r>
      <w:r w:rsidR="001622B8">
        <w:rPr>
          <w:rFonts w:ascii="Times New Roman" w:hAnsi="Times New Roman"/>
          <w:lang w:val="x-none" w:eastAsia="x-none"/>
        </w:rPr>
        <w:t xml:space="preserve">dokumentácie </w:t>
      </w:r>
      <w:r w:rsidRPr="00817125">
        <w:rPr>
          <w:rFonts w:ascii="Times New Roman" w:hAnsi="Times New Roman"/>
          <w:lang w:val="x-none" w:eastAsia="x-none"/>
        </w:rPr>
        <w:t xml:space="preserve"> do dňa doručenia kompletnej dokumentácie.</w:t>
      </w:r>
    </w:p>
    <w:p w14:paraId="59517315" w14:textId="3A6244C2" w:rsidR="00212A20" w:rsidRPr="00EB7329" w:rsidRDefault="00212A20"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 prípade realizácie </w:t>
      </w:r>
      <w:r w:rsidR="00BB1BCD" w:rsidRPr="00EB7329">
        <w:rPr>
          <w:rFonts w:ascii="Times New Roman" w:hAnsi="Times New Roman" w:cs="Times New Roman"/>
        </w:rPr>
        <w:t>VO</w:t>
      </w:r>
      <w:r w:rsidRPr="00EB7329">
        <w:rPr>
          <w:rFonts w:ascii="Times New Roman" w:hAnsi="Times New Roman" w:cs="Times New Roman"/>
        </w:rPr>
        <w:t>,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EB7329">
        <w:rPr>
          <w:rFonts w:ascii="Times New Roman" w:hAnsi="Times New Roman" w:cs="Times New Roman"/>
        </w:rPr>
        <w:t>t.j</w:t>
      </w:r>
      <w:proofErr w:type="spellEnd"/>
      <w:r w:rsidRPr="00EB7329">
        <w:rPr>
          <w:rFonts w:ascii="Times New Roman" w:hAnsi="Times New Roman" w:cs="Times New Roman"/>
        </w:rPr>
        <w:t xml:space="preserve">. v elektronickej aukcii v prípade uplatnenia kritérií ekonomicky najvýhodnejšej ponuky uchádzač môže znižovať ceny svojej ponuky o stanovený minimálny rozdiel </w:t>
      </w:r>
      <w:r w:rsidR="00515D94" w:rsidRPr="00EB7329">
        <w:rPr>
          <w:rFonts w:ascii="Times New Roman" w:hAnsi="Times New Roman" w:cs="Times New Roman"/>
        </w:rPr>
        <w:t xml:space="preserve">aj </w:t>
      </w:r>
      <w:r w:rsidRPr="00EB7329">
        <w:rPr>
          <w:rFonts w:ascii="Times New Roman" w:hAnsi="Times New Roman" w:cs="Times New Roman"/>
        </w:rPr>
        <w:t>bez toho, aby po tomto znížení bola jeho cenová ponuka v  elektronickej aukcii najnižšia).</w:t>
      </w:r>
    </w:p>
    <w:p w14:paraId="24B8BFBA" w14:textId="1F0BE965" w:rsidR="005F248E" w:rsidRPr="00EB7329" w:rsidRDefault="00077A00" w:rsidP="004935C5">
      <w:pPr>
        <w:spacing w:before="120" w:line="240" w:lineRule="auto"/>
        <w:jc w:val="both"/>
        <w:rPr>
          <w:rFonts w:ascii="Times New Roman" w:eastAsia="Times New Roman" w:hAnsi="Times New Roman" w:cs="Times New Roman"/>
          <w:lang w:eastAsia="sk-SK"/>
        </w:rPr>
      </w:pPr>
      <w:r w:rsidRPr="00EB7329">
        <w:rPr>
          <w:rFonts w:ascii="Times New Roman" w:hAnsi="Times New Roman" w:cs="Times New Roman"/>
        </w:rPr>
        <w:t>Opätovne uvádzame, že p</w:t>
      </w:r>
      <w:r w:rsidR="00212A20" w:rsidRPr="00EB7329">
        <w:rPr>
          <w:rFonts w:ascii="Times New Roman" w:hAnsi="Times New Roman" w:cs="Times New Roman"/>
        </w:rPr>
        <w:t xml:space="preserve">rijímateľ je </w:t>
      </w:r>
      <w:r w:rsidR="00212A20" w:rsidRPr="00835DF8">
        <w:rPr>
          <w:rFonts w:ascii="Times New Roman" w:hAnsi="Times New Roman" w:cs="Times New Roman"/>
          <w:b/>
        </w:rPr>
        <w:t>povinný uchovávať</w:t>
      </w:r>
      <w:r w:rsidR="00515D94" w:rsidRPr="00835DF8">
        <w:rPr>
          <w:rFonts w:ascii="Times New Roman" w:hAnsi="Times New Roman" w:cs="Times New Roman"/>
          <w:b/>
        </w:rPr>
        <w:t xml:space="preserve"> a archivovať</w:t>
      </w:r>
      <w:r w:rsidR="00212A20" w:rsidRPr="00835DF8">
        <w:rPr>
          <w:rFonts w:ascii="Times New Roman" w:hAnsi="Times New Roman" w:cs="Times New Roman"/>
          <w:b/>
        </w:rPr>
        <w:t xml:space="preserve"> všetky doklady a dokumenty z použitého postupu VO a zadávania zákazky v súlade so ZVO</w:t>
      </w:r>
      <w:r w:rsidR="002908BC" w:rsidRPr="00835DF8">
        <w:rPr>
          <w:rFonts w:ascii="Times New Roman" w:hAnsi="Times New Roman" w:cs="Times New Roman"/>
          <w:b/>
        </w:rPr>
        <w:t>,</w:t>
      </w:r>
      <w:r w:rsidR="00212A20" w:rsidRPr="00835DF8">
        <w:rPr>
          <w:rFonts w:ascii="Times New Roman" w:hAnsi="Times New Roman" w:cs="Times New Roman"/>
          <w:b/>
        </w:rPr>
        <w:t> </w:t>
      </w:r>
      <w:r w:rsidR="001C57CA">
        <w:rPr>
          <w:rFonts w:ascii="Times New Roman" w:hAnsi="Times New Roman" w:cs="Times New Roman"/>
        </w:rPr>
        <w:t>zmluvou o poskytnutí NFP, resp. rozhodnutím o schválení žiadosti o NFP</w:t>
      </w:r>
      <w:r w:rsidR="00BB1BCD" w:rsidRPr="00835DF8">
        <w:rPr>
          <w:rFonts w:ascii="Times New Roman" w:hAnsi="Times New Roman" w:cs="Times New Roman"/>
          <w:b/>
        </w:rPr>
        <w:t xml:space="preserve"> a týmto U</w:t>
      </w:r>
      <w:r w:rsidR="002908BC" w:rsidRPr="00835DF8">
        <w:rPr>
          <w:rFonts w:ascii="Times New Roman" w:hAnsi="Times New Roman" w:cs="Times New Roman"/>
          <w:b/>
        </w:rPr>
        <w:t>smernením</w:t>
      </w:r>
      <w:r w:rsidR="00212A20" w:rsidRPr="00EB7329">
        <w:rPr>
          <w:rFonts w:ascii="Times New Roman" w:hAnsi="Times New Roman" w:cs="Times New Roman"/>
        </w:rPr>
        <w:t>.</w:t>
      </w:r>
      <w:r w:rsidR="005F248E" w:rsidRPr="00EB7329">
        <w:rPr>
          <w:rFonts w:ascii="Times New Roman" w:eastAsia="Times" w:hAnsi="Times New Roman" w:cs="Times New Roman"/>
          <w:highlight w:val="yellow"/>
        </w:rPr>
        <w:t xml:space="preserve"> </w:t>
      </w:r>
    </w:p>
    <w:p w14:paraId="5EA006E7" w14:textId="2705994A" w:rsidR="005F248E" w:rsidRDefault="005F248E" w:rsidP="004935C5">
      <w:pPr>
        <w:spacing w:before="120" w:line="240" w:lineRule="auto"/>
        <w:jc w:val="both"/>
        <w:rPr>
          <w:rFonts w:ascii="Times New Roman" w:hAnsi="Times New Roman" w:cs="Times New Roman"/>
        </w:rPr>
      </w:pPr>
      <w:r w:rsidRPr="008E1716">
        <w:rPr>
          <w:rFonts w:ascii="Times New Roman" w:hAnsi="Times New Roman" w:cs="Times New Roman"/>
        </w:rPr>
        <w:t xml:space="preserve">V prípade zákazky realizovanej prostredníctvom </w:t>
      </w:r>
      <w:r w:rsidR="00D4770F" w:rsidRPr="008E1716">
        <w:rPr>
          <w:rFonts w:ascii="Times New Roman" w:hAnsi="Times New Roman" w:cs="Times New Roman"/>
        </w:rPr>
        <w:t xml:space="preserve">elektronického prostriedku na zadávanie zákazky </w:t>
      </w:r>
      <w:r w:rsidR="00376D02" w:rsidRPr="00C85258">
        <w:rPr>
          <w:rFonts w:ascii="Times New Roman" w:hAnsi="Times New Roman" w:cs="Times New Roman"/>
        </w:rPr>
        <w:br/>
      </w:r>
      <w:r w:rsidR="003338B1" w:rsidRPr="00897ACF">
        <w:rPr>
          <w:rFonts w:ascii="Times New Roman" w:hAnsi="Times New Roman" w:cs="Times New Roman"/>
        </w:rPr>
        <w:t xml:space="preserve">a </w:t>
      </w:r>
      <w:r w:rsidRPr="00897ACF">
        <w:rPr>
          <w:rFonts w:ascii="Times New Roman" w:hAnsi="Times New Roman" w:cs="Times New Roman"/>
        </w:rPr>
        <w:t xml:space="preserve">v prípade elektronickej aukcie zabezpečí prijímateľ zriadenie pasívneho prístupu pozorovateľa pre </w:t>
      </w:r>
      <w:r w:rsidR="00090A12" w:rsidRPr="00897ACF">
        <w:rPr>
          <w:rFonts w:ascii="Times New Roman" w:hAnsi="Times New Roman" w:cs="Times New Roman"/>
        </w:rPr>
        <w:t>R</w:t>
      </w:r>
      <w:r w:rsidR="00090A12" w:rsidRPr="008E1716">
        <w:rPr>
          <w:rFonts w:ascii="Times New Roman" w:hAnsi="Times New Roman" w:cs="Times New Roman"/>
        </w:rPr>
        <w:t xml:space="preserve">O </w:t>
      </w:r>
      <w:r w:rsidR="003338B1" w:rsidRPr="008E1716">
        <w:rPr>
          <w:rFonts w:ascii="Times New Roman" w:hAnsi="Times New Roman" w:cs="Times New Roman"/>
        </w:rPr>
        <w:t>za účelom výkonu kontroly VO</w:t>
      </w:r>
      <w:r w:rsidR="00090A12" w:rsidRPr="00897ACF">
        <w:rPr>
          <w:rFonts w:ascii="Times New Roman" w:hAnsi="Times New Roman" w:cs="Times New Roman"/>
        </w:rPr>
        <w:t>.</w:t>
      </w:r>
      <w:r w:rsidR="003338B1" w:rsidRPr="008E1716">
        <w:rPr>
          <w:rFonts w:ascii="Times New Roman" w:hAnsi="Times New Roman" w:cs="Times New Roman"/>
        </w:rPr>
        <w:t xml:space="preserve"> </w:t>
      </w:r>
      <w:r w:rsidR="00090A12" w:rsidRPr="00897ACF">
        <w:rPr>
          <w:rFonts w:ascii="Times New Roman" w:hAnsi="Times New Roman" w:cs="Times New Roman"/>
        </w:rPr>
        <w:t xml:space="preserve"> Uvedené informácie budú tvoriť súčasť predloženej dokumentácie na kontrolu VO prostredníctvom ITMS. </w:t>
      </w:r>
      <w:r w:rsidR="00AE06B2" w:rsidRPr="00897ACF">
        <w:rPr>
          <w:rFonts w:ascii="Times New Roman" w:hAnsi="Times New Roman" w:cs="Times New Roman"/>
        </w:rPr>
        <w:t xml:space="preserve">Táto povinnosť sa nevzťahuje na </w:t>
      </w:r>
      <w:r w:rsidR="00BF68CF" w:rsidRPr="00897ACF">
        <w:rPr>
          <w:rFonts w:ascii="Times New Roman" w:hAnsi="Times New Roman" w:cs="Times New Roman"/>
        </w:rPr>
        <w:t xml:space="preserve">zákazky uskutočnené prostredníctvom elektronického </w:t>
      </w:r>
      <w:r w:rsidR="0021346D" w:rsidRPr="00897ACF">
        <w:rPr>
          <w:rFonts w:ascii="Times New Roman" w:hAnsi="Times New Roman" w:cs="Times New Roman"/>
        </w:rPr>
        <w:t>trhoviska</w:t>
      </w:r>
      <w:r w:rsidR="00BF68CF" w:rsidRPr="00897ACF">
        <w:rPr>
          <w:rFonts w:ascii="Times New Roman" w:hAnsi="Times New Roman" w:cs="Times New Roman"/>
        </w:rPr>
        <w:t>.</w:t>
      </w:r>
    </w:p>
    <w:p w14:paraId="5787C568" w14:textId="6716A844" w:rsidR="006C0C3D" w:rsidRPr="00EB7329" w:rsidRDefault="006C0C3D"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Podľa § 28 ods. 1 ZVO sa zákazka môže rozdeliť na samostatné časti, pričom v oznámení </w:t>
      </w:r>
      <w:r w:rsidRPr="00EB7329">
        <w:rPr>
          <w:rFonts w:ascii="Times New Roman" w:hAnsi="Times New Roman" w:cs="Times New Roman"/>
        </w:rPr>
        <w:br/>
        <w:t>o vyhlásení VO alebo v oznámení použitom ako výzva na účasť alebo v oznámení o koncesii sa určí veľkosť a predmet takýchto častí a uvedie, či ponuky možno predložiť na jednu časť, niekoľko častí alebo všetky časti. Ak zákazku nemožno rozdeliť na samostatné časti, odôvodnenie je potrebné uviesť v oznámení o vyhlásení VO alebo v súťažných podkladoch.</w:t>
      </w:r>
      <w:r w:rsidRPr="00EB7329" w:rsidDel="002B446B">
        <w:rPr>
          <w:rFonts w:ascii="Times New Roman" w:hAnsi="Times New Roman" w:cs="Times New Roman"/>
        </w:rPr>
        <w:t xml:space="preserve"> </w:t>
      </w:r>
      <w:r w:rsidR="00DD010A">
        <w:rPr>
          <w:rFonts w:ascii="Times New Roman" w:hAnsi="Times New Roman" w:cs="Times New Roman"/>
          <w:b/>
        </w:rPr>
        <w:t>R</w:t>
      </w:r>
      <w:r w:rsidR="00DD010A" w:rsidRPr="00EB7329">
        <w:rPr>
          <w:rFonts w:ascii="Times New Roman" w:hAnsi="Times New Roman" w:cs="Times New Roman"/>
          <w:b/>
        </w:rPr>
        <w:t xml:space="preserve">O </w:t>
      </w:r>
      <w:r w:rsidRPr="00EB7329">
        <w:rPr>
          <w:rFonts w:ascii="Times New Roman" w:hAnsi="Times New Roman" w:cs="Times New Roman"/>
          <w:b/>
        </w:rPr>
        <w:t>bude v rámci nadlimitných zákaziek vykonávať kontrolu uplatnenia využitia rozdelenia zákazky na časti tak, aby bola umožnená širšia hospodárska súťaž a sprístupnila sa tak aj pre malé a stredné podniky.</w:t>
      </w:r>
      <w:r w:rsidRPr="00EB7329">
        <w:rPr>
          <w:rFonts w:ascii="Times New Roman" w:hAnsi="Times New Roman" w:cs="Times New Roman"/>
        </w:rPr>
        <w:t xml:space="preserve"> </w:t>
      </w:r>
      <w:r>
        <w:rPr>
          <w:rFonts w:ascii="Times New Roman" w:hAnsi="Times New Roman" w:cs="Times New Roman"/>
        </w:rPr>
        <w:br/>
      </w:r>
      <w:r w:rsidRPr="00EB7329">
        <w:rPr>
          <w:rFonts w:ascii="Times New Roman" w:hAnsi="Times New Roman" w:cs="Times New Roman"/>
        </w:rPr>
        <w:t xml:space="preserve">V prípade, že predmet alebo povaha zákazky, alebo iné okolnosti plnenia zákazky neumožňujú rozdelenie zákazky na časti, je potrebné riadne zdôvodniť, prečo nie je toto rozdelenie možné. </w:t>
      </w:r>
    </w:p>
    <w:p w14:paraId="449494B9" w14:textId="01659934" w:rsidR="00F13DB1"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Prijímateľ má výlučnú a konečnú zodpovednosť za vykonanie VO a zadávani</w:t>
      </w:r>
      <w:r w:rsidR="003952EE" w:rsidRPr="00EB7329">
        <w:rPr>
          <w:rFonts w:ascii="Times New Roman" w:hAnsi="Times New Roman" w:cs="Times New Roman"/>
        </w:rPr>
        <w:t>e</w:t>
      </w:r>
      <w:r w:rsidRPr="00EB7329">
        <w:rPr>
          <w:rFonts w:ascii="Times New Roman" w:hAnsi="Times New Roman" w:cs="Times New Roman"/>
        </w:rPr>
        <w:t xml:space="preserve"> zákazky pri dodržaní všeobecne záväzných právnych predpisov SR a EÚ, základných princípov VO, zmluvy</w:t>
      </w:r>
      <w:r w:rsidR="00DD010A">
        <w:rPr>
          <w:rFonts w:ascii="Times New Roman" w:hAnsi="Times New Roman" w:cs="Times New Roman"/>
        </w:rPr>
        <w:t xml:space="preserve"> o poskytnutí NFP</w:t>
      </w:r>
      <w:r w:rsidRPr="00EB7329">
        <w:rPr>
          <w:rFonts w:ascii="Times New Roman" w:hAnsi="Times New Roman" w:cs="Times New Roman"/>
        </w:rPr>
        <w:t>/</w:t>
      </w:r>
      <w:r w:rsidR="00DD010A">
        <w:rPr>
          <w:rFonts w:ascii="Times New Roman" w:hAnsi="Times New Roman" w:cs="Times New Roman"/>
        </w:rPr>
        <w:t>rozhodnutia o schválení žiadosti o NFP</w:t>
      </w:r>
      <w:r w:rsidRPr="00EB7329">
        <w:rPr>
          <w:rFonts w:ascii="Times New Roman" w:hAnsi="Times New Roman" w:cs="Times New Roman"/>
        </w:rPr>
        <w:t xml:space="preserve"> a  </w:t>
      </w:r>
      <w:r w:rsidR="000D0C55" w:rsidRPr="00EB7329">
        <w:rPr>
          <w:rFonts w:ascii="Times New Roman" w:hAnsi="Times New Roman" w:cs="Times New Roman"/>
        </w:rPr>
        <w:t>Usmernenia</w:t>
      </w:r>
      <w:r w:rsidRPr="00EB7329">
        <w:rPr>
          <w:rFonts w:ascii="Times New Roman" w:hAnsi="Times New Roman" w:cs="Times New Roman"/>
        </w:rPr>
        <w:t xml:space="preserve">. Prijímateľ môže poveriť tretiu osobu na výkon realizácie verejného obstarávania, pričom tak musí vykonať na základe </w:t>
      </w:r>
      <w:r w:rsidRPr="00EB7329">
        <w:rPr>
          <w:rFonts w:ascii="Times New Roman" w:hAnsi="Times New Roman" w:cs="Times New Roman"/>
          <w:i/>
        </w:rPr>
        <w:t>poverenia k realizácii verejného obstarávania</w:t>
      </w:r>
      <w:r w:rsidRPr="00EB7329">
        <w:rPr>
          <w:rFonts w:ascii="Times New Roman" w:hAnsi="Times New Roman" w:cs="Times New Roman"/>
        </w:rPr>
        <w:t xml:space="preserve"> (</w:t>
      </w:r>
      <w:r w:rsidR="0047723E" w:rsidRPr="00EB7329">
        <w:rPr>
          <w:rFonts w:ascii="Times New Roman" w:hAnsi="Times New Roman" w:cs="Times New Roman"/>
        </w:rPr>
        <w:t xml:space="preserve">viď </w:t>
      </w:r>
      <w:r w:rsidRPr="00EB7329">
        <w:rPr>
          <w:rFonts w:ascii="Times New Roman" w:hAnsi="Times New Roman" w:cs="Times New Roman"/>
          <w:i/>
        </w:rPr>
        <w:t xml:space="preserve">príloha č. </w:t>
      </w:r>
      <w:r w:rsidR="0033222F" w:rsidRPr="00EB7329">
        <w:rPr>
          <w:rFonts w:ascii="Times New Roman" w:hAnsi="Times New Roman" w:cs="Times New Roman"/>
          <w:i/>
        </w:rPr>
        <w:t>1</w:t>
      </w:r>
      <w:r w:rsidR="0047723E" w:rsidRPr="00EB7329">
        <w:rPr>
          <w:rFonts w:ascii="Times New Roman" w:hAnsi="Times New Roman" w:cs="Times New Roman"/>
          <w:i/>
        </w:rPr>
        <w:t xml:space="preserve"> Usmernenia</w:t>
      </w:r>
      <w:r w:rsidRPr="00EB7329">
        <w:rPr>
          <w:rFonts w:ascii="Times New Roman" w:hAnsi="Times New Roman" w:cs="Times New Roman"/>
        </w:rPr>
        <w:t>).</w:t>
      </w:r>
    </w:p>
    <w:p w14:paraId="5A2F3BEF" w14:textId="536907D1" w:rsidR="00255132"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Pri uzatváraní všetkých typov zmlúv, vrátane rámcových dohôd na nákup informačno-komunikačných technológií, ako aj iných diel požívajúcich ochranu duševného vlastníctva</w:t>
      </w:r>
      <w:r w:rsidR="002908E7" w:rsidRPr="00EB7329">
        <w:rPr>
          <w:rFonts w:ascii="Times New Roman" w:hAnsi="Times New Roman" w:cs="Times New Roman"/>
        </w:rPr>
        <w:t>,</w:t>
      </w:r>
      <w:r w:rsidRPr="00EB7329">
        <w:rPr>
          <w:rFonts w:ascii="Times New Roman" w:hAnsi="Times New Roman" w:cs="Times New Roman"/>
        </w:rPr>
        <w:t xml:space="preserve"> s výnimkou </w:t>
      </w:r>
      <w:r w:rsidR="00C65068">
        <w:rPr>
          <w:rFonts w:ascii="Times New Roman" w:hAnsi="Times New Roman" w:cs="Times New Roman"/>
        </w:rPr>
        <w:br/>
      </w:r>
      <w:r w:rsidR="0021346D" w:rsidRPr="00EB7329">
        <w:rPr>
          <w:rFonts w:ascii="Times New Roman" w:hAnsi="Times New Roman" w:cs="Times New Roman"/>
        </w:rPr>
        <w:t>tzv. „</w:t>
      </w:r>
      <w:r w:rsidRPr="00EB7329">
        <w:rPr>
          <w:rFonts w:ascii="Times New Roman" w:hAnsi="Times New Roman" w:cs="Times New Roman"/>
        </w:rPr>
        <w:t>balíkového</w:t>
      </w:r>
      <w:r w:rsidR="0021346D" w:rsidRPr="00EB7329">
        <w:rPr>
          <w:rFonts w:ascii="Times New Roman" w:hAnsi="Times New Roman" w:cs="Times New Roman"/>
        </w:rPr>
        <w:t>“</w:t>
      </w:r>
      <w:r w:rsidRPr="00EB7329">
        <w:rPr>
          <w:rFonts w:ascii="Times New Roman" w:hAnsi="Times New Roman" w:cs="Times New Roman"/>
        </w:rPr>
        <w:t xml:space="preserve"> softvéru</w:t>
      </w:r>
      <w:r w:rsidR="0021346D" w:rsidRPr="00EB7329">
        <w:rPr>
          <w:rFonts w:ascii="Times New Roman" w:hAnsi="Times New Roman" w:cs="Times New Roman"/>
        </w:rPr>
        <w:t xml:space="preserve"> (označovaného tak v obchodnej praxi)</w:t>
      </w:r>
      <w:r w:rsidRPr="00EB7329">
        <w:rPr>
          <w:rFonts w:ascii="Times New Roman" w:hAnsi="Times New Roman" w:cs="Times New Roman"/>
        </w:rPr>
        <w:t xml:space="preserve">, </w:t>
      </w:r>
      <w:r w:rsidRPr="00EB7329">
        <w:rPr>
          <w:rFonts w:ascii="Times New Roman" w:hAnsi="Times New Roman" w:cs="Times New Roman"/>
          <w:b/>
        </w:rPr>
        <w:t>je potrebné štandardne zahrnúť</w:t>
      </w:r>
      <w:r w:rsidRPr="00EB7329">
        <w:rPr>
          <w:rFonts w:ascii="Times New Roman" w:hAnsi="Times New Roman" w:cs="Times New Roman"/>
        </w:rPr>
        <w:t xml:space="preserve"> </w:t>
      </w:r>
      <w:r w:rsidR="00C65068">
        <w:rPr>
          <w:rFonts w:ascii="Times New Roman" w:hAnsi="Times New Roman" w:cs="Times New Roman"/>
        </w:rPr>
        <w:br/>
      </w:r>
      <w:r w:rsidRPr="00EB7329">
        <w:rPr>
          <w:rFonts w:ascii="Times New Roman" w:hAnsi="Times New Roman" w:cs="Times New Roman"/>
        </w:rPr>
        <w:t>do zmlúv</w:t>
      </w:r>
      <w:r w:rsidR="0021346D" w:rsidRPr="00EB7329">
        <w:rPr>
          <w:rFonts w:ascii="Times New Roman" w:hAnsi="Times New Roman" w:cs="Times New Roman"/>
        </w:rPr>
        <w:t>,</w:t>
      </w:r>
      <w:r w:rsidRPr="00EB7329">
        <w:rPr>
          <w:rFonts w:ascii="Times New Roman" w:hAnsi="Times New Roman" w:cs="Times New Roman"/>
        </w:rPr>
        <w:t xml:space="preserve"> vrátane rámcových dohôd</w:t>
      </w:r>
      <w:r w:rsidR="0021346D" w:rsidRPr="00EB7329">
        <w:rPr>
          <w:rFonts w:ascii="Times New Roman" w:hAnsi="Times New Roman" w:cs="Times New Roman"/>
        </w:rPr>
        <w:t>,</w:t>
      </w:r>
      <w:r w:rsidRPr="00EB7329">
        <w:rPr>
          <w:rFonts w:ascii="Times New Roman" w:hAnsi="Times New Roman" w:cs="Times New Roman"/>
        </w:rPr>
        <w:t xml:space="preserve"> ustanovenia o udelení licencie</w:t>
      </w:r>
      <w:r w:rsidR="002908E7" w:rsidRPr="00EB7329">
        <w:rPr>
          <w:rFonts w:ascii="Times New Roman" w:hAnsi="Times New Roman" w:cs="Times New Roman"/>
        </w:rPr>
        <w:t xml:space="preserve"> objednávateľovi</w:t>
      </w:r>
      <w:r w:rsidRPr="00EB7329">
        <w:rPr>
          <w:rFonts w:ascii="Times New Roman" w:hAnsi="Times New Roman" w:cs="Times New Roman"/>
        </w:rPr>
        <w:t xml:space="preserve"> a </w:t>
      </w:r>
      <w:r w:rsidRPr="00EB7329">
        <w:rPr>
          <w:rFonts w:ascii="Times New Roman" w:hAnsi="Times New Roman" w:cs="Times New Roman"/>
          <w:b/>
        </w:rPr>
        <w:t>ustanovenia</w:t>
      </w:r>
      <w:r w:rsidRPr="00EB7329">
        <w:rPr>
          <w:rFonts w:ascii="Times New Roman" w:hAnsi="Times New Roman" w:cs="Times New Roman"/>
        </w:rPr>
        <w:t xml:space="preserve"> </w:t>
      </w:r>
      <w:r w:rsidR="00C65068">
        <w:rPr>
          <w:rFonts w:ascii="Times New Roman" w:hAnsi="Times New Roman" w:cs="Times New Roman"/>
        </w:rPr>
        <w:br/>
      </w:r>
      <w:r w:rsidRPr="00EB7329">
        <w:rPr>
          <w:rFonts w:ascii="Times New Roman" w:hAnsi="Times New Roman" w:cs="Times New Roman"/>
        </w:rPr>
        <w:t>o zverejnení autorov, výrobcov a subdodávateľov zhotoviteľa</w:t>
      </w:r>
      <w:r w:rsidR="0021346D" w:rsidRPr="00EB7329">
        <w:rPr>
          <w:rFonts w:ascii="Times New Roman" w:hAnsi="Times New Roman" w:cs="Times New Roman"/>
        </w:rPr>
        <w:t xml:space="preserve"> softvéru</w:t>
      </w:r>
      <w:r w:rsidRPr="00EB7329">
        <w:rPr>
          <w:rFonts w:ascii="Times New Roman" w:hAnsi="Times New Roman" w:cs="Times New Roman"/>
        </w:rPr>
        <w:t xml:space="preserve"> (viď. uznesenie vlády </w:t>
      </w:r>
      <w:r w:rsidR="00C65068">
        <w:rPr>
          <w:rFonts w:ascii="Times New Roman" w:hAnsi="Times New Roman" w:cs="Times New Roman"/>
        </w:rPr>
        <w:br/>
      </w:r>
      <w:r w:rsidRPr="00EB7329">
        <w:rPr>
          <w:rFonts w:ascii="Times New Roman" w:hAnsi="Times New Roman" w:cs="Times New Roman"/>
        </w:rPr>
        <w:t xml:space="preserve">č. 460/2011 zo dňa 6. 7. 2011 a v nadväznosti  na „Metodický pokyn pre štandardné náležitosti opisu </w:t>
      </w:r>
      <w:r w:rsidRPr="00EB7329">
        <w:rPr>
          <w:rFonts w:ascii="Times New Roman" w:hAnsi="Times New Roman" w:cs="Times New Roman"/>
        </w:rPr>
        <w:lastRenderedPageBreak/>
        <w:t>predmetu zákazky, štandardné podmienky účasti vo verejnom obstarávaní a optimálne zmluvné podmienky v súvislosti s projektmi v oblasti informačno-komunikačných technológií“)</w:t>
      </w:r>
      <w:r w:rsidR="0077066B" w:rsidRPr="00EB7329">
        <w:rPr>
          <w:rFonts w:ascii="Times New Roman" w:hAnsi="Times New Roman" w:cs="Times New Roman"/>
        </w:rPr>
        <w:t>.</w:t>
      </w:r>
      <w:r w:rsidRPr="00EB7329">
        <w:rPr>
          <w:rFonts w:ascii="Times New Roman" w:hAnsi="Times New Roman" w:cs="Times New Roman"/>
          <w:vertAlign w:val="superscript"/>
        </w:rPr>
        <w:footnoteReference w:id="23"/>
      </w:r>
    </w:p>
    <w:p w14:paraId="611B1C0F" w14:textId="31B31C0F" w:rsidR="006844B2" w:rsidRDefault="00DD010A" w:rsidP="004935C5">
      <w:pPr>
        <w:spacing w:before="120" w:line="240" w:lineRule="auto"/>
        <w:jc w:val="both"/>
        <w:rPr>
          <w:rFonts w:ascii="Times New Roman" w:hAnsi="Times New Roman" w:cs="Times New Roman"/>
        </w:rPr>
      </w:pPr>
      <w:r>
        <w:rPr>
          <w:rFonts w:ascii="Times New Roman" w:hAnsi="Times New Roman" w:cs="Times New Roman"/>
        </w:rPr>
        <w:t>R</w:t>
      </w:r>
      <w:r w:rsidRPr="00EB7329">
        <w:rPr>
          <w:rFonts w:ascii="Times New Roman" w:hAnsi="Times New Roman" w:cs="Times New Roman"/>
        </w:rPr>
        <w:t xml:space="preserve">O </w:t>
      </w:r>
      <w:r w:rsidR="006844B2" w:rsidRPr="00EB7329">
        <w:rPr>
          <w:rFonts w:ascii="Times New Roman" w:hAnsi="Times New Roman" w:cs="Times New Roman"/>
        </w:rPr>
        <w:t xml:space="preserve">v rámci výkonu kontroly VO posudzuje predmetné VO aj z pohľadu možného porušenia hospodárskej súťaže podľa zákona č. </w:t>
      </w:r>
      <w:r w:rsidR="00990E59" w:rsidRPr="00EB7329">
        <w:rPr>
          <w:rFonts w:ascii="Times New Roman" w:hAnsi="Times New Roman" w:cs="Times New Roman"/>
        </w:rPr>
        <w:t>187/2021</w:t>
      </w:r>
      <w:r w:rsidR="006844B2" w:rsidRPr="00EB7329">
        <w:rPr>
          <w:rFonts w:ascii="Times New Roman" w:hAnsi="Times New Roman" w:cs="Times New Roman"/>
        </w:rPr>
        <w:t xml:space="preserve"> </w:t>
      </w:r>
      <w:proofErr w:type="spellStart"/>
      <w:r w:rsidR="006844B2" w:rsidRPr="00EB7329">
        <w:rPr>
          <w:rFonts w:ascii="Times New Roman" w:hAnsi="Times New Roman" w:cs="Times New Roman"/>
        </w:rPr>
        <w:t>Z.z</w:t>
      </w:r>
      <w:proofErr w:type="spellEnd"/>
      <w:r w:rsidR="006844B2" w:rsidRPr="00EB7329">
        <w:rPr>
          <w:rFonts w:ascii="Times New Roman" w:hAnsi="Times New Roman" w:cs="Times New Roman"/>
        </w:rPr>
        <w:t xml:space="preserve">. o ochrane hospodárskej súťaže </w:t>
      </w:r>
      <w:r w:rsidR="00990E59" w:rsidRPr="00EB7329">
        <w:rPr>
          <w:rFonts w:ascii="Times New Roman" w:hAnsi="Times New Roman" w:cs="Times New Roman"/>
        </w:rPr>
        <w:t xml:space="preserve">a o zmene a doplnení niektorých zákonov </w:t>
      </w:r>
      <w:r w:rsidR="006844B2" w:rsidRPr="00EB7329">
        <w:rPr>
          <w:rFonts w:ascii="Times New Roman" w:hAnsi="Times New Roman" w:cs="Times New Roman"/>
        </w:rPr>
        <w:t>(konkrétne  dohôd obmedzujúcich súťaž podľa § 4 zákona o ochrane hospodárskej súťaže).</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CF691A" w14:paraId="6E5B9108" w14:textId="77777777" w:rsidTr="00402776">
        <w:tc>
          <w:tcPr>
            <w:tcW w:w="9062" w:type="dxa"/>
            <w:shd w:val="clear" w:color="auto" w:fill="E5B8B7" w:themeFill="accent2" w:themeFillTint="66"/>
          </w:tcPr>
          <w:p w14:paraId="3612127A" w14:textId="1CD67E4E" w:rsidR="00CF691A" w:rsidRDefault="00CF691A" w:rsidP="008E6A07">
            <w:pPr>
              <w:spacing w:before="120"/>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Pri definovaní technických parametrov tovarov v relevantných prípadoch odporúčame </w:t>
            </w:r>
            <w:r w:rsidRPr="00CF691A">
              <w:rPr>
                <w:rFonts w:ascii="Times New Roman" w:hAnsi="Times New Roman" w:cs="Times New Roman"/>
                <w:b/>
              </w:rPr>
              <w:t>určovať technické parametre rozmedzím, resp. určením minimálnej a/alebo maximálnej hodnoty parametra</w:t>
            </w:r>
            <w:r w:rsidRPr="00EB7329">
              <w:rPr>
                <w:rFonts w:ascii="Times New Roman" w:hAnsi="Times New Roman" w:cs="Times New Roman"/>
              </w:rPr>
              <w:t xml:space="preserve">, nie konkrétnou jedinou hodnotou technického parametra (napr.: šírka stroja 1100 mm -  1500 mm). V prípade určenia konkrétneho výrobku a možnosti predloženia ekvivalentu v súlade s § 42 ods. 3 ZVO je potrebné špecifikovať, v akých parametroch </w:t>
            </w:r>
            <w:r>
              <w:rPr>
                <w:rFonts w:ascii="Times New Roman" w:hAnsi="Times New Roman" w:cs="Times New Roman"/>
              </w:rPr>
              <w:br/>
            </w:r>
            <w:r w:rsidRPr="00EB7329">
              <w:rPr>
                <w:rFonts w:ascii="Times New Roman" w:hAnsi="Times New Roman" w:cs="Times New Roman"/>
              </w:rPr>
              <w:t xml:space="preserve">a funkcionalitách spočíva „ekvivalentnosť“ iného výrobku. Prijímateľ by pri definovaní predmetu zákazky mal taktiež vychádzať z projektu, resp. </w:t>
            </w:r>
            <w:r w:rsidR="008E6A07">
              <w:rPr>
                <w:rFonts w:ascii="Times New Roman" w:hAnsi="Times New Roman" w:cs="Times New Roman"/>
              </w:rPr>
              <w:t>zmluvy o poskytnutí NFP alebo rozhodnutia o schválení žiadosti o NFP</w:t>
            </w:r>
            <w:r w:rsidRPr="00EB7329">
              <w:rPr>
                <w:rFonts w:ascii="Times New Roman" w:hAnsi="Times New Roman" w:cs="Times New Roman"/>
              </w:rPr>
              <w:t xml:space="preserve">. </w:t>
            </w:r>
            <w:r w:rsidRPr="00CF691A">
              <w:rPr>
                <w:rFonts w:ascii="Times New Roman" w:hAnsi="Times New Roman" w:cs="Times New Roman"/>
                <w:b/>
              </w:rPr>
              <w:t>Predmetom obstarania by mali byť také tovary, služby a stavebné práce, ktoré sú potrebné na realizáciu projektu a ktorých obstaranie bolo v projekte plánované.</w:t>
            </w:r>
            <w:r w:rsidRPr="00EB7329">
              <w:rPr>
                <w:rFonts w:ascii="Times New Roman" w:hAnsi="Times New Roman" w:cs="Times New Roman"/>
              </w:rPr>
              <w:t xml:space="preserve">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w:t>
            </w:r>
            <w:r>
              <w:rPr>
                <w:rFonts w:ascii="Times New Roman" w:hAnsi="Times New Roman" w:cs="Times New Roman"/>
              </w:rPr>
              <w:t xml:space="preserve"> § 42 ZVO.</w:t>
            </w:r>
          </w:p>
        </w:tc>
      </w:tr>
    </w:tbl>
    <w:p w14:paraId="4CA4FCCC" w14:textId="3F483FD2" w:rsidR="00B8619E" w:rsidRPr="00EB7329" w:rsidRDefault="00DD010A" w:rsidP="004935C5">
      <w:pPr>
        <w:spacing w:before="120" w:line="240" w:lineRule="auto"/>
        <w:jc w:val="both"/>
        <w:rPr>
          <w:rFonts w:ascii="Times New Roman" w:hAnsi="Times New Roman" w:cs="Times New Roman"/>
          <w:b/>
          <w:u w:val="single"/>
        </w:rPr>
      </w:pPr>
      <w:r>
        <w:rPr>
          <w:rFonts w:ascii="Times New Roman" w:hAnsi="Times New Roman" w:cs="Times New Roman"/>
        </w:rPr>
        <w:t>R</w:t>
      </w:r>
      <w:r w:rsidR="00B8619E" w:rsidRPr="00EB7329">
        <w:rPr>
          <w:rFonts w:ascii="Times New Roman" w:hAnsi="Times New Roman" w:cs="Times New Roman"/>
        </w:rPr>
        <w:t xml:space="preserve">O odporúča, aby sa prijímateľ v rámci opisu predmetu zákazky neodvolával na konkrétne značky/typy výrobkov (ak je to možné) a uvedené skutočnosti nahradil detailným opísaním predmetnej položky. V prípade, ak uvedené nie je možné, je nutné aplikovať § 42 ods. 2 písm. b) ZVO. </w:t>
      </w:r>
    </w:p>
    <w:p w14:paraId="56B171DA" w14:textId="51C52E7F" w:rsidR="00255132" w:rsidRPr="00EB7329" w:rsidRDefault="00255132"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Prijímateľom sa odporúča, aby v zmluvách s úspešnými uchádzačmi pri všetkých typoch VO zakotvili </w:t>
      </w:r>
      <w:r w:rsidRPr="00EB7329">
        <w:rPr>
          <w:rFonts w:ascii="Times New Roman" w:hAnsi="Times New Roman" w:cs="Times New Roman"/>
          <w:b/>
        </w:rPr>
        <w:t>odkladaciu podmienku nadobudnutia účinnosti zmluvy</w:t>
      </w:r>
      <w:r w:rsidRPr="00EB7329">
        <w:rPr>
          <w:rFonts w:ascii="Times New Roman" w:hAnsi="Times New Roman" w:cs="Times New Roman"/>
        </w:rPr>
        <w:t>, ktorou bude schválenie zákazky v rámci kontroly VO, t.</w:t>
      </w:r>
      <w:r w:rsidR="00507D66" w:rsidRPr="00EB7329">
        <w:rPr>
          <w:rFonts w:ascii="Times New Roman" w:hAnsi="Times New Roman" w:cs="Times New Roman"/>
        </w:rPr>
        <w:t xml:space="preserve"> </w:t>
      </w:r>
      <w:r w:rsidRPr="00EB7329">
        <w:rPr>
          <w:rFonts w:ascii="Times New Roman" w:hAnsi="Times New Roman" w:cs="Times New Roman"/>
        </w:rPr>
        <w:t>j. doručenie správy z kontroly VO prijímateľovi</w:t>
      </w:r>
      <w:r w:rsidR="00697F40" w:rsidRPr="00EB7329">
        <w:rPr>
          <w:rFonts w:ascii="Times New Roman" w:hAnsi="Times New Roman" w:cs="Times New Roman"/>
        </w:rPr>
        <w:t>, o čom bude bezodkladne informovať úspešného uchádzača z príslušného VO</w:t>
      </w:r>
      <w:r w:rsidRPr="00EB7329">
        <w:rPr>
          <w:rFonts w:ascii="Times New Roman" w:hAnsi="Times New Roman" w:cs="Times New Roman"/>
        </w:rPr>
        <w:t xml:space="preserve">, resp. aby v zmluve s úspešným uchádzačom výslovne zakotvili právo odstúpiť od zmluvy z dôvodu doručenia správy z kontroly </w:t>
      </w:r>
      <w:r w:rsidR="00A81A08" w:rsidRPr="00EB7329">
        <w:rPr>
          <w:rFonts w:ascii="Times New Roman" w:hAnsi="Times New Roman" w:cs="Times New Roman"/>
        </w:rPr>
        <w:t xml:space="preserve">VO </w:t>
      </w:r>
      <w:r w:rsidRPr="00EB7329">
        <w:rPr>
          <w:rFonts w:ascii="Times New Roman" w:hAnsi="Times New Roman" w:cs="Times New Roman"/>
        </w:rPr>
        <w:t xml:space="preserve">od  </w:t>
      </w:r>
      <w:r w:rsidR="00DD010A">
        <w:rPr>
          <w:rFonts w:ascii="Times New Roman" w:hAnsi="Times New Roman" w:cs="Times New Roman"/>
        </w:rPr>
        <w:t>R</w:t>
      </w:r>
      <w:r w:rsidR="00DD010A" w:rsidRPr="00EB7329">
        <w:rPr>
          <w:rFonts w:ascii="Times New Roman" w:hAnsi="Times New Roman" w:cs="Times New Roman"/>
        </w:rPr>
        <w:t>O</w:t>
      </w:r>
      <w:r w:rsidRPr="00EB7329">
        <w:rPr>
          <w:rFonts w:ascii="Times New Roman" w:hAnsi="Times New Roman" w:cs="Times New Roman"/>
        </w:rPr>
        <w:t xml:space="preserve">, obsahom ktorej je nepripustenie výdavkov z predmetného VO do financovania. </w:t>
      </w:r>
    </w:p>
    <w:p w14:paraId="70699268" w14:textId="29FD883F" w:rsidR="00697F40" w:rsidRPr="00EB7329" w:rsidRDefault="00697F40" w:rsidP="004935C5">
      <w:pPr>
        <w:spacing w:before="120" w:line="240" w:lineRule="auto"/>
        <w:jc w:val="both"/>
        <w:rPr>
          <w:rFonts w:ascii="Times New Roman" w:hAnsi="Times New Roman" w:cs="Times New Roman"/>
        </w:rPr>
      </w:pPr>
      <w:r w:rsidRPr="00EB7329">
        <w:rPr>
          <w:rFonts w:ascii="Times New Roman" w:hAnsi="Times New Roman" w:cs="Times New Roman"/>
          <w:b/>
          <w:bCs/>
        </w:rPr>
        <w:t>Prijímateľ má možnosť späť vzatia dokumentácie</w:t>
      </w:r>
      <w:r w:rsidRPr="00EB7329">
        <w:rPr>
          <w:rFonts w:ascii="Times New Roman" w:hAnsi="Times New Roman" w:cs="Times New Roman"/>
        </w:rPr>
        <w:t xml:space="preserve"> k verejnému obstarávaniu alebo obstarávaniu, ktorá bola predložená </w:t>
      </w:r>
      <w:r w:rsidR="00DD010A">
        <w:rPr>
          <w:rFonts w:ascii="Times New Roman" w:hAnsi="Times New Roman" w:cs="Times New Roman"/>
        </w:rPr>
        <w:t>R</w:t>
      </w:r>
      <w:r w:rsidR="00DD010A" w:rsidRPr="00EB7329">
        <w:rPr>
          <w:rFonts w:ascii="Times New Roman" w:hAnsi="Times New Roman" w:cs="Times New Roman"/>
        </w:rPr>
        <w:t xml:space="preserve">O </w:t>
      </w:r>
      <w:r w:rsidRPr="00EB7329">
        <w:rPr>
          <w:rFonts w:ascii="Times New Roman" w:hAnsi="Times New Roman" w:cs="Times New Roman"/>
        </w:rPr>
        <w:t xml:space="preserve">za účelom výkonu kontroly VO alebo kontroly obstarávania, a to so súhlasom </w:t>
      </w:r>
      <w:r w:rsidR="00DD010A">
        <w:rPr>
          <w:rFonts w:ascii="Times New Roman" w:hAnsi="Times New Roman" w:cs="Times New Roman"/>
        </w:rPr>
        <w:t>R</w:t>
      </w:r>
      <w:r w:rsidR="00DD010A" w:rsidRPr="00EB7329">
        <w:rPr>
          <w:rFonts w:ascii="Times New Roman" w:hAnsi="Times New Roman" w:cs="Times New Roman"/>
        </w:rPr>
        <w:t>O</w:t>
      </w:r>
      <w:r w:rsidRPr="00EB7329">
        <w:rPr>
          <w:rFonts w:ascii="Times New Roman" w:hAnsi="Times New Roman" w:cs="Times New Roman"/>
        </w:rPr>
        <w:t xml:space="preserve">. V prípadoch späť vzatia dokumentácie ide o dôvod hodný osobitného zreteľa a </w:t>
      </w:r>
      <w:r w:rsidR="00DD010A">
        <w:rPr>
          <w:rFonts w:ascii="Times New Roman" w:hAnsi="Times New Roman" w:cs="Times New Roman"/>
        </w:rPr>
        <w:t>R</w:t>
      </w:r>
      <w:r w:rsidR="00DD010A" w:rsidRPr="00EB7329">
        <w:rPr>
          <w:rFonts w:ascii="Times New Roman" w:hAnsi="Times New Roman" w:cs="Times New Roman"/>
        </w:rPr>
        <w:t xml:space="preserve">O </w:t>
      </w:r>
      <w:r w:rsidRPr="00EB7329">
        <w:rPr>
          <w:rFonts w:ascii="Times New Roman" w:hAnsi="Times New Roman" w:cs="Times New Roman"/>
        </w:rPr>
        <w:t xml:space="preserve">zastaví kontrolu </w:t>
      </w:r>
      <w:r w:rsidR="002908E7" w:rsidRPr="00EB7329">
        <w:rPr>
          <w:rFonts w:ascii="Times New Roman" w:hAnsi="Times New Roman" w:cs="Times New Roman"/>
        </w:rPr>
        <w:t xml:space="preserve">VO </w:t>
      </w:r>
      <w:r w:rsidRPr="00EB7329">
        <w:rPr>
          <w:rFonts w:ascii="Times New Roman" w:hAnsi="Times New Roman" w:cs="Times New Roman"/>
        </w:rPr>
        <w:t>vyhotovením záznamu. Ak prijímateľ opätovne predloží dokumentáciu na finančnú kontrolu, lehoty na výkon kontroly začínajú plynúť odznovu.</w:t>
      </w:r>
    </w:p>
    <w:p w14:paraId="1D22944C" w14:textId="3E95730D" w:rsidR="00697F40" w:rsidDel="0029574B" w:rsidRDefault="00697F40" w:rsidP="004935C5">
      <w:pPr>
        <w:spacing w:before="120" w:line="240" w:lineRule="auto"/>
        <w:jc w:val="both"/>
        <w:rPr>
          <w:del w:id="1943" w:author="Peter Eimannsberger" w:date="2024-09-11T13:38:00Z"/>
          <w:rFonts w:ascii="Times New Roman" w:hAnsi="Times New Roman" w:cs="Times New Roman"/>
        </w:rPr>
      </w:pPr>
    </w:p>
    <w:p w14:paraId="066BA061" w14:textId="77777777" w:rsidR="003B651B" w:rsidRPr="00EB7329" w:rsidRDefault="003B651B" w:rsidP="004935C5">
      <w:pPr>
        <w:spacing w:before="120" w:line="240" w:lineRule="auto"/>
        <w:jc w:val="both"/>
        <w:rPr>
          <w:rFonts w:ascii="Times New Roman" w:hAnsi="Times New Roman" w:cs="Times New Roman"/>
        </w:rPr>
      </w:pPr>
    </w:p>
    <w:p w14:paraId="529FEC78" w14:textId="3ACB9447" w:rsidR="005F248E" w:rsidRPr="003B651B" w:rsidRDefault="005D57F9" w:rsidP="004935C5">
      <w:pPr>
        <w:pStyle w:val="Nadpis2"/>
        <w:tabs>
          <w:tab w:val="left" w:pos="567"/>
          <w:tab w:val="right" w:pos="9072"/>
        </w:tabs>
        <w:spacing w:before="120" w:after="200" w:line="240" w:lineRule="auto"/>
        <w:rPr>
          <w:rFonts w:ascii="Times New Roman" w:hAnsi="Times New Roman" w:cs="Times New Roman"/>
          <w:color w:val="auto"/>
          <w:sz w:val="24"/>
          <w:szCs w:val="24"/>
        </w:rPr>
      </w:pPr>
      <w:bookmarkStart w:id="1944" w:name="_Toc177626893"/>
      <w:r w:rsidRPr="00ED3FBF">
        <w:rPr>
          <w:rFonts w:ascii="Times New Roman" w:hAnsi="Times New Roman" w:cs="Times New Roman"/>
          <w:color w:val="auto"/>
          <w:sz w:val="24"/>
          <w:szCs w:val="24"/>
        </w:rPr>
        <w:t xml:space="preserve">1.6 </w:t>
      </w:r>
      <w:r w:rsidR="00CF6D97" w:rsidRPr="00ED3FBF">
        <w:rPr>
          <w:rFonts w:ascii="Times New Roman" w:hAnsi="Times New Roman" w:cs="Times New Roman"/>
          <w:color w:val="auto"/>
          <w:sz w:val="24"/>
          <w:szCs w:val="24"/>
        </w:rPr>
        <w:t xml:space="preserve">  </w:t>
      </w:r>
      <w:r w:rsidRPr="00ED3FBF">
        <w:rPr>
          <w:rFonts w:ascii="Times New Roman" w:hAnsi="Times New Roman" w:cs="Times New Roman"/>
          <w:color w:val="auto"/>
          <w:sz w:val="24"/>
          <w:szCs w:val="24"/>
        </w:rPr>
        <w:t xml:space="preserve">Typy </w:t>
      </w:r>
      <w:r w:rsidR="00021208" w:rsidRPr="00ED3FBF">
        <w:rPr>
          <w:rFonts w:ascii="Times New Roman" w:hAnsi="Times New Roman" w:cs="Times New Roman"/>
          <w:color w:val="auto"/>
          <w:sz w:val="24"/>
          <w:szCs w:val="24"/>
        </w:rPr>
        <w:t xml:space="preserve">finančnej </w:t>
      </w:r>
      <w:r w:rsidRPr="00ED3FBF">
        <w:rPr>
          <w:rFonts w:ascii="Times New Roman" w:hAnsi="Times New Roman" w:cs="Times New Roman"/>
          <w:color w:val="auto"/>
          <w:sz w:val="24"/>
          <w:szCs w:val="24"/>
        </w:rPr>
        <w:t>kontroly VO</w:t>
      </w:r>
      <w:bookmarkEnd w:id="1944"/>
      <w:r w:rsidR="00D8353A" w:rsidRPr="003B651B">
        <w:rPr>
          <w:rFonts w:ascii="Times New Roman" w:hAnsi="Times New Roman" w:cs="Times New Roman"/>
          <w:color w:val="auto"/>
          <w:sz w:val="24"/>
          <w:szCs w:val="24"/>
        </w:rPr>
        <w:tab/>
      </w:r>
    </w:p>
    <w:p w14:paraId="237AD24F" w14:textId="6BB848AE" w:rsidR="009366CA" w:rsidDel="0029574B" w:rsidRDefault="002E70EC" w:rsidP="004935C5">
      <w:pPr>
        <w:pStyle w:val="Textkomentra"/>
        <w:spacing w:before="120"/>
        <w:jc w:val="both"/>
        <w:rPr>
          <w:del w:id="1945" w:author="Peter Eimannsberger" w:date="2024-09-11T13:38:00Z"/>
          <w:rFonts w:ascii="Times New Roman" w:hAnsi="Times New Roman"/>
          <w:sz w:val="22"/>
          <w:szCs w:val="22"/>
        </w:rPr>
      </w:pPr>
      <w:r>
        <w:rPr>
          <w:rFonts w:ascii="Times New Roman" w:hAnsi="Times New Roman"/>
          <w:sz w:val="22"/>
          <w:szCs w:val="22"/>
        </w:rPr>
        <w:t>R</w:t>
      </w:r>
      <w:r w:rsidRPr="007D38A7">
        <w:rPr>
          <w:rFonts w:ascii="Times New Roman" w:hAnsi="Times New Roman"/>
          <w:sz w:val="22"/>
          <w:szCs w:val="22"/>
        </w:rPr>
        <w:t xml:space="preserve">O vykonáva kontrolu postupov zadávania zákaziek financovaných z prostriedkov EÚ, ktoré budú výsledkom postupov verejného obstarávania a obstarávania, vrátane zmien (dodatkov) týchto zmlúv, v prípade, ak už bol schválený </w:t>
      </w:r>
      <w:r w:rsidR="00792A64">
        <w:rPr>
          <w:rFonts w:ascii="Times New Roman" w:hAnsi="Times New Roman"/>
          <w:sz w:val="22"/>
          <w:szCs w:val="22"/>
        </w:rPr>
        <w:t>NFP</w:t>
      </w:r>
      <w:r w:rsidR="00792A64" w:rsidRPr="007D38A7">
        <w:rPr>
          <w:rFonts w:ascii="Times New Roman" w:hAnsi="Times New Roman"/>
          <w:sz w:val="22"/>
          <w:szCs w:val="22"/>
        </w:rPr>
        <w:t xml:space="preserve"> </w:t>
      </w:r>
      <w:r w:rsidRPr="007D38A7">
        <w:rPr>
          <w:rFonts w:ascii="Times New Roman" w:hAnsi="Times New Roman"/>
          <w:sz w:val="22"/>
          <w:szCs w:val="22"/>
        </w:rPr>
        <w:t>zo strany poskytovateľa</w:t>
      </w:r>
      <w:r>
        <w:rPr>
          <w:rFonts w:ascii="Times New Roman" w:hAnsi="Times New Roman"/>
          <w:sz w:val="22"/>
          <w:szCs w:val="22"/>
        </w:rPr>
        <w:t xml:space="preserve">, </w:t>
      </w:r>
      <w:r w:rsidRPr="00C25B4E">
        <w:rPr>
          <w:rFonts w:ascii="Times New Roman" w:hAnsi="Times New Roman"/>
          <w:sz w:val="22"/>
          <w:szCs w:val="22"/>
        </w:rPr>
        <w:t xml:space="preserve">t. j. bola uzavretá zmluva o poskytnutí NFP, ktorá je platná a účinná alebo </w:t>
      </w:r>
      <w:r w:rsidR="00823A22">
        <w:rPr>
          <w:rFonts w:ascii="Times New Roman" w:hAnsi="Times New Roman"/>
          <w:sz w:val="22"/>
          <w:szCs w:val="22"/>
        </w:rPr>
        <w:t xml:space="preserve">bolo </w:t>
      </w:r>
      <w:r w:rsidRPr="00C25B4E">
        <w:rPr>
          <w:rFonts w:ascii="Times New Roman" w:hAnsi="Times New Roman"/>
          <w:sz w:val="22"/>
          <w:szCs w:val="22"/>
        </w:rPr>
        <w:t xml:space="preserve">vydané rozhodnutie o schválení žiadosti o NFP, ktoré je </w:t>
      </w:r>
      <w:r>
        <w:rPr>
          <w:rFonts w:ascii="Times New Roman" w:hAnsi="Times New Roman"/>
          <w:sz w:val="22"/>
          <w:szCs w:val="22"/>
        </w:rPr>
        <w:t xml:space="preserve">právoplatné. </w:t>
      </w:r>
      <w:r w:rsidRPr="007D38A7">
        <w:rPr>
          <w:rFonts w:ascii="Times New Roman" w:hAnsi="Times New Roman"/>
          <w:sz w:val="22"/>
          <w:szCs w:val="22"/>
        </w:rPr>
        <w:t xml:space="preserve">Ak je žiadosť o schválenie príspevku v štádiu prípravy alebo schvaľovania, </w:t>
      </w:r>
      <w:r>
        <w:rPr>
          <w:rFonts w:ascii="Times New Roman" w:hAnsi="Times New Roman"/>
          <w:sz w:val="22"/>
          <w:szCs w:val="22"/>
        </w:rPr>
        <w:t>RO</w:t>
      </w:r>
      <w:r w:rsidRPr="007D38A7">
        <w:rPr>
          <w:rFonts w:ascii="Times New Roman" w:hAnsi="Times New Roman"/>
          <w:sz w:val="22"/>
          <w:szCs w:val="22"/>
        </w:rPr>
        <w:t xml:space="preserve"> kontrolu zákaziek nevykonáva.</w:t>
      </w:r>
    </w:p>
    <w:p w14:paraId="59B0647A" w14:textId="77777777" w:rsidR="0005537A" w:rsidRDefault="0005537A" w:rsidP="003B651B">
      <w:pPr>
        <w:pStyle w:val="Textkomentra"/>
        <w:spacing w:before="120"/>
        <w:jc w:val="both"/>
        <w:rPr>
          <w:rFonts w:ascii="Times New Roman" w:hAnsi="Times New Roman" w:cs="Times New Roman"/>
          <w:b/>
          <w:bCs/>
          <w:sz w:val="24"/>
          <w:szCs w:val="24"/>
        </w:rPr>
      </w:pPr>
    </w:p>
    <w:p w14:paraId="6443C366" w14:textId="7E60A995" w:rsidR="00FE5B5C" w:rsidRPr="00425765" w:rsidRDefault="00CC1E89" w:rsidP="003B651B">
      <w:pPr>
        <w:pStyle w:val="Textkomentra"/>
        <w:spacing w:before="120"/>
        <w:jc w:val="both"/>
        <w:rPr>
          <w:rFonts w:ascii="Times New Roman" w:hAnsi="Times New Roman" w:cs="Times New Roman"/>
          <w:b/>
          <w:bCs/>
          <w:sz w:val="24"/>
          <w:szCs w:val="24"/>
        </w:rPr>
      </w:pPr>
      <w:r w:rsidRPr="00425765">
        <w:rPr>
          <w:rFonts w:ascii="Times New Roman" w:hAnsi="Times New Roman" w:cs="Times New Roman"/>
          <w:b/>
          <w:bCs/>
          <w:sz w:val="24"/>
          <w:szCs w:val="24"/>
        </w:rPr>
        <w:lastRenderedPageBreak/>
        <w:t>Typy finančných kontrol VO</w:t>
      </w:r>
      <w:r w:rsidR="00671ED5" w:rsidRPr="00425765">
        <w:rPr>
          <w:rFonts w:ascii="Times New Roman" w:hAnsi="Times New Roman" w:cs="Times New Roman"/>
          <w:b/>
          <w:bCs/>
          <w:sz w:val="24"/>
          <w:szCs w:val="24"/>
        </w:rPr>
        <w:t xml:space="preserve"> sú nasledovné</w:t>
      </w:r>
      <w:r w:rsidR="003B651B" w:rsidRPr="00425765">
        <w:rPr>
          <w:rFonts w:ascii="Times New Roman" w:hAnsi="Times New Roman" w:cs="Times New Roman"/>
          <w:b/>
          <w:bCs/>
          <w:sz w:val="24"/>
          <w:szCs w:val="24"/>
        </w:rPr>
        <w:t>:</w:t>
      </w:r>
    </w:p>
    <w:p w14:paraId="5C3F8EA9" w14:textId="72824774" w:rsidR="005D57F9" w:rsidRPr="00425765" w:rsidRDefault="005D57F9" w:rsidP="004935C5">
      <w:pPr>
        <w:pStyle w:val="Nadpis2"/>
        <w:spacing w:before="120" w:after="200" w:line="240" w:lineRule="auto"/>
        <w:ind w:left="426" w:hanging="426"/>
        <w:jc w:val="both"/>
        <w:rPr>
          <w:rFonts w:ascii="Times New Roman" w:hAnsi="Times New Roman" w:cs="Times New Roman"/>
          <w:sz w:val="24"/>
          <w:szCs w:val="24"/>
        </w:rPr>
      </w:pPr>
      <w:bookmarkStart w:id="1946" w:name="_Toc177626894"/>
      <w:r w:rsidRPr="00425765">
        <w:rPr>
          <w:rFonts w:ascii="Times New Roman" w:hAnsi="Times New Roman" w:cs="Times New Roman"/>
          <w:color w:val="auto"/>
          <w:sz w:val="24"/>
          <w:szCs w:val="24"/>
        </w:rPr>
        <w:t xml:space="preserve">a) </w:t>
      </w:r>
      <w:del w:id="1947" w:author="Karol M" w:date="2024-01-26T19:01:00Z">
        <w:r w:rsidR="00243122" w:rsidRPr="00243122" w:rsidDel="00BA7431">
          <w:rPr>
            <w:rFonts w:ascii="Times New Roman" w:hAnsi="Times New Roman" w:cs="Times New Roman"/>
            <w:color w:val="auto"/>
            <w:sz w:val="24"/>
            <w:szCs w:val="24"/>
          </w:rPr>
          <w:delText xml:space="preserve">predbežná </w:delText>
        </w:r>
      </w:del>
      <w:ins w:id="1948" w:author="Karol M" w:date="2024-01-26T19:01:00Z">
        <w:r w:rsidR="00BA7431">
          <w:rPr>
            <w:rFonts w:ascii="Times New Roman" w:hAnsi="Times New Roman" w:cs="Times New Roman"/>
            <w:color w:val="auto"/>
            <w:sz w:val="24"/>
            <w:szCs w:val="24"/>
          </w:rPr>
          <w:t>P</w:t>
        </w:r>
        <w:r w:rsidR="00BA7431" w:rsidRPr="00243122">
          <w:rPr>
            <w:rFonts w:ascii="Times New Roman" w:hAnsi="Times New Roman" w:cs="Times New Roman"/>
            <w:color w:val="auto"/>
            <w:sz w:val="24"/>
            <w:szCs w:val="24"/>
          </w:rPr>
          <w:t xml:space="preserve">redbežná </w:t>
        </w:r>
      </w:ins>
      <w:r w:rsidR="00243122" w:rsidRPr="00243122">
        <w:rPr>
          <w:rFonts w:ascii="Times New Roman" w:hAnsi="Times New Roman" w:cs="Times New Roman"/>
          <w:color w:val="auto"/>
          <w:sz w:val="24"/>
          <w:szCs w:val="24"/>
        </w:rPr>
        <w:t>kontrola</w:t>
      </w:r>
      <w:r w:rsidRPr="00425765">
        <w:rPr>
          <w:rFonts w:ascii="Times New Roman" w:hAnsi="Times New Roman" w:cs="Times New Roman"/>
          <w:color w:val="auto"/>
          <w:sz w:val="24"/>
          <w:szCs w:val="24"/>
        </w:rPr>
        <w:t xml:space="preserve"> – </w:t>
      </w:r>
      <w:r w:rsidR="006C77A4" w:rsidRPr="00425765">
        <w:rPr>
          <w:rFonts w:ascii="Times New Roman" w:hAnsi="Times New Roman" w:cs="Times New Roman"/>
          <w:color w:val="auto"/>
          <w:sz w:val="24"/>
          <w:szCs w:val="24"/>
        </w:rPr>
        <w:t xml:space="preserve">posúdenie </w:t>
      </w:r>
      <w:r w:rsidRPr="00425765">
        <w:rPr>
          <w:rFonts w:ascii="Times New Roman" w:hAnsi="Times New Roman" w:cs="Times New Roman"/>
          <w:color w:val="auto"/>
          <w:sz w:val="24"/>
          <w:szCs w:val="24"/>
        </w:rPr>
        <w:t xml:space="preserve">pred plánovaným </w:t>
      </w:r>
      <w:r w:rsidR="00524D05">
        <w:rPr>
          <w:rFonts w:ascii="Times New Roman" w:hAnsi="Times New Roman" w:cs="Times New Roman"/>
          <w:color w:val="auto"/>
          <w:sz w:val="24"/>
          <w:szCs w:val="24"/>
        </w:rPr>
        <w:t>vyhláse</w:t>
      </w:r>
      <w:r w:rsidR="00524D05" w:rsidRPr="00425765">
        <w:rPr>
          <w:rFonts w:ascii="Times New Roman" w:hAnsi="Times New Roman" w:cs="Times New Roman"/>
          <w:color w:val="auto"/>
          <w:sz w:val="24"/>
          <w:szCs w:val="24"/>
        </w:rPr>
        <w:t xml:space="preserve">ním </w:t>
      </w:r>
      <w:r w:rsidRPr="00425765">
        <w:rPr>
          <w:rFonts w:ascii="Times New Roman" w:hAnsi="Times New Roman" w:cs="Times New Roman"/>
          <w:color w:val="auto"/>
          <w:sz w:val="24"/>
          <w:szCs w:val="24"/>
        </w:rPr>
        <w:t>zákazky</w:t>
      </w:r>
      <w:bookmarkEnd w:id="1946"/>
      <w:r w:rsidRPr="00425765">
        <w:rPr>
          <w:rFonts w:ascii="Times New Roman" w:hAnsi="Times New Roman" w:cs="Times New Roman"/>
          <w:color w:val="auto"/>
          <w:sz w:val="24"/>
          <w:szCs w:val="24"/>
        </w:rPr>
        <w:t xml:space="preserve"> </w:t>
      </w:r>
    </w:p>
    <w:p w14:paraId="37421D33" w14:textId="4B90D02F" w:rsidR="006E1CEF" w:rsidRDefault="006E1CEF" w:rsidP="006E1CEF">
      <w:pPr>
        <w:pStyle w:val="Odsekzoznamu"/>
        <w:numPr>
          <w:ilvl w:val="0"/>
          <w:numId w:val="57"/>
        </w:numPr>
        <w:spacing w:before="120" w:after="120" w:line="240" w:lineRule="auto"/>
        <w:contextualSpacing w:val="0"/>
        <w:jc w:val="both"/>
        <w:rPr>
          <w:sz w:val="22"/>
        </w:rPr>
      </w:pPr>
      <w:r w:rsidRPr="00525227">
        <w:rPr>
          <w:sz w:val="22"/>
        </w:rPr>
        <w:t>Predbežná kontrola sa vykonáva na základe žiadosti prijímateľa</w:t>
      </w:r>
      <w:r>
        <w:rPr>
          <w:sz w:val="22"/>
        </w:rPr>
        <w:t xml:space="preserve">. Predbežnú kontrolu </w:t>
      </w:r>
      <w:r w:rsidRPr="00F419E4">
        <w:rPr>
          <w:sz w:val="22"/>
        </w:rPr>
        <w:t xml:space="preserve">vykonáva </w:t>
      </w:r>
      <w:r>
        <w:rPr>
          <w:sz w:val="22"/>
        </w:rPr>
        <w:t>RO</w:t>
      </w:r>
      <w:r w:rsidRPr="00F419E4">
        <w:rPr>
          <w:sz w:val="22"/>
        </w:rPr>
        <w:t xml:space="preserve"> na základe dokumentácie k VO</w:t>
      </w:r>
      <w:r>
        <w:rPr>
          <w:sz w:val="22"/>
        </w:rPr>
        <w:t xml:space="preserve"> alebo obstarávaniu</w:t>
      </w:r>
      <w:r w:rsidRPr="00F419E4">
        <w:rPr>
          <w:sz w:val="22"/>
        </w:rPr>
        <w:t xml:space="preserve"> predloženej prijímateľom ešte vo fáze pred vyhlásením VO</w:t>
      </w:r>
      <w:r>
        <w:rPr>
          <w:sz w:val="22"/>
        </w:rPr>
        <w:t xml:space="preserve"> alebo pred uzavretím zmluvy/zadaním objednávky, ak ide o postup obstarávania</w:t>
      </w:r>
      <w:r w:rsidRPr="00F419E4">
        <w:rPr>
          <w:sz w:val="22"/>
        </w:rPr>
        <w:t>. Uvedený typ kontroly má za úlohu preventívne eliminovať chyby a nedostatky a tým znížiť riziko porušenia ZVO</w:t>
      </w:r>
      <w:r>
        <w:rPr>
          <w:sz w:val="22"/>
        </w:rPr>
        <w:t xml:space="preserve"> a ustanovení </w:t>
      </w:r>
      <w:r w:rsidR="00731F2B">
        <w:rPr>
          <w:sz w:val="22"/>
        </w:rPr>
        <w:t>tohto Usmernenia</w:t>
      </w:r>
      <w:r w:rsidRPr="00F419E4">
        <w:rPr>
          <w:sz w:val="22"/>
        </w:rPr>
        <w:t>.</w:t>
      </w:r>
    </w:p>
    <w:p w14:paraId="7E66EE7D" w14:textId="77777777" w:rsidR="006E1CEF" w:rsidRPr="00525227" w:rsidRDefault="006E1CEF" w:rsidP="006E1CEF">
      <w:pPr>
        <w:pStyle w:val="Odsekzoznamu"/>
        <w:numPr>
          <w:ilvl w:val="0"/>
          <w:numId w:val="57"/>
        </w:numPr>
        <w:spacing w:before="120" w:after="120" w:line="240" w:lineRule="auto"/>
        <w:jc w:val="both"/>
        <w:rPr>
          <w:sz w:val="22"/>
        </w:rPr>
      </w:pPr>
      <w:r w:rsidRPr="00525227">
        <w:rPr>
          <w:sz w:val="22"/>
        </w:rPr>
        <w:t>Predbežnou kontrolou sa posudzuje dodržanie povinností</w:t>
      </w:r>
    </w:p>
    <w:p w14:paraId="4DD81DC2" w14:textId="51BECD6F" w:rsidR="006E1CEF" w:rsidRPr="00525227" w:rsidRDefault="006E1CEF" w:rsidP="006E1CEF">
      <w:pPr>
        <w:pStyle w:val="Odsekzoznamu"/>
        <w:spacing w:before="120" w:after="120" w:line="240" w:lineRule="auto"/>
        <w:ind w:left="360"/>
        <w:jc w:val="both"/>
        <w:rPr>
          <w:sz w:val="22"/>
        </w:rPr>
      </w:pPr>
      <w:r w:rsidRPr="00525227">
        <w:rPr>
          <w:sz w:val="22"/>
        </w:rPr>
        <w:t>a)</w:t>
      </w:r>
      <w:r>
        <w:rPr>
          <w:sz w:val="22"/>
        </w:rPr>
        <w:t xml:space="preserve"> </w:t>
      </w:r>
      <w:r w:rsidRPr="00525227">
        <w:rPr>
          <w:sz w:val="22"/>
        </w:rPr>
        <w:t>ustanovených pre prijímateľa</w:t>
      </w:r>
      <w:r>
        <w:rPr>
          <w:sz w:val="22"/>
        </w:rPr>
        <w:t xml:space="preserve"> v ZVO a v tomto Usmernení</w:t>
      </w:r>
      <w:r w:rsidRPr="00525227">
        <w:rPr>
          <w:sz w:val="22"/>
        </w:rPr>
        <w:t>,</w:t>
      </w:r>
    </w:p>
    <w:p w14:paraId="76FA6820" w14:textId="77777777" w:rsidR="006E1CEF" w:rsidRPr="00525227" w:rsidRDefault="006E1CEF" w:rsidP="006E1CEF">
      <w:pPr>
        <w:pStyle w:val="Odsekzoznamu"/>
        <w:spacing w:before="120" w:after="120" w:line="240" w:lineRule="auto"/>
        <w:ind w:left="360"/>
        <w:contextualSpacing w:val="0"/>
        <w:jc w:val="both"/>
        <w:rPr>
          <w:sz w:val="22"/>
        </w:rPr>
      </w:pPr>
      <w:r w:rsidRPr="00525227">
        <w:rPr>
          <w:sz w:val="22"/>
        </w:rPr>
        <w:t>b)</w:t>
      </w:r>
      <w:r>
        <w:rPr>
          <w:sz w:val="22"/>
        </w:rPr>
        <w:t xml:space="preserve"> </w:t>
      </w:r>
      <w:r w:rsidRPr="00525227">
        <w:rPr>
          <w:sz w:val="22"/>
        </w:rPr>
        <w:t xml:space="preserve">zo zmluvy o poskytnutí </w:t>
      </w:r>
      <w:r>
        <w:rPr>
          <w:sz w:val="22"/>
        </w:rPr>
        <w:t xml:space="preserve">NFP </w:t>
      </w:r>
      <w:r w:rsidRPr="00525227">
        <w:rPr>
          <w:sz w:val="22"/>
        </w:rPr>
        <w:t xml:space="preserve">alebo uložených rozhodnutím </w:t>
      </w:r>
      <w:r>
        <w:rPr>
          <w:sz w:val="22"/>
        </w:rPr>
        <w:t xml:space="preserve">o schválení žiadosti o NFP, </w:t>
      </w:r>
      <w:r w:rsidRPr="00525227">
        <w:rPr>
          <w:sz w:val="22"/>
        </w:rPr>
        <w:t>ak je prijímateľ a poskytovateľ tá istá osoba, ak ide o povinnosti upravujúce postup prijímateľa pri nadobúdaní tovarov, služieb alebo stavebných prác.</w:t>
      </w:r>
    </w:p>
    <w:p w14:paraId="7F798CDB" w14:textId="0818594D" w:rsidR="006E1CEF" w:rsidRPr="00525227" w:rsidRDefault="006E1CEF" w:rsidP="006E1CEF">
      <w:pPr>
        <w:pStyle w:val="Odsekzoznamu"/>
        <w:numPr>
          <w:ilvl w:val="0"/>
          <w:numId w:val="57"/>
        </w:numPr>
        <w:spacing w:before="120" w:after="120" w:line="240" w:lineRule="auto"/>
        <w:contextualSpacing w:val="0"/>
        <w:jc w:val="both"/>
        <w:rPr>
          <w:sz w:val="22"/>
        </w:rPr>
      </w:pPr>
      <w:bookmarkStart w:id="1949" w:name="_Hlk157189341"/>
      <w:r w:rsidRPr="00897ACF">
        <w:rPr>
          <w:b/>
          <w:sz w:val="22"/>
        </w:rPr>
        <w:t>Prijímateľ je povinný pred vyhlásením alebo začatím VO, alebo pred oznámením zámeru zriadiť dynamický nákupný systém, požiadať RO o vykonanie predbežnej kontroly</w:t>
      </w:r>
      <w:r w:rsidRPr="00525227">
        <w:rPr>
          <w:sz w:val="22"/>
        </w:rPr>
        <w:t xml:space="preserve"> dokumentov </w:t>
      </w:r>
      <w:r>
        <w:rPr>
          <w:sz w:val="22"/>
        </w:rPr>
        <w:t>k VO, a</w:t>
      </w:r>
      <w:r w:rsidRPr="00525227">
        <w:rPr>
          <w:sz w:val="22"/>
        </w:rPr>
        <w:t>k ide o nadlimitnú zákazku, nadlimitnú rámcovú dohodu, nadlimitnú koncesiu alebo dynamický nákupný systém s predpokladanou hodnotou vo finančnom limite nadlimitnej zákazky</w:t>
      </w:r>
      <w:bookmarkEnd w:id="1949"/>
      <w:ins w:id="1950" w:author="Karol M" w:date="2024-01-26T19:21:00Z">
        <w:r w:rsidR="00543FE3">
          <w:rPr>
            <w:sz w:val="22"/>
          </w:rPr>
          <w:t>.</w:t>
        </w:r>
      </w:ins>
      <w:del w:id="1951" w:author="Karol M" w:date="2024-01-26T19:21:00Z">
        <w:r w:rsidRPr="00525227" w:rsidDel="00543FE3">
          <w:rPr>
            <w:sz w:val="22"/>
          </w:rPr>
          <w:delText>,</w:delText>
        </w:r>
      </w:del>
      <w:r w:rsidRPr="00525227">
        <w:rPr>
          <w:sz w:val="22"/>
        </w:rPr>
        <w:t xml:space="preserve"> </w:t>
      </w:r>
    </w:p>
    <w:p w14:paraId="751DA9DD" w14:textId="6DEF98EA" w:rsidR="006E1CEF" w:rsidRPr="00525227" w:rsidRDefault="006E1CEF" w:rsidP="006E1CEF">
      <w:pPr>
        <w:pStyle w:val="Odsekzoznamu"/>
        <w:numPr>
          <w:ilvl w:val="0"/>
          <w:numId w:val="57"/>
        </w:numPr>
        <w:spacing w:before="120" w:after="120" w:line="240" w:lineRule="auto"/>
        <w:contextualSpacing w:val="0"/>
        <w:jc w:val="both"/>
        <w:rPr>
          <w:sz w:val="22"/>
        </w:rPr>
      </w:pPr>
      <w:bookmarkStart w:id="1952" w:name="_Hlk157189426"/>
      <w:r w:rsidRPr="00525227">
        <w:rPr>
          <w:sz w:val="22"/>
        </w:rPr>
        <w:t xml:space="preserve">Ak ide o podlimitnú zákazku na uskutočnenie stavebných prác alebo podlimitnú koncesiu na stavebné práce, </w:t>
      </w:r>
      <w:r w:rsidRPr="00897ACF">
        <w:rPr>
          <w:b/>
          <w:sz w:val="22"/>
        </w:rPr>
        <w:t>prijímateľ môže fakultatívne pred vyhlásením alebo začatím VO požiadať RO o vykonanie predbežnej kontroly</w:t>
      </w:r>
      <w:r w:rsidRPr="00525227">
        <w:rPr>
          <w:sz w:val="22"/>
        </w:rPr>
        <w:t xml:space="preserve"> dokumentov </w:t>
      </w:r>
      <w:r>
        <w:rPr>
          <w:sz w:val="22"/>
        </w:rPr>
        <w:t>k VO.</w:t>
      </w:r>
    </w:p>
    <w:p w14:paraId="0E0A6A51" w14:textId="11B8B683" w:rsidR="006E1CEF" w:rsidRPr="00525227" w:rsidRDefault="006E1CEF" w:rsidP="006E1CEF">
      <w:pPr>
        <w:pStyle w:val="Odsekzoznamu"/>
        <w:numPr>
          <w:ilvl w:val="0"/>
          <w:numId w:val="57"/>
        </w:numPr>
        <w:spacing w:before="120" w:after="120" w:line="240" w:lineRule="auto"/>
        <w:contextualSpacing w:val="0"/>
        <w:jc w:val="both"/>
        <w:rPr>
          <w:sz w:val="22"/>
        </w:rPr>
      </w:pPr>
      <w:r w:rsidRPr="00525227">
        <w:rPr>
          <w:sz w:val="22"/>
        </w:rPr>
        <w:t>Ak ide o</w:t>
      </w:r>
      <w:r w:rsidR="00764C8C">
        <w:rPr>
          <w:sz w:val="22"/>
        </w:rPr>
        <w:t> obstarávanie</w:t>
      </w:r>
      <w:r w:rsidRPr="00525227">
        <w:rPr>
          <w:sz w:val="22"/>
        </w:rPr>
        <w:t xml:space="preserve"> nadlimitn</w:t>
      </w:r>
      <w:r w:rsidR="00764C8C">
        <w:rPr>
          <w:sz w:val="22"/>
        </w:rPr>
        <w:t>ej</w:t>
      </w:r>
      <w:r w:rsidRPr="00525227">
        <w:rPr>
          <w:sz w:val="22"/>
        </w:rPr>
        <w:t xml:space="preserve"> zákazk</w:t>
      </w:r>
      <w:r w:rsidR="00764C8C">
        <w:rPr>
          <w:sz w:val="22"/>
        </w:rPr>
        <w:t>y</w:t>
      </w:r>
      <w:r w:rsidRPr="00525227">
        <w:rPr>
          <w:sz w:val="22"/>
        </w:rPr>
        <w:t xml:space="preserve"> alebo </w:t>
      </w:r>
      <w:r w:rsidR="00764C8C">
        <w:rPr>
          <w:sz w:val="22"/>
        </w:rPr>
        <w:t xml:space="preserve">o </w:t>
      </w:r>
      <w:r w:rsidRPr="00525227">
        <w:rPr>
          <w:sz w:val="22"/>
        </w:rPr>
        <w:t>nadlimitnú koncesiu, ktorú má v úmysle prijímateľ zadať na základe uplatnenia výnimky z pôsobnosti</w:t>
      </w:r>
      <w:r>
        <w:rPr>
          <w:sz w:val="22"/>
        </w:rPr>
        <w:t xml:space="preserve"> ZVO</w:t>
      </w:r>
      <w:r w:rsidRPr="00525227">
        <w:rPr>
          <w:sz w:val="22"/>
        </w:rPr>
        <w:t>,</w:t>
      </w:r>
      <w:r>
        <w:rPr>
          <w:sz w:val="22"/>
        </w:rPr>
        <w:t xml:space="preserve"> </w:t>
      </w:r>
      <w:proofErr w:type="spellStart"/>
      <w:r>
        <w:rPr>
          <w:sz w:val="22"/>
        </w:rPr>
        <w:t>t.j</w:t>
      </w:r>
      <w:proofErr w:type="spellEnd"/>
      <w:r>
        <w:rPr>
          <w:sz w:val="22"/>
        </w:rPr>
        <w:t>. ide o</w:t>
      </w:r>
      <w:r w:rsidR="00764C8C">
        <w:rPr>
          <w:sz w:val="22"/>
        </w:rPr>
        <w:t xml:space="preserve"> hodnotou </w:t>
      </w:r>
      <w:r>
        <w:rPr>
          <w:sz w:val="22"/>
        </w:rPr>
        <w:t xml:space="preserve">nadlimitnú zákazku alebo koncesiu </w:t>
      </w:r>
      <w:r w:rsidRPr="00835DF8">
        <w:rPr>
          <w:b/>
          <w:sz w:val="22"/>
        </w:rPr>
        <w:t>obstarávania,</w:t>
      </w:r>
      <w:r w:rsidRPr="00525227">
        <w:rPr>
          <w:sz w:val="22"/>
        </w:rPr>
        <w:t xml:space="preserve"> </w:t>
      </w:r>
      <w:r w:rsidRPr="00897ACF">
        <w:rPr>
          <w:b/>
          <w:sz w:val="22"/>
        </w:rPr>
        <w:t>prijímateľ môže fakultatívne pred uzavretím zmluvy požiadať RO o vykonanie predbežnej kontroly</w:t>
      </w:r>
      <w:r w:rsidR="007177B4">
        <w:rPr>
          <w:sz w:val="22"/>
        </w:rPr>
        <w:t xml:space="preserve"> príslušných dokumentov</w:t>
      </w:r>
      <w:r w:rsidRPr="00525227">
        <w:rPr>
          <w:sz w:val="22"/>
        </w:rPr>
        <w:t>.</w:t>
      </w:r>
      <w:bookmarkEnd w:id="1952"/>
    </w:p>
    <w:p w14:paraId="409D4F9C" w14:textId="7577D438" w:rsidR="006E1CEF" w:rsidRPr="008A6091" w:rsidRDefault="006E1CEF" w:rsidP="006E1CEF">
      <w:pPr>
        <w:pStyle w:val="Odsekzoznamu"/>
        <w:numPr>
          <w:ilvl w:val="0"/>
          <w:numId w:val="57"/>
        </w:numPr>
        <w:spacing w:before="120" w:after="120" w:line="240" w:lineRule="auto"/>
        <w:contextualSpacing w:val="0"/>
        <w:jc w:val="both"/>
        <w:rPr>
          <w:sz w:val="22"/>
        </w:rPr>
      </w:pPr>
      <w:bookmarkStart w:id="1953" w:name="_Hlk157189541"/>
      <w:r w:rsidRPr="00525227">
        <w:rPr>
          <w:sz w:val="22"/>
        </w:rPr>
        <w:t xml:space="preserve">Ak ide o zmenu zmluvy, rámcovej dohody alebo koncesnej zmluvy a pôvodná zmluva, rámcová dohoda alebo koncesná zmluva je výsledkom zadávania nadlimitnej zákazky alebo nadlimitnej koncesie, </w:t>
      </w:r>
      <w:r w:rsidRPr="00897ACF">
        <w:rPr>
          <w:b/>
          <w:sz w:val="22"/>
        </w:rPr>
        <w:t>môže prijímateľ pred uskutočnením zmeny zmluvy, rámcovej dohody alebo koncesnej zmluvy požiadať RO o vykonanie predbežnej kontroly</w:t>
      </w:r>
      <w:bookmarkEnd w:id="1953"/>
      <w:r w:rsidRPr="00525227">
        <w:rPr>
          <w:sz w:val="22"/>
        </w:rPr>
        <w:t>.</w:t>
      </w:r>
    </w:p>
    <w:p w14:paraId="6E03F7A0" w14:textId="77777777" w:rsidR="006E1CEF" w:rsidRPr="008A6091" w:rsidRDefault="006E1CEF" w:rsidP="006E1CEF">
      <w:pPr>
        <w:pStyle w:val="Odsekzoznamu"/>
        <w:numPr>
          <w:ilvl w:val="0"/>
          <w:numId w:val="57"/>
        </w:numPr>
        <w:spacing w:before="120" w:after="120" w:line="240" w:lineRule="auto"/>
        <w:contextualSpacing w:val="0"/>
        <w:jc w:val="both"/>
        <w:rPr>
          <w:sz w:val="22"/>
        </w:rPr>
      </w:pPr>
      <w:r w:rsidRPr="00525227">
        <w:rPr>
          <w:sz w:val="22"/>
        </w:rPr>
        <w:t xml:space="preserve">Predbežná kontrola </w:t>
      </w:r>
      <w:r w:rsidRPr="00897ACF">
        <w:rPr>
          <w:b/>
          <w:sz w:val="22"/>
        </w:rPr>
        <w:t>sa začína dňom doručenia žiadosti prijímateľa o vykonanie predbežnej kontroly a príslušnej dokumentácie</w:t>
      </w:r>
      <w:r w:rsidRPr="00525227">
        <w:rPr>
          <w:sz w:val="22"/>
        </w:rPr>
        <w:t xml:space="preserve"> prostredníctvom</w:t>
      </w:r>
      <w:r>
        <w:rPr>
          <w:sz w:val="22"/>
        </w:rPr>
        <w:t xml:space="preserve"> ITMS.</w:t>
      </w:r>
    </w:p>
    <w:p w14:paraId="293F9ACE" w14:textId="559D6C05" w:rsidR="006E1CEF" w:rsidRPr="008A6091" w:rsidRDefault="006E1CEF" w:rsidP="006E1CEF">
      <w:pPr>
        <w:pStyle w:val="Odsekzoznamu"/>
        <w:numPr>
          <w:ilvl w:val="0"/>
          <w:numId w:val="57"/>
        </w:numPr>
        <w:spacing w:before="120" w:after="120" w:line="240" w:lineRule="auto"/>
        <w:contextualSpacing w:val="0"/>
        <w:jc w:val="both"/>
        <w:rPr>
          <w:sz w:val="22"/>
        </w:rPr>
      </w:pPr>
      <w:r>
        <w:rPr>
          <w:sz w:val="22"/>
        </w:rPr>
        <w:t xml:space="preserve">RO </w:t>
      </w:r>
      <w:r w:rsidRPr="00525227">
        <w:rPr>
          <w:sz w:val="22"/>
        </w:rPr>
        <w:t>môže prerušiť predbežnú kontrolu na účely získania odborného stanoviska alebo znaleckého posudku, a to najviac na 30 dní odo dňa odoslania oznámenia o prerušení predbežnej kontroly p</w:t>
      </w:r>
      <w:r>
        <w:rPr>
          <w:sz w:val="22"/>
        </w:rPr>
        <w:t>rijímateľovi. Lehotu podľa predchádzajúcej</w:t>
      </w:r>
      <w:r w:rsidRPr="00525227">
        <w:rPr>
          <w:sz w:val="22"/>
        </w:rPr>
        <w:t xml:space="preserve"> vety môže </w:t>
      </w:r>
      <w:r>
        <w:rPr>
          <w:sz w:val="22"/>
        </w:rPr>
        <w:t xml:space="preserve">RO </w:t>
      </w:r>
      <w:r w:rsidRPr="00525227">
        <w:rPr>
          <w:sz w:val="22"/>
        </w:rPr>
        <w:t xml:space="preserve">z objektívnych dôvodov predĺžiť najviac o 30 dní. Ak je predbežná kontrola prerušená, lehota </w:t>
      </w:r>
      <w:r>
        <w:rPr>
          <w:sz w:val="22"/>
        </w:rPr>
        <w:t xml:space="preserve">na výkon predbežnej kontroly </w:t>
      </w:r>
      <w:r w:rsidRPr="00525227">
        <w:rPr>
          <w:sz w:val="22"/>
        </w:rPr>
        <w:t xml:space="preserve">neplynie. </w:t>
      </w:r>
      <w:r>
        <w:rPr>
          <w:sz w:val="22"/>
        </w:rPr>
        <w:t xml:space="preserve">RO </w:t>
      </w:r>
      <w:r w:rsidRPr="00525227">
        <w:rPr>
          <w:sz w:val="22"/>
        </w:rPr>
        <w:t>oznámenie o prerušení predbežnej kontroly a oznámenie o</w:t>
      </w:r>
      <w:r>
        <w:rPr>
          <w:sz w:val="22"/>
        </w:rPr>
        <w:t xml:space="preserve"> prípadnom </w:t>
      </w:r>
      <w:r w:rsidRPr="00525227">
        <w:rPr>
          <w:sz w:val="22"/>
        </w:rPr>
        <w:t>predĺžení lehoty bezodkladne doručí prijímateľovi prostredníctvom</w:t>
      </w:r>
      <w:r>
        <w:rPr>
          <w:sz w:val="22"/>
        </w:rPr>
        <w:t xml:space="preserve"> ITMS</w:t>
      </w:r>
      <w:r w:rsidRPr="00525227">
        <w:rPr>
          <w:sz w:val="22"/>
        </w:rPr>
        <w:t>.</w:t>
      </w:r>
    </w:p>
    <w:p w14:paraId="0822970C" w14:textId="48207868" w:rsidR="006E1CEF" w:rsidRPr="008A6091" w:rsidRDefault="001A426D" w:rsidP="00D13586">
      <w:pPr>
        <w:pStyle w:val="Odsekzoznamu"/>
        <w:numPr>
          <w:ilvl w:val="0"/>
          <w:numId w:val="57"/>
        </w:numPr>
        <w:spacing w:before="120" w:after="120" w:line="240" w:lineRule="auto"/>
        <w:contextualSpacing w:val="0"/>
        <w:jc w:val="both"/>
        <w:rPr>
          <w:sz w:val="22"/>
        </w:rPr>
      </w:pPr>
      <w:r w:rsidRPr="00DF5FB2">
        <w:rPr>
          <w:b/>
          <w:sz w:val="22"/>
        </w:rPr>
        <w:t>Ak prijímateľ nedoručí kompletnú dokumentáciu k VO alebo obstarávaniu</w:t>
      </w:r>
      <w:r w:rsidRPr="00C24BB0">
        <w:rPr>
          <w:sz w:val="22"/>
        </w:rPr>
        <w:t xml:space="preserve">, </w:t>
      </w:r>
      <w:r w:rsidR="00D13586" w:rsidRPr="00D13586">
        <w:rPr>
          <w:sz w:val="22"/>
        </w:rPr>
        <w:t xml:space="preserve">RO odoslaním výzvy na doručenie kompletnej dokumentácie prijímateľovi prostredníctvom ITMS preruší výkon </w:t>
      </w:r>
      <w:r>
        <w:rPr>
          <w:sz w:val="22"/>
        </w:rPr>
        <w:t xml:space="preserve">predbežnej </w:t>
      </w:r>
      <w:r w:rsidR="00D13586" w:rsidRPr="00D13586">
        <w:rPr>
          <w:sz w:val="22"/>
        </w:rPr>
        <w:t>kontroly. Ak je kontrola prerušená, lehoty spojené s jej výkonom neplynú. Kontrola je prerušená odo dňa odoslania výzvy na doručenie kompletnej dokumentácie  do dňa doručenia kompletnej dokumentácie</w:t>
      </w:r>
      <w:r w:rsidR="006E1CEF" w:rsidRPr="00525227">
        <w:rPr>
          <w:sz w:val="22"/>
        </w:rPr>
        <w:t xml:space="preserve">. </w:t>
      </w:r>
      <w:r w:rsidR="00D13586">
        <w:rPr>
          <w:sz w:val="22"/>
        </w:rPr>
        <w:t xml:space="preserve">Lehota na </w:t>
      </w:r>
      <w:r w:rsidR="00D13586" w:rsidRPr="00D13586">
        <w:rPr>
          <w:sz w:val="22"/>
        </w:rPr>
        <w:t>doručenie kompletnej dokumentácie</w:t>
      </w:r>
      <w:r w:rsidR="00D13586">
        <w:rPr>
          <w:sz w:val="22"/>
        </w:rPr>
        <w:t xml:space="preserve"> nesmie byť kratšia ako päť pracovných dní. </w:t>
      </w:r>
      <w:r w:rsidR="00AD3519">
        <w:rPr>
          <w:sz w:val="22"/>
        </w:rPr>
        <w:t>R</w:t>
      </w:r>
      <w:r w:rsidR="006E1CEF">
        <w:rPr>
          <w:sz w:val="22"/>
        </w:rPr>
        <w:t>O môže lehotu podľa predchádzajúcej</w:t>
      </w:r>
      <w:r w:rsidR="006E1CEF" w:rsidRPr="00525227">
        <w:rPr>
          <w:sz w:val="22"/>
        </w:rPr>
        <w:t xml:space="preserve"> vety z objektívnych dôvodov predĺžiť, ak o to požiada prijímateľ prostredníctvom</w:t>
      </w:r>
      <w:r w:rsidR="006E1CEF">
        <w:rPr>
          <w:sz w:val="22"/>
        </w:rPr>
        <w:t xml:space="preserve"> ITMS (dôvodom môže byť napr. rozsah chýbajúcej časti dokumentácie)</w:t>
      </w:r>
      <w:r w:rsidR="006E1CEF" w:rsidRPr="00525227">
        <w:rPr>
          <w:sz w:val="22"/>
        </w:rPr>
        <w:t xml:space="preserve">. </w:t>
      </w:r>
    </w:p>
    <w:p w14:paraId="32096267" w14:textId="7E3EE419" w:rsidR="006E1CEF" w:rsidRPr="008A6091" w:rsidRDefault="006E1CEF" w:rsidP="006E1CEF">
      <w:pPr>
        <w:pStyle w:val="Odsekzoznamu"/>
        <w:numPr>
          <w:ilvl w:val="0"/>
          <w:numId w:val="57"/>
        </w:numPr>
        <w:spacing w:before="120" w:after="120" w:line="240" w:lineRule="auto"/>
        <w:contextualSpacing w:val="0"/>
        <w:jc w:val="both"/>
        <w:rPr>
          <w:sz w:val="22"/>
        </w:rPr>
      </w:pPr>
      <w:r w:rsidRPr="00525227">
        <w:rPr>
          <w:sz w:val="22"/>
        </w:rPr>
        <w:t xml:space="preserve">Výsledkom predbežnej kontroly je </w:t>
      </w:r>
      <w:r w:rsidRPr="00897ACF">
        <w:rPr>
          <w:b/>
          <w:sz w:val="22"/>
        </w:rPr>
        <w:t xml:space="preserve">oznámenie </w:t>
      </w:r>
      <w:r w:rsidR="00AD3519" w:rsidRPr="00897ACF">
        <w:rPr>
          <w:b/>
          <w:sz w:val="22"/>
        </w:rPr>
        <w:t>R</w:t>
      </w:r>
      <w:r w:rsidRPr="00897ACF">
        <w:rPr>
          <w:b/>
          <w:sz w:val="22"/>
        </w:rPr>
        <w:t>O obsahujúce konštatovanie o súlade alebo nesúlade</w:t>
      </w:r>
      <w:r w:rsidRPr="00525227">
        <w:rPr>
          <w:sz w:val="22"/>
        </w:rPr>
        <w:t xml:space="preserve"> predložených dokumentov</w:t>
      </w:r>
      <w:r>
        <w:rPr>
          <w:sz w:val="22"/>
        </w:rPr>
        <w:t xml:space="preserve"> so ZVO a dokumentami podľa ods. 2 tejto kapitoly</w:t>
      </w:r>
      <w:r w:rsidRPr="00525227">
        <w:rPr>
          <w:sz w:val="22"/>
        </w:rPr>
        <w:t xml:space="preserve">. Ak </w:t>
      </w:r>
      <w:r w:rsidR="00AD3519">
        <w:rPr>
          <w:sz w:val="22"/>
        </w:rPr>
        <w:t>R</w:t>
      </w:r>
      <w:r>
        <w:rPr>
          <w:sz w:val="22"/>
        </w:rPr>
        <w:t>O zistí porušenie pravidiel a postupov spojených so zadávaním zákaziek</w:t>
      </w:r>
      <w:r w:rsidRPr="00525227">
        <w:rPr>
          <w:sz w:val="22"/>
        </w:rPr>
        <w:t>, označí v oznámení tie časti dokumentov, na ktoré sa zistené porušenie vzťahuje a k zistenému porušeniu uvedie odôvodnenie.</w:t>
      </w:r>
    </w:p>
    <w:p w14:paraId="7CAEA3DA" w14:textId="29D46125" w:rsidR="006E1CEF" w:rsidRPr="00525227" w:rsidRDefault="006E1CEF" w:rsidP="006E1CEF">
      <w:pPr>
        <w:pStyle w:val="Odsekzoznamu"/>
        <w:numPr>
          <w:ilvl w:val="0"/>
          <w:numId w:val="57"/>
        </w:numPr>
        <w:spacing w:before="120" w:after="120" w:line="240" w:lineRule="auto"/>
        <w:contextualSpacing w:val="0"/>
        <w:jc w:val="both"/>
        <w:rPr>
          <w:sz w:val="22"/>
        </w:rPr>
      </w:pPr>
      <w:r>
        <w:rPr>
          <w:sz w:val="22"/>
        </w:rPr>
        <w:lastRenderedPageBreak/>
        <w:t xml:space="preserve">Oznámenie </w:t>
      </w:r>
      <w:r w:rsidR="00AD3519">
        <w:rPr>
          <w:sz w:val="22"/>
        </w:rPr>
        <w:t>R</w:t>
      </w:r>
      <w:r>
        <w:rPr>
          <w:sz w:val="22"/>
        </w:rPr>
        <w:t xml:space="preserve">O ako výstup z predbežnej kontroly </w:t>
      </w:r>
      <w:r w:rsidRPr="00525227">
        <w:rPr>
          <w:sz w:val="22"/>
        </w:rPr>
        <w:t>obsahuje najmä</w:t>
      </w:r>
    </w:p>
    <w:p w14:paraId="52D0D642" w14:textId="77777777" w:rsidR="006E1CEF" w:rsidRPr="00525227" w:rsidRDefault="006E1CEF" w:rsidP="006E1CEF">
      <w:pPr>
        <w:pStyle w:val="Odsekzoznamu"/>
        <w:spacing w:before="120" w:after="120" w:line="240" w:lineRule="auto"/>
        <w:ind w:left="0" w:firstLine="360"/>
        <w:jc w:val="both"/>
        <w:rPr>
          <w:sz w:val="22"/>
        </w:rPr>
      </w:pPr>
      <w:r w:rsidRPr="00525227">
        <w:rPr>
          <w:sz w:val="22"/>
        </w:rPr>
        <w:t>a)</w:t>
      </w:r>
      <w:r>
        <w:rPr>
          <w:sz w:val="22"/>
        </w:rPr>
        <w:t xml:space="preserve"> </w:t>
      </w:r>
      <w:r w:rsidRPr="00525227">
        <w:rPr>
          <w:sz w:val="22"/>
        </w:rPr>
        <w:t>identifikačné údaje prijímateľa,</w:t>
      </w:r>
    </w:p>
    <w:p w14:paraId="30B889C1" w14:textId="77777777" w:rsidR="006E1CEF" w:rsidRPr="00525227" w:rsidRDefault="006E1CEF" w:rsidP="006E1CEF">
      <w:pPr>
        <w:pStyle w:val="Odsekzoznamu"/>
        <w:spacing w:before="120" w:after="120" w:line="240" w:lineRule="auto"/>
        <w:ind w:left="0" w:firstLine="360"/>
        <w:jc w:val="both"/>
        <w:rPr>
          <w:sz w:val="22"/>
        </w:rPr>
      </w:pPr>
      <w:r w:rsidRPr="00525227">
        <w:rPr>
          <w:sz w:val="22"/>
        </w:rPr>
        <w:t>b)</w:t>
      </w:r>
      <w:r>
        <w:rPr>
          <w:sz w:val="22"/>
        </w:rPr>
        <w:t xml:space="preserve"> </w:t>
      </w:r>
      <w:r w:rsidRPr="00525227">
        <w:rPr>
          <w:sz w:val="22"/>
        </w:rPr>
        <w:t>predmet predbežnej kontroly,</w:t>
      </w:r>
    </w:p>
    <w:p w14:paraId="32897A8B" w14:textId="299DE9D2" w:rsidR="006E1CEF" w:rsidRPr="00525227" w:rsidRDefault="006E1CEF" w:rsidP="006E1CEF">
      <w:pPr>
        <w:pStyle w:val="Odsekzoznamu"/>
        <w:spacing w:before="120" w:after="120" w:line="240" w:lineRule="auto"/>
        <w:ind w:left="0" w:firstLine="360"/>
        <w:jc w:val="both"/>
        <w:rPr>
          <w:sz w:val="22"/>
        </w:rPr>
      </w:pPr>
      <w:r w:rsidRPr="00525227">
        <w:rPr>
          <w:sz w:val="22"/>
        </w:rPr>
        <w:t>c)</w:t>
      </w:r>
      <w:r>
        <w:rPr>
          <w:sz w:val="22"/>
        </w:rPr>
        <w:t xml:space="preserve"> </w:t>
      </w:r>
      <w:r w:rsidRPr="00525227">
        <w:rPr>
          <w:sz w:val="22"/>
        </w:rPr>
        <w:t xml:space="preserve">konštatovanie alebo posúdenie </w:t>
      </w:r>
      <w:r w:rsidR="00AD3519">
        <w:rPr>
          <w:sz w:val="22"/>
        </w:rPr>
        <w:t>R</w:t>
      </w:r>
      <w:r>
        <w:rPr>
          <w:sz w:val="22"/>
        </w:rPr>
        <w:t xml:space="preserve">O </w:t>
      </w:r>
      <w:r w:rsidRPr="00525227">
        <w:rPr>
          <w:sz w:val="22"/>
        </w:rPr>
        <w:t>spolu s odôvodnením,</w:t>
      </w:r>
    </w:p>
    <w:p w14:paraId="5F2F00A2" w14:textId="77777777" w:rsidR="006E1CEF" w:rsidRPr="00525227" w:rsidRDefault="006E1CEF" w:rsidP="006E1CEF">
      <w:pPr>
        <w:pStyle w:val="Odsekzoznamu"/>
        <w:spacing w:before="120" w:after="120" w:line="240" w:lineRule="auto"/>
        <w:ind w:left="0" w:firstLine="360"/>
        <w:jc w:val="both"/>
        <w:rPr>
          <w:sz w:val="22"/>
        </w:rPr>
      </w:pPr>
      <w:r w:rsidRPr="00525227">
        <w:rPr>
          <w:sz w:val="22"/>
        </w:rPr>
        <w:t>d)</w:t>
      </w:r>
      <w:r>
        <w:rPr>
          <w:sz w:val="22"/>
        </w:rPr>
        <w:t xml:space="preserve"> </w:t>
      </w:r>
      <w:r w:rsidRPr="00525227">
        <w:rPr>
          <w:sz w:val="22"/>
        </w:rPr>
        <w:t>dátum vydania,</w:t>
      </w:r>
    </w:p>
    <w:p w14:paraId="29383466" w14:textId="77777777" w:rsidR="006E1CEF" w:rsidRPr="00525227" w:rsidRDefault="006E1CEF" w:rsidP="006E1CEF">
      <w:pPr>
        <w:pStyle w:val="Odsekzoznamu"/>
        <w:spacing w:before="120" w:after="120" w:line="240" w:lineRule="auto"/>
        <w:ind w:left="0" w:firstLine="360"/>
        <w:contextualSpacing w:val="0"/>
        <w:jc w:val="both"/>
        <w:rPr>
          <w:sz w:val="22"/>
        </w:rPr>
      </w:pPr>
      <w:r w:rsidRPr="00525227">
        <w:rPr>
          <w:sz w:val="22"/>
        </w:rPr>
        <w:t>e)</w:t>
      </w:r>
      <w:r>
        <w:rPr>
          <w:sz w:val="22"/>
        </w:rPr>
        <w:t xml:space="preserve"> </w:t>
      </w:r>
      <w:r w:rsidRPr="00525227">
        <w:rPr>
          <w:sz w:val="22"/>
        </w:rPr>
        <w:t>identifikáciu fyzických osôb vykonávajúcich predbežnú kontrolu.</w:t>
      </w:r>
    </w:p>
    <w:p w14:paraId="6C3EF5F5" w14:textId="4E5138B6" w:rsidR="006E1CEF" w:rsidRDefault="00AD3519" w:rsidP="006E1CEF">
      <w:pPr>
        <w:numPr>
          <w:ilvl w:val="0"/>
          <w:numId w:val="57"/>
        </w:numPr>
        <w:spacing w:before="120" w:after="120" w:line="240" w:lineRule="auto"/>
        <w:ind w:left="284" w:hanging="284"/>
        <w:jc w:val="both"/>
        <w:rPr>
          <w:rFonts w:ascii="Times New Roman" w:hAnsi="Times New Roman"/>
          <w:lang w:val="x-none" w:eastAsia="x-none"/>
        </w:rPr>
      </w:pPr>
      <w:r w:rsidRPr="00897ACF">
        <w:rPr>
          <w:rFonts w:ascii="Times New Roman" w:hAnsi="Times New Roman"/>
          <w:b/>
        </w:rPr>
        <w:t>R</w:t>
      </w:r>
      <w:r w:rsidR="006E1CEF" w:rsidRPr="00897ACF">
        <w:rPr>
          <w:rFonts w:ascii="Times New Roman" w:hAnsi="Times New Roman"/>
          <w:b/>
        </w:rPr>
        <w:t>O vydá oznámenie</w:t>
      </w:r>
      <w:r w:rsidR="006E1CEF" w:rsidRPr="00525227">
        <w:rPr>
          <w:rFonts w:ascii="Times New Roman" w:hAnsi="Times New Roman"/>
        </w:rPr>
        <w:t xml:space="preserve"> podľa </w:t>
      </w:r>
      <w:r w:rsidR="006E1CEF">
        <w:rPr>
          <w:rFonts w:ascii="Times New Roman" w:hAnsi="Times New Roman"/>
        </w:rPr>
        <w:t>ods. 1</w:t>
      </w:r>
      <w:r w:rsidR="00251E5C">
        <w:rPr>
          <w:rFonts w:ascii="Times New Roman" w:hAnsi="Times New Roman"/>
        </w:rPr>
        <w:t>1</w:t>
      </w:r>
      <w:r w:rsidR="006E1CEF">
        <w:rPr>
          <w:rFonts w:ascii="Times New Roman" w:hAnsi="Times New Roman"/>
        </w:rPr>
        <w:t xml:space="preserve"> tejto kapitoly </w:t>
      </w:r>
      <w:r w:rsidR="00251E5C">
        <w:rPr>
          <w:rFonts w:ascii="Times New Roman" w:hAnsi="Times New Roman"/>
          <w:b/>
        </w:rPr>
        <w:t>v lehote</w:t>
      </w:r>
      <w:r w:rsidR="00251E5C" w:rsidRPr="00897ACF">
        <w:rPr>
          <w:rFonts w:ascii="Times New Roman" w:hAnsi="Times New Roman"/>
          <w:b/>
        </w:rPr>
        <w:t xml:space="preserve"> </w:t>
      </w:r>
      <w:r w:rsidR="001D155D" w:rsidRPr="00897ACF">
        <w:rPr>
          <w:rFonts w:ascii="Times New Roman" w:hAnsi="Times New Roman"/>
          <w:b/>
        </w:rPr>
        <w:t>2</w:t>
      </w:r>
      <w:r w:rsidR="006E1CEF" w:rsidRPr="00897ACF">
        <w:rPr>
          <w:rFonts w:ascii="Times New Roman" w:hAnsi="Times New Roman"/>
          <w:b/>
        </w:rPr>
        <w:t xml:space="preserve">0 </w:t>
      </w:r>
      <w:r w:rsidR="001D155D" w:rsidRPr="00897ACF">
        <w:rPr>
          <w:rFonts w:ascii="Times New Roman" w:hAnsi="Times New Roman"/>
          <w:b/>
        </w:rPr>
        <w:t xml:space="preserve">pracovných </w:t>
      </w:r>
      <w:r w:rsidR="006E1CEF" w:rsidRPr="00897ACF">
        <w:rPr>
          <w:rFonts w:ascii="Times New Roman" w:hAnsi="Times New Roman"/>
          <w:b/>
        </w:rPr>
        <w:t>dní</w:t>
      </w:r>
      <w:r w:rsidR="006E1CEF" w:rsidRPr="00525227">
        <w:rPr>
          <w:rFonts w:ascii="Times New Roman" w:hAnsi="Times New Roman"/>
        </w:rPr>
        <w:t xml:space="preserve"> odo dňa začatia predbežnej kontroly a doručuje ho prijímateľovi prostredníctvom</w:t>
      </w:r>
      <w:r w:rsidR="006E1CEF">
        <w:rPr>
          <w:rFonts w:ascii="Times New Roman" w:hAnsi="Times New Roman"/>
        </w:rPr>
        <w:t xml:space="preserve"> ITMS</w:t>
      </w:r>
      <w:r w:rsidR="006E1CEF" w:rsidRPr="00525227">
        <w:rPr>
          <w:rFonts w:ascii="Times New Roman" w:hAnsi="Times New Roman"/>
        </w:rPr>
        <w:t>.</w:t>
      </w:r>
      <w:r w:rsidR="006E1CEF" w:rsidRPr="00927F84">
        <w:rPr>
          <w:rFonts w:ascii="Times New Roman" w:hAnsi="Times New Roman"/>
          <w:lang w:val="x-none" w:eastAsia="x-none"/>
        </w:rPr>
        <w:t xml:space="preserve"> </w:t>
      </w:r>
    </w:p>
    <w:p w14:paraId="466EAE17" w14:textId="0D3ED615" w:rsidR="006E1CEF" w:rsidRPr="00927F84" w:rsidRDefault="006E1CEF" w:rsidP="006E1CEF">
      <w:pPr>
        <w:numPr>
          <w:ilvl w:val="0"/>
          <w:numId w:val="57"/>
        </w:numPr>
        <w:spacing w:before="120" w:after="120" w:line="240" w:lineRule="auto"/>
        <w:ind w:left="284" w:hanging="284"/>
        <w:jc w:val="both"/>
        <w:rPr>
          <w:rFonts w:ascii="Times New Roman" w:hAnsi="Times New Roman"/>
          <w:lang w:val="x-none" w:eastAsia="x-none"/>
        </w:rPr>
      </w:pPr>
      <w:r w:rsidRPr="006672E9">
        <w:rPr>
          <w:rFonts w:ascii="Times New Roman" w:hAnsi="Times New Roman"/>
          <w:lang w:val="x-none" w:eastAsia="x-none"/>
        </w:rPr>
        <w:t xml:space="preserve">Ak nie je dodržaná lehota na výkon </w:t>
      </w:r>
      <w:r>
        <w:rPr>
          <w:rFonts w:ascii="Times New Roman" w:hAnsi="Times New Roman"/>
          <w:lang w:eastAsia="x-none"/>
        </w:rPr>
        <w:t xml:space="preserve">predbežnej kontroly </w:t>
      </w:r>
      <w:r w:rsidRPr="006672E9">
        <w:rPr>
          <w:rFonts w:ascii="Times New Roman" w:hAnsi="Times New Roman"/>
          <w:lang w:val="x-none" w:eastAsia="x-none"/>
        </w:rPr>
        <w:t>z dôvodov na strane</w:t>
      </w:r>
      <w:r>
        <w:rPr>
          <w:rFonts w:ascii="Times New Roman" w:hAnsi="Times New Roman"/>
          <w:lang w:eastAsia="x-none"/>
        </w:rPr>
        <w:t xml:space="preserve"> </w:t>
      </w:r>
      <w:r w:rsidR="00AD3519">
        <w:rPr>
          <w:rFonts w:ascii="Times New Roman" w:hAnsi="Times New Roman"/>
          <w:lang w:eastAsia="x-none"/>
        </w:rPr>
        <w:t>R</w:t>
      </w:r>
      <w:r>
        <w:rPr>
          <w:rFonts w:ascii="Times New Roman" w:hAnsi="Times New Roman"/>
          <w:lang w:eastAsia="x-none"/>
        </w:rPr>
        <w:t>O</w:t>
      </w:r>
      <w:r w:rsidRPr="006672E9">
        <w:rPr>
          <w:rFonts w:ascii="Times New Roman" w:hAnsi="Times New Roman"/>
          <w:lang w:val="x-none" w:eastAsia="x-none"/>
        </w:rPr>
        <w:t xml:space="preserve">, </w:t>
      </w:r>
      <w:r w:rsidR="00AD3519">
        <w:rPr>
          <w:rFonts w:ascii="Times New Roman" w:hAnsi="Times New Roman"/>
          <w:lang w:eastAsia="x-none"/>
        </w:rPr>
        <w:t>R</w:t>
      </w:r>
      <w:r>
        <w:rPr>
          <w:rFonts w:ascii="Times New Roman" w:hAnsi="Times New Roman"/>
          <w:lang w:eastAsia="x-none"/>
        </w:rPr>
        <w:t xml:space="preserve">O </w:t>
      </w:r>
      <w:r w:rsidRPr="006672E9">
        <w:rPr>
          <w:rFonts w:ascii="Times New Roman" w:hAnsi="Times New Roman"/>
          <w:lang w:val="x-none" w:eastAsia="x-none"/>
        </w:rPr>
        <w:t>inform</w:t>
      </w:r>
      <w:r>
        <w:rPr>
          <w:rFonts w:ascii="Times New Roman" w:hAnsi="Times New Roman"/>
          <w:lang w:eastAsia="x-none"/>
        </w:rPr>
        <w:t>uje</w:t>
      </w:r>
      <w:r w:rsidRPr="006672E9">
        <w:rPr>
          <w:rFonts w:ascii="Times New Roman" w:hAnsi="Times New Roman"/>
          <w:lang w:val="x-none" w:eastAsia="x-none"/>
        </w:rPr>
        <w:t xml:space="preserve"> prijímateľa o dôvodoch nedodržania termínu, ako aj o novom predpokladanom termíne vydania oznámenia o súlade alebo nesúlade dokumentov so ZVO alebo pravidlami uvedenými v</w:t>
      </w:r>
      <w:r>
        <w:rPr>
          <w:rFonts w:ascii="Times New Roman" w:hAnsi="Times New Roman"/>
          <w:lang w:val="x-none" w:eastAsia="x-none"/>
        </w:rPr>
        <w:t> </w:t>
      </w:r>
      <w:r w:rsidR="00AD3519">
        <w:rPr>
          <w:rFonts w:ascii="Times New Roman" w:hAnsi="Times New Roman"/>
          <w:lang w:eastAsia="x-none"/>
        </w:rPr>
        <w:t>tomt</w:t>
      </w:r>
      <w:r>
        <w:rPr>
          <w:rFonts w:ascii="Times New Roman" w:hAnsi="Times New Roman"/>
          <w:lang w:eastAsia="x-none"/>
        </w:rPr>
        <w:t xml:space="preserve">o </w:t>
      </w:r>
      <w:r w:rsidR="00AD3519">
        <w:rPr>
          <w:rFonts w:ascii="Times New Roman" w:hAnsi="Times New Roman"/>
          <w:lang w:eastAsia="x-none"/>
        </w:rPr>
        <w:t>Usmernení</w:t>
      </w:r>
      <w:r w:rsidRPr="006672E9">
        <w:rPr>
          <w:rFonts w:ascii="Times New Roman" w:hAnsi="Times New Roman"/>
          <w:lang w:val="x-none" w:eastAsia="x-none"/>
        </w:rPr>
        <w:t xml:space="preserve">. Pri nedodržaní oznámeného predpokladaného termínu </w:t>
      </w:r>
      <w:r w:rsidR="00AD3519">
        <w:rPr>
          <w:rFonts w:ascii="Times New Roman" w:hAnsi="Times New Roman"/>
          <w:lang w:eastAsia="x-none"/>
        </w:rPr>
        <w:t>R</w:t>
      </w:r>
      <w:r>
        <w:rPr>
          <w:rFonts w:ascii="Times New Roman" w:hAnsi="Times New Roman"/>
          <w:lang w:eastAsia="x-none"/>
        </w:rPr>
        <w:t xml:space="preserve">O </w:t>
      </w:r>
      <w:r w:rsidRPr="006672E9">
        <w:rPr>
          <w:rFonts w:ascii="Times New Roman" w:hAnsi="Times New Roman"/>
          <w:lang w:val="x-none" w:eastAsia="x-none"/>
        </w:rPr>
        <w:t>opakovane zabezpečí informovanosť prijímateľa za rovnakých podmienok.</w:t>
      </w:r>
      <w:r>
        <w:rPr>
          <w:rFonts w:ascii="Times New Roman" w:hAnsi="Times New Roman"/>
          <w:lang w:eastAsia="x-none"/>
        </w:rPr>
        <w:t xml:space="preserve"> Informačná povinnosť podľa </w:t>
      </w:r>
      <w:r w:rsidR="00AD3519">
        <w:rPr>
          <w:rFonts w:ascii="Times New Roman" w:hAnsi="Times New Roman"/>
          <w:lang w:eastAsia="x-none"/>
        </w:rPr>
        <w:t>tohto odseku</w:t>
      </w:r>
      <w:r>
        <w:rPr>
          <w:rFonts w:ascii="Times New Roman" w:hAnsi="Times New Roman"/>
          <w:lang w:eastAsia="x-none"/>
        </w:rPr>
        <w:t xml:space="preserve"> môže byť vykonaná formou mailovej komunikácie.</w:t>
      </w:r>
    </w:p>
    <w:p w14:paraId="322B7840" w14:textId="77777777" w:rsidR="006E1CEF" w:rsidRPr="00F419E4" w:rsidRDefault="006E1CEF" w:rsidP="006E1CEF">
      <w:pPr>
        <w:pStyle w:val="Odsekzoznamu"/>
        <w:numPr>
          <w:ilvl w:val="0"/>
          <w:numId w:val="57"/>
        </w:numPr>
        <w:spacing w:before="120" w:after="120" w:line="240" w:lineRule="auto"/>
        <w:ind w:left="284" w:hanging="284"/>
        <w:contextualSpacing w:val="0"/>
        <w:jc w:val="both"/>
        <w:rPr>
          <w:sz w:val="22"/>
        </w:rPr>
      </w:pPr>
      <w:r>
        <w:rPr>
          <w:sz w:val="22"/>
        </w:rPr>
        <w:t>Predbežnej kontrole</w:t>
      </w:r>
      <w:r w:rsidRPr="00F419E4">
        <w:rPr>
          <w:sz w:val="22"/>
        </w:rPr>
        <w:t xml:space="preserve"> podľa relevantnosti k príslušnému postupu VO</w:t>
      </w:r>
      <w:r>
        <w:rPr>
          <w:sz w:val="22"/>
        </w:rPr>
        <w:t xml:space="preserve"> alebo obstarávania</w:t>
      </w:r>
      <w:r w:rsidRPr="00F419E4">
        <w:rPr>
          <w:sz w:val="22"/>
        </w:rPr>
        <w:t xml:space="preserve"> podliehajú najmä nasledovné dokumenty: </w:t>
      </w:r>
    </w:p>
    <w:p w14:paraId="48B0F143"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 xml:space="preserve">dokument preukazujúci určenie PHZ, vrátane podpornej dokumentácie, na základe ktorej bola stanovená (napr. identifikované ponuky, predchádzajúce zmluvy, katalógy, cenníky a pod.), </w:t>
      </w:r>
    </w:p>
    <w:p w14:paraId="47247227"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predbežné oznámenie (ak relevantné),</w:t>
      </w:r>
    </w:p>
    <w:p w14:paraId="5C3C21B3"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 xml:space="preserve">návrh oznámenia o vyhlásení VO, alebo iný obdobný dokument, ktorým sa VO vyhlasuje (napr. návrh oznámenia o vyhlásení súťaže návrhov, návrh výzvy na účasť v súťažnom dialógu, návrh oznámenia o zámere uzavrieť zmluvu pri priamom rokovacom konaní), </w:t>
      </w:r>
    </w:p>
    <w:p w14:paraId="09E5C093"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oznámenia o vyhlásení súťaže návrhov (pri súťaži návrhov),</w:t>
      </w:r>
    </w:p>
    <w:p w14:paraId="4E197422"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 xml:space="preserve">návrh výzvy na predkladanie ponúk (pri </w:t>
      </w:r>
      <w:r>
        <w:rPr>
          <w:sz w:val="22"/>
        </w:rPr>
        <w:t xml:space="preserve">bežnom postupe pre </w:t>
      </w:r>
      <w:r w:rsidRPr="00F419E4">
        <w:rPr>
          <w:sz w:val="22"/>
        </w:rPr>
        <w:t>podlimitn</w:t>
      </w:r>
      <w:r>
        <w:rPr>
          <w:sz w:val="22"/>
        </w:rPr>
        <w:t>é</w:t>
      </w:r>
      <w:r w:rsidRPr="00F419E4">
        <w:rPr>
          <w:sz w:val="22"/>
        </w:rPr>
        <w:t xml:space="preserve"> zákazk</w:t>
      </w:r>
      <w:r>
        <w:rPr>
          <w:sz w:val="22"/>
        </w:rPr>
        <w:t>y</w:t>
      </w:r>
      <w:r w:rsidRPr="00F419E4">
        <w:rPr>
          <w:sz w:val="22"/>
        </w:rPr>
        <w:t xml:space="preserve"> na stavebné práce),</w:t>
      </w:r>
    </w:p>
    <w:p w14:paraId="4189270D"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oznámenia o zámere uzavrieť zmluvu (pri priamom rokovacom konaní),</w:t>
      </w:r>
    </w:p>
    <w:p w14:paraId="45ABEA60"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odôvodnenie použitia priameho rokovacieho konania,</w:t>
      </w:r>
    </w:p>
    <w:p w14:paraId="6F4B37BE"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súťažných podkladov alebo iný obdobný dokument (napr. návrh súťažných podmienok pri súťaži návrhov, návrh informatívneho dokumentu pri súťažnom dialógu),</w:t>
      </w:r>
    </w:p>
    <w:p w14:paraId="33A6702E"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odôvodnenie použitia súťažného dialógu alebo súťaže návrhov,</w:t>
      </w:r>
    </w:p>
    <w:p w14:paraId="132A6DCE"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výzvy na účasť v súťažnom dialógu,</w:t>
      </w:r>
    </w:p>
    <w:p w14:paraId="5DC32A30"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informatívneho dokumentu (pri súťažnom dialógu).</w:t>
      </w:r>
    </w:p>
    <w:p w14:paraId="23364FAD" w14:textId="4C68C6CA" w:rsidR="006E1CEF" w:rsidRPr="004026DC" w:rsidRDefault="006E1CEF" w:rsidP="006E1CEF">
      <w:pPr>
        <w:numPr>
          <w:ilvl w:val="0"/>
          <w:numId w:val="57"/>
        </w:numPr>
        <w:spacing w:before="120" w:after="120" w:line="240" w:lineRule="auto"/>
        <w:jc w:val="both"/>
        <w:rPr>
          <w:rFonts w:ascii="Times New Roman" w:hAnsi="Times New Roman"/>
          <w:lang w:val="x-none" w:eastAsia="x-none"/>
        </w:rPr>
      </w:pPr>
      <w:r w:rsidRPr="00D61208">
        <w:rPr>
          <w:rFonts w:ascii="Times New Roman" w:hAnsi="Times New Roman"/>
          <w:lang w:val="x-none" w:eastAsia="x-none"/>
        </w:rPr>
        <w:t xml:space="preserve">Ak prijímateľ po ukončení </w:t>
      </w:r>
      <w:r>
        <w:rPr>
          <w:rFonts w:ascii="Times New Roman" w:hAnsi="Times New Roman"/>
          <w:lang w:eastAsia="x-none"/>
        </w:rPr>
        <w:t xml:space="preserve">predbežnej </w:t>
      </w:r>
      <w:r w:rsidRPr="00D61208">
        <w:rPr>
          <w:rFonts w:ascii="Times New Roman" w:hAnsi="Times New Roman"/>
          <w:lang w:val="x-none" w:eastAsia="x-none"/>
        </w:rPr>
        <w:t xml:space="preserve">kontroly, ale ešte vo fáze pred vyhlásením VO, vykoná podstatné zmeny v dokumentácii k zadávaniu zákazky (zmena v podmienkach účasti, požiadavkách na predmet zákazky, kritériách na vyhodnotenie ponúk, zmluvných podmienkach), prijímateľ </w:t>
      </w:r>
      <w:r>
        <w:rPr>
          <w:rFonts w:ascii="Times New Roman" w:hAnsi="Times New Roman"/>
          <w:lang w:eastAsia="x-none"/>
        </w:rPr>
        <w:t xml:space="preserve">je povinný/oprávnený (podľa typu zákazky) </w:t>
      </w:r>
      <w:r w:rsidRPr="00D61208">
        <w:rPr>
          <w:rFonts w:ascii="Times New Roman" w:hAnsi="Times New Roman"/>
          <w:lang w:val="x-none" w:eastAsia="x-none"/>
        </w:rPr>
        <w:t>predložiť dokumentáciu alebo iba vybranú časť dokumentácie na</w:t>
      </w:r>
      <w:r>
        <w:rPr>
          <w:rFonts w:ascii="Times New Roman" w:hAnsi="Times New Roman"/>
          <w:lang w:eastAsia="x-none"/>
        </w:rPr>
        <w:t xml:space="preserve"> predbežnú kontrolu </w:t>
      </w:r>
      <w:r w:rsidR="00AD3519">
        <w:rPr>
          <w:rFonts w:ascii="Times New Roman" w:hAnsi="Times New Roman"/>
          <w:lang w:eastAsia="x-none"/>
        </w:rPr>
        <w:t>R</w:t>
      </w:r>
      <w:r>
        <w:rPr>
          <w:rFonts w:ascii="Times New Roman" w:hAnsi="Times New Roman"/>
          <w:lang w:eastAsia="x-none"/>
        </w:rPr>
        <w:t>O</w:t>
      </w:r>
      <w:r w:rsidRPr="00D61208">
        <w:rPr>
          <w:rFonts w:ascii="Times New Roman" w:hAnsi="Times New Roman"/>
          <w:lang w:val="x-none" w:eastAsia="x-none"/>
        </w:rPr>
        <w:t xml:space="preserve">. </w:t>
      </w:r>
      <w:bookmarkStart w:id="1954" w:name="_Druhá_ex-ante_kontrola"/>
      <w:bookmarkStart w:id="1955" w:name="_Druhá_ex_ante"/>
      <w:bookmarkEnd w:id="1954"/>
      <w:bookmarkEnd w:id="1955"/>
    </w:p>
    <w:p w14:paraId="72FB4A9D" w14:textId="1D226546" w:rsidR="00CE0514" w:rsidRPr="00EB7329" w:rsidDel="00080854" w:rsidRDefault="00CE0514" w:rsidP="004935C5">
      <w:pPr>
        <w:pStyle w:val="Bulletslevel2"/>
        <w:numPr>
          <w:ilvl w:val="0"/>
          <w:numId w:val="0"/>
        </w:numPr>
        <w:spacing w:after="200"/>
        <w:jc w:val="both"/>
        <w:rPr>
          <w:del w:id="1956" w:author="Karol M" w:date="2024-01-26T19:08:00Z"/>
          <w:rFonts w:ascii="Times New Roman" w:eastAsia="SimSun" w:hAnsi="Times New Roman"/>
          <w:b/>
          <w:bCs/>
          <w:color w:val="auto"/>
          <w:sz w:val="22"/>
          <w:szCs w:val="22"/>
          <w:lang w:val="sk-SK" w:eastAsia="sk-SK"/>
        </w:rPr>
      </w:pPr>
    </w:p>
    <w:p w14:paraId="16301445" w14:textId="77777777" w:rsidR="00237584" w:rsidRPr="00897ACF" w:rsidRDefault="00237584" w:rsidP="004935C5">
      <w:pPr>
        <w:spacing w:before="120" w:line="240" w:lineRule="auto"/>
        <w:jc w:val="both"/>
        <w:rPr>
          <w:rFonts w:ascii="Times New Roman" w:hAnsi="Times New Roman" w:cs="Times New Roman"/>
        </w:rPr>
      </w:pPr>
    </w:p>
    <w:p w14:paraId="4B990C94" w14:textId="53F085D3" w:rsidR="005D57F9" w:rsidRPr="00897ACF" w:rsidRDefault="00356B88" w:rsidP="004935C5">
      <w:pPr>
        <w:pStyle w:val="Nadpis2"/>
        <w:spacing w:before="120" w:after="200" w:line="240" w:lineRule="auto"/>
        <w:ind w:left="426" w:hanging="426"/>
        <w:jc w:val="both"/>
        <w:rPr>
          <w:rFonts w:ascii="Times New Roman" w:hAnsi="Times New Roman" w:cs="Times New Roman"/>
          <w:color w:val="auto"/>
          <w:sz w:val="24"/>
          <w:szCs w:val="24"/>
        </w:rPr>
      </w:pPr>
      <w:bookmarkStart w:id="1957" w:name="_Toc417987667"/>
      <w:bookmarkStart w:id="1958" w:name="_Toc177626895"/>
      <w:r w:rsidRPr="00897ACF">
        <w:rPr>
          <w:rFonts w:ascii="Times New Roman" w:hAnsi="Times New Roman" w:cs="Times New Roman"/>
          <w:color w:val="auto"/>
          <w:sz w:val="24"/>
          <w:szCs w:val="24"/>
        </w:rPr>
        <w:t>b</w:t>
      </w:r>
      <w:r w:rsidR="005D57F9" w:rsidRPr="00897ACF">
        <w:rPr>
          <w:rFonts w:ascii="Times New Roman" w:hAnsi="Times New Roman" w:cs="Times New Roman"/>
          <w:color w:val="auto"/>
          <w:sz w:val="24"/>
          <w:szCs w:val="24"/>
        </w:rPr>
        <w:t xml:space="preserve">) </w:t>
      </w:r>
      <w:ins w:id="1959" w:author="Karol M" w:date="2024-01-26T19:01:00Z">
        <w:r w:rsidR="00BA7431">
          <w:rPr>
            <w:rFonts w:ascii="Times New Roman" w:hAnsi="Times New Roman" w:cs="Times New Roman"/>
            <w:color w:val="auto"/>
            <w:sz w:val="24"/>
            <w:szCs w:val="24"/>
          </w:rPr>
          <w:t>K</w:t>
        </w:r>
      </w:ins>
      <w:del w:id="1960" w:author="Karol M" w:date="2024-01-26T19:01:00Z">
        <w:r w:rsidR="005D57F9" w:rsidRPr="00897ACF" w:rsidDel="00BA7431">
          <w:rPr>
            <w:rFonts w:ascii="Times New Roman" w:hAnsi="Times New Roman" w:cs="Times New Roman"/>
            <w:color w:val="auto"/>
            <w:sz w:val="24"/>
            <w:szCs w:val="24"/>
          </w:rPr>
          <w:delText>k</w:delText>
        </w:r>
      </w:del>
      <w:r w:rsidR="005D57F9" w:rsidRPr="00897ACF">
        <w:rPr>
          <w:rFonts w:ascii="Times New Roman" w:hAnsi="Times New Roman" w:cs="Times New Roman"/>
          <w:color w:val="auto"/>
          <w:sz w:val="24"/>
          <w:szCs w:val="24"/>
        </w:rPr>
        <w:t xml:space="preserve">ontrola po </w:t>
      </w:r>
      <w:r w:rsidR="00EE2EEE" w:rsidRPr="00897ACF">
        <w:rPr>
          <w:rFonts w:ascii="Times New Roman" w:hAnsi="Times New Roman" w:cs="Times New Roman"/>
          <w:color w:val="auto"/>
          <w:sz w:val="24"/>
          <w:szCs w:val="24"/>
        </w:rPr>
        <w:t xml:space="preserve">uzavretí </w:t>
      </w:r>
      <w:r w:rsidR="005D57F9" w:rsidRPr="00897ACF">
        <w:rPr>
          <w:rFonts w:ascii="Times New Roman" w:hAnsi="Times New Roman" w:cs="Times New Roman"/>
          <w:color w:val="auto"/>
          <w:sz w:val="24"/>
          <w:szCs w:val="24"/>
        </w:rPr>
        <w:t xml:space="preserve">zmluvy </w:t>
      </w:r>
      <w:r w:rsidRPr="00897ACF">
        <w:rPr>
          <w:rFonts w:ascii="Times New Roman" w:hAnsi="Times New Roman" w:cs="Times New Roman"/>
          <w:color w:val="auto"/>
          <w:sz w:val="24"/>
          <w:szCs w:val="24"/>
        </w:rPr>
        <w:t>(</w:t>
      </w:r>
      <w:r w:rsidR="005D57F9" w:rsidRPr="00897ACF">
        <w:rPr>
          <w:rFonts w:ascii="Times New Roman" w:hAnsi="Times New Roman" w:cs="Times New Roman"/>
          <w:color w:val="auto"/>
          <w:sz w:val="24"/>
          <w:szCs w:val="24"/>
        </w:rPr>
        <w:t>s úspešným uchádzačom</w:t>
      </w:r>
      <w:bookmarkEnd w:id="1957"/>
      <w:r w:rsidRPr="00897ACF">
        <w:rPr>
          <w:rFonts w:ascii="Times New Roman" w:hAnsi="Times New Roman" w:cs="Times New Roman"/>
          <w:color w:val="auto"/>
          <w:sz w:val="24"/>
          <w:szCs w:val="24"/>
        </w:rPr>
        <w:t>)</w:t>
      </w:r>
      <w:bookmarkEnd w:id="1958"/>
    </w:p>
    <w:p w14:paraId="4E48AA2B" w14:textId="691DCC26" w:rsidR="00E2305E" w:rsidRPr="003259F6" w:rsidRDefault="00E2305E">
      <w:pPr>
        <w:pStyle w:val="Odsekzoznamu"/>
        <w:numPr>
          <w:ilvl w:val="0"/>
          <w:numId w:val="59"/>
        </w:numPr>
        <w:spacing w:before="120" w:after="120" w:line="240" w:lineRule="auto"/>
        <w:ind w:left="426" w:hanging="426"/>
        <w:contextualSpacing w:val="0"/>
        <w:jc w:val="both"/>
        <w:rPr>
          <w:sz w:val="22"/>
        </w:rPr>
        <w:pPrChange w:id="1961" w:author="Karol M" w:date="2024-01-26T19:06:00Z">
          <w:pPr>
            <w:pStyle w:val="Odsekzoznamu"/>
            <w:numPr>
              <w:numId w:val="59"/>
            </w:numPr>
            <w:spacing w:before="120" w:after="120" w:line="240" w:lineRule="auto"/>
            <w:ind w:left="284" w:hanging="284"/>
            <w:contextualSpacing w:val="0"/>
            <w:jc w:val="both"/>
          </w:pPr>
        </w:pPrChange>
      </w:pPr>
      <w:bookmarkStart w:id="1962" w:name="_Hlk157197531"/>
      <w:r w:rsidRPr="003259F6">
        <w:rPr>
          <w:sz w:val="22"/>
        </w:rPr>
        <w:t>RO vykonáva obligatórnu kontrolu po uzavretí zmluvy, ak ide o</w:t>
      </w:r>
    </w:p>
    <w:p w14:paraId="54B520F1" w14:textId="09E6A842" w:rsidR="00E2305E" w:rsidRPr="00407AA4" w:rsidRDefault="00E2305E" w:rsidP="00787D34">
      <w:pPr>
        <w:pStyle w:val="Odsekzoznamu"/>
        <w:spacing w:before="120" w:after="120" w:line="240" w:lineRule="auto"/>
        <w:ind w:left="426"/>
        <w:jc w:val="both"/>
        <w:rPr>
          <w:sz w:val="22"/>
        </w:rPr>
      </w:pPr>
      <w:r>
        <w:rPr>
          <w:sz w:val="22"/>
        </w:rPr>
        <w:t xml:space="preserve">a) </w:t>
      </w:r>
      <w:r w:rsidRPr="00407AA4">
        <w:rPr>
          <w:sz w:val="22"/>
        </w:rPr>
        <w:t xml:space="preserve">nadlimitnú zákazku </w:t>
      </w:r>
      <w:r w:rsidR="00283D01">
        <w:rPr>
          <w:sz w:val="22"/>
        </w:rPr>
        <w:t xml:space="preserve">(zadanú na základe verejného obstarávania alebo obstarávania) </w:t>
      </w:r>
      <w:r w:rsidRPr="00407AA4">
        <w:rPr>
          <w:sz w:val="22"/>
        </w:rPr>
        <w:t>alebo nadlimitnú koncesiu,</w:t>
      </w:r>
    </w:p>
    <w:p w14:paraId="43BD97EA" w14:textId="654ECE00" w:rsidR="00E2305E" w:rsidRPr="00407AA4" w:rsidRDefault="00E2305E">
      <w:pPr>
        <w:pStyle w:val="Odsekzoznamu"/>
        <w:spacing w:before="120" w:after="120" w:line="240" w:lineRule="auto"/>
        <w:ind w:left="426"/>
        <w:jc w:val="both"/>
        <w:rPr>
          <w:sz w:val="22"/>
        </w:rPr>
        <w:pPrChange w:id="1963" w:author="Karol M" w:date="2024-01-26T19:06:00Z">
          <w:pPr>
            <w:pStyle w:val="Odsekzoznamu"/>
            <w:spacing w:before="120" w:after="120" w:line="240" w:lineRule="auto"/>
            <w:ind w:left="284"/>
            <w:jc w:val="both"/>
          </w:pPr>
        </w:pPrChange>
      </w:pPr>
      <w:r w:rsidRPr="00407AA4">
        <w:rPr>
          <w:sz w:val="22"/>
        </w:rPr>
        <w:t>b)</w:t>
      </w:r>
      <w:r>
        <w:rPr>
          <w:sz w:val="22"/>
        </w:rPr>
        <w:t xml:space="preserve"> </w:t>
      </w:r>
      <w:del w:id="1964" w:author="Karol M" w:date="2024-07-29T18:11:00Z">
        <w:r w:rsidRPr="00407AA4" w:rsidDel="00146A75">
          <w:rPr>
            <w:sz w:val="22"/>
          </w:rPr>
          <w:delText xml:space="preserve">nadlimitnú </w:delText>
        </w:r>
      </w:del>
      <w:r w:rsidRPr="00407AA4">
        <w:rPr>
          <w:sz w:val="22"/>
        </w:rPr>
        <w:t>rámcovú dohodu,</w:t>
      </w:r>
    </w:p>
    <w:p w14:paraId="5B79C818" w14:textId="35B31152" w:rsidR="00E2305E" w:rsidRDefault="00E2305E">
      <w:pPr>
        <w:pStyle w:val="Odsekzoznamu"/>
        <w:spacing w:before="120" w:after="120" w:line="240" w:lineRule="auto"/>
        <w:ind w:left="426"/>
        <w:jc w:val="both"/>
        <w:rPr>
          <w:ins w:id="1965" w:author="Karol M" w:date="2024-07-29T18:13:00Z"/>
          <w:sz w:val="22"/>
        </w:rPr>
      </w:pPr>
      <w:r>
        <w:rPr>
          <w:sz w:val="22"/>
        </w:rPr>
        <w:t xml:space="preserve">c) </w:t>
      </w:r>
      <w:r w:rsidRPr="00407AA4">
        <w:rPr>
          <w:sz w:val="22"/>
        </w:rPr>
        <w:t>zákazku zadanú na základe rámcovej dohody alebo dynamického nákupného systému</w:t>
      </w:r>
      <w:del w:id="1966" w:author="Karol M" w:date="2024-07-29T18:11:00Z">
        <w:r w:rsidRPr="00407AA4" w:rsidDel="00146A75">
          <w:rPr>
            <w:sz w:val="22"/>
          </w:rPr>
          <w:delText xml:space="preserve"> v hodnote finančného limitu nadlimitnej zákazky</w:delText>
        </w:r>
      </w:del>
      <w:r w:rsidRPr="00407AA4">
        <w:rPr>
          <w:sz w:val="22"/>
        </w:rPr>
        <w:t>,</w:t>
      </w:r>
    </w:p>
    <w:p w14:paraId="67BB6377" w14:textId="42344FCD" w:rsidR="004F50D8" w:rsidRPr="00407AA4" w:rsidRDefault="004F50D8">
      <w:pPr>
        <w:pStyle w:val="Odsekzoznamu"/>
        <w:spacing w:before="120" w:after="120" w:line="240" w:lineRule="auto"/>
        <w:ind w:left="426"/>
        <w:jc w:val="both"/>
        <w:rPr>
          <w:sz w:val="22"/>
        </w:rPr>
        <w:pPrChange w:id="1967" w:author="Karol M" w:date="2024-01-26T19:06:00Z">
          <w:pPr>
            <w:pStyle w:val="Odsekzoznamu"/>
            <w:spacing w:before="120" w:after="120" w:line="240" w:lineRule="auto"/>
            <w:ind w:left="284"/>
            <w:jc w:val="both"/>
          </w:pPr>
        </w:pPrChange>
      </w:pPr>
      <w:ins w:id="1968" w:author="Karol M" w:date="2024-07-29T18:13:00Z">
        <w:r>
          <w:rPr>
            <w:sz w:val="22"/>
          </w:rPr>
          <w:t xml:space="preserve">d) </w:t>
        </w:r>
        <w:r w:rsidRPr="00E06FBF">
          <w:rPr>
            <w:sz w:val="22"/>
          </w:rPr>
          <w:t>podlimitnú zákazku</w:t>
        </w:r>
        <w:r>
          <w:rPr>
            <w:sz w:val="22"/>
          </w:rPr>
          <w:t xml:space="preserve">, ak toto </w:t>
        </w:r>
      </w:ins>
      <w:ins w:id="1969" w:author="Karol M" w:date="2024-07-31T08:32:00Z">
        <w:r w:rsidR="00F45CCB">
          <w:rPr>
            <w:sz w:val="22"/>
          </w:rPr>
          <w:t>U</w:t>
        </w:r>
      </w:ins>
      <w:ins w:id="1970" w:author="Karol M" w:date="2024-07-29T18:13:00Z">
        <w:r>
          <w:rPr>
            <w:sz w:val="22"/>
          </w:rPr>
          <w:t>smernenie neuvádza inak</w:t>
        </w:r>
      </w:ins>
    </w:p>
    <w:p w14:paraId="69FE239F" w14:textId="503F35A2" w:rsidR="00E2305E" w:rsidRPr="00407AA4" w:rsidRDefault="00E2305E">
      <w:pPr>
        <w:pStyle w:val="Odsekzoznamu"/>
        <w:spacing w:before="120" w:after="120" w:line="240" w:lineRule="auto"/>
        <w:ind w:left="426"/>
        <w:jc w:val="both"/>
        <w:rPr>
          <w:sz w:val="22"/>
        </w:rPr>
        <w:pPrChange w:id="1971" w:author="Karol M" w:date="2024-01-26T19:06:00Z">
          <w:pPr>
            <w:pStyle w:val="Odsekzoznamu"/>
            <w:spacing w:before="120" w:after="120" w:line="240" w:lineRule="auto"/>
            <w:ind w:left="284"/>
            <w:jc w:val="both"/>
          </w:pPr>
        </w:pPrChange>
      </w:pPr>
      <w:del w:id="1972" w:author="Karol M" w:date="2024-07-29T18:13:00Z">
        <w:r w:rsidDel="004F50D8">
          <w:rPr>
            <w:sz w:val="22"/>
          </w:rPr>
          <w:delText>d</w:delText>
        </w:r>
      </w:del>
      <w:ins w:id="1973" w:author="Karol M" w:date="2024-07-29T18:13:00Z">
        <w:r w:rsidR="004F50D8">
          <w:rPr>
            <w:sz w:val="22"/>
          </w:rPr>
          <w:t>e</w:t>
        </w:r>
      </w:ins>
      <w:r>
        <w:rPr>
          <w:sz w:val="22"/>
        </w:rPr>
        <w:t xml:space="preserve">) </w:t>
      </w:r>
      <w:r w:rsidRPr="00407AA4">
        <w:rPr>
          <w:sz w:val="22"/>
        </w:rPr>
        <w:t>zmenu zmluvy, rámcovej dohody alebo koncesnej zmluvy</w:t>
      </w:r>
      <w:del w:id="1974" w:author="Karol M" w:date="2024-07-29T18:13:00Z">
        <w:r w:rsidRPr="00407AA4" w:rsidDel="004F50D8">
          <w:rPr>
            <w:sz w:val="22"/>
          </w:rPr>
          <w:delText>, ak bola zmluva, rámcová dohoda alebo koncesná zmluva uzatvorená ako výsledok zadávania nadlimitnej zákazky alebo nadlimitnej koncesie, alebo</w:delText>
        </w:r>
      </w:del>
    </w:p>
    <w:p w14:paraId="4B247DC5" w14:textId="516004C7" w:rsidR="004F50D8" w:rsidRPr="004F50D8" w:rsidRDefault="004F50D8" w:rsidP="004F50D8">
      <w:pPr>
        <w:pStyle w:val="Odsekzoznamu"/>
        <w:spacing w:before="120" w:after="120" w:line="240" w:lineRule="auto"/>
        <w:ind w:left="426"/>
        <w:contextualSpacing w:val="0"/>
        <w:jc w:val="both"/>
        <w:rPr>
          <w:ins w:id="1975" w:author="Karol M" w:date="2024-07-29T18:12:00Z"/>
          <w:sz w:val="22"/>
        </w:rPr>
      </w:pPr>
      <w:ins w:id="1976" w:author="Karol M" w:date="2024-07-29T18:13:00Z">
        <w:r>
          <w:rPr>
            <w:sz w:val="22"/>
          </w:rPr>
          <w:t>f</w:t>
        </w:r>
      </w:ins>
      <w:del w:id="1977" w:author="Karol M" w:date="2024-07-29T18:13:00Z">
        <w:r w:rsidR="00E2305E" w:rsidDel="004F50D8">
          <w:rPr>
            <w:sz w:val="22"/>
          </w:rPr>
          <w:delText>e</w:delText>
        </w:r>
      </w:del>
      <w:r w:rsidR="00E2305E">
        <w:rPr>
          <w:sz w:val="22"/>
        </w:rPr>
        <w:t>)</w:t>
      </w:r>
      <w:del w:id="1978" w:author="Karol M" w:date="2024-07-29T18:13:00Z">
        <w:r w:rsidR="00E2305E" w:rsidDel="004F50D8">
          <w:rPr>
            <w:sz w:val="22"/>
          </w:rPr>
          <w:delText xml:space="preserve"> </w:delText>
        </w:r>
      </w:del>
      <w:ins w:id="1979" w:author="Karol M" w:date="2024-07-29T18:01:00Z">
        <w:r w:rsidR="003259F6" w:rsidRPr="004F50D8">
          <w:rPr>
            <w:sz w:val="22"/>
          </w:rPr>
          <w:t xml:space="preserve"> </w:t>
        </w:r>
      </w:ins>
      <w:ins w:id="1980" w:author="Karol M" w:date="2024-07-29T18:04:00Z">
        <w:r w:rsidR="00CC328D" w:rsidRPr="004F50D8">
          <w:rPr>
            <w:sz w:val="22"/>
          </w:rPr>
          <w:t xml:space="preserve">zákazku, na ktorú sa nevzťahuje pôsobnosť ZVO, ak toto </w:t>
        </w:r>
      </w:ins>
      <w:ins w:id="1981" w:author="Karol M" w:date="2024-07-31T08:32:00Z">
        <w:r w:rsidR="00F45CCB">
          <w:rPr>
            <w:sz w:val="22"/>
          </w:rPr>
          <w:t>U</w:t>
        </w:r>
      </w:ins>
      <w:ins w:id="1982" w:author="Karol M" w:date="2024-07-29T18:04:00Z">
        <w:r w:rsidR="00CC328D" w:rsidRPr="004F50D8">
          <w:rPr>
            <w:sz w:val="22"/>
          </w:rPr>
          <w:t>smernenie neuvádza inak</w:t>
        </w:r>
      </w:ins>
      <w:ins w:id="1983" w:author="Karol M" w:date="2024-07-29T18:12:00Z">
        <w:r w:rsidRPr="004F50D8">
          <w:rPr>
            <w:sz w:val="22"/>
          </w:rPr>
          <w:t>,</w:t>
        </w:r>
      </w:ins>
      <w:ins w:id="1984" w:author="Karol M" w:date="2024-07-29T18:14:00Z">
        <w:r>
          <w:rPr>
            <w:sz w:val="22"/>
          </w:rPr>
          <w:t xml:space="preserve"> vrátane zmeny zmluvy uzavretej pri </w:t>
        </w:r>
        <w:r w:rsidRPr="004F50D8">
          <w:rPr>
            <w:sz w:val="22"/>
          </w:rPr>
          <w:t>zákazk</w:t>
        </w:r>
        <w:r>
          <w:rPr>
            <w:sz w:val="22"/>
          </w:rPr>
          <w:t>e</w:t>
        </w:r>
        <w:r w:rsidRPr="004F50D8">
          <w:rPr>
            <w:sz w:val="22"/>
          </w:rPr>
          <w:t>, na ktorú sa nevzťahuje pôsobnosť ZVO</w:t>
        </w:r>
        <w:r>
          <w:rPr>
            <w:sz w:val="22"/>
          </w:rPr>
          <w:t>.</w:t>
        </w:r>
      </w:ins>
    </w:p>
    <w:p w14:paraId="55A981F9" w14:textId="3B108B05" w:rsidR="00E2305E" w:rsidRPr="003259F6" w:rsidRDefault="00E2305E">
      <w:pPr>
        <w:pStyle w:val="Odsekzoznamu"/>
        <w:spacing w:before="120" w:after="120" w:line="240" w:lineRule="auto"/>
        <w:ind w:left="426"/>
        <w:contextualSpacing w:val="0"/>
        <w:jc w:val="both"/>
        <w:rPr>
          <w:sz w:val="22"/>
        </w:rPr>
        <w:pPrChange w:id="1985" w:author="Karol M" w:date="2024-07-29T18:01:00Z">
          <w:pPr>
            <w:pStyle w:val="Odsekzoznamu"/>
            <w:spacing w:before="120" w:after="120" w:line="240" w:lineRule="auto"/>
            <w:ind w:left="284"/>
            <w:contextualSpacing w:val="0"/>
            <w:jc w:val="both"/>
          </w:pPr>
        </w:pPrChange>
      </w:pPr>
      <w:del w:id="1986" w:author="Karol M" w:date="2024-07-29T18:05:00Z">
        <w:r w:rsidRPr="003259F6" w:rsidDel="00CC328D">
          <w:rPr>
            <w:sz w:val="22"/>
          </w:rPr>
          <w:delText>zmluvu, rámcovú dohodu alebo koncesnú zmluvu, alebo ich zmenu inú než podľa písmen a) až d)</w:delText>
        </w:r>
      </w:del>
      <w:del w:id="1987" w:author="Karol M" w:date="2024-07-29T18:02:00Z">
        <w:r w:rsidRPr="003259F6" w:rsidDel="00CC328D">
          <w:rPr>
            <w:sz w:val="22"/>
          </w:rPr>
          <w:delText>,</w:delText>
        </w:r>
      </w:del>
      <w:del w:id="1988" w:author="Karol M" w:date="2024-07-29T18:05:00Z">
        <w:r w:rsidRPr="003259F6" w:rsidDel="00CC328D">
          <w:rPr>
            <w:sz w:val="22"/>
          </w:rPr>
          <w:delText xml:space="preserve"> </w:delText>
        </w:r>
      </w:del>
      <w:del w:id="1989" w:author="Karol M" w:date="2024-07-29T18:00:00Z">
        <w:r w:rsidRPr="00146A75" w:rsidDel="003259F6">
          <w:rPr>
            <w:sz w:val="22"/>
          </w:rPr>
          <w:delText>ak táto zmluva, rámcová dohoda alebo koncesná zmluva, alebo ich zmena, bola poskytovateľom na základe ním vykonanej rizikovej analýzy vyhodnotená ako riziková alebo z vlastného podnetu</w:delText>
        </w:r>
      </w:del>
      <w:del w:id="1990" w:author="Karol M" w:date="2024-07-29T18:02:00Z">
        <w:r w:rsidRPr="00146A75" w:rsidDel="00CC328D">
          <w:rPr>
            <w:sz w:val="22"/>
          </w:rPr>
          <w:delText xml:space="preserve"> </w:delText>
        </w:r>
      </w:del>
      <w:del w:id="1991" w:author="Karol M" w:date="2024-07-29T18:05:00Z">
        <w:r w:rsidRPr="00146A75" w:rsidDel="00CC328D">
          <w:rPr>
            <w:sz w:val="22"/>
          </w:rPr>
          <w:delText>(</w:delText>
        </w:r>
      </w:del>
      <w:del w:id="1992" w:author="Karol M" w:date="2024-07-29T18:02:00Z">
        <w:r w:rsidRPr="00146A75" w:rsidDel="00CC328D">
          <w:rPr>
            <w:sz w:val="22"/>
          </w:rPr>
          <w:delText>podlimitné zákazky, zákazky s nízkou hodnotou</w:delText>
        </w:r>
      </w:del>
      <w:del w:id="1993" w:author="Karol M" w:date="2024-07-29T18:05:00Z">
        <w:r w:rsidRPr="00146A75" w:rsidDel="00CC328D">
          <w:rPr>
            <w:sz w:val="22"/>
          </w:rPr>
          <w:delText>, iné ako nadlimitné zákazky obstarávania a dodatky k týmto typom zákaziek).</w:delText>
        </w:r>
      </w:del>
    </w:p>
    <w:bookmarkEnd w:id="1962"/>
    <w:p w14:paraId="62EC06EB" w14:textId="086DECAE" w:rsidR="00E2305E" w:rsidRDefault="00E2305E">
      <w:pPr>
        <w:pStyle w:val="Odsekzoznamu"/>
        <w:numPr>
          <w:ilvl w:val="0"/>
          <w:numId w:val="59"/>
        </w:numPr>
        <w:spacing w:before="120" w:after="120" w:line="240" w:lineRule="auto"/>
        <w:ind w:left="426" w:hanging="426"/>
        <w:contextualSpacing w:val="0"/>
        <w:jc w:val="both"/>
        <w:rPr>
          <w:sz w:val="22"/>
        </w:rPr>
        <w:pPrChange w:id="1994" w:author="Karol M" w:date="2024-01-26T19:06:00Z">
          <w:pPr>
            <w:pStyle w:val="Odsekzoznamu"/>
            <w:numPr>
              <w:numId w:val="59"/>
            </w:numPr>
            <w:spacing w:before="120" w:after="120" w:line="240" w:lineRule="auto"/>
            <w:ind w:left="284" w:hanging="284"/>
            <w:contextualSpacing w:val="0"/>
            <w:jc w:val="both"/>
          </w:pPr>
        </w:pPrChange>
      </w:pPr>
      <w:r w:rsidRPr="00897ACF">
        <w:rPr>
          <w:b/>
          <w:sz w:val="22"/>
        </w:rPr>
        <w:lastRenderedPageBreak/>
        <w:t>Kontrola po uzavretí zmluvy sa začína</w:t>
      </w:r>
      <w:r w:rsidRPr="009A3FAC">
        <w:rPr>
          <w:sz w:val="22"/>
        </w:rPr>
        <w:t xml:space="preserve"> </w:t>
      </w:r>
      <w:r w:rsidR="00D85B37" w:rsidRPr="00D85B37">
        <w:rPr>
          <w:b/>
          <w:sz w:val="22"/>
        </w:rPr>
        <w:t xml:space="preserve">prvým pracovným </w:t>
      </w:r>
      <w:r w:rsidR="00D85B37" w:rsidRPr="00835DF8">
        <w:rPr>
          <w:b/>
          <w:sz w:val="22"/>
        </w:rPr>
        <w:t xml:space="preserve">dňom </w:t>
      </w:r>
      <w:r w:rsidR="00D85B37" w:rsidRPr="00D85B37">
        <w:rPr>
          <w:b/>
          <w:sz w:val="22"/>
        </w:rPr>
        <w:t>nasledujúcim po doručení žiadosti Prijímateľa o vykonanie kontroly a predložení dokumentácie k</w:t>
      </w:r>
      <w:r w:rsidR="00D85B37" w:rsidRPr="00D13586">
        <w:rPr>
          <w:b/>
          <w:sz w:val="22"/>
        </w:rPr>
        <w:t xml:space="preserve"> VO </w:t>
      </w:r>
      <w:del w:id="1995" w:author="Karol M" w:date="2024-07-31T03:24:00Z">
        <w:r w:rsidR="00D85B37" w:rsidRPr="00D13586" w:rsidDel="00DD476F">
          <w:rPr>
            <w:b/>
            <w:sz w:val="22"/>
          </w:rPr>
          <w:delText xml:space="preserve">v nadlimitnej hodnote </w:delText>
        </w:r>
      </w:del>
      <w:r w:rsidR="00D85B37" w:rsidRPr="00D13586">
        <w:rPr>
          <w:b/>
          <w:sz w:val="22"/>
        </w:rPr>
        <w:t xml:space="preserve">alebo </w:t>
      </w:r>
      <w:r w:rsidR="00D85B37" w:rsidRPr="00835DF8">
        <w:rPr>
          <w:b/>
          <w:sz w:val="22"/>
        </w:rPr>
        <w:t>k</w:t>
      </w:r>
      <w:r w:rsidR="00D85B37">
        <w:rPr>
          <w:b/>
          <w:sz w:val="22"/>
        </w:rPr>
        <w:t> </w:t>
      </w:r>
      <w:r w:rsidR="00D85B37" w:rsidRPr="00D85B37">
        <w:rPr>
          <w:b/>
          <w:sz w:val="22"/>
        </w:rPr>
        <w:t>obstarávaniu</w:t>
      </w:r>
      <w:r w:rsidR="00D85B37">
        <w:rPr>
          <w:b/>
          <w:sz w:val="22"/>
        </w:rPr>
        <w:t xml:space="preserve"> </w:t>
      </w:r>
      <w:del w:id="1996" w:author="Karol M" w:date="2024-07-31T03:24:00Z">
        <w:r w:rsidR="00D85B37" w:rsidRPr="00DF5FB2" w:rsidDel="00DD476F">
          <w:rPr>
            <w:b/>
            <w:sz w:val="22"/>
          </w:rPr>
          <w:delText>v nadlimitnej hodnote</w:delText>
        </w:r>
        <w:r w:rsidR="00D85B37" w:rsidRPr="00835DF8" w:rsidDel="00DD476F">
          <w:rPr>
            <w:b/>
            <w:sz w:val="22"/>
          </w:rPr>
          <w:delText xml:space="preserve"> </w:delText>
        </w:r>
      </w:del>
      <w:del w:id="1997" w:author="Karol M" w:date="2024-07-31T03:27:00Z">
        <w:r w:rsidR="00D85B37" w:rsidRPr="00835DF8" w:rsidDel="00DD476F">
          <w:rPr>
            <w:b/>
            <w:sz w:val="22"/>
          </w:rPr>
          <w:delText>(opísaných vyššie v ods.</w:delText>
        </w:r>
        <w:r w:rsidR="00D85B37" w:rsidRPr="00D85B37" w:rsidDel="00DD476F">
          <w:rPr>
            <w:b/>
            <w:sz w:val="22"/>
          </w:rPr>
          <w:delText xml:space="preserve"> 1 písm. a) až d)</w:delText>
        </w:r>
        <w:r w:rsidR="00D85B37" w:rsidRPr="00835DF8" w:rsidDel="00DD476F">
          <w:rPr>
            <w:b/>
            <w:sz w:val="22"/>
          </w:rPr>
          <w:delText>)</w:delText>
        </w:r>
        <w:r w:rsidR="00D85B37" w:rsidRPr="00D85B37" w:rsidDel="00DD476F">
          <w:rPr>
            <w:b/>
            <w:sz w:val="22"/>
          </w:rPr>
          <w:delText xml:space="preserve"> </w:delText>
        </w:r>
      </w:del>
      <w:r w:rsidR="00D85B37" w:rsidRPr="00D85B37">
        <w:rPr>
          <w:b/>
          <w:sz w:val="22"/>
        </w:rPr>
        <w:t>cez ITMS</w:t>
      </w:r>
      <w:del w:id="1998" w:author="Karol M" w:date="2024-07-31T03:27:00Z">
        <w:r w:rsidR="00D85B37" w:rsidRPr="00835DF8" w:rsidDel="00DD476F">
          <w:rPr>
            <w:sz w:val="22"/>
            <w:lang w:eastAsia="x-none"/>
          </w:rPr>
          <w:delText>,</w:delText>
        </w:r>
      </w:del>
      <w:del w:id="1999" w:author="Karol M" w:date="2024-07-31T03:23:00Z">
        <w:r w:rsidR="00D85B37" w:rsidRPr="00835DF8" w:rsidDel="00DD476F">
          <w:rPr>
            <w:sz w:val="22"/>
            <w:lang w:eastAsia="x-none"/>
          </w:rPr>
          <w:delText xml:space="preserve"> resp. v prípade zákaziek, pri ktorých je vykonávaná analýza rizík podľa tohto Usmernenia, </w:delText>
        </w:r>
        <w:r w:rsidR="00D85B37" w:rsidRPr="00835DF8" w:rsidDel="00DD476F">
          <w:rPr>
            <w:b/>
            <w:sz w:val="22"/>
            <w:lang w:eastAsia="x-none"/>
          </w:rPr>
          <w:delText>sa začína dňom doručenia oznámenia o začatí kontroly po uzavretí zmluvy zo strany RO</w:delText>
        </w:r>
        <w:r w:rsidRPr="00897ACF" w:rsidDel="00DD476F">
          <w:rPr>
            <w:b/>
            <w:sz w:val="22"/>
          </w:rPr>
          <w:delText xml:space="preserve"> prijímateľovi</w:delText>
        </w:r>
        <w:r w:rsidRPr="009A3FAC" w:rsidDel="00DD476F">
          <w:rPr>
            <w:sz w:val="22"/>
          </w:rPr>
          <w:delText xml:space="preserve"> prostredníctvom</w:delText>
        </w:r>
        <w:r w:rsidDel="00DD476F">
          <w:rPr>
            <w:sz w:val="22"/>
          </w:rPr>
          <w:delText xml:space="preserve"> ITMS</w:delText>
        </w:r>
      </w:del>
      <w:r w:rsidRPr="009A3FAC">
        <w:rPr>
          <w:sz w:val="22"/>
        </w:rPr>
        <w:t xml:space="preserve">. </w:t>
      </w:r>
    </w:p>
    <w:p w14:paraId="13D260EE" w14:textId="7417E7FC" w:rsidR="00E2305E" w:rsidRDefault="00E2305E">
      <w:pPr>
        <w:pStyle w:val="Odsekzoznamu"/>
        <w:numPr>
          <w:ilvl w:val="0"/>
          <w:numId w:val="59"/>
        </w:numPr>
        <w:spacing w:before="120" w:after="120" w:line="240" w:lineRule="auto"/>
        <w:ind w:left="426" w:hanging="426"/>
        <w:contextualSpacing w:val="0"/>
        <w:jc w:val="both"/>
        <w:rPr>
          <w:sz w:val="22"/>
        </w:rPr>
        <w:pPrChange w:id="2000" w:author="Karol M" w:date="2024-01-26T19:06:00Z">
          <w:pPr>
            <w:pStyle w:val="Odsekzoznamu"/>
            <w:numPr>
              <w:numId w:val="59"/>
            </w:numPr>
            <w:spacing w:before="120" w:after="120" w:line="240" w:lineRule="auto"/>
            <w:ind w:left="284" w:hanging="284"/>
            <w:contextualSpacing w:val="0"/>
            <w:jc w:val="both"/>
          </w:pPr>
        </w:pPrChange>
      </w:pPr>
      <w:r w:rsidRPr="001C0F1B">
        <w:rPr>
          <w:sz w:val="22"/>
        </w:rPr>
        <w:t xml:space="preserve">Prijímateľ je povinný doručiť </w:t>
      </w:r>
      <w:r w:rsidR="00695042">
        <w:rPr>
          <w:sz w:val="22"/>
        </w:rPr>
        <w:t>R</w:t>
      </w:r>
      <w:r>
        <w:rPr>
          <w:sz w:val="22"/>
        </w:rPr>
        <w:t xml:space="preserve">O </w:t>
      </w:r>
      <w:r w:rsidRPr="001C0F1B">
        <w:rPr>
          <w:sz w:val="22"/>
        </w:rPr>
        <w:t xml:space="preserve">kompletnú dokumentáciu. </w:t>
      </w:r>
      <w:r>
        <w:rPr>
          <w:sz w:val="22"/>
        </w:rPr>
        <w:t xml:space="preserve">Doručením dokumentácie podľa predchádzajúcej vety sa rozumie jej sprístupnenie pre </w:t>
      </w:r>
      <w:r w:rsidR="00695042">
        <w:rPr>
          <w:sz w:val="22"/>
        </w:rPr>
        <w:t>R</w:t>
      </w:r>
      <w:r>
        <w:rPr>
          <w:sz w:val="22"/>
        </w:rPr>
        <w:t xml:space="preserve">O v ITMS. </w:t>
      </w:r>
      <w:r w:rsidRPr="001C0F1B">
        <w:rPr>
          <w:sz w:val="22"/>
        </w:rPr>
        <w:t>Doručením kompletnej dokumentácie, ak ide o elektronickú komunikáciu vo verejnom obstarávaní, sa rozumie sprístupnenie elektronickej podoby dokumentácie zriadením prístupu do elektronického prostriedku použitého na elektronickú komunikáciu. Súčasťou elektronickej podoby dokumentácie sú aj auditné záznamy o všetkých úkonoch vykonaných v použitom elektronickom prostriedku. Listinná dokumentácia, ktorá nie je dostupná v elektronickom prostriedku použitom na elektronickú komunikáciu, sa predkladá prostredníctvom</w:t>
      </w:r>
      <w:r>
        <w:rPr>
          <w:sz w:val="22"/>
        </w:rPr>
        <w:t xml:space="preserve"> </w:t>
      </w:r>
      <w:proofErr w:type="spellStart"/>
      <w:r w:rsidR="00FC42C5">
        <w:rPr>
          <w:sz w:val="22"/>
        </w:rPr>
        <w:t>skenov</w:t>
      </w:r>
      <w:proofErr w:type="spellEnd"/>
      <w:r w:rsidR="00FC42C5">
        <w:rPr>
          <w:sz w:val="22"/>
        </w:rPr>
        <w:t xml:space="preserve"> v </w:t>
      </w:r>
      <w:r>
        <w:rPr>
          <w:sz w:val="22"/>
        </w:rPr>
        <w:t>ITMS (napr. podklady k určeniu PHZ, čestné vyhlásenie k neprítomnosti konfliktu záujmov, životopisy členov komisie na vyhodnotenie ponúk a iné)</w:t>
      </w:r>
      <w:r w:rsidRPr="001C0F1B">
        <w:rPr>
          <w:sz w:val="22"/>
        </w:rPr>
        <w:t>.</w:t>
      </w:r>
    </w:p>
    <w:p w14:paraId="08DD5219" w14:textId="661DB413" w:rsidR="00E2305E" w:rsidRDefault="00E2305E">
      <w:pPr>
        <w:pStyle w:val="Odsekzoznamu"/>
        <w:numPr>
          <w:ilvl w:val="0"/>
          <w:numId w:val="59"/>
        </w:numPr>
        <w:spacing w:before="120" w:after="120" w:line="240" w:lineRule="auto"/>
        <w:ind w:left="426" w:hanging="426"/>
        <w:contextualSpacing w:val="0"/>
        <w:jc w:val="both"/>
        <w:rPr>
          <w:sz w:val="22"/>
        </w:rPr>
        <w:pPrChange w:id="2001" w:author="Karol M" w:date="2024-01-26T19:06:00Z">
          <w:pPr>
            <w:pStyle w:val="Odsekzoznamu"/>
            <w:numPr>
              <w:numId w:val="59"/>
            </w:numPr>
            <w:spacing w:before="120" w:after="120" w:line="240" w:lineRule="auto"/>
            <w:ind w:left="360" w:hanging="360"/>
            <w:contextualSpacing w:val="0"/>
            <w:jc w:val="both"/>
          </w:pPr>
        </w:pPrChange>
      </w:pPr>
      <w:r w:rsidRPr="004B05AB">
        <w:rPr>
          <w:sz w:val="22"/>
        </w:rPr>
        <w:t>Ak prijímateľ nedoručí kompletnú dokumentáciu</w:t>
      </w:r>
      <w:r>
        <w:rPr>
          <w:sz w:val="22"/>
        </w:rPr>
        <w:t xml:space="preserve"> k VO alebo obstarávaniu</w:t>
      </w:r>
      <w:r w:rsidRPr="004B05AB">
        <w:rPr>
          <w:sz w:val="22"/>
        </w:rPr>
        <w:t xml:space="preserve">, </w:t>
      </w:r>
      <w:r w:rsidR="00D13586" w:rsidRPr="00D13586">
        <w:rPr>
          <w:sz w:val="22"/>
        </w:rPr>
        <w:t>RO odoslaním výzvy na doručenie kompletnej dokumentácie prijímateľovi prostredníctvom ITMS preruší výkon kontroly</w:t>
      </w:r>
      <w:r w:rsidR="001A426D">
        <w:rPr>
          <w:sz w:val="22"/>
        </w:rPr>
        <w:t xml:space="preserve"> </w:t>
      </w:r>
      <w:r w:rsidR="001A426D" w:rsidRPr="004B05AB">
        <w:rPr>
          <w:sz w:val="22"/>
        </w:rPr>
        <w:t>po uzavretí zmluvy</w:t>
      </w:r>
      <w:r w:rsidR="00D13586" w:rsidRPr="00D13586">
        <w:rPr>
          <w:sz w:val="22"/>
        </w:rPr>
        <w:t>. Ak je kontrola</w:t>
      </w:r>
      <w:r w:rsidR="001A426D">
        <w:rPr>
          <w:sz w:val="22"/>
        </w:rPr>
        <w:t xml:space="preserve"> </w:t>
      </w:r>
      <w:r w:rsidR="001A426D" w:rsidRPr="004B05AB">
        <w:rPr>
          <w:sz w:val="22"/>
        </w:rPr>
        <w:t>po uzavretí zmluvy</w:t>
      </w:r>
      <w:r w:rsidR="00D13586" w:rsidRPr="00D13586">
        <w:rPr>
          <w:sz w:val="22"/>
        </w:rPr>
        <w:t xml:space="preserve"> prerušená, lehoty spojené s jej výkonom neplynú. Kontrola</w:t>
      </w:r>
      <w:r w:rsidR="001A426D">
        <w:rPr>
          <w:sz w:val="22"/>
        </w:rPr>
        <w:t xml:space="preserve"> </w:t>
      </w:r>
      <w:r w:rsidR="001A426D" w:rsidRPr="004B05AB">
        <w:rPr>
          <w:sz w:val="22"/>
        </w:rPr>
        <w:t>po uzavretí zmluvy</w:t>
      </w:r>
      <w:r w:rsidR="00D13586" w:rsidRPr="00D13586">
        <w:rPr>
          <w:sz w:val="22"/>
        </w:rPr>
        <w:t xml:space="preserve"> je prerušená odo dňa odoslania výzvy na do</w:t>
      </w:r>
      <w:r w:rsidR="00D13586">
        <w:rPr>
          <w:sz w:val="22"/>
        </w:rPr>
        <w:t>ručenie kompletnej dokumentácie</w:t>
      </w:r>
      <w:r w:rsidR="00D13586" w:rsidRPr="00D13586">
        <w:rPr>
          <w:sz w:val="22"/>
        </w:rPr>
        <w:t xml:space="preserve"> do dňa doručenia kompletnej dokumentácie</w:t>
      </w:r>
      <w:r w:rsidR="001A426D">
        <w:rPr>
          <w:sz w:val="22"/>
        </w:rPr>
        <w:t xml:space="preserve"> RO</w:t>
      </w:r>
      <w:r w:rsidRPr="004B05AB">
        <w:rPr>
          <w:sz w:val="22"/>
        </w:rPr>
        <w:t>.</w:t>
      </w:r>
      <w:r w:rsidR="001A426D">
        <w:rPr>
          <w:sz w:val="22"/>
        </w:rPr>
        <w:t xml:space="preserve"> Lehota na </w:t>
      </w:r>
      <w:r w:rsidR="001A426D" w:rsidRPr="00D13586">
        <w:rPr>
          <w:sz w:val="22"/>
        </w:rPr>
        <w:t>doručenie kompletnej dokumentácie</w:t>
      </w:r>
      <w:r w:rsidR="001A426D">
        <w:rPr>
          <w:sz w:val="22"/>
        </w:rPr>
        <w:t xml:space="preserve"> nesmie byť kratšia ako päť pracovných dní.</w:t>
      </w:r>
    </w:p>
    <w:p w14:paraId="2DA32F12" w14:textId="071CE108" w:rsidR="00E2305E" w:rsidRDefault="005A02AB">
      <w:pPr>
        <w:pStyle w:val="Odsekzoznamu"/>
        <w:numPr>
          <w:ilvl w:val="0"/>
          <w:numId w:val="59"/>
        </w:numPr>
        <w:spacing w:before="120" w:after="120" w:line="240" w:lineRule="auto"/>
        <w:ind w:left="426" w:hanging="426"/>
        <w:contextualSpacing w:val="0"/>
        <w:jc w:val="both"/>
        <w:rPr>
          <w:sz w:val="22"/>
        </w:rPr>
        <w:pPrChange w:id="2002"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O</w:t>
      </w:r>
      <w:r w:rsidR="00E2305E" w:rsidRPr="004B05AB">
        <w:rPr>
          <w:sz w:val="22"/>
        </w:rPr>
        <w:t xml:space="preserve"> môže</w:t>
      </w:r>
      <w:r w:rsidR="001A426D">
        <w:rPr>
          <w:sz w:val="22"/>
        </w:rPr>
        <w:t xml:space="preserve"> </w:t>
      </w:r>
      <w:r w:rsidR="00E2305E" w:rsidRPr="004B05AB">
        <w:rPr>
          <w:sz w:val="22"/>
        </w:rPr>
        <w:t>odoslan</w:t>
      </w:r>
      <w:r w:rsidR="001A426D">
        <w:rPr>
          <w:sz w:val="22"/>
        </w:rPr>
        <w:t>ím</w:t>
      </w:r>
      <w:r w:rsidR="00E2305E" w:rsidRPr="004B05AB">
        <w:rPr>
          <w:sz w:val="22"/>
        </w:rPr>
        <w:t xml:space="preserve"> </w:t>
      </w:r>
      <w:r w:rsidR="00D13586">
        <w:rPr>
          <w:sz w:val="22"/>
        </w:rPr>
        <w:t xml:space="preserve">výzvy </w:t>
      </w:r>
      <w:r w:rsidR="001A426D">
        <w:rPr>
          <w:sz w:val="22"/>
        </w:rPr>
        <w:t xml:space="preserve">prijímateľovi </w:t>
      </w:r>
      <w:r w:rsidR="00E2305E" w:rsidRPr="004B05AB">
        <w:rPr>
          <w:sz w:val="22"/>
        </w:rPr>
        <w:t xml:space="preserve">prerušiť kontrolu po uzavretí zmluvy na účely doplnenia podkladov a nariadiť prijímateľovi v určenej lehote, ktorá nesmie byť kratšia ako päť pracovných dní, doručiť prostredníctvom </w:t>
      </w:r>
      <w:r w:rsidR="00E2305E">
        <w:rPr>
          <w:sz w:val="22"/>
        </w:rPr>
        <w:t xml:space="preserve">ITMS </w:t>
      </w:r>
      <w:r w:rsidR="00E2305E" w:rsidRPr="004B05AB">
        <w:rPr>
          <w:sz w:val="22"/>
        </w:rPr>
        <w:t xml:space="preserve">vyjadrenie a informácie potrebné na výkon kontroly po uzavretí zmluvy. Na žiadosť prijímateľa môže </w:t>
      </w:r>
      <w:r>
        <w:rPr>
          <w:sz w:val="22"/>
        </w:rPr>
        <w:t>R</w:t>
      </w:r>
      <w:r w:rsidR="00E2305E">
        <w:rPr>
          <w:sz w:val="22"/>
        </w:rPr>
        <w:t xml:space="preserve">O </w:t>
      </w:r>
      <w:r w:rsidR="00E2305E" w:rsidRPr="004B05AB">
        <w:rPr>
          <w:sz w:val="22"/>
        </w:rPr>
        <w:t>lehotu podľa pr</w:t>
      </w:r>
      <w:r w:rsidR="00E2305E">
        <w:rPr>
          <w:sz w:val="22"/>
        </w:rPr>
        <w:t>edchádzajúcej</w:t>
      </w:r>
      <w:r w:rsidR="00E2305E" w:rsidRPr="004B05AB">
        <w:rPr>
          <w:sz w:val="22"/>
        </w:rPr>
        <w:t xml:space="preserve"> vety predĺžiť, ak sú na to objektívne dôvody</w:t>
      </w:r>
      <w:r w:rsidR="00E2305E">
        <w:rPr>
          <w:sz w:val="22"/>
        </w:rPr>
        <w:t xml:space="preserve"> (napr. rozsah doplnenej dokumentácie). </w:t>
      </w:r>
      <w:r w:rsidR="00E2305E" w:rsidRPr="004B05AB">
        <w:rPr>
          <w:sz w:val="22"/>
        </w:rPr>
        <w:t xml:space="preserve">Kontrola po uzavretí zmluvy je prerušená odo dňa odoslania </w:t>
      </w:r>
      <w:r w:rsidR="001A426D">
        <w:rPr>
          <w:sz w:val="22"/>
        </w:rPr>
        <w:t xml:space="preserve">výzvy prijímateľovi </w:t>
      </w:r>
      <w:r w:rsidR="001A426D" w:rsidRPr="004B05AB">
        <w:rPr>
          <w:sz w:val="22"/>
        </w:rPr>
        <w:t xml:space="preserve">prostredníctvom </w:t>
      </w:r>
      <w:r w:rsidR="001A426D">
        <w:rPr>
          <w:sz w:val="22"/>
        </w:rPr>
        <w:t>ITMS</w:t>
      </w:r>
      <w:r w:rsidR="00E2305E" w:rsidRPr="004B05AB">
        <w:rPr>
          <w:sz w:val="22"/>
        </w:rPr>
        <w:t xml:space="preserve"> do dňa doručenia vyjadrenia a informácií potrebných na výkon kontroly po uzavretí zmluvy.</w:t>
      </w:r>
    </w:p>
    <w:p w14:paraId="6851A2E6" w14:textId="3F6EA833" w:rsidR="00E2305E" w:rsidRDefault="005A02AB">
      <w:pPr>
        <w:pStyle w:val="Odsekzoznamu"/>
        <w:numPr>
          <w:ilvl w:val="0"/>
          <w:numId w:val="59"/>
        </w:numPr>
        <w:spacing w:before="120" w:after="120" w:line="240" w:lineRule="auto"/>
        <w:ind w:left="426" w:hanging="426"/>
        <w:contextualSpacing w:val="0"/>
        <w:jc w:val="both"/>
        <w:rPr>
          <w:sz w:val="22"/>
        </w:rPr>
        <w:pPrChange w:id="2003"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 xml:space="preserve">O </w:t>
      </w:r>
      <w:r w:rsidR="00E2305E" w:rsidRPr="0046112C">
        <w:rPr>
          <w:sz w:val="22"/>
        </w:rPr>
        <w:t xml:space="preserve">môže vykonať kontrolu po uzavretí zmluvy </w:t>
      </w:r>
      <w:r w:rsidR="00E2305E">
        <w:rPr>
          <w:sz w:val="22"/>
        </w:rPr>
        <w:t xml:space="preserve">aj </w:t>
      </w:r>
      <w:r w:rsidR="00E2305E" w:rsidRPr="0046112C">
        <w:rPr>
          <w:sz w:val="22"/>
        </w:rPr>
        <w:t xml:space="preserve">v priestoroch prijímateľa, kde sa tieto informácie, dokumenty, doklady alebo veci </w:t>
      </w:r>
      <w:r w:rsidR="00E2305E">
        <w:rPr>
          <w:sz w:val="22"/>
        </w:rPr>
        <w:t xml:space="preserve">viažuce sa k postupu zadávania zákazky </w:t>
      </w:r>
      <w:r w:rsidR="00E2305E" w:rsidRPr="0046112C">
        <w:rPr>
          <w:sz w:val="22"/>
        </w:rPr>
        <w:t xml:space="preserve">nachádzajú. </w:t>
      </w:r>
    </w:p>
    <w:p w14:paraId="1EE337D6" w14:textId="4479D14A" w:rsidR="00E2305E" w:rsidRDefault="005A02AB">
      <w:pPr>
        <w:pStyle w:val="Odsekzoznamu"/>
        <w:numPr>
          <w:ilvl w:val="0"/>
          <w:numId w:val="59"/>
        </w:numPr>
        <w:spacing w:before="120" w:after="120" w:line="240" w:lineRule="auto"/>
        <w:ind w:left="426" w:hanging="426"/>
        <w:contextualSpacing w:val="0"/>
        <w:jc w:val="both"/>
        <w:rPr>
          <w:sz w:val="22"/>
        </w:rPr>
        <w:pPrChange w:id="2004"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 xml:space="preserve">O </w:t>
      </w:r>
      <w:r w:rsidR="00E2305E" w:rsidRPr="0046112C">
        <w:rPr>
          <w:sz w:val="22"/>
        </w:rPr>
        <w:t xml:space="preserve">môže prerušiť kontrolu po uzavretí zmluvy na účely získania odborného stanoviska alebo znaleckého posudku, a to najviac na 30 dní odo dňa odoslania oznámenia o prerušení kontroly po uzavretí zmluvy. Lehotu na účely získania odborného stanoviska alebo znaleckého posudku môže </w:t>
      </w:r>
      <w:r>
        <w:rPr>
          <w:sz w:val="22"/>
        </w:rPr>
        <w:t>R</w:t>
      </w:r>
      <w:r w:rsidR="00E2305E">
        <w:rPr>
          <w:sz w:val="22"/>
        </w:rPr>
        <w:t xml:space="preserve">O </w:t>
      </w:r>
      <w:r w:rsidR="00E2305E" w:rsidRPr="0046112C">
        <w:rPr>
          <w:sz w:val="22"/>
        </w:rPr>
        <w:t xml:space="preserve">z objektívnych dôvodov predĺžiť najviac o 30 dní. Ak je kontrola po uzavretí zmluvy prerušená, lehota </w:t>
      </w:r>
      <w:r w:rsidR="00E2305E">
        <w:rPr>
          <w:sz w:val="22"/>
        </w:rPr>
        <w:t xml:space="preserve">určená na jej výkon </w:t>
      </w:r>
      <w:r w:rsidR="00E2305E" w:rsidRPr="0046112C">
        <w:rPr>
          <w:sz w:val="22"/>
        </w:rPr>
        <w:t xml:space="preserve">neplynie. </w:t>
      </w:r>
      <w:r>
        <w:rPr>
          <w:sz w:val="22"/>
        </w:rPr>
        <w:t>RO</w:t>
      </w:r>
      <w:r w:rsidR="00E2305E">
        <w:rPr>
          <w:sz w:val="22"/>
        </w:rPr>
        <w:t xml:space="preserve"> </w:t>
      </w:r>
      <w:r w:rsidR="00E2305E" w:rsidRPr="0046112C">
        <w:rPr>
          <w:sz w:val="22"/>
        </w:rPr>
        <w:t>oznámenie o prerušení kontroly po uzavretí zmluvy a oznámenie o</w:t>
      </w:r>
      <w:r w:rsidR="00E2305E">
        <w:rPr>
          <w:sz w:val="22"/>
        </w:rPr>
        <w:t xml:space="preserve"> prípadnom </w:t>
      </w:r>
      <w:r w:rsidR="00E2305E" w:rsidRPr="0046112C">
        <w:rPr>
          <w:sz w:val="22"/>
        </w:rPr>
        <w:t>predĺžení lehoty bezodkladne doručí prijímateľovi prostredníctvom</w:t>
      </w:r>
      <w:r w:rsidR="00E2305E">
        <w:rPr>
          <w:sz w:val="22"/>
        </w:rPr>
        <w:t xml:space="preserve"> ITMS</w:t>
      </w:r>
      <w:r w:rsidR="00E2305E" w:rsidRPr="0046112C">
        <w:rPr>
          <w:sz w:val="22"/>
        </w:rPr>
        <w:t>.</w:t>
      </w:r>
    </w:p>
    <w:p w14:paraId="0DE1BDE6" w14:textId="6579A397" w:rsidR="00E2305E" w:rsidRDefault="00403FB6">
      <w:pPr>
        <w:pStyle w:val="Odsekzoznamu"/>
        <w:numPr>
          <w:ilvl w:val="0"/>
          <w:numId w:val="59"/>
        </w:numPr>
        <w:spacing w:before="120" w:after="120" w:line="240" w:lineRule="auto"/>
        <w:ind w:left="426" w:hanging="426"/>
        <w:contextualSpacing w:val="0"/>
        <w:jc w:val="both"/>
        <w:rPr>
          <w:sz w:val="22"/>
        </w:rPr>
        <w:pPrChange w:id="2005"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 xml:space="preserve">O </w:t>
      </w:r>
      <w:r w:rsidR="00E2305E" w:rsidRPr="0046112C">
        <w:rPr>
          <w:sz w:val="22"/>
        </w:rPr>
        <w:t xml:space="preserve">prostredníctvom </w:t>
      </w:r>
      <w:r w:rsidR="00E2305E">
        <w:rPr>
          <w:sz w:val="22"/>
        </w:rPr>
        <w:t xml:space="preserve">ITMS </w:t>
      </w:r>
      <w:r w:rsidR="00E2305E" w:rsidRPr="0046112C">
        <w:rPr>
          <w:sz w:val="22"/>
        </w:rPr>
        <w:t xml:space="preserve">vyzve prijímateľa, aby </w:t>
      </w:r>
      <w:r w:rsidR="00E2305E" w:rsidRPr="00897ACF">
        <w:rPr>
          <w:b/>
          <w:sz w:val="22"/>
        </w:rPr>
        <w:t xml:space="preserve">v lehote, ktorá musí byť minimálne </w:t>
      </w:r>
      <w:r w:rsidR="00D949F3" w:rsidRPr="00897ACF">
        <w:rPr>
          <w:b/>
          <w:sz w:val="22"/>
        </w:rPr>
        <w:t>5</w:t>
      </w:r>
      <w:r w:rsidR="00E2305E" w:rsidRPr="00897ACF">
        <w:rPr>
          <w:b/>
          <w:sz w:val="22"/>
        </w:rPr>
        <w:t xml:space="preserve"> pracovných dní odo dňa doručenia </w:t>
      </w:r>
      <w:r w:rsidR="00E75E85" w:rsidRPr="00897ACF">
        <w:rPr>
          <w:b/>
          <w:sz w:val="22"/>
        </w:rPr>
        <w:t>Návrhu správy z kontroly</w:t>
      </w:r>
      <w:r w:rsidR="00E2305E" w:rsidRPr="00897ACF">
        <w:rPr>
          <w:b/>
          <w:sz w:val="22"/>
        </w:rPr>
        <w:t>,</w:t>
      </w:r>
      <w:r w:rsidR="00E75E85" w:rsidRPr="00897ACF">
        <w:rPr>
          <w:b/>
          <w:sz w:val="22"/>
        </w:rPr>
        <w:t xml:space="preserve"> podal</w:t>
      </w:r>
      <w:r w:rsidR="00E2305E" w:rsidRPr="00897ACF">
        <w:rPr>
          <w:b/>
          <w:sz w:val="22"/>
        </w:rPr>
        <w:t xml:space="preserve"> písomn</w:t>
      </w:r>
      <w:r w:rsidR="00E75E85" w:rsidRPr="00897ACF">
        <w:rPr>
          <w:b/>
          <w:sz w:val="22"/>
        </w:rPr>
        <w:t>é námietky</w:t>
      </w:r>
      <w:r w:rsidR="00E2305E" w:rsidRPr="0046112C">
        <w:rPr>
          <w:sz w:val="22"/>
        </w:rPr>
        <w:t xml:space="preserve"> ku skutočnostiam, ktoré </w:t>
      </w:r>
      <w:r>
        <w:rPr>
          <w:sz w:val="22"/>
        </w:rPr>
        <w:t>R</w:t>
      </w:r>
      <w:r w:rsidR="00E2305E">
        <w:rPr>
          <w:sz w:val="22"/>
        </w:rPr>
        <w:t xml:space="preserve">O </w:t>
      </w:r>
      <w:r w:rsidR="00E2305E" w:rsidRPr="0046112C">
        <w:rPr>
          <w:sz w:val="22"/>
        </w:rPr>
        <w:t xml:space="preserve">zistil </w:t>
      </w:r>
      <w:r w:rsidR="00E2305E">
        <w:rPr>
          <w:sz w:val="22"/>
        </w:rPr>
        <w:t xml:space="preserve">pri výkone kontroly a uviedol </w:t>
      </w:r>
      <w:r w:rsidR="00E75E85">
        <w:rPr>
          <w:sz w:val="22"/>
        </w:rPr>
        <w:t>v Návrhu správy z kontroly</w:t>
      </w:r>
      <w:r w:rsidR="00E2305E">
        <w:rPr>
          <w:sz w:val="22"/>
        </w:rPr>
        <w:t>, pričom</w:t>
      </w:r>
      <w:r w:rsidR="00E2305E" w:rsidRPr="0046112C">
        <w:rPr>
          <w:sz w:val="22"/>
        </w:rPr>
        <w:t xml:space="preserve"> na </w:t>
      </w:r>
      <w:r w:rsidR="00E75E85">
        <w:rPr>
          <w:sz w:val="22"/>
        </w:rPr>
        <w:t>obsah námietok</w:t>
      </w:r>
      <w:r w:rsidR="00E2305E" w:rsidRPr="0046112C">
        <w:rPr>
          <w:sz w:val="22"/>
        </w:rPr>
        <w:t xml:space="preserve"> a dôkazy doručené </w:t>
      </w:r>
      <w:r w:rsidR="00E2305E">
        <w:rPr>
          <w:sz w:val="22"/>
        </w:rPr>
        <w:t xml:space="preserve">prijímateľom </w:t>
      </w:r>
      <w:r w:rsidR="00E2305E" w:rsidRPr="0046112C">
        <w:rPr>
          <w:sz w:val="22"/>
        </w:rPr>
        <w:t xml:space="preserve">po uplynutí tejto lehoty </w:t>
      </w:r>
      <w:r>
        <w:rPr>
          <w:sz w:val="22"/>
        </w:rPr>
        <w:t>RO</w:t>
      </w:r>
      <w:r w:rsidR="00E2305E">
        <w:rPr>
          <w:sz w:val="22"/>
        </w:rPr>
        <w:t xml:space="preserve"> </w:t>
      </w:r>
      <w:r w:rsidR="00E75E85">
        <w:rPr>
          <w:sz w:val="22"/>
        </w:rPr>
        <w:t>nie je povinný</w:t>
      </w:r>
      <w:r>
        <w:rPr>
          <w:sz w:val="22"/>
        </w:rPr>
        <w:t xml:space="preserve"> </w:t>
      </w:r>
      <w:r w:rsidR="00E2305E" w:rsidRPr="0046112C">
        <w:rPr>
          <w:sz w:val="22"/>
        </w:rPr>
        <w:t>prihliada</w:t>
      </w:r>
      <w:r>
        <w:rPr>
          <w:sz w:val="22"/>
        </w:rPr>
        <w:t>ť</w:t>
      </w:r>
      <w:r w:rsidR="00E2305E" w:rsidRPr="0046112C">
        <w:rPr>
          <w:sz w:val="22"/>
        </w:rPr>
        <w:t xml:space="preserve">. Na žiadosť prijímateľa môže </w:t>
      </w:r>
      <w:r>
        <w:rPr>
          <w:sz w:val="22"/>
        </w:rPr>
        <w:t>R</w:t>
      </w:r>
      <w:r w:rsidR="00E2305E">
        <w:rPr>
          <w:sz w:val="22"/>
        </w:rPr>
        <w:t xml:space="preserve">O </w:t>
      </w:r>
      <w:r w:rsidR="00E75E85">
        <w:rPr>
          <w:sz w:val="22"/>
        </w:rPr>
        <w:t>určiť na účely podania námietok</w:t>
      </w:r>
      <w:r w:rsidR="00E2305E" w:rsidRPr="0046112C">
        <w:rPr>
          <w:sz w:val="22"/>
        </w:rPr>
        <w:t xml:space="preserve"> podľa prvej vety dodatočnú lehotu, ak sú na to objektívne dôvody</w:t>
      </w:r>
      <w:r w:rsidR="00E2305E">
        <w:rPr>
          <w:sz w:val="22"/>
        </w:rPr>
        <w:t xml:space="preserve"> (napr. identifikácia vyššieho počtu zistení, ku ktorým sa má prijímateľ </w:t>
      </w:r>
      <w:r w:rsidR="00E75E85">
        <w:rPr>
          <w:sz w:val="22"/>
        </w:rPr>
        <w:t xml:space="preserve">právo </w:t>
      </w:r>
      <w:r w:rsidR="00E2305E">
        <w:rPr>
          <w:sz w:val="22"/>
        </w:rPr>
        <w:t>vyjadriť alebo identifikácia zistení vyššej závažnosti)</w:t>
      </w:r>
      <w:r w:rsidR="00E2305E" w:rsidRPr="0046112C">
        <w:rPr>
          <w:sz w:val="22"/>
        </w:rPr>
        <w:t xml:space="preserve">. </w:t>
      </w:r>
      <w:r>
        <w:rPr>
          <w:sz w:val="22"/>
        </w:rPr>
        <w:t>R</w:t>
      </w:r>
      <w:r w:rsidR="00E2305E">
        <w:rPr>
          <w:sz w:val="22"/>
        </w:rPr>
        <w:t xml:space="preserve">O </w:t>
      </w:r>
      <w:r w:rsidR="00E2305E" w:rsidRPr="0046112C">
        <w:rPr>
          <w:sz w:val="22"/>
        </w:rPr>
        <w:t>oznámenie o určení dodatočnej lehoty doručí prijímateľovi prostredníctvom</w:t>
      </w:r>
      <w:r w:rsidR="00E2305E">
        <w:rPr>
          <w:sz w:val="22"/>
        </w:rPr>
        <w:t xml:space="preserve"> ITMS</w:t>
      </w:r>
      <w:r w:rsidR="00E2305E" w:rsidRPr="0046112C">
        <w:rPr>
          <w:sz w:val="22"/>
        </w:rPr>
        <w:t xml:space="preserve">. Lehota </w:t>
      </w:r>
      <w:r w:rsidR="00E2305E">
        <w:rPr>
          <w:sz w:val="22"/>
        </w:rPr>
        <w:t xml:space="preserve">na výkon kontroly </w:t>
      </w:r>
      <w:r w:rsidR="00E2305E" w:rsidRPr="0046112C">
        <w:rPr>
          <w:sz w:val="22"/>
        </w:rPr>
        <w:t xml:space="preserve">neplynie odo dňa odoslania </w:t>
      </w:r>
      <w:r w:rsidR="00E75E85">
        <w:rPr>
          <w:sz w:val="22"/>
        </w:rPr>
        <w:t>Návrhu správy z kontroly</w:t>
      </w:r>
      <w:r w:rsidR="00E2305E" w:rsidRPr="0046112C">
        <w:rPr>
          <w:sz w:val="22"/>
        </w:rPr>
        <w:t xml:space="preserve"> podľa prvej vety do dňa doručenia </w:t>
      </w:r>
      <w:r w:rsidR="00E75E85">
        <w:rPr>
          <w:sz w:val="22"/>
        </w:rPr>
        <w:t>námietok</w:t>
      </w:r>
      <w:r w:rsidR="00E2305E" w:rsidRPr="0046112C">
        <w:rPr>
          <w:sz w:val="22"/>
        </w:rPr>
        <w:t xml:space="preserve"> prijímateľa alebo do dňa </w:t>
      </w:r>
      <w:r w:rsidR="00E75E85">
        <w:rPr>
          <w:sz w:val="22"/>
        </w:rPr>
        <w:t xml:space="preserve">márneho </w:t>
      </w:r>
      <w:r w:rsidR="00E2305E" w:rsidRPr="0046112C">
        <w:rPr>
          <w:sz w:val="22"/>
        </w:rPr>
        <w:t xml:space="preserve">uplynutia lehoty na </w:t>
      </w:r>
      <w:r w:rsidR="00E75E85">
        <w:rPr>
          <w:sz w:val="22"/>
        </w:rPr>
        <w:t>podanie námietok,</w:t>
      </w:r>
      <w:r w:rsidR="00E2305E" w:rsidRPr="0046112C">
        <w:rPr>
          <w:sz w:val="22"/>
        </w:rPr>
        <w:t xml:space="preserve"> podľa toho, ktorá skutočnosť nastane skôr.</w:t>
      </w:r>
    </w:p>
    <w:p w14:paraId="283EDA07" w14:textId="5B047207" w:rsidR="00E2305E" w:rsidRPr="00126B52" w:rsidRDefault="00E2305E">
      <w:pPr>
        <w:pStyle w:val="Odsekzoznamu"/>
        <w:numPr>
          <w:ilvl w:val="0"/>
          <w:numId w:val="59"/>
        </w:numPr>
        <w:spacing w:before="120" w:after="120" w:line="240" w:lineRule="auto"/>
        <w:ind w:left="426" w:hanging="426"/>
        <w:contextualSpacing w:val="0"/>
        <w:jc w:val="both"/>
        <w:rPr>
          <w:sz w:val="22"/>
        </w:rPr>
        <w:pPrChange w:id="2006" w:author="Karol M" w:date="2024-01-26T19:06:00Z">
          <w:pPr>
            <w:pStyle w:val="Odsekzoznamu"/>
            <w:numPr>
              <w:numId w:val="59"/>
            </w:numPr>
            <w:spacing w:before="120" w:after="120" w:line="240" w:lineRule="auto"/>
            <w:ind w:left="284" w:hanging="284"/>
            <w:contextualSpacing w:val="0"/>
            <w:jc w:val="both"/>
          </w:pPr>
        </w:pPrChange>
      </w:pPr>
      <w:r w:rsidRPr="00482103">
        <w:rPr>
          <w:sz w:val="22"/>
        </w:rPr>
        <w:t xml:space="preserve">Ak </w:t>
      </w:r>
      <w:r w:rsidR="00403FB6">
        <w:rPr>
          <w:sz w:val="22"/>
        </w:rPr>
        <w:t>R</w:t>
      </w:r>
      <w:r>
        <w:rPr>
          <w:sz w:val="22"/>
        </w:rPr>
        <w:t xml:space="preserve">O </w:t>
      </w:r>
      <w:r w:rsidRPr="00482103">
        <w:rPr>
          <w:sz w:val="22"/>
        </w:rPr>
        <w:t>pri výkone kontroly po uzavretí zmluvy zistí, že postupom prijímateľa došlo k porušeniu</w:t>
      </w:r>
      <w:r>
        <w:rPr>
          <w:sz w:val="22"/>
        </w:rPr>
        <w:t xml:space="preserve"> ZVO alebo ustanovení </w:t>
      </w:r>
      <w:r w:rsidR="00403FB6">
        <w:rPr>
          <w:sz w:val="22"/>
        </w:rPr>
        <w:t>tohto Usmernenia</w:t>
      </w:r>
      <w:r w:rsidRPr="00126B52">
        <w:rPr>
          <w:sz w:val="22"/>
        </w:rPr>
        <w:t xml:space="preserve">, </w:t>
      </w:r>
      <w:r w:rsidRPr="00897ACF">
        <w:rPr>
          <w:b/>
          <w:sz w:val="22"/>
        </w:rPr>
        <w:t xml:space="preserve">vydá </w:t>
      </w:r>
      <w:r w:rsidR="00D949F3" w:rsidRPr="00897ACF">
        <w:rPr>
          <w:b/>
          <w:sz w:val="22"/>
          <w:u w:val="single"/>
        </w:rPr>
        <w:t>Návrh správy z kontroly</w:t>
      </w:r>
      <w:r w:rsidRPr="00126B52">
        <w:rPr>
          <w:sz w:val="22"/>
        </w:rPr>
        <w:t>, ktorý obsahuje najmä</w:t>
      </w:r>
    </w:p>
    <w:p w14:paraId="0E3EFE3C" w14:textId="77777777" w:rsidR="00E2305E" w:rsidRPr="00407AA4" w:rsidRDefault="00E2305E" w:rsidP="00787D34">
      <w:pPr>
        <w:pStyle w:val="Odsekzoznamu"/>
        <w:spacing w:before="120" w:after="120" w:line="240" w:lineRule="auto"/>
        <w:ind w:left="426"/>
        <w:jc w:val="both"/>
        <w:rPr>
          <w:sz w:val="22"/>
        </w:rPr>
      </w:pPr>
      <w:r w:rsidRPr="00F9651E">
        <w:rPr>
          <w:sz w:val="22"/>
        </w:rPr>
        <w:t xml:space="preserve">a) </w:t>
      </w:r>
      <w:r w:rsidRPr="00ED27A9">
        <w:rPr>
          <w:sz w:val="22"/>
        </w:rPr>
        <w:t>identifikačné údaje prijímateľa,</w:t>
      </w:r>
    </w:p>
    <w:p w14:paraId="21AC0669" w14:textId="77777777" w:rsidR="00E2305E" w:rsidRPr="00407AA4" w:rsidRDefault="00E2305E">
      <w:pPr>
        <w:pStyle w:val="Odsekzoznamu"/>
        <w:spacing w:before="120" w:after="120" w:line="240" w:lineRule="auto"/>
        <w:ind w:left="426"/>
        <w:jc w:val="both"/>
        <w:rPr>
          <w:sz w:val="22"/>
        </w:rPr>
        <w:pPrChange w:id="2007" w:author="Karol M" w:date="2024-01-26T19:06:00Z">
          <w:pPr>
            <w:pStyle w:val="Odsekzoznamu"/>
            <w:spacing w:before="120" w:after="120" w:line="240" w:lineRule="auto"/>
            <w:ind w:left="284"/>
            <w:jc w:val="both"/>
          </w:pPr>
        </w:pPrChange>
      </w:pPr>
      <w:r>
        <w:rPr>
          <w:sz w:val="22"/>
        </w:rPr>
        <w:t xml:space="preserve">b) </w:t>
      </w:r>
      <w:r w:rsidRPr="00407AA4">
        <w:rPr>
          <w:sz w:val="22"/>
        </w:rPr>
        <w:t>predmet kontroly,</w:t>
      </w:r>
    </w:p>
    <w:p w14:paraId="5F7EAFFA" w14:textId="4B2D3A32" w:rsidR="00E2305E" w:rsidRPr="00407AA4" w:rsidRDefault="00E2305E">
      <w:pPr>
        <w:pStyle w:val="Odsekzoznamu"/>
        <w:spacing w:before="120" w:after="120" w:line="240" w:lineRule="auto"/>
        <w:ind w:left="426"/>
        <w:jc w:val="both"/>
        <w:rPr>
          <w:sz w:val="22"/>
        </w:rPr>
        <w:pPrChange w:id="2008" w:author="Karol M" w:date="2024-01-26T19:06:00Z">
          <w:pPr>
            <w:pStyle w:val="Odsekzoznamu"/>
            <w:spacing w:before="120" w:after="120" w:line="240" w:lineRule="auto"/>
            <w:ind w:left="284"/>
            <w:jc w:val="both"/>
          </w:pPr>
        </w:pPrChange>
      </w:pPr>
      <w:r>
        <w:rPr>
          <w:sz w:val="22"/>
        </w:rPr>
        <w:t xml:space="preserve">c) </w:t>
      </w:r>
      <w:r w:rsidRPr="00407AA4">
        <w:rPr>
          <w:sz w:val="22"/>
        </w:rPr>
        <w:t>taxatívny výpočet všetkých porušení</w:t>
      </w:r>
      <w:r>
        <w:rPr>
          <w:sz w:val="22"/>
        </w:rPr>
        <w:t xml:space="preserve"> ZVO alebo ustanovení </w:t>
      </w:r>
      <w:r w:rsidR="004F3DB4">
        <w:rPr>
          <w:sz w:val="22"/>
        </w:rPr>
        <w:t>tohto Usmernenia</w:t>
      </w:r>
      <w:r w:rsidRPr="00407AA4">
        <w:rPr>
          <w:sz w:val="22"/>
        </w:rPr>
        <w:t>, spolu s ich odôvodnením,</w:t>
      </w:r>
    </w:p>
    <w:p w14:paraId="1A31EEC0" w14:textId="79F197B1" w:rsidR="00E2305E" w:rsidRPr="00824849" w:rsidRDefault="00E2305E">
      <w:pPr>
        <w:pStyle w:val="Odsekzoznamu"/>
        <w:spacing w:before="120" w:after="120" w:line="240" w:lineRule="auto"/>
        <w:ind w:left="426"/>
        <w:jc w:val="both"/>
        <w:rPr>
          <w:sz w:val="22"/>
        </w:rPr>
        <w:pPrChange w:id="2009" w:author="Karol M" w:date="2024-01-26T19:06:00Z">
          <w:pPr>
            <w:pStyle w:val="Odsekzoznamu"/>
            <w:spacing w:before="120" w:after="120" w:line="240" w:lineRule="auto"/>
            <w:ind w:left="284"/>
            <w:jc w:val="both"/>
          </w:pPr>
        </w:pPrChange>
      </w:pPr>
      <w:bookmarkStart w:id="2010" w:name="_Hlk174687183"/>
      <w:r>
        <w:rPr>
          <w:sz w:val="22"/>
        </w:rPr>
        <w:lastRenderedPageBreak/>
        <w:t xml:space="preserve">d) </w:t>
      </w:r>
      <w:r w:rsidRPr="00407AA4">
        <w:rPr>
          <w:sz w:val="22"/>
        </w:rPr>
        <w:t>návrh percentuálnej sadzby finančnej opravy určenej spôsobom a v rozsahu podľa pravidiel Európskej komisie o určovaní finančných opráv,</w:t>
      </w:r>
      <w:r>
        <w:rPr>
          <w:sz w:val="22"/>
        </w:rPr>
        <w:t xml:space="preserve"> ktoré sú transponované do prílohy č. 1</w:t>
      </w:r>
      <w:r w:rsidR="00900881">
        <w:rPr>
          <w:sz w:val="22"/>
        </w:rPr>
        <w:t>3</w:t>
      </w:r>
      <w:r>
        <w:rPr>
          <w:sz w:val="22"/>
        </w:rPr>
        <w:t xml:space="preserve"> </w:t>
      </w:r>
      <w:r w:rsidR="004F3DB4">
        <w:rPr>
          <w:sz w:val="22"/>
        </w:rPr>
        <w:t>tohto</w:t>
      </w:r>
      <w:r>
        <w:rPr>
          <w:sz w:val="22"/>
        </w:rPr>
        <w:t xml:space="preserve"> </w:t>
      </w:r>
      <w:r w:rsidR="004F3DB4">
        <w:rPr>
          <w:sz w:val="22"/>
        </w:rPr>
        <w:t>Usmernenia,</w:t>
      </w:r>
    </w:p>
    <w:bookmarkEnd w:id="2010"/>
    <w:p w14:paraId="08A108EE" w14:textId="77777777" w:rsidR="00E2305E" w:rsidRPr="00407AA4" w:rsidRDefault="00E2305E">
      <w:pPr>
        <w:pStyle w:val="Odsekzoznamu"/>
        <w:spacing w:before="120" w:after="120" w:line="240" w:lineRule="auto"/>
        <w:ind w:left="426"/>
        <w:jc w:val="both"/>
        <w:rPr>
          <w:sz w:val="22"/>
        </w:rPr>
        <w:pPrChange w:id="2011" w:author="Karol M" w:date="2024-01-26T19:06:00Z">
          <w:pPr>
            <w:pStyle w:val="Odsekzoznamu"/>
            <w:spacing w:before="120" w:after="120" w:line="240" w:lineRule="auto"/>
            <w:ind w:left="284"/>
            <w:jc w:val="both"/>
          </w:pPr>
        </w:pPrChange>
      </w:pPr>
      <w:r>
        <w:rPr>
          <w:sz w:val="22"/>
        </w:rPr>
        <w:t xml:space="preserve">e) </w:t>
      </w:r>
      <w:r w:rsidRPr="00407AA4">
        <w:rPr>
          <w:sz w:val="22"/>
        </w:rPr>
        <w:t>výšku neoprávnených výdavkov z titulu porušenia princípu hospodárnosti</w:t>
      </w:r>
      <w:r>
        <w:rPr>
          <w:sz w:val="22"/>
        </w:rPr>
        <w:t xml:space="preserve"> (ak relevantné)</w:t>
      </w:r>
      <w:r w:rsidRPr="00407AA4">
        <w:rPr>
          <w:sz w:val="22"/>
        </w:rPr>
        <w:t>,</w:t>
      </w:r>
    </w:p>
    <w:p w14:paraId="24E04963" w14:textId="77777777" w:rsidR="00E2305E" w:rsidRPr="00407AA4" w:rsidRDefault="00E2305E">
      <w:pPr>
        <w:pStyle w:val="Odsekzoznamu"/>
        <w:spacing w:before="120" w:after="120" w:line="240" w:lineRule="auto"/>
        <w:ind w:left="426"/>
        <w:jc w:val="both"/>
        <w:rPr>
          <w:sz w:val="22"/>
        </w:rPr>
        <w:pPrChange w:id="2012" w:author="Karol M" w:date="2024-01-26T19:06:00Z">
          <w:pPr>
            <w:pStyle w:val="Odsekzoznamu"/>
            <w:spacing w:before="120" w:after="120" w:line="240" w:lineRule="auto"/>
            <w:ind w:left="284"/>
            <w:jc w:val="both"/>
          </w:pPr>
        </w:pPrChange>
      </w:pPr>
      <w:r>
        <w:rPr>
          <w:sz w:val="22"/>
        </w:rPr>
        <w:t xml:space="preserve">f) </w:t>
      </w:r>
      <w:r w:rsidRPr="00407AA4">
        <w:rPr>
          <w:sz w:val="22"/>
        </w:rPr>
        <w:t>dátum vydania,</w:t>
      </w:r>
    </w:p>
    <w:p w14:paraId="4B6C13E9" w14:textId="77777777" w:rsidR="00E2305E" w:rsidRDefault="00E2305E">
      <w:pPr>
        <w:pStyle w:val="Odsekzoznamu"/>
        <w:spacing w:before="120" w:after="120" w:line="240" w:lineRule="auto"/>
        <w:ind w:left="426"/>
        <w:jc w:val="both"/>
        <w:rPr>
          <w:sz w:val="22"/>
        </w:rPr>
        <w:pPrChange w:id="2013" w:author="Karol M" w:date="2024-01-26T19:06:00Z">
          <w:pPr>
            <w:pStyle w:val="Odsekzoznamu"/>
            <w:spacing w:before="120" w:after="120" w:line="240" w:lineRule="auto"/>
            <w:ind w:left="284"/>
            <w:jc w:val="both"/>
          </w:pPr>
        </w:pPrChange>
      </w:pPr>
      <w:r>
        <w:rPr>
          <w:sz w:val="22"/>
        </w:rPr>
        <w:t xml:space="preserve">g) </w:t>
      </w:r>
      <w:r w:rsidRPr="00407AA4">
        <w:rPr>
          <w:sz w:val="22"/>
        </w:rPr>
        <w:t>identifikáciu fyzických osôb vykonávajúcich kontrolu po uzavretí zmluvy a meno, priezvisko a podpis oprávnenej osoby.</w:t>
      </w:r>
    </w:p>
    <w:p w14:paraId="0C44AD49" w14:textId="77777777" w:rsidR="00E2305E" w:rsidRPr="00407AA4" w:rsidRDefault="00E2305E">
      <w:pPr>
        <w:pStyle w:val="Odsekzoznamu"/>
        <w:spacing w:before="120" w:after="120" w:line="240" w:lineRule="auto"/>
        <w:ind w:left="426" w:hanging="426"/>
        <w:jc w:val="both"/>
        <w:rPr>
          <w:sz w:val="22"/>
        </w:rPr>
        <w:pPrChange w:id="2014" w:author="Karol M" w:date="2024-01-26T19:06:00Z">
          <w:pPr>
            <w:pStyle w:val="Odsekzoznamu"/>
            <w:spacing w:before="120" w:after="120" w:line="240" w:lineRule="auto"/>
            <w:ind w:left="284"/>
            <w:jc w:val="both"/>
          </w:pPr>
        </w:pPrChange>
      </w:pPr>
    </w:p>
    <w:p w14:paraId="41B8829D" w14:textId="634C7998" w:rsidR="00E2305E" w:rsidRPr="00407AA4" w:rsidRDefault="00E2305E">
      <w:pPr>
        <w:pStyle w:val="Odsekzoznamu"/>
        <w:numPr>
          <w:ilvl w:val="0"/>
          <w:numId w:val="59"/>
        </w:numPr>
        <w:spacing w:before="120" w:after="120" w:line="240" w:lineRule="auto"/>
        <w:ind w:left="426" w:hanging="426"/>
        <w:contextualSpacing w:val="0"/>
        <w:jc w:val="both"/>
        <w:rPr>
          <w:sz w:val="22"/>
        </w:rPr>
        <w:pPrChange w:id="2015"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Pr="00407AA4">
        <w:rPr>
          <w:sz w:val="22"/>
        </w:rPr>
        <w:t xml:space="preserve">Ak </w:t>
      </w:r>
      <w:r w:rsidR="004F3DB4">
        <w:rPr>
          <w:sz w:val="22"/>
        </w:rPr>
        <w:t>R</w:t>
      </w:r>
      <w:r w:rsidRPr="006D1228">
        <w:rPr>
          <w:sz w:val="22"/>
        </w:rPr>
        <w:t xml:space="preserve">O </w:t>
      </w:r>
      <w:r w:rsidRPr="00407AA4">
        <w:rPr>
          <w:sz w:val="22"/>
        </w:rPr>
        <w:t xml:space="preserve">pri výkone kontroly po uzavretí zmluvy zistí, že postupom prijímateľa nedošlo k porušeniu </w:t>
      </w:r>
      <w:r w:rsidRPr="006D1228">
        <w:rPr>
          <w:sz w:val="22"/>
        </w:rPr>
        <w:t>ZVO alebo ustanovení</w:t>
      </w:r>
      <w:r w:rsidR="004F3DB4" w:rsidRPr="004F3DB4">
        <w:rPr>
          <w:sz w:val="22"/>
        </w:rPr>
        <w:t xml:space="preserve"> </w:t>
      </w:r>
      <w:r w:rsidR="004F3DB4">
        <w:rPr>
          <w:sz w:val="22"/>
        </w:rPr>
        <w:t>tohto Usmernenia</w:t>
      </w:r>
      <w:r w:rsidRPr="006D1228">
        <w:rPr>
          <w:sz w:val="22"/>
        </w:rPr>
        <w:t xml:space="preserve">, </w:t>
      </w:r>
      <w:r w:rsidRPr="00407AA4">
        <w:rPr>
          <w:sz w:val="22"/>
        </w:rPr>
        <w:t xml:space="preserve">vydá </w:t>
      </w:r>
      <w:r w:rsidR="007F67A7">
        <w:rPr>
          <w:sz w:val="22"/>
          <w:u w:val="single"/>
        </w:rPr>
        <w:t>Správu z kontroly</w:t>
      </w:r>
      <w:r w:rsidRPr="00407AA4">
        <w:rPr>
          <w:sz w:val="22"/>
        </w:rPr>
        <w:t>.</w:t>
      </w:r>
      <w:r>
        <w:rPr>
          <w:sz w:val="22"/>
        </w:rPr>
        <w:t xml:space="preserve"> </w:t>
      </w:r>
    </w:p>
    <w:p w14:paraId="5E77AA9C" w14:textId="79375637" w:rsidR="00E2305E" w:rsidRDefault="00E2305E">
      <w:pPr>
        <w:pStyle w:val="Odsekzoznamu"/>
        <w:numPr>
          <w:ilvl w:val="0"/>
          <w:numId w:val="59"/>
        </w:numPr>
        <w:spacing w:before="120" w:after="120" w:line="240" w:lineRule="auto"/>
        <w:ind w:left="426" w:hanging="426"/>
        <w:contextualSpacing w:val="0"/>
        <w:jc w:val="both"/>
        <w:rPr>
          <w:sz w:val="22"/>
        </w:rPr>
        <w:pPrChange w:id="2016" w:author="Karol M" w:date="2024-01-26T19:06:00Z">
          <w:pPr>
            <w:pStyle w:val="Odsekzoznamu"/>
            <w:numPr>
              <w:numId w:val="59"/>
            </w:numPr>
            <w:spacing w:before="120" w:after="120" w:line="240" w:lineRule="auto"/>
            <w:ind w:left="284" w:hanging="284"/>
            <w:contextualSpacing w:val="0"/>
            <w:jc w:val="both"/>
          </w:pPr>
        </w:pPrChange>
      </w:pPr>
      <w:r w:rsidRPr="00897ACF">
        <w:rPr>
          <w:b/>
          <w:sz w:val="22"/>
        </w:rPr>
        <w:t xml:space="preserve"> </w:t>
      </w:r>
      <w:r w:rsidR="004F3DB4" w:rsidRPr="00897ACF">
        <w:rPr>
          <w:b/>
          <w:sz w:val="22"/>
        </w:rPr>
        <w:t>R</w:t>
      </w:r>
      <w:r w:rsidRPr="00897ACF">
        <w:rPr>
          <w:b/>
          <w:sz w:val="22"/>
        </w:rPr>
        <w:t xml:space="preserve">O vydá </w:t>
      </w:r>
      <w:r w:rsidR="00D949F3" w:rsidRPr="00897ACF">
        <w:rPr>
          <w:b/>
          <w:sz w:val="22"/>
        </w:rPr>
        <w:t>Správu z kontroly</w:t>
      </w:r>
      <w:r w:rsidRPr="00897ACF">
        <w:rPr>
          <w:b/>
          <w:sz w:val="22"/>
        </w:rPr>
        <w:t xml:space="preserve"> do </w:t>
      </w:r>
      <w:r w:rsidR="007F67A7" w:rsidRPr="00897ACF">
        <w:rPr>
          <w:b/>
          <w:sz w:val="22"/>
        </w:rPr>
        <w:t>20 pracovných</w:t>
      </w:r>
      <w:r w:rsidRPr="00897ACF">
        <w:rPr>
          <w:b/>
          <w:sz w:val="22"/>
        </w:rPr>
        <w:t xml:space="preserve"> dní odo dňa začatia kontroly po uzavretí zmluvy</w:t>
      </w:r>
      <w:r w:rsidRPr="006D1228">
        <w:rPr>
          <w:sz w:val="22"/>
        </w:rPr>
        <w:t>.</w:t>
      </w:r>
      <w:r>
        <w:rPr>
          <w:sz w:val="22"/>
        </w:rPr>
        <w:t xml:space="preserve"> </w:t>
      </w:r>
      <w:r w:rsidR="00D949F3">
        <w:rPr>
          <w:sz w:val="22"/>
        </w:rPr>
        <w:t>Správu z kontroly</w:t>
      </w:r>
      <w:r w:rsidR="00D949F3" w:rsidRPr="006D1228">
        <w:rPr>
          <w:sz w:val="22"/>
        </w:rPr>
        <w:t xml:space="preserve"> </w:t>
      </w:r>
      <w:r w:rsidR="00D949F3">
        <w:rPr>
          <w:sz w:val="22"/>
        </w:rPr>
        <w:t>bezodkladne po jej</w:t>
      </w:r>
      <w:r w:rsidRPr="006D1228">
        <w:rPr>
          <w:sz w:val="22"/>
        </w:rPr>
        <w:t xml:space="preserve"> vydaní doručí prijímateľovi a poskytovateľovi prostredníctvom</w:t>
      </w:r>
      <w:r>
        <w:rPr>
          <w:sz w:val="22"/>
        </w:rPr>
        <w:t xml:space="preserve"> ITMS</w:t>
      </w:r>
      <w:r w:rsidRPr="006D1228">
        <w:rPr>
          <w:sz w:val="22"/>
        </w:rPr>
        <w:t xml:space="preserve">. </w:t>
      </w:r>
    </w:p>
    <w:p w14:paraId="2FD8F9E4" w14:textId="29E75CAF" w:rsidR="00E2305E" w:rsidRPr="00126B52" w:rsidRDefault="00E2305E">
      <w:pPr>
        <w:pStyle w:val="Odsekzoznamu"/>
        <w:numPr>
          <w:ilvl w:val="0"/>
          <w:numId w:val="59"/>
        </w:numPr>
        <w:spacing w:before="120" w:after="120" w:line="240" w:lineRule="auto"/>
        <w:ind w:left="426" w:hanging="426"/>
        <w:contextualSpacing w:val="0"/>
        <w:jc w:val="both"/>
        <w:rPr>
          <w:sz w:val="22"/>
        </w:rPr>
        <w:pPrChange w:id="2017"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Pr="00126B52">
        <w:rPr>
          <w:sz w:val="22"/>
        </w:rPr>
        <w:t xml:space="preserve">Kontrola po uzavretí zmluvy zo strany </w:t>
      </w:r>
      <w:r w:rsidR="00126B52" w:rsidRPr="00897ACF">
        <w:rPr>
          <w:sz w:val="22"/>
        </w:rPr>
        <w:t>R</w:t>
      </w:r>
      <w:r w:rsidRPr="00126B52">
        <w:rPr>
          <w:sz w:val="22"/>
        </w:rPr>
        <w:t xml:space="preserve">O je skončená dňom odoslania </w:t>
      </w:r>
      <w:r w:rsidR="00D949F3">
        <w:rPr>
          <w:sz w:val="22"/>
        </w:rPr>
        <w:t>Správy z</w:t>
      </w:r>
      <w:r w:rsidR="00EA7473">
        <w:rPr>
          <w:sz w:val="22"/>
        </w:rPr>
        <w:t> </w:t>
      </w:r>
      <w:r w:rsidR="00D949F3">
        <w:rPr>
          <w:sz w:val="22"/>
        </w:rPr>
        <w:t>kontroly</w:t>
      </w:r>
      <w:r w:rsidR="00EA7473">
        <w:rPr>
          <w:sz w:val="22"/>
        </w:rPr>
        <w:t xml:space="preserve"> prijímateľovi </w:t>
      </w:r>
      <w:r w:rsidRPr="00F9651E">
        <w:rPr>
          <w:sz w:val="22"/>
        </w:rPr>
        <w:t xml:space="preserve">prostredníctvom ITMS. V prípade opätovného výkonu kontroly zo strany </w:t>
      </w:r>
      <w:r w:rsidR="00126B52" w:rsidRPr="00897ACF">
        <w:rPr>
          <w:sz w:val="22"/>
        </w:rPr>
        <w:t>R</w:t>
      </w:r>
      <w:r w:rsidRPr="00126B52">
        <w:rPr>
          <w:sz w:val="22"/>
        </w:rPr>
        <w:t xml:space="preserve">O, ktorej výsledkom môže byť vydanie </w:t>
      </w:r>
      <w:r w:rsidR="00D949F3">
        <w:rPr>
          <w:sz w:val="22"/>
        </w:rPr>
        <w:t>novej Správy z kontroly</w:t>
      </w:r>
      <w:r w:rsidRPr="00126B52">
        <w:rPr>
          <w:sz w:val="22"/>
        </w:rPr>
        <w:t xml:space="preserve">, informuje </w:t>
      </w:r>
      <w:r w:rsidR="00126B52" w:rsidRPr="00897ACF">
        <w:rPr>
          <w:sz w:val="22"/>
        </w:rPr>
        <w:t>R</w:t>
      </w:r>
      <w:r w:rsidRPr="00126B52">
        <w:rPr>
          <w:sz w:val="22"/>
        </w:rPr>
        <w:t>O o tejto skutočnosti prijímateľa prostredníctvom ITMS.</w:t>
      </w:r>
    </w:p>
    <w:p w14:paraId="31F763CA" w14:textId="5AF3718B" w:rsidR="00E2305E" w:rsidRPr="00F9651E" w:rsidRDefault="00E2305E">
      <w:pPr>
        <w:pStyle w:val="Odsekzoznamu"/>
        <w:numPr>
          <w:ilvl w:val="0"/>
          <w:numId w:val="59"/>
        </w:numPr>
        <w:spacing w:before="120" w:after="120" w:line="240" w:lineRule="auto"/>
        <w:ind w:left="426" w:hanging="426"/>
        <w:contextualSpacing w:val="0"/>
        <w:jc w:val="both"/>
        <w:rPr>
          <w:sz w:val="22"/>
        </w:rPr>
        <w:pPrChange w:id="2018" w:author="Karol M" w:date="2024-01-26T19:06:00Z">
          <w:pPr>
            <w:pStyle w:val="Odsekzoznamu"/>
            <w:numPr>
              <w:numId w:val="59"/>
            </w:numPr>
            <w:spacing w:before="120" w:after="120" w:line="240" w:lineRule="auto"/>
            <w:ind w:left="284" w:hanging="284"/>
            <w:contextualSpacing w:val="0"/>
            <w:jc w:val="both"/>
          </w:pPr>
        </w:pPrChange>
      </w:pPr>
      <w:r w:rsidRPr="00126B52">
        <w:rPr>
          <w:sz w:val="22"/>
        </w:rPr>
        <w:t xml:space="preserve"> Prijímateľ má možnosť namietať voči zisteniam identifikovaným zo strany </w:t>
      </w:r>
      <w:r w:rsidR="00126B52" w:rsidRPr="00897ACF">
        <w:rPr>
          <w:sz w:val="22"/>
        </w:rPr>
        <w:t>R</w:t>
      </w:r>
      <w:r w:rsidRPr="00126B52">
        <w:rPr>
          <w:sz w:val="22"/>
        </w:rPr>
        <w:t xml:space="preserve">O </w:t>
      </w:r>
      <w:r w:rsidR="00D949F3">
        <w:rPr>
          <w:sz w:val="22"/>
        </w:rPr>
        <w:t>v Návrhu správy z kontroly</w:t>
      </w:r>
      <w:r w:rsidR="00D949F3" w:rsidRPr="006D1228">
        <w:rPr>
          <w:sz w:val="22"/>
        </w:rPr>
        <w:t xml:space="preserve"> </w:t>
      </w:r>
      <w:r w:rsidRPr="00126B52">
        <w:rPr>
          <w:sz w:val="22"/>
        </w:rPr>
        <w:t>v rámci písomn</w:t>
      </w:r>
      <w:r w:rsidR="00D949F3">
        <w:rPr>
          <w:sz w:val="22"/>
        </w:rPr>
        <w:t>ých</w:t>
      </w:r>
      <w:r w:rsidRPr="00126B52">
        <w:rPr>
          <w:sz w:val="22"/>
        </w:rPr>
        <w:t xml:space="preserve"> </w:t>
      </w:r>
      <w:r w:rsidR="00D949F3">
        <w:rPr>
          <w:sz w:val="22"/>
        </w:rPr>
        <w:t>námietok k Návrhu správy z kontroly</w:t>
      </w:r>
      <w:r w:rsidRPr="00126B52">
        <w:rPr>
          <w:sz w:val="22"/>
        </w:rPr>
        <w:t xml:space="preserve"> podľa ods. 8 tejto kapitoly.</w:t>
      </w:r>
    </w:p>
    <w:p w14:paraId="7ABC0C8E" w14:textId="268A2A53" w:rsidR="00E2305E" w:rsidRPr="00B21002" w:rsidRDefault="00E2305E">
      <w:pPr>
        <w:pStyle w:val="Odsekzoznamu"/>
        <w:numPr>
          <w:ilvl w:val="0"/>
          <w:numId w:val="59"/>
        </w:numPr>
        <w:spacing w:before="120" w:after="120" w:line="240" w:lineRule="auto"/>
        <w:ind w:left="426" w:hanging="426"/>
        <w:contextualSpacing w:val="0"/>
        <w:jc w:val="both"/>
        <w:rPr>
          <w:sz w:val="22"/>
        </w:rPr>
        <w:pPrChange w:id="2019" w:author="Karol M" w:date="2024-01-26T19:06:00Z">
          <w:pPr>
            <w:pStyle w:val="Odsekzoznamu"/>
            <w:numPr>
              <w:numId w:val="59"/>
            </w:numPr>
            <w:spacing w:before="120" w:after="120" w:line="240" w:lineRule="auto"/>
            <w:ind w:left="284" w:hanging="284"/>
            <w:contextualSpacing w:val="0"/>
            <w:jc w:val="both"/>
          </w:pPr>
        </w:pPrChange>
      </w:pPr>
      <w:r w:rsidRPr="00ED27A9">
        <w:rPr>
          <w:sz w:val="22"/>
        </w:rPr>
        <w:t xml:space="preserve"> </w:t>
      </w:r>
      <w:r w:rsidR="00126B52">
        <w:rPr>
          <w:sz w:val="22"/>
        </w:rPr>
        <w:t>R</w:t>
      </w:r>
      <w:r w:rsidRPr="00126B52">
        <w:rPr>
          <w:sz w:val="22"/>
        </w:rPr>
        <w:t>O môže zrušiť</w:t>
      </w:r>
      <w:r w:rsidR="007F67A7">
        <w:rPr>
          <w:sz w:val="22"/>
        </w:rPr>
        <w:t>/dodatkom zmeniť</w:t>
      </w:r>
      <w:r w:rsidRPr="00126B52">
        <w:rPr>
          <w:sz w:val="22"/>
        </w:rPr>
        <w:t xml:space="preserve"> </w:t>
      </w:r>
      <w:r w:rsidR="007F67A7">
        <w:rPr>
          <w:sz w:val="22"/>
        </w:rPr>
        <w:t xml:space="preserve">Návrh správy z kontroly alebo Správu z kontroly a postup prijímateľa </w:t>
      </w:r>
      <w:r w:rsidRPr="00B21002">
        <w:rPr>
          <w:sz w:val="22"/>
        </w:rPr>
        <w:t>opätovne preskúmať v rámci výkonu kontroly po uzavretí zmluvy na základe podnetu OA alebo z vlastného podnetu</w:t>
      </w:r>
      <w:r>
        <w:rPr>
          <w:sz w:val="22"/>
        </w:rPr>
        <w:t xml:space="preserve"> (napr. z dôvodu identifikovaných zistení </w:t>
      </w:r>
      <w:r w:rsidR="00126B52">
        <w:rPr>
          <w:sz w:val="22"/>
        </w:rPr>
        <w:t xml:space="preserve">ÚVO, </w:t>
      </w:r>
      <w:r>
        <w:rPr>
          <w:sz w:val="22"/>
        </w:rPr>
        <w:t>z auditu EK alebo EDA)</w:t>
      </w:r>
      <w:r w:rsidRPr="00B21002">
        <w:rPr>
          <w:sz w:val="22"/>
        </w:rPr>
        <w:t>.</w:t>
      </w:r>
    </w:p>
    <w:p w14:paraId="1B3A8B11" w14:textId="0DF487D1" w:rsidR="00E2305E" w:rsidRPr="00F419E4" w:rsidRDefault="00E2305E">
      <w:pPr>
        <w:pStyle w:val="Odsekzoznamu"/>
        <w:numPr>
          <w:ilvl w:val="0"/>
          <w:numId w:val="59"/>
        </w:numPr>
        <w:spacing w:before="120" w:after="120" w:line="240" w:lineRule="auto"/>
        <w:ind w:left="426" w:hanging="426"/>
        <w:contextualSpacing w:val="0"/>
        <w:jc w:val="both"/>
        <w:rPr>
          <w:sz w:val="22"/>
        </w:rPr>
        <w:pPrChange w:id="2020"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Pr="00407AA4">
        <w:rPr>
          <w:bCs/>
          <w:sz w:val="22"/>
        </w:rPr>
        <w:t>Prijímateľ má možnosť určiť odkladaciu podmienku účinnosti v zmluve, uzavretej s úspešným uchádzačom</w:t>
      </w:r>
      <w:r>
        <w:rPr>
          <w:sz w:val="22"/>
        </w:rPr>
        <w:t>.</w:t>
      </w:r>
    </w:p>
    <w:p w14:paraId="3ADFE5E3" w14:textId="77B1B02F" w:rsidR="00A0128F" w:rsidRDefault="00A0128F">
      <w:pPr>
        <w:pStyle w:val="Odsekzoznamu"/>
        <w:numPr>
          <w:ilvl w:val="0"/>
          <w:numId w:val="59"/>
        </w:numPr>
        <w:spacing w:before="120" w:after="120" w:line="240" w:lineRule="auto"/>
        <w:ind w:left="426" w:hanging="426"/>
        <w:contextualSpacing w:val="0"/>
        <w:jc w:val="both"/>
        <w:rPr>
          <w:sz w:val="22"/>
        </w:rPr>
        <w:pPrChange w:id="2021"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E2305E" w:rsidRPr="00F419E4">
        <w:rPr>
          <w:sz w:val="22"/>
        </w:rPr>
        <w:t>Pokiaľ bola v rámci daného VO vykonaná kontrola VO podľa § 169 ods. 1</w:t>
      </w:r>
      <w:r w:rsidR="00E2305E">
        <w:rPr>
          <w:sz w:val="22"/>
        </w:rPr>
        <w:t>, ods. 2</w:t>
      </w:r>
      <w:r w:rsidR="00E2305E" w:rsidRPr="00F419E4">
        <w:rPr>
          <w:sz w:val="22"/>
        </w:rPr>
        <w:t xml:space="preserve"> alebo 3 ZVO, prijímateľ informuje </w:t>
      </w:r>
      <w:r w:rsidR="007F67A7">
        <w:rPr>
          <w:sz w:val="22"/>
        </w:rPr>
        <w:t>RO</w:t>
      </w:r>
      <w:r w:rsidR="00E2305E" w:rsidRPr="00F419E4">
        <w:rPr>
          <w:sz w:val="22"/>
        </w:rPr>
        <w:t xml:space="preserve"> aj o tejto skutočnosti a súčasne s dokumentáciou predloží aj kópiu právoplatného rozhodnutia ÚVO. Rovnakým spôsobom je prijímateľ povinný informovať poskytovateľa aj o všetkých výsledkoch konania ÚVO vydaných pri výkone dohľadu podľa § 167 ods. 2 ZVO.</w:t>
      </w:r>
    </w:p>
    <w:p w14:paraId="00BFA86E" w14:textId="51F7691C" w:rsidR="00E2305E" w:rsidRPr="00897ACF" w:rsidRDefault="00A0128F">
      <w:pPr>
        <w:pStyle w:val="Odsekzoznamu"/>
        <w:numPr>
          <w:ilvl w:val="0"/>
          <w:numId w:val="59"/>
        </w:numPr>
        <w:spacing w:before="120" w:after="120" w:line="240" w:lineRule="auto"/>
        <w:ind w:left="426" w:hanging="426"/>
        <w:contextualSpacing w:val="0"/>
        <w:jc w:val="both"/>
        <w:pPrChange w:id="2022" w:author="Karol M" w:date="2024-01-26T19:06:00Z">
          <w:pPr>
            <w:pStyle w:val="Odsekzoznamu"/>
            <w:numPr>
              <w:numId w:val="59"/>
            </w:numPr>
            <w:spacing w:before="120" w:after="120" w:line="240" w:lineRule="auto"/>
            <w:ind w:left="284" w:hanging="284"/>
            <w:contextualSpacing w:val="0"/>
            <w:jc w:val="both"/>
          </w:pPr>
        </w:pPrChange>
      </w:pPr>
      <w:del w:id="2023" w:author="Karol M" w:date="2024-01-26T19:04:00Z">
        <w:r w:rsidDel="004D296F">
          <w:rPr>
            <w:sz w:val="22"/>
          </w:rPr>
          <w:delText xml:space="preserve"> </w:delText>
        </w:r>
      </w:del>
      <w:r w:rsidR="00E2305E" w:rsidRPr="00897ACF">
        <w:rPr>
          <w:sz w:val="22"/>
        </w:rPr>
        <w:t>Pri predkladaní dokumentácie z VO na kontrolu po uzavretí zmluvy prijímateľ postupuje podľa kapitoly</w:t>
      </w:r>
      <w:r w:rsidR="00E2305E" w:rsidRPr="00897ACF">
        <w:t xml:space="preserve"> </w:t>
      </w:r>
      <w:r w:rsidR="00126B52" w:rsidRPr="00897ACF">
        <w:rPr>
          <w:sz w:val="22"/>
        </w:rPr>
        <w:t>1.5</w:t>
      </w:r>
      <w:r w:rsidR="00E2305E" w:rsidRPr="00897ACF">
        <w:t xml:space="preserve"> </w:t>
      </w:r>
      <w:r>
        <w:fldChar w:fldCharType="begin"/>
      </w:r>
      <w:r>
        <w:instrText>HYPERLINK \l "_Všeobecné_požiadavky_1"</w:instrText>
      </w:r>
      <w:r>
        <w:fldChar w:fldCharType="separate"/>
      </w:r>
      <w:r w:rsidR="00E2305E" w:rsidRPr="00897ACF">
        <w:t xml:space="preserve">Všeobecné </w:t>
      </w:r>
      <w:r w:rsidR="00126B52" w:rsidRPr="00897ACF">
        <w:rPr>
          <w:sz w:val="22"/>
        </w:rPr>
        <w:t>ustanovenia</w:t>
      </w:r>
      <w:r>
        <w:rPr>
          <w:sz w:val="22"/>
        </w:rPr>
        <w:fldChar w:fldCharType="end"/>
      </w:r>
      <w:r w:rsidR="00E2305E" w:rsidRPr="00897ACF">
        <w:t xml:space="preserve">. </w:t>
      </w:r>
    </w:p>
    <w:p w14:paraId="53AD4586" w14:textId="1B88350F" w:rsidR="00E2305E" w:rsidRPr="0059633D" w:rsidRDefault="00A0128F">
      <w:pPr>
        <w:pStyle w:val="Odsekzoznamu"/>
        <w:numPr>
          <w:ilvl w:val="0"/>
          <w:numId w:val="59"/>
        </w:numPr>
        <w:spacing w:before="120" w:after="120" w:line="240" w:lineRule="auto"/>
        <w:ind w:left="426" w:hanging="426"/>
        <w:contextualSpacing w:val="0"/>
        <w:jc w:val="both"/>
        <w:rPr>
          <w:sz w:val="22"/>
        </w:rPr>
        <w:pPrChange w:id="2024"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E2305E" w:rsidRPr="00880C34">
        <w:rPr>
          <w:sz w:val="22"/>
        </w:rPr>
        <w:t xml:space="preserve">Ak nie je dodržaná lehota na výkon kontroly </w:t>
      </w:r>
      <w:r w:rsidR="00E2305E">
        <w:rPr>
          <w:sz w:val="22"/>
        </w:rPr>
        <w:t xml:space="preserve">po uzavretí zmluvy </w:t>
      </w:r>
      <w:r w:rsidR="00E2305E" w:rsidRPr="00880C34">
        <w:rPr>
          <w:sz w:val="22"/>
        </w:rPr>
        <w:t>z dôvodov na strane</w:t>
      </w:r>
      <w:r w:rsidR="00E2305E">
        <w:rPr>
          <w:sz w:val="22"/>
        </w:rPr>
        <w:t xml:space="preserve"> </w:t>
      </w:r>
      <w:r w:rsidR="00126B52">
        <w:rPr>
          <w:sz w:val="22"/>
        </w:rPr>
        <w:t>R</w:t>
      </w:r>
      <w:r w:rsidR="00E2305E">
        <w:rPr>
          <w:sz w:val="22"/>
        </w:rPr>
        <w:t>O</w:t>
      </w:r>
      <w:r w:rsidR="00E2305E" w:rsidRPr="00880C34">
        <w:rPr>
          <w:sz w:val="22"/>
        </w:rPr>
        <w:t xml:space="preserve">, </w:t>
      </w:r>
      <w:r w:rsidR="00126B52">
        <w:rPr>
          <w:sz w:val="22"/>
        </w:rPr>
        <w:t>R</w:t>
      </w:r>
      <w:r w:rsidR="00E2305E">
        <w:rPr>
          <w:sz w:val="22"/>
        </w:rPr>
        <w:t xml:space="preserve">O informuje </w:t>
      </w:r>
      <w:r w:rsidR="00E2305E" w:rsidRPr="00880C34">
        <w:rPr>
          <w:sz w:val="22"/>
        </w:rPr>
        <w:t>prijímateľa o dôvodoch nedodržania termínu, ako aj o novom predpokladanom termíne vydania</w:t>
      </w:r>
      <w:r w:rsidR="00E2305E">
        <w:rPr>
          <w:sz w:val="22"/>
        </w:rPr>
        <w:t xml:space="preserve"> protokolu/záznamu</w:t>
      </w:r>
      <w:r w:rsidR="00E2305E" w:rsidRPr="00880C34">
        <w:rPr>
          <w:sz w:val="22"/>
        </w:rPr>
        <w:t xml:space="preserve">. Pri nedodržaní oznámeného predpokladaného termínu </w:t>
      </w:r>
      <w:r w:rsidR="00126B52">
        <w:rPr>
          <w:sz w:val="22"/>
        </w:rPr>
        <w:t>R</w:t>
      </w:r>
      <w:r w:rsidR="00E2305E">
        <w:rPr>
          <w:sz w:val="22"/>
        </w:rPr>
        <w:t xml:space="preserve">O </w:t>
      </w:r>
      <w:r w:rsidR="00E2305E" w:rsidRPr="00880C34">
        <w:rPr>
          <w:sz w:val="22"/>
        </w:rPr>
        <w:t xml:space="preserve">opakovane zabezpečí informovanosť prijímateľa za rovnakých podmienok. </w:t>
      </w:r>
      <w:r w:rsidR="00E2305E" w:rsidRPr="0059633D">
        <w:rPr>
          <w:sz w:val="22"/>
        </w:rPr>
        <w:t xml:space="preserve">Informačná povinnosť podľa </w:t>
      </w:r>
      <w:r w:rsidR="00126B52">
        <w:rPr>
          <w:sz w:val="22"/>
        </w:rPr>
        <w:t>tohto odseku</w:t>
      </w:r>
      <w:r w:rsidR="00E2305E">
        <w:rPr>
          <w:sz w:val="22"/>
        </w:rPr>
        <w:t xml:space="preserve"> môže byť vykonaná </w:t>
      </w:r>
      <w:r w:rsidR="00E2305E" w:rsidRPr="0059633D">
        <w:rPr>
          <w:sz w:val="22"/>
        </w:rPr>
        <w:t>formou mailovej komunikácie.</w:t>
      </w:r>
    </w:p>
    <w:p w14:paraId="72DCB92C" w14:textId="32B0A233" w:rsidR="00F9651E" w:rsidRDefault="00E2305E">
      <w:pPr>
        <w:pStyle w:val="Odsekzoznamu"/>
        <w:numPr>
          <w:ilvl w:val="0"/>
          <w:numId w:val="59"/>
        </w:numPr>
        <w:spacing w:before="120" w:after="120" w:line="240" w:lineRule="auto"/>
        <w:ind w:left="426" w:hanging="426"/>
        <w:contextualSpacing w:val="0"/>
        <w:jc w:val="both"/>
        <w:rPr>
          <w:sz w:val="22"/>
        </w:rPr>
        <w:pPrChange w:id="2025"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126B52">
        <w:rPr>
          <w:sz w:val="22"/>
        </w:rPr>
        <w:t>R</w:t>
      </w:r>
      <w:r w:rsidRPr="00411B8B">
        <w:rPr>
          <w:sz w:val="22"/>
        </w:rPr>
        <w:t>O výstup z kontroly</w:t>
      </w:r>
      <w:r>
        <w:rPr>
          <w:sz w:val="22"/>
        </w:rPr>
        <w:t xml:space="preserve"> (</w:t>
      </w:r>
      <w:r w:rsidR="00C700BD">
        <w:rPr>
          <w:sz w:val="22"/>
        </w:rPr>
        <w:t>Návrh správy z kontroly alebo Správu z kontroly</w:t>
      </w:r>
      <w:r>
        <w:rPr>
          <w:sz w:val="22"/>
        </w:rPr>
        <w:t>)</w:t>
      </w:r>
      <w:r w:rsidR="006F2B9F">
        <w:rPr>
          <w:sz w:val="22"/>
        </w:rPr>
        <w:t xml:space="preserve">, v ktorom </w:t>
      </w:r>
      <w:r w:rsidR="006F2B9F" w:rsidRPr="00411B8B">
        <w:rPr>
          <w:sz w:val="22"/>
        </w:rPr>
        <w:t>spojí výstup z kontroly zadávania zákazky s vecnou kontrolou projektu a ostatnými časťami overovania projektu</w:t>
      </w:r>
      <w:r w:rsidR="005D3B15">
        <w:rPr>
          <w:sz w:val="22"/>
        </w:rPr>
        <w:t>,</w:t>
      </w:r>
      <w:r w:rsidRPr="00411B8B">
        <w:rPr>
          <w:sz w:val="22"/>
        </w:rPr>
        <w:t xml:space="preserve"> doručí prostredníctvom I</w:t>
      </w:r>
      <w:r>
        <w:rPr>
          <w:sz w:val="22"/>
        </w:rPr>
        <w:t>T</w:t>
      </w:r>
      <w:r w:rsidRPr="00411B8B">
        <w:rPr>
          <w:sz w:val="22"/>
        </w:rPr>
        <w:t>MS</w:t>
      </w:r>
      <w:r w:rsidR="008C1C8D">
        <w:rPr>
          <w:sz w:val="22"/>
        </w:rPr>
        <w:t xml:space="preserve"> prijímateľovi</w:t>
      </w:r>
      <w:r w:rsidRPr="00411B8B">
        <w:rPr>
          <w:sz w:val="22"/>
        </w:rPr>
        <w:t xml:space="preserve"> a informuje o výsledku prijímateľa.</w:t>
      </w:r>
      <w:r>
        <w:rPr>
          <w:sz w:val="22"/>
        </w:rPr>
        <w:t xml:space="preserve"> </w:t>
      </w:r>
      <w:r w:rsidR="005D3B15">
        <w:rPr>
          <w:sz w:val="22"/>
        </w:rPr>
        <w:t>RO v</w:t>
      </w:r>
      <w:r w:rsidR="00C700BD">
        <w:rPr>
          <w:sz w:val="22"/>
        </w:rPr>
        <w:t> N</w:t>
      </w:r>
      <w:r w:rsidR="00F9651E">
        <w:rPr>
          <w:sz w:val="22"/>
        </w:rPr>
        <w:t>ávrhu správy</w:t>
      </w:r>
      <w:r w:rsidR="00C700BD">
        <w:rPr>
          <w:sz w:val="22"/>
        </w:rPr>
        <w:t xml:space="preserve"> z kontroly</w:t>
      </w:r>
      <w:r w:rsidR="00F9651E">
        <w:rPr>
          <w:sz w:val="22"/>
        </w:rPr>
        <w:t xml:space="preserve"> /</w:t>
      </w:r>
      <w:r w:rsidR="00F9651E" w:rsidRPr="00F9651E">
        <w:rPr>
          <w:sz w:val="22"/>
        </w:rPr>
        <w:t xml:space="preserve"> </w:t>
      </w:r>
      <w:r w:rsidR="00C700BD">
        <w:rPr>
          <w:sz w:val="22"/>
        </w:rPr>
        <w:t>Správe z</w:t>
      </w:r>
      <w:r w:rsidR="00F9651E">
        <w:rPr>
          <w:sz w:val="22"/>
        </w:rPr>
        <w:t xml:space="preserve"> kontroly uvedie percentuálnu</w:t>
      </w:r>
      <w:r>
        <w:rPr>
          <w:sz w:val="22"/>
        </w:rPr>
        <w:t xml:space="preserve"> sadzbu finančnej opravy za zistenia, ktoré mali alebo mohli mať vplyv na výsledok VO alebo obstarávania. </w:t>
      </w:r>
    </w:p>
    <w:p w14:paraId="675A9FC5" w14:textId="457BB9E1" w:rsidR="00F9651E" w:rsidRDefault="00A0128F">
      <w:pPr>
        <w:pStyle w:val="Odsekzoznamu"/>
        <w:numPr>
          <w:ilvl w:val="0"/>
          <w:numId w:val="59"/>
        </w:numPr>
        <w:spacing w:before="120" w:after="120" w:line="240" w:lineRule="auto"/>
        <w:ind w:left="426" w:hanging="426"/>
        <w:contextualSpacing w:val="0"/>
        <w:jc w:val="both"/>
        <w:rPr>
          <w:sz w:val="22"/>
        </w:rPr>
        <w:pPrChange w:id="2026"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E2305E">
        <w:rPr>
          <w:sz w:val="22"/>
        </w:rPr>
        <w:t xml:space="preserve">Návrh správy vydá poskytovateľ v prípade, ak identifikuje zistenia ktoré sa viažu ku kontrole VO alebo obstarávania </w:t>
      </w:r>
      <w:r w:rsidR="00F9651E">
        <w:rPr>
          <w:sz w:val="22"/>
        </w:rPr>
        <w:t xml:space="preserve">alebo </w:t>
      </w:r>
      <w:r w:rsidR="00E2305E">
        <w:rPr>
          <w:sz w:val="22"/>
        </w:rPr>
        <w:t>zistenia týkajúce sa vecného nesúladu predmetu zákazky so schválenou žiadosťou o poskytnutie NFP v rámci vecnej ko</w:t>
      </w:r>
      <w:r w:rsidR="00F9651E">
        <w:rPr>
          <w:sz w:val="22"/>
        </w:rPr>
        <w:t>ntroly</w:t>
      </w:r>
      <w:r w:rsidR="00E2305E">
        <w:rPr>
          <w:sz w:val="22"/>
        </w:rPr>
        <w:t xml:space="preserve">, ku ktorým sa </w:t>
      </w:r>
      <w:r w:rsidR="00E2305E" w:rsidRPr="00897ACF">
        <w:rPr>
          <w:b/>
          <w:sz w:val="22"/>
        </w:rPr>
        <w:t>prijímateľ bude môcť vyjadriť a uplatniť námietky v lehote minimálne 5 pracovných dn</w:t>
      </w:r>
      <w:r w:rsidR="00C700BD" w:rsidRPr="00C700BD">
        <w:rPr>
          <w:b/>
          <w:sz w:val="22"/>
        </w:rPr>
        <w:t>í odo dňa doručenia N</w:t>
      </w:r>
      <w:r w:rsidR="00E2305E" w:rsidRPr="00897ACF">
        <w:rPr>
          <w:b/>
          <w:sz w:val="22"/>
        </w:rPr>
        <w:t>ávrhu správy</w:t>
      </w:r>
      <w:r w:rsidR="00C700BD">
        <w:rPr>
          <w:b/>
          <w:sz w:val="22"/>
        </w:rPr>
        <w:t xml:space="preserve"> z kontroly</w:t>
      </w:r>
      <w:r w:rsidR="00E2305E">
        <w:rPr>
          <w:sz w:val="22"/>
        </w:rPr>
        <w:t>.</w:t>
      </w:r>
      <w:r w:rsidR="00E2305E" w:rsidRPr="00C62F0A">
        <w:rPr>
          <w:sz w:val="22"/>
        </w:rPr>
        <w:t xml:space="preserve"> </w:t>
      </w:r>
      <w:r w:rsidR="00E2305E" w:rsidRPr="00F419E4">
        <w:rPr>
          <w:sz w:val="22"/>
        </w:rPr>
        <w:t>V prípade, že prijímateľ doručí</w:t>
      </w:r>
      <w:r w:rsidR="00A17E0B">
        <w:rPr>
          <w:sz w:val="22"/>
        </w:rPr>
        <w:t xml:space="preserve"> v určenej lehote námietky, je RO</w:t>
      </w:r>
      <w:r w:rsidR="00E2305E" w:rsidRPr="00F419E4">
        <w:rPr>
          <w:sz w:val="22"/>
        </w:rPr>
        <w:t xml:space="preserve"> povinný ich vyhodnotiť a v prípade ich úplnej alebo čiastočnej opodstatnenosti, zohľadniť ich v </w:t>
      </w:r>
      <w:r w:rsidR="00A17E0B">
        <w:rPr>
          <w:sz w:val="22"/>
        </w:rPr>
        <w:t>S</w:t>
      </w:r>
      <w:r w:rsidR="00E2305E" w:rsidRPr="00F419E4">
        <w:rPr>
          <w:sz w:val="22"/>
        </w:rPr>
        <w:t xml:space="preserve">práve z kontroly. </w:t>
      </w:r>
    </w:p>
    <w:p w14:paraId="3950FD0C" w14:textId="77267A25" w:rsidR="00E2305E" w:rsidRPr="00F419E4" w:rsidRDefault="00A0128F">
      <w:pPr>
        <w:pStyle w:val="Odsekzoznamu"/>
        <w:numPr>
          <w:ilvl w:val="0"/>
          <w:numId w:val="59"/>
        </w:numPr>
        <w:spacing w:before="40" w:after="40" w:line="240" w:lineRule="auto"/>
        <w:ind w:left="426" w:hanging="426"/>
        <w:contextualSpacing w:val="0"/>
        <w:jc w:val="both"/>
        <w:rPr>
          <w:sz w:val="22"/>
        </w:rPr>
        <w:pPrChange w:id="2027" w:author="Karol M" w:date="2024-01-26T19:06:00Z">
          <w:pPr>
            <w:pStyle w:val="Odsekzoznamu"/>
            <w:numPr>
              <w:numId w:val="59"/>
            </w:numPr>
            <w:spacing w:before="40" w:after="40" w:line="240" w:lineRule="auto"/>
            <w:ind w:left="284" w:hanging="284"/>
            <w:contextualSpacing w:val="0"/>
            <w:jc w:val="both"/>
          </w:pPr>
        </w:pPrChange>
      </w:pPr>
      <w:r>
        <w:rPr>
          <w:sz w:val="22"/>
        </w:rPr>
        <w:lastRenderedPageBreak/>
        <w:t xml:space="preserve"> </w:t>
      </w:r>
      <w:r w:rsidR="00E2305E" w:rsidRPr="00F419E4">
        <w:rPr>
          <w:sz w:val="22"/>
        </w:rPr>
        <w:t xml:space="preserve">V prípade, že námietky prijímateľa sú neopodstatnené, neboli podané alebo boli podané po </w:t>
      </w:r>
      <w:r w:rsidR="00A17E0B">
        <w:rPr>
          <w:sz w:val="22"/>
        </w:rPr>
        <w:t>lehote, vypracuje RO Správu z kontroly</w:t>
      </w:r>
      <w:r w:rsidR="00E2305E" w:rsidRPr="00F419E4">
        <w:rPr>
          <w:sz w:val="22"/>
        </w:rPr>
        <w:t xml:space="preserve"> a uvedie v nej </w:t>
      </w:r>
      <w:r w:rsidR="00E2305E">
        <w:rPr>
          <w:sz w:val="22"/>
        </w:rPr>
        <w:t xml:space="preserve">identifikované </w:t>
      </w:r>
      <w:r w:rsidR="00E2305E" w:rsidRPr="00F419E4">
        <w:rPr>
          <w:sz w:val="22"/>
        </w:rPr>
        <w:t>nedostatky</w:t>
      </w:r>
      <w:r w:rsidR="00E2305E">
        <w:rPr>
          <w:sz w:val="22"/>
        </w:rPr>
        <w:t xml:space="preserve"> z</w:t>
      </w:r>
      <w:r w:rsidR="00F9651E">
        <w:rPr>
          <w:sz w:val="22"/>
        </w:rPr>
        <w:t> vecnej kontroly a</w:t>
      </w:r>
      <w:r w:rsidR="00E2305E">
        <w:rPr>
          <w:sz w:val="22"/>
        </w:rPr>
        <w:t xml:space="preserve"> nedostatky identifikované pri kontrole VO alebo obstarávania. </w:t>
      </w:r>
      <w:r w:rsidR="00E2305E" w:rsidRPr="00F419E4">
        <w:rPr>
          <w:sz w:val="22"/>
        </w:rPr>
        <w:t xml:space="preserve">V závere kontroly </w:t>
      </w:r>
      <w:r w:rsidR="00A17E0B">
        <w:rPr>
          <w:sz w:val="22"/>
        </w:rPr>
        <w:t>RO</w:t>
      </w:r>
      <w:r w:rsidR="00E2305E" w:rsidRPr="00F419E4">
        <w:rPr>
          <w:sz w:val="22"/>
        </w:rPr>
        <w:t xml:space="preserve"> konštatuje, že:</w:t>
      </w:r>
    </w:p>
    <w:p w14:paraId="730892B8" w14:textId="77777777" w:rsidR="00E2305E" w:rsidRPr="00C85258" w:rsidRDefault="00E2305E" w:rsidP="004D296F">
      <w:pPr>
        <w:pStyle w:val="Odsekzoznamu"/>
        <w:numPr>
          <w:ilvl w:val="0"/>
          <w:numId w:val="60"/>
        </w:numPr>
        <w:spacing w:after="0"/>
        <w:ind w:left="709" w:hanging="284"/>
        <w:jc w:val="both"/>
        <w:rPr>
          <w:sz w:val="22"/>
        </w:rPr>
      </w:pPr>
      <w:r w:rsidRPr="00F419E4">
        <w:rPr>
          <w:sz w:val="22"/>
        </w:rPr>
        <w:t xml:space="preserve">výdavky </w:t>
      </w:r>
      <w:r w:rsidRPr="008E1716">
        <w:rPr>
          <w:sz w:val="22"/>
        </w:rPr>
        <w:t xml:space="preserve">súvisiace s VO alebo obstarávaním nebudú pripustené do financovania v plnom rozsahu, alebo </w:t>
      </w:r>
    </w:p>
    <w:p w14:paraId="2AF1831F" w14:textId="3ED4DCA0" w:rsidR="00E2305E" w:rsidRPr="00897ACF" w:rsidRDefault="00E2305E">
      <w:pPr>
        <w:pStyle w:val="Odsekzoznamu"/>
        <w:numPr>
          <w:ilvl w:val="0"/>
          <w:numId w:val="60"/>
        </w:numPr>
        <w:spacing w:after="120"/>
        <w:ind w:left="709" w:hanging="284"/>
        <w:contextualSpacing w:val="0"/>
        <w:jc w:val="both"/>
        <w:rPr>
          <w:sz w:val="22"/>
        </w:rPr>
        <w:pPrChange w:id="2028" w:author="Karol M" w:date="2024-01-26T19:07:00Z">
          <w:pPr>
            <w:pStyle w:val="Odsekzoznamu"/>
            <w:numPr>
              <w:numId w:val="60"/>
            </w:numPr>
            <w:spacing w:after="120"/>
            <w:ind w:left="568" w:hanging="284"/>
            <w:contextualSpacing w:val="0"/>
            <w:jc w:val="both"/>
          </w:pPr>
        </w:pPrChange>
      </w:pPr>
      <w:r w:rsidRPr="00897ACF">
        <w:rPr>
          <w:sz w:val="22"/>
        </w:rPr>
        <w:t xml:space="preserve">uplatní finančnú opravu. </w:t>
      </w:r>
    </w:p>
    <w:p w14:paraId="4B4678FF" w14:textId="26EFDFEE" w:rsidR="00E2305E" w:rsidRPr="00897ACF" w:rsidRDefault="00E2305E">
      <w:pPr>
        <w:pStyle w:val="Odsekzoznamu"/>
        <w:numPr>
          <w:ilvl w:val="0"/>
          <w:numId w:val="59"/>
        </w:numPr>
        <w:spacing w:before="120" w:after="120" w:line="240" w:lineRule="auto"/>
        <w:ind w:left="426" w:hanging="426"/>
        <w:contextualSpacing w:val="0"/>
        <w:jc w:val="both"/>
        <w:rPr>
          <w:sz w:val="22"/>
        </w:rPr>
        <w:pPrChange w:id="2029" w:author="Karol M" w:date="2024-01-26T19:08:00Z">
          <w:pPr>
            <w:pStyle w:val="Odsekzoznamu"/>
            <w:numPr>
              <w:numId w:val="59"/>
            </w:numPr>
            <w:spacing w:before="120" w:after="120" w:line="240" w:lineRule="auto"/>
            <w:ind w:left="284" w:hanging="284"/>
            <w:contextualSpacing w:val="0"/>
            <w:jc w:val="both"/>
          </w:pPr>
        </w:pPrChange>
      </w:pPr>
      <w:r w:rsidRPr="00897ACF">
        <w:rPr>
          <w:sz w:val="22"/>
        </w:rPr>
        <w:t xml:space="preserve"> Ak </w:t>
      </w:r>
      <w:r w:rsidR="00A17E0B" w:rsidRPr="00897ACF">
        <w:rPr>
          <w:sz w:val="22"/>
        </w:rPr>
        <w:t>RO</w:t>
      </w:r>
      <w:r w:rsidRPr="00897ACF">
        <w:rPr>
          <w:sz w:val="22"/>
        </w:rPr>
        <w:t xml:space="preserve"> neidentifikuje žiad</w:t>
      </w:r>
      <w:r w:rsidR="00F9651E" w:rsidRPr="00897ACF">
        <w:rPr>
          <w:sz w:val="22"/>
        </w:rPr>
        <w:t xml:space="preserve">ne zistenia z vecnej kontroly a ani nedostatky identifikované pri kontrole VO alebo obstarávania, </w:t>
      </w:r>
      <w:r w:rsidRPr="00897ACF">
        <w:rPr>
          <w:sz w:val="22"/>
        </w:rPr>
        <w:t xml:space="preserve">vydáva </w:t>
      </w:r>
      <w:r w:rsidR="00A17E0B" w:rsidRPr="00897ACF">
        <w:rPr>
          <w:sz w:val="22"/>
        </w:rPr>
        <w:t>S</w:t>
      </w:r>
      <w:r w:rsidRPr="00897ACF">
        <w:rPr>
          <w:sz w:val="22"/>
        </w:rPr>
        <w:t xml:space="preserve">právu z kontroly, ktorú doručí prijímateľovi, pričom v závere kontroly </w:t>
      </w:r>
      <w:r w:rsidR="00A17E0B" w:rsidRPr="00897ACF">
        <w:rPr>
          <w:sz w:val="22"/>
        </w:rPr>
        <w:t>RO</w:t>
      </w:r>
      <w:r w:rsidR="00946FEC" w:rsidRPr="00897ACF">
        <w:rPr>
          <w:sz w:val="22"/>
        </w:rPr>
        <w:t xml:space="preserve"> konštatuje, že </w:t>
      </w:r>
      <w:r w:rsidRPr="00897ACF">
        <w:rPr>
          <w:sz w:val="22"/>
        </w:rPr>
        <w:t>výdavky súvisiace s VO alebo obstarávaním budú pripustené do financo</w:t>
      </w:r>
      <w:r w:rsidR="00946FEC" w:rsidRPr="008E1716">
        <w:rPr>
          <w:sz w:val="22"/>
        </w:rPr>
        <w:t>vania v plnom rozsahu.</w:t>
      </w:r>
    </w:p>
    <w:p w14:paraId="38350985" w14:textId="0720B5ED" w:rsidR="00356B88" w:rsidRPr="00897ACF" w:rsidRDefault="00946FEC">
      <w:pPr>
        <w:pStyle w:val="Odsekzoznamu"/>
        <w:numPr>
          <w:ilvl w:val="0"/>
          <w:numId w:val="59"/>
        </w:numPr>
        <w:spacing w:before="40" w:after="40" w:line="240" w:lineRule="auto"/>
        <w:ind w:left="426" w:hanging="426"/>
        <w:contextualSpacing w:val="0"/>
        <w:jc w:val="both"/>
        <w:rPr>
          <w:sz w:val="22"/>
        </w:rPr>
        <w:pPrChange w:id="2030" w:author="Karol M" w:date="2024-01-26T19:08:00Z">
          <w:pPr>
            <w:pStyle w:val="Odsekzoznamu"/>
            <w:numPr>
              <w:numId w:val="59"/>
            </w:numPr>
            <w:spacing w:before="40" w:after="40" w:line="240" w:lineRule="auto"/>
            <w:ind w:left="284" w:hanging="284"/>
            <w:contextualSpacing w:val="0"/>
            <w:jc w:val="both"/>
          </w:pPr>
        </w:pPrChange>
      </w:pPr>
      <w:r w:rsidRPr="008E1716">
        <w:rPr>
          <w:sz w:val="22"/>
        </w:rPr>
        <w:t xml:space="preserve"> </w:t>
      </w:r>
      <w:r w:rsidR="00E2305E" w:rsidRPr="008E1716">
        <w:rPr>
          <w:sz w:val="22"/>
        </w:rPr>
        <w:t xml:space="preserve">Ak </w:t>
      </w:r>
      <w:r w:rsidR="00F9651E" w:rsidRPr="008E1716">
        <w:rPr>
          <w:sz w:val="22"/>
        </w:rPr>
        <w:t>RO</w:t>
      </w:r>
      <w:r w:rsidR="00E2305E" w:rsidRPr="00C85258">
        <w:rPr>
          <w:sz w:val="22"/>
        </w:rPr>
        <w:t xml:space="preserve"> vykonáva kontrolu po uzavretí zmluvy opätovne a zistí nedostatky predstavujúce také porušenie pravidiel a postupov VO alebo obstarávania, na ktoré sa vzťahuje finančná opra</w:t>
      </w:r>
      <w:r w:rsidR="00E2305E" w:rsidRPr="00897ACF">
        <w:rPr>
          <w:sz w:val="22"/>
        </w:rPr>
        <w:t xml:space="preserve">va a vzhľadom na moment zistenia týchto nedostatkov je nutné aplikovať ex post finančnú opravu, poskytovateľ postupuje podľa </w:t>
      </w:r>
      <w:r w:rsidR="00F9651E" w:rsidRPr="00897ACF">
        <w:rPr>
          <w:sz w:val="22"/>
        </w:rPr>
        <w:t>tohto Usmernenia</w:t>
      </w:r>
      <w:r w:rsidR="00E2305E" w:rsidRPr="008E1716">
        <w:rPr>
          <w:sz w:val="22"/>
        </w:rPr>
        <w:t xml:space="preserve"> a súčasne postupuje podľa § 41 zákona o príspevkoch z</w:t>
      </w:r>
      <w:r w:rsidR="001A426D">
        <w:rPr>
          <w:sz w:val="22"/>
        </w:rPr>
        <w:t> </w:t>
      </w:r>
      <w:r w:rsidR="00E2305E" w:rsidRPr="008E1716">
        <w:rPr>
          <w:sz w:val="22"/>
        </w:rPr>
        <w:t>fondov</w:t>
      </w:r>
      <w:r w:rsidR="001A426D">
        <w:rPr>
          <w:sz w:val="22"/>
        </w:rPr>
        <w:t xml:space="preserve"> EÚ</w:t>
      </w:r>
      <w:r w:rsidR="00E2305E" w:rsidRPr="00C85258">
        <w:rPr>
          <w:sz w:val="22"/>
        </w:rPr>
        <w:t>. V osobitých prípadoch, keď obj</w:t>
      </w:r>
      <w:r w:rsidR="00E2305E" w:rsidRPr="00ED27A9">
        <w:rPr>
          <w:sz w:val="22"/>
        </w:rPr>
        <w:t>em požadovaných finančných prostriedkov vyplývajúci z ex</w:t>
      </w:r>
      <w:r w:rsidR="00E2305E" w:rsidRPr="00DF7B9F">
        <w:rPr>
          <w:sz w:val="22"/>
        </w:rPr>
        <w:t xml:space="preserve"> post finančnej opravy presahuje objem vyplatených prostriedkov v rámci predošlých </w:t>
      </w:r>
      <w:proofErr w:type="spellStart"/>
      <w:r w:rsidR="00E2305E" w:rsidRPr="00DF7B9F">
        <w:rPr>
          <w:sz w:val="22"/>
        </w:rPr>
        <w:t>ŽoP</w:t>
      </w:r>
      <w:proofErr w:type="spellEnd"/>
      <w:r w:rsidR="00E2305E" w:rsidRPr="00BA5C7B">
        <w:rPr>
          <w:sz w:val="22"/>
        </w:rPr>
        <w:t xml:space="preserve">, postupuje </w:t>
      </w:r>
      <w:r>
        <w:rPr>
          <w:sz w:val="22"/>
        </w:rPr>
        <w:t>RO</w:t>
      </w:r>
      <w:r w:rsidR="00E2305E" w:rsidRPr="00BA5C7B">
        <w:rPr>
          <w:sz w:val="22"/>
        </w:rPr>
        <w:t xml:space="preserve"> tak, že na výdavky súvisiace s VO</w:t>
      </w:r>
      <w:r w:rsidR="00E2305E" w:rsidRPr="00897ACF">
        <w:rPr>
          <w:sz w:val="22"/>
        </w:rPr>
        <w:t xml:space="preserve"> alebo obstarávaním</w:t>
      </w:r>
      <w:r w:rsidR="00E2305E" w:rsidRPr="00ED27A9">
        <w:rPr>
          <w:sz w:val="22"/>
        </w:rPr>
        <w:t xml:space="preserve"> vyplatené v rámci predošlých </w:t>
      </w:r>
      <w:proofErr w:type="spellStart"/>
      <w:r w:rsidR="00E2305E" w:rsidRPr="00ED27A9">
        <w:rPr>
          <w:sz w:val="22"/>
        </w:rPr>
        <w:t>ŽoP</w:t>
      </w:r>
      <w:proofErr w:type="spellEnd"/>
      <w:r w:rsidR="00E2305E" w:rsidRPr="00ED27A9">
        <w:rPr>
          <w:sz w:val="22"/>
        </w:rPr>
        <w:t xml:space="preserve"> aplikuje ex post finančnú opravu a súčasne určí aj ex </w:t>
      </w:r>
      <w:proofErr w:type="spellStart"/>
      <w:r w:rsidR="00E2305E" w:rsidRPr="00ED27A9">
        <w:rPr>
          <w:sz w:val="22"/>
        </w:rPr>
        <w:t>ante</w:t>
      </w:r>
      <w:proofErr w:type="spellEnd"/>
      <w:r w:rsidR="00E2305E" w:rsidRPr="00ED27A9">
        <w:rPr>
          <w:sz w:val="22"/>
        </w:rPr>
        <w:t xml:space="preserve"> finančnú opravu, o ktorú budú krátené všetky ďalšie súvisiace výdavky v následne predložených </w:t>
      </w:r>
      <w:proofErr w:type="spellStart"/>
      <w:r w:rsidR="00E2305E" w:rsidRPr="00ED27A9">
        <w:rPr>
          <w:sz w:val="22"/>
        </w:rPr>
        <w:t>ŽoP</w:t>
      </w:r>
      <w:proofErr w:type="spellEnd"/>
      <w:r w:rsidR="00E2305E" w:rsidRPr="00ED27A9">
        <w:rPr>
          <w:sz w:val="22"/>
        </w:rPr>
        <w:t xml:space="preserve">. Percentuálna výška ex </w:t>
      </w:r>
      <w:proofErr w:type="spellStart"/>
      <w:r w:rsidR="00E2305E" w:rsidRPr="00ED27A9">
        <w:rPr>
          <w:sz w:val="22"/>
        </w:rPr>
        <w:t>ante</w:t>
      </w:r>
      <w:proofErr w:type="spellEnd"/>
      <w:r w:rsidR="00E2305E" w:rsidRPr="00ED27A9">
        <w:rPr>
          <w:sz w:val="22"/>
        </w:rPr>
        <w:t xml:space="preserve"> finančnej opravy musí byť v takom prípade zhodná s určenou ex post finančnou opravou.</w:t>
      </w:r>
    </w:p>
    <w:p w14:paraId="65BAFE51" w14:textId="00577F02" w:rsidR="00356B88" w:rsidRPr="00ED27A9" w:rsidDel="00E125F2" w:rsidRDefault="00356B88" w:rsidP="004935C5">
      <w:pPr>
        <w:pStyle w:val="Default"/>
        <w:spacing w:before="120" w:after="200"/>
        <w:jc w:val="both"/>
        <w:rPr>
          <w:del w:id="2031" w:author="Karol M" w:date="2024-01-26T19:04:00Z"/>
          <w:color w:val="auto"/>
          <w:sz w:val="22"/>
          <w:szCs w:val="22"/>
          <w:highlight w:val="magenta"/>
          <w:lang w:val="sk-SK"/>
        </w:rPr>
      </w:pPr>
    </w:p>
    <w:p w14:paraId="48EE914B" w14:textId="0D2D5799" w:rsidR="00356B88" w:rsidDel="00E125F2" w:rsidRDefault="00356B88" w:rsidP="004935C5">
      <w:pPr>
        <w:pStyle w:val="Default"/>
        <w:spacing w:before="120" w:after="200"/>
        <w:jc w:val="both"/>
        <w:rPr>
          <w:del w:id="2032" w:author="Karol M" w:date="2024-01-26T19:04:00Z"/>
          <w:color w:val="auto"/>
          <w:sz w:val="22"/>
          <w:szCs w:val="22"/>
          <w:highlight w:val="magenta"/>
          <w:lang w:val="sk-SK"/>
        </w:rPr>
      </w:pPr>
    </w:p>
    <w:p w14:paraId="0348C391" w14:textId="77777777" w:rsidR="00356B88" w:rsidRDefault="00356B88" w:rsidP="004935C5">
      <w:pPr>
        <w:pStyle w:val="Default"/>
        <w:spacing w:before="120" w:after="200"/>
        <w:jc w:val="both"/>
        <w:rPr>
          <w:color w:val="auto"/>
          <w:sz w:val="22"/>
          <w:szCs w:val="22"/>
          <w:highlight w:val="magenta"/>
          <w:lang w:val="sk-SK"/>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1B04D9" w:rsidRPr="00EB7329" w14:paraId="1B276E1A" w14:textId="77777777" w:rsidTr="006D6D62">
        <w:tc>
          <w:tcPr>
            <w:tcW w:w="9062" w:type="dxa"/>
            <w:shd w:val="clear" w:color="auto" w:fill="E5B8B7" w:themeFill="accent2" w:themeFillTint="66"/>
          </w:tcPr>
          <w:p w14:paraId="1F71BB46" w14:textId="265EA23C" w:rsidR="001B04D9" w:rsidRPr="009A16FF" w:rsidRDefault="001B04D9" w:rsidP="001B04D9">
            <w:pPr>
              <w:pStyle w:val="Default"/>
              <w:spacing w:before="120" w:after="200"/>
              <w:jc w:val="both"/>
              <w:rPr>
                <w:color w:val="auto"/>
                <w:sz w:val="22"/>
                <w:szCs w:val="22"/>
                <w:lang w:val="sk-SK"/>
              </w:rPr>
            </w:pPr>
            <w:r w:rsidRPr="00205117">
              <w:rPr>
                <w:b/>
                <w:u w:val="single"/>
                <w:lang w:val="sk-SK"/>
              </w:rPr>
              <w:t>Dôležité upozornenie:</w:t>
            </w:r>
            <w:r w:rsidRPr="00205117">
              <w:rPr>
                <w:lang w:val="sk-SK"/>
              </w:rPr>
              <w:t xml:space="preserve">  </w:t>
            </w:r>
            <w:bookmarkStart w:id="2033" w:name="_Hlk157197719"/>
            <w:bookmarkStart w:id="2034" w:name="_Hlk157197681"/>
            <w:r w:rsidRPr="00276363">
              <w:rPr>
                <w:color w:val="auto"/>
                <w:sz w:val="22"/>
                <w:szCs w:val="22"/>
                <w:lang w:val="sk-SK"/>
              </w:rPr>
              <w:t>R</w:t>
            </w:r>
            <w:r w:rsidRPr="001B04D9">
              <w:rPr>
                <w:color w:val="auto"/>
                <w:sz w:val="22"/>
                <w:szCs w:val="22"/>
                <w:lang w:val="sk-SK"/>
              </w:rPr>
              <w:t xml:space="preserve">O vykonáva kontrolu VO na základe dokumentácie predloženej prijímateľom vo fáze </w:t>
            </w:r>
            <w:r w:rsidRPr="001B04D9">
              <w:rPr>
                <w:b/>
                <w:color w:val="auto"/>
                <w:sz w:val="22"/>
                <w:szCs w:val="22"/>
                <w:lang w:val="sk-SK"/>
              </w:rPr>
              <w:t>po podpise zmluvy s úspešným uchádzačom, pričom táto zmluva je už platná</w:t>
            </w:r>
            <w:r w:rsidRPr="00276363">
              <w:rPr>
                <w:b/>
                <w:color w:val="auto"/>
                <w:sz w:val="22"/>
                <w:szCs w:val="22"/>
                <w:lang w:val="sk-SK"/>
              </w:rPr>
              <w:t xml:space="preserve"> a účinná, okrem prípadov, kedy je účinnosť zmluvy viazaná na odkladaciu podmienku (</w:t>
            </w:r>
            <w:r w:rsidRPr="00276363">
              <w:rPr>
                <w:color w:val="auto"/>
                <w:sz w:val="22"/>
                <w:szCs w:val="22"/>
                <w:lang w:val="sk-SK"/>
              </w:rPr>
              <w:t>napr. zmluva s úspešným uchádzačom</w:t>
            </w:r>
            <w:del w:id="2035" w:author="Karol M" w:date="2024-07-31T07:53:00Z">
              <w:r w:rsidRPr="00276363" w:rsidDel="006C72CB">
                <w:rPr>
                  <w:color w:val="auto"/>
                  <w:sz w:val="22"/>
                  <w:szCs w:val="22"/>
                  <w:lang w:val="sk-SK"/>
                </w:rPr>
                <w:delText>,</w:delText>
              </w:r>
            </w:del>
            <w:r w:rsidRPr="00276363">
              <w:rPr>
                <w:color w:val="auto"/>
                <w:sz w:val="22"/>
                <w:szCs w:val="22"/>
                <w:lang w:val="sk-SK"/>
              </w:rPr>
              <w:t xml:space="preserve"> </w:t>
            </w:r>
            <w:del w:id="2036" w:author="Karol M" w:date="2024-07-31T07:53:00Z">
              <w:r w:rsidRPr="00276363" w:rsidDel="006C72CB">
                <w:rPr>
                  <w:color w:val="auto"/>
                  <w:sz w:val="22"/>
                  <w:szCs w:val="22"/>
                  <w:lang w:val="sk-SK"/>
                </w:rPr>
                <w:delText xml:space="preserve">resp. pri zákazkách s nízkou hodnotou rovnako tak objednávka, </w:delText>
              </w:r>
            </w:del>
            <w:r w:rsidRPr="00276363">
              <w:rPr>
                <w:color w:val="auto"/>
                <w:sz w:val="22"/>
                <w:szCs w:val="22"/>
                <w:lang w:val="sk-SK"/>
              </w:rPr>
              <w:t xml:space="preserve">môže obsahovať ustanovenie, podľa ktorého zmluva nadobudne účinnosť až dňom doručenia správy z kontroly verejného obstarávania prijímateľovi, pričom prijímateľ o uvedenej skutočnosti informuje dodávateľa bezodkladne, najneskôr však </w:t>
            </w:r>
            <w:r w:rsidRPr="00276363">
              <w:rPr>
                <w:color w:val="auto"/>
                <w:sz w:val="22"/>
                <w:szCs w:val="22"/>
                <w:lang w:val="sk-SK"/>
              </w:rPr>
              <w:br/>
            </w:r>
            <w:r w:rsidRPr="009A16FF">
              <w:rPr>
                <w:color w:val="auto"/>
                <w:sz w:val="22"/>
                <w:szCs w:val="22"/>
                <w:lang w:val="sk-SK"/>
              </w:rPr>
              <w:t>do 3 pracovných dní od zistenia predmetnej skutočnosti, resp. doručenia Správy z kontroly VO</w:t>
            </w:r>
            <w:bookmarkEnd w:id="2033"/>
            <w:r w:rsidRPr="009A16FF">
              <w:rPr>
                <w:color w:val="auto"/>
                <w:sz w:val="22"/>
                <w:szCs w:val="22"/>
                <w:lang w:val="sk-SK"/>
              </w:rPr>
              <w:t>.</w:t>
            </w:r>
          </w:p>
          <w:p w14:paraId="412DEAFF" w14:textId="77777777" w:rsidR="001B04D9" w:rsidRPr="009A16FF" w:rsidRDefault="001B04D9" w:rsidP="001B04D9">
            <w:pPr>
              <w:spacing w:before="120" w:after="200"/>
              <w:jc w:val="both"/>
              <w:rPr>
                <w:rFonts w:ascii="Times New Roman" w:hAnsi="Times New Roman" w:cs="Times New Roman"/>
                <w:rPrChange w:id="2037" w:author="Karol M" w:date="2024-07-31T07:53:00Z">
                  <w:rPr/>
                </w:rPrChange>
              </w:rPr>
            </w:pPr>
            <w:bookmarkStart w:id="2038" w:name="_Hlk157197750"/>
            <w:r w:rsidRPr="009A16FF">
              <w:rPr>
                <w:rFonts w:ascii="Times New Roman" w:hAnsi="Times New Roman" w:cs="Times New Roman"/>
                <w:rPrChange w:id="2039" w:author="Karol M" w:date="2024-07-31T07:53:00Z">
                  <w:rPr/>
                </w:rPrChange>
              </w:rPr>
              <w:t xml:space="preserve">V týchto osobitných prípadoch prijímateľ predkladá dokumentáciu z VO </w:t>
            </w:r>
            <w:proofErr w:type="spellStart"/>
            <w:r w:rsidRPr="009A16FF">
              <w:rPr>
                <w:rFonts w:ascii="Times New Roman" w:hAnsi="Times New Roman" w:cs="Times New Roman"/>
                <w:rPrChange w:id="2040" w:author="Karol M" w:date="2024-07-31T07:53:00Z">
                  <w:rPr/>
                </w:rPrChange>
              </w:rPr>
              <w:t>vo</w:t>
            </w:r>
            <w:proofErr w:type="spellEnd"/>
            <w:r w:rsidRPr="009A16FF">
              <w:rPr>
                <w:rFonts w:ascii="Times New Roman" w:hAnsi="Times New Roman" w:cs="Times New Roman"/>
                <w:rPrChange w:id="2041" w:author="Karol M" w:date="2024-07-31T07:53:00Z">
                  <w:rPr/>
                </w:rPrChange>
              </w:rPr>
              <w:t xml:space="preserve"> fáze po podpise zmluvy s úspešným uchádzačom, ktorá je platná, ale nie je účinná.</w:t>
            </w:r>
          </w:p>
          <w:p w14:paraId="2B8B5422" w14:textId="7084E2A0" w:rsidR="00B15F2A" w:rsidRPr="00EB7329" w:rsidRDefault="00B15F2A" w:rsidP="00897ACF">
            <w:pPr>
              <w:spacing w:before="120"/>
              <w:jc w:val="both"/>
              <w:rPr>
                <w:rFonts w:ascii="Times New Roman" w:hAnsi="Times New Roman" w:cs="Times New Roman"/>
              </w:rPr>
            </w:pPr>
            <w:r w:rsidRPr="00B15F2A">
              <w:rPr>
                <w:rFonts w:ascii="Times New Roman" w:hAnsi="Times New Roman" w:cs="Times New Roman"/>
              </w:rPr>
              <w:t>V prípade zadávania zákazky zjednodušeným postupom pre zákazky na bežn</w:t>
            </w:r>
            <w:r>
              <w:rPr>
                <w:rFonts w:ascii="Times New Roman" w:hAnsi="Times New Roman" w:cs="Times New Roman"/>
              </w:rPr>
              <w:t xml:space="preserve">e dostupné tovary </w:t>
            </w:r>
            <w:r w:rsidRPr="00B15F2A">
              <w:rPr>
                <w:rFonts w:ascii="Times New Roman" w:hAnsi="Times New Roman" w:cs="Times New Roman"/>
              </w:rPr>
              <w:t>a služby sa dokumentácia predkladá vo fáze po vygenerovaní výslednej zmluvy príslušnou elektronickou platformou a po jej zverejnení v zmysle zákona o slobodnom prístupe k informáciám  (pokiaľ sa jedná o povinnú osobu podľa zákona o slobodnom prístupe k informáciám).</w:t>
            </w:r>
            <w:bookmarkEnd w:id="2034"/>
            <w:bookmarkEnd w:id="2038"/>
          </w:p>
        </w:tc>
      </w:tr>
    </w:tbl>
    <w:p w14:paraId="73B65BB0" w14:textId="77777777" w:rsidR="001B04D9" w:rsidDel="008951D5" w:rsidRDefault="001B04D9" w:rsidP="004935C5">
      <w:pPr>
        <w:pStyle w:val="Default"/>
        <w:spacing w:before="120" w:after="200"/>
        <w:jc w:val="both"/>
        <w:rPr>
          <w:del w:id="2042" w:author="Karol M" w:date="2024-07-31T07:49:00Z"/>
          <w:color w:val="auto"/>
          <w:sz w:val="22"/>
          <w:szCs w:val="22"/>
          <w:lang w:val="sk-SK"/>
        </w:rPr>
      </w:pPr>
    </w:p>
    <w:p w14:paraId="15B9BD56" w14:textId="3FDA5BF2" w:rsidR="00282AB9" w:rsidRPr="00EB7329" w:rsidDel="00BA7431" w:rsidRDefault="00282AB9" w:rsidP="004935C5">
      <w:pPr>
        <w:spacing w:before="120" w:line="240" w:lineRule="auto"/>
        <w:jc w:val="both"/>
        <w:rPr>
          <w:del w:id="2043" w:author="Karol M" w:date="2024-01-26T19:02:00Z"/>
          <w:rFonts w:ascii="Times New Roman" w:hAnsi="Times New Roman" w:cs="Times New Roman"/>
        </w:rPr>
      </w:pPr>
    </w:p>
    <w:p w14:paraId="11A15826" w14:textId="23D1E1B0" w:rsidR="005D57F9" w:rsidRPr="00206AFF" w:rsidDel="008951D5" w:rsidRDefault="007F7FBC">
      <w:pPr>
        <w:pStyle w:val="Nadpis2"/>
        <w:spacing w:before="120" w:after="200" w:line="240" w:lineRule="auto"/>
        <w:jc w:val="both"/>
        <w:rPr>
          <w:del w:id="2044" w:author="Karol M" w:date="2024-07-31T07:49:00Z"/>
          <w:rFonts w:ascii="Times New Roman" w:hAnsi="Times New Roman" w:cs="Times New Roman"/>
          <w:color w:val="auto"/>
          <w:sz w:val="24"/>
          <w:szCs w:val="24"/>
        </w:rPr>
        <w:pPrChange w:id="2045" w:author="Karol M" w:date="2024-07-31T07:49:00Z">
          <w:pPr>
            <w:pStyle w:val="Nadpis2"/>
            <w:spacing w:before="120" w:after="200" w:line="240" w:lineRule="auto"/>
            <w:ind w:left="426" w:hanging="426"/>
            <w:jc w:val="both"/>
          </w:pPr>
        </w:pPrChange>
      </w:pPr>
      <w:bookmarkStart w:id="2046" w:name="_Toc417987668"/>
      <w:del w:id="2047" w:author="Karol M" w:date="2024-07-31T07:49:00Z">
        <w:r w:rsidDel="008951D5">
          <w:rPr>
            <w:rFonts w:ascii="Times New Roman" w:hAnsi="Times New Roman" w:cs="Times New Roman"/>
            <w:color w:val="auto"/>
            <w:sz w:val="24"/>
            <w:szCs w:val="24"/>
          </w:rPr>
          <w:delText>c</w:delText>
        </w:r>
        <w:r w:rsidR="005D57F9" w:rsidRPr="00206AFF" w:rsidDel="008951D5">
          <w:rPr>
            <w:rFonts w:ascii="Times New Roman" w:hAnsi="Times New Roman" w:cs="Times New Roman"/>
            <w:color w:val="auto"/>
            <w:sz w:val="24"/>
            <w:szCs w:val="24"/>
          </w:rPr>
          <w:delText xml:space="preserve">) </w:delText>
        </w:r>
      </w:del>
      <w:del w:id="2048" w:author="Karol M" w:date="2024-01-26T19:02:00Z">
        <w:r w:rsidR="005D57F9" w:rsidRPr="00206AFF" w:rsidDel="00BA7431">
          <w:rPr>
            <w:rFonts w:ascii="Times New Roman" w:hAnsi="Times New Roman" w:cs="Times New Roman"/>
            <w:color w:val="auto"/>
            <w:sz w:val="24"/>
            <w:szCs w:val="24"/>
          </w:rPr>
          <w:delText>k</w:delText>
        </w:r>
      </w:del>
      <w:del w:id="2049" w:author="Karol M" w:date="2024-07-31T07:49:00Z">
        <w:r w:rsidR="005D57F9" w:rsidRPr="00206AFF" w:rsidDel="008951D5">
          <w:rPr>
            <w:rFonts w:ascii="Times New Roman" w:hAnsi="Times New Roman" w:cs="Times New Roman"/>
            <w:color w:val="auto"/>
            <w:sz w:val="24"/>
            <w:szCs w:val="24"/>
          </w:rPr>
          <w:delText xml:space="preserve">ontrola </w:delText>
        </w:r>
        <w:r w:rsidR="00DF7B9F" w:rsidRPr="00DF7B9F" w:rsidDel="008951D5">
          <w:rPr>
            <w:rFonts w:ascii="Times New Roman" w:hAnsi="Times New Roman" w:cs="Times New Roman"/>
            <w:color w:val="auto"/>
            <w:sz w:val="24"/>
            <w:szCs w:val="24"/>
          </w:rPr>
          <w:delText>zákaziek s nízkou hodnotou</w:delText>
        </w:r>
        <w:bookmarkEnd w:id="2046"/>
      </w:del>
    </w:p>
    <w:p w14:paraId="17F0493F" w14:textId="5110447D" w:rsidR="00DF7B9F" w:rsidRPr="00F419E4" w:rsidDel="008951D5" w:rsidRDefault="00DF7B9F">
      <w:pPr>
        <w:pStyle w:val="Nadpis2"/>
        <w:spacing w:before="120" w:after="200" w:line="240" w:lineRule="auto"/>
        <w:jc w:val="both"/>
        <w:rPr>
          <w:del w:id="2050" w:author="Karol M" w:date="2024-07-31T07:49:00Z"/>
          <w:sz w:val="22"/>
        </w:rPr>
        <w:pPrChange w:id="2051" w:author="Karol M" w:date="2024-07-31T07:49:00Z">
          <w:pPr>
            <w:pStyle w:val="Odsekzoznamu"/>
            <w:numPr>
              <w:numId w:val="64"/>
            </w:numPr>
            <w:spacing w:before="120" w:after="120" w:line="240" w:lineRule="auto"/>
            <w:ind w:left="284" w:hanging="284"/>
            <w:contextualSpacing w:val="0"/>
            <w:jc w:val="both"/>
          </w:pPr>
        </w:pPrChange>
      </w:pPr>
      <w:del w:id="2052" w:author="Karol M" w:date="2024-07-31T07:49:00Z">
        <w:r w:rsidRPr="00F419E4" w:rsidDel="008951D5">
          <w:rPr>
            <w:sz w:val="22"/>
          </w:rPr>
          <w:delText>Prijímateľ postupuje pri zadávaní zákaziek s nízkou hodnotou v súlade s ustanoveniami uvedenými v</w:delText>
        </w:r>
        <w:r w:rsidDel="008951D5">
          <w:rPr>
            <w:sz w:val="22"/>
          </w:rPr>
          <w:delText> </w:delText>
        </w:r>
        <w:r w:rsidDel="008951D5">
          <w:fldChar w:fldCharType="begin"/>
        </w:r>
        <w:r w:rsidDel="008951D5">
          <w:delInstrText>HYPERLINK \l "_Zákazky_podľa_§"</w:delInstrText>
        </w:r>
        <w:r w:rsidDel="008951D5">
          <w:fldChar w:fldCharType="separate"/>
        </w:r>
        <w:r w:rsidRPr="00EB6DFA" w:rsidDel="008951D5">
          <w:rPr>
            <w:rStyle w:val="Hypertextovprepojenie"/>
            <w:i/>
            <w:color w:val="2E74B5"/>
            <w:sz w:val="22"/>
          </w:rPr>
          <w:delText>kapitole</w:delText>
        </w:r>
        <w:r w:rsidDel="008951D5">
          <w:rPr>
            <w:rStyle w:val="Hypertextovprepojenie"/>
            <w:i/>
            <w:color w:val="2E74B5"/>
            <w:sz w:val="22"/>
          </w:rPr>
          <w:delText xml:space="preserve"> 1.8.1</w:delText>
        </w:r>
        <w:r w:rsidDel="008951D5">
          <w:rPr>
            <w:rStyle w:val="Hypertextovprepojenie"/>
            <w:i/>
            <w:color w:val="2E74B5"/>
          </w:rPr>
          <w:fldChar w:fldCharType="end"/>
        </w:r>
        <w:r w:rsidRPr="00EB6DFA" w:rsidDel="008951D5">
          <w:rPr>
            <w:i/>
            <w:color w:val="2E74B5"/>
            <w:sz w:val="22"/>
          </w:rPr>
          <w:delText xml:space="preserve"> </w:delText>
        </w:r>
        <w:r w:rsidDel="008951D5">
          <w:rPr>
            <w:sz w:val="22"/>
          </w:rPr>
          <w:delText>toht</w:delText>
        </w:r>
        <w:r w:rsidRPr="00F419E4" w:rsidDel="008951D5">
          <w:rPr>
            <w:sz w:val="22"/>
          </w:rPr>
          <w:delText xml:space="preserve">o </w:delText>
        </w:r>
        <w:r w:rsidDel="008951D5">
          <w:rPr>
            <w:sz w:val="22"/>
          </w:rPr>
          <w:delText>Usmernenia</w:delText>
        </w:r>
        <w:r w:rsidRPr="00F419E4" w:rsidDel="008951D5">
          <w:rPr>
            <w:sz w:val="22"/>
          </w:rPr>
          <w:delText>.</w:delText>
        </w:r>
      </w:del>
    </w:p>
    <w:p w14:paraId="7836B785" w14:textId="5049EF4A" w:rsidR="00DF7B9F" w:rsidRPr="00F776A4" w:rsidDel="008951D5" w:rsidRDefault="00DF7B9F">
      <w:pPr>
        <w:pStyle w:val="Nadpis2"/>
        <w:spacing w:before="120" w:after="200" w:line="240" w:lineRule="auto"/>
        <w:jc w:val="both"/>
        <w:rPr>
          <w:del w:id="2053" w:author="Karol M" w:date="2024-07-31T07:49:00Z"/>
          <w:sz w:val="22"/>
          <w:highlight w:val="yellow"/>
          <w:rPrChange w:id="2054" w:author="Karol M" w:date="2024-07-29T18:17:00Z">
            <w:rPr>
              <w:del w:id="2055" w:author="Karol M" w:date="2024-07-31T07:49:00Z"/>
              <w:sz w:val="22"/>
            </w:rPr>
          </w:rPrChange>
        </w:rPr>
        <w:pPrChange w:id="2056" w:author="Karol M" w:date="2024-07-31T07:49:00Z">
          <w:pPr>
            <w:pStyle w:val="Odsekzoznamu"/>
            <w:numPr>
              <w:numId w:val="64"/>
            </w:numPr>
            <w:spacing w:before="120" w:after="120" w:line="240" w:lineRule="auto"/>
            <w:ind w:left="284" w:hanging="284"/>
            <w:contextualSpacing w:val="0"/>
            <w:jc w:val="both"/>
          </w:pPr>
        </w:pPrChange>
      </w:pPr>
      <w:bookmarkStart w:id="2057" w:name="_Hlk157197908"/>
      <w:del w:id="2058" w:author="Karol M" w:date="2024-07-31T07:49:00Z">
        <w:r w:rsidRPr="00F776A4" w:rsidDel="008951D5">
          <w:rPr>
            <w:highlight w:val="yellow"/>
            <w:rPrChange w:id="2059" w:author="Karol M" w:date="2024-07-29T18:17:00Z">
              <w:rPr/>
            </w:rPrChange>
          </w:rPr>
          <w:delText xml:space="preserve">Kompletnú dokumentáciu na kontrolu VO predkladá prijímateľ po podpise zmluvy s úspešným uchádzačom/po zadaní objednávky úspešnému uchádzačovi poskytovateľovi za účelom výkonu rizikovej analýzy, pričom prijímateľ môže dokumentáciu predložiť </w:delText>
        </w:r>
        <w:r w:rsidR="001A426D" w:rsidRPr="00F776A4" w:rsidDel="008951D5">
          <w:rPr>
            <w:highlight w:val="yellow"/>
            <w:rPrChange w:id="2060" w:author="Karol M" w:date="2024-07-29T18:17:00Z">
              <w:rPr/>
            </w:rPrChange>
          </w:rPr>
          <w:delText xml:space="preserve">(vo vopred stanovených prípadoch) </w:delText>
        </w:r>
        <w:r w:rsidRPr="00F776A4" w:rsidDel="008951D5">
          <w:rPr>
            <w:highlight w:val="yellow"/>
            <w:rPrChange w:id="2061" w:author="Karol M" w:date="2024-07-29T18:17:00Z">
              <w:rPr/>
            </w:rPrChange>
          </w:rPr>
          <w:delText>aj súčasne s príslušnou ŽoP</w:delText>
        </w:r>
        <w:r w:rsidR="001A426D" w:rsidRPr="00F776A4" w:rsidDel="008951D5">
          <w:rPr>
            <w:highlight w:val="yellow"/>
            <w:rPrChange w:id="2062" w:author="Karol M" w:date="2024-07-29T18:17:00Z">
              <w:rPr/>
            </w:rPrChange>
          </w:rPr>
          <w:delText xml:space="preserve"> </w:delText>
        </w:r>
        <w:bookmarkStart w:id="2063" w:name="_Hlk157197951"/>
        <w:bookmarkEnd w:id="2057"/>
        <w:r w:rsidR="001A426D" w:rsidRPr="00F776A4" w:rsidDel="008951D5">
          <w:rPr>
            <w:highlight w:val="yellow"/>
            <w:rPrChange w:id="2064" w:author="Karol M" w:date="2024-07-29T18:17:00Z">
              <w:rPr/>
            </w:rPrChange>
          </w:rPr>
          <w:delText>(nákup vybraných tovarov vrátane napr. potravín, obuvi, liekov a služieb potrebných na realizáciu aktivít projektu podľa kapitoly 1.8.1.2)</w:delText>
        </w:r>
        <w:bookmarkEnd w:id="2063"/>
        <w:r w:rsidRPr="00F776A4" w:rsidDel="008951D5">
          <w:rPr>
            <w:highlight w:val="yellow"/>
            <w:rPrChange w:id="2065" w:author="Karol M" w:date="2024-07-29T18:17:00Z">
              <w:rPr/>
            </w:rPrChange>
          </w:rPr>
          <w:delText xml:space="preserve">, ktorá obsahuje nárokované výdavky súvisiace s predmetným VO. </w:delText>
        </w:r>
      </w:del>
    </w:p>
    <w:p w14:paraId="662B6E03" w14:textId="601E45F5" w:rsidR="00DF7B9F" w:rsidRPr="00F419E4" w:rsidDel="008951D5" w:rsidRDefault="00DF7B9F">
      <w:pPr>
        <w:pStyle w:val="Nadpis2"/>
        <w:spacing w:before="120" w:after="200" w:line="240" w:lineRule="auto"/>
        <w:jc w:val="both"/>
        <w:rPr>
          <w:del w:id="2066" w:author="Karol M" w:date="2024-07-31T07:49:00Z"/>
          <w:sz w:val="22"/>
        </w:rPr>
        <w:pPrChange w:id="2067" w:author="Karol M" w:date="2024-07-31T07:49:00Z">
          <w:pPr>
            <w:pStyle w:val="Odsekzoznamu"/>
            <w:numPr>
              <w:numId w:val="64"/>
            </w:numPr>
            <w:spacing w:before="120" w:after="120" w:line="240" w:lineRule="auto"/>
            <w:ind w:left="284" w:hanging="284"/>
            <w:contextualSpacing w:val="0"/>
            <w:jc w:val="both"/>
          </w:pPr>
        </w:pPrChange>
      </w:pPr>
      <w:del w:id="2068" w:author="Karol M" w:date="2024-07-31T07:49:00Z">
        <w:r w:rsidDel="008951D5">
          <w:rPr>
            <w:sz w:val="22"/>
          </w:rPr>
          <w:delText>Plnenie môže byť poskytované na základe písomnej zmluvy alebo objednávky</w:delText>
        </w:r>
        <w:r w:rsidRPr="00F419E4" w:rsidDel="008951D5">
          <w:rPr>
            <w:sz w:val="22"/>
          </w:rPr>
          <w:delText xml:space="preserve">. Pokiaľ výsledok VO nie je formálne zachytený ani písomným zmluvným vzťahom, ani objednávkou, ale iným spôsobom, ktorým je možné jednoznačne preukázať plnenie predmetu zákazky (napr. pokladničným blokom, príjmovým dokladom a pod.), tento doklad pre potreby kontroly VO nahrádza písomný zmluvný vzťah. </w:delText>
        </w:r>
      </w:del>
    </w:p>
    <w:p w14:paraId="2B285D4E" w14:textId="3CCAD32B" w:rsidR="00DF7B9F" w:rsidRPr="00F776A4" w:rsidDel="008951D5" w:rsidRDefault="00DF7B9F">
      <w:pPr>
        <w:pStyle w:val="Nadpis2"/>
        <w:spacing w:before="120" w:after="200" w:line="240" w:lineRule="auto"/>
        <w:jc w:val="both"/>
        <w:rPr>
          <w:del w:id="2069" w:author="Karol M" w:date="2024-07-31T07:49:00Z"/>
          <w:sz w:val="22"/>
          <w:highlight w:val="yellow"/>
          <w:rPrChange w:id="2070" w:author="Karol M" w:date="2024-07-29T18:17:00Z">
            <w:rPr>
              <w:del w:id="2071" w:author="Karol M" w:date="2024-07-31T07:49:00Z"/>
              <w:sz w:val="22"/>
            </w:rPr>
          </w:rPrChange>
        </w:rPr>
        <w:pPrChange w:id="2072" w:author="Karol M" w:date="2024-07-31T07:49:00Z">
          <w:pPr>
            <w:pStyle w:val="Odsekzoznamu"/>
            <w:numPr>
              <w:numId w:val="64"/>
            </w:numPr>
            <w:spacing w:before="120" w:after="120" w:line="240" w:lineRule="auto"/>
            <w:ind w:left="284" w:hanging="284"/>
            <w:contextualSpacing w:val="0"/>
            <w:jc w:val="both"/>
          </w:pPr>
        </w:pPrChange>
      </w:pPr>
      <w:del w:id="2073" w:author="Karol M" w:date="2024-07-31T07:49:00Z">
        <w:r w:rsidRPr="00F776A4" w:rsidDel="008951D5">
          <w:rPr>
            <w:highlight w:val="yellow"/>
            <w:rPrChange w:id="2074" w:author="Karol M" w:date="2024-07-29T18:17:00Z">
              <w:rPr/>
            </w:rPrChange>
          </w:rPr>
          <w:delText>Medzi minimálne povinné náležitosti objednávky patrí najmä: dátum jej vyhotovenia, kompletné a správne identifikačné údaje objednávateľa a dodávateľa (t.j. obchodné meno/názov, IČO, adresa sídla, príp. kontaktné miesta), uvedenie kódu ITMS (ak relevantné) príslušného projektu, jednoznačná špecifikácia predmetu zákazky, dohodnutá cena (bez DPH, výška DPH a cena s DPH), lehota a miesto plnenia, ďalšie náležitosti podľa požiadaviek objednávateľa. Súčasťou vystavenej objednávky je určenie povinnosti pre dodávateľa strpieť výkon kontroly/auditu a poskytnúť oprávneným osobám potrebnú súčinnosť (s výnimkou objednávky generovanej automaticky, napr. v prípade nákupu cez internet).</w:delText>
        </w:r>
      </w:del>
    </w:p>
    <w:p w14:paraId="4690489C" w14:textId="551169E3" w:rsidR="00DF7B9F" w:rsidDel="008951D5" w:rsidRDefault="00BA5C7B">
      <w:pPr>
        <w:pStyle w:val="Nadpis2"/>
        <w:spacing w:before="120" w:after="200" w:line="240" w:lineRule="auto"/>
        <w:jc w:val="both"/>
        <w:rPr>
          <w:del w:id="2075" w:author="Karol M" w:date="2024-07-31T07:49:00Z"/>
          <w:sz w:val="22"/>
        </w:rPr>
        <w:pPrChange w:id="2076" w:author="Karol M" w:date="2024-07-31T07:49:00Z">
          <w:pPr>
            <w:pStyle w:val="Odsekzoznamu"/>
            <w:numPr>
              <w:numId w:val="64"/>
            </w:numPr>
            <w:spacing w:before="120" w:after="120" w:line="240" w:lineRule="auto"/>
            <w:ind w:left="284" w:hanging="284"/>
            <w:contextualSpacing w:val="0"/>
            <w:jc w:val="both"/>
          </w:pPr>
        </w:pPrChange>
      </w:pPr>
      <w:bookmarkStart w:id="2077" w:name="_Hlk157198018"/>
      <w:del w:id="2078" w:author="Karol M" w:date="2024-07-31T07:49:00Z">
        <w:r w:rsidDel="008951D5">
          <w:rPr>
            <w:sz w:val="22"/>
          </w:rPr>
          <w:delText>RO</w:delText>
        </w:r>
        <w:r w:rsidR="00DF7B9F" w:rsidDel="008951D5">
          <w:rPr>
            <w:sz w:val="22"/>
          </w:rPr>
          <w:delText xml:space="preserve"> vykoná kontrolu zákazky s nízkou hodnotou</w:delText>
        </w:r>
        <w:r w:rsidDel="008951D5">
          <w:rPr>
            <w:sz w:val="22"/>
          </w:rPr>
          <w:delText>, ak bola</w:delText>
        </w:r>
        <w:r w:rsidR="00DF7B9F" w:rsidDel="008951D5">
          <w:rPr>
            <w:sz w:val="22"/>
          </w:rPr>
          <w:delText xml:space="preserve"> na základe ním vykonanej rizikovej </w:delText>
        </w:r>
        <w:r w:rsidDel="008951D5">
          <w:rPr>
            <w:sz w:val="22"/>
          </w:rPr>
          <w:delText>analýzy vyhodnotená ako riziková</w:delText>
        </w:r>
        <w:r w:rsidR="008D0BD0" w:rsidDel="008951D5">
          <w:rPr>
            <w:sz w:val="22"/>
          </w:rPr>
          <w:delText xml:space="preserve"> alebo z vlastného podnetu</w:delText>
        </w:r>
        <w:r w:rsidR="00DF7B9F" w:rsidDel="008951D5">
          <w:rPr>
            <w:sz w:val="22"/>
          </w:rPr>
          <w:delText>.</w:delText>
        </w:r>
        <w:bookmarkEnd w:id="2077"/>
        <w:r w:rsidR="00DF7B9F" w:rsidDel="008951D5">
          <w:rPr>
            <w:sz w:val="22"/>
          </w:rPr>
          <w:delText xml:space="preserve"> </w:delText>
        </w:r>
        <w:bookmarkStart w:id="2079" w:name="_Hlk157198086"/>
        <w:r w:rsidR="00DF7B9F" w:rsidRPr="00F419E4" w:rsidDel="008951D5">
          <w:rPr>
            <w:sz w:val="22"/>
          </w:rPr>
          <w:delText xml:space="preserve">Pri výkone kontroly tohto typu zákaziek a definovania jej záverov postupuje </w:delText>
        </w:r>
        <w:r w:rsidDel="008951D5">
          <w:rPr>
            <w:sz w:val="22"/>
          </w:rPr>
          <w:delText>RO podľa kapitoly 1.6 bod b) tohto Usmernenia</w:delText>
        </w:r>
        <w:bookmarkEnd w:id="2079"/>
        <w:r w:rsidR="00DF7B9F" w:rsidRPr="00BA5C7B" w:rsidDel="008951D5">
          <w:rPr>
            <w:sz w:val="22"/>
          </w:rPr>
          <w:delText xml:space="preserve">. </w:delText>
        </w:r>
      </w:del>
    </w:p>
    <w:p w14:paraId="2FE2DB2E" w14:textId="77777777" w:rsidR="00DF7B9F" w:rsidRPr="00897ACF" w:rsidDel="00D35517" w:rsidRDefault="00DF7B9F">
      <w:pPr>
        <w:pStyle w:val="Nadpis2"/>
        <w:spacing w:before="120" w:after="200" w:line="240" w:lineRule="auto"/>
        <w:jc w:val="both"/>
        <w:rPr>
          <w:del w:id="2080" w:author="Karol M" w:date="2024-01-26T19:00:00Z"/>
          <w:rFonts w:ascii="Times New Roman" w:hAnsi="Times New Roman" w:cs="Times New Roman"/>
          <w:lang w:eastAsia="x-none"/>
        </w:rPr>
        <w:pPrChange w:id="2081" w:author="Karol M" w:date="2024-07-31T07:49:00Z">
          <w:pPr>
            <w:spacing w:before="120" w:line="240" w:lineRule="auto"/>
            <w:jc w:val="both"/>
          </w:pPr>
        </w:pPrChange>
      </w:pPr>
    </w:p>
    <w:p w14:paraId="44CBA421" w14:textId="45296B71" w:rsidR="001B0F64" w:rsidDel="00D35517" w:rsidRDefault="00EC52E0">
      <w:pPr>
        <w:pStyle w:val="Nadpis2"/>
        <w:rPr>
          <w:del w:id="2082" w:author="Karol M" w:date="2024-01-26T19:00:00Z"/>
          <w:rFonts w:ascii="Times New Roman" w:hAnsi="Times New Roman" w:cs="Times New Roman"/>
        </w:rPr>
        <w:pPrChange w:id="2083" w:author="Karol M" w:date="2024-07-31T07:49:00Z">
          <w:pPr>
            <w:spacing w:before="120" w:line="240" w:lineRule="auto"/>
            <w:jc w:val="both"/>
          </w:pPr>
        </w:pPrChange>
      </w:pPr>
      <w:del w:id="2084" w:author="Karol M" w:date="2024-01-26T19:00:00Z">
        <w:r w:rsidRPr="00B15F2A" w:rsidDel="00D35517">
          <w:rPr>
            <w:rFonts w:ascii="Times New Roman" w:hAnsi="Times New Roman" w:cs="Times New Roman"/>
          </w:rPr>
          <w:delText>.</w:delText>
        </w:r>
      </w:del>
    </w:p>
    <w:p w14:paraId="5DD411D0" w14:textId="77777777" w:rsidR="001B0F64" w:rsidRPr="00EB7329" w:rsidRDefault="001B0F64">
      <w:pPr>
        <w:pStyle w:val="Nadpis2"/>
        <w:rPr>
          <w:rFonts w:ascii="Times New Roman" w:hAnsi="Times New Roman" w:cs="Times New Roman"/>
        </w:rPr>
        <w:pPrChange w:id="2085" w:author="Karol M" w:date="2024-07-31T07:49:00Z">
          <w:pPr>
            <w:spacing w:before="120" w:line="240" w:lineRule="auto"/>
            <w:jc w:val="both"/>
          </w:pPr>
        </w:pPrChange>
      </w:pPr>
    </w:p>
    <w:p w14:paraId="176E5987" w14:textId="3B6F96DD" w:rsidR="005D57F9" w:rsidRPr="004244B2" w:rsidRDefault="008951D5" w:rsidP="00BA5C7B">
      <w:pPr>
        <w:pStyle w:val="Nadpis2"/>
        <w:spacing w:before="120" w:after="200" w:line="240" w:lineRule="auto"/>
        <w:ind w:left="426" w:hanging="426"/>
        <w:jc w:val="both"/>
        <w:rPr>
          <w:rFonts w:ascii="Times New Roman" w:hAnsi="Times New Roman" w:cs="Times New Roman"/>
          <w:color w:val="auto"/>
          <w:sz w:val="24"/>
          <w:szCs w:val="24"/>
          <w:rPrChange w:id="2086" w:author="Karol M" w:date="2024-02-01T08:00:00Z">
            <w:rPr>
              <w:rFonts w:ascii="Times New Roman" w:hAnsi="Times New Roman" w:cs="Times New Roman"/>
              <w:color w:val="auto"/>
              <w:sz w:val="22"/>
              <w:szCs w:val="22"/>
            </w:rPr>
          </w:rPrChange>
        </w:rPr>
      </w:pPr>
      <w:bookmarkStart w:id="2087" w:name="_Toc417987669"/>
      <w:bookmarkStart w:id="2088" w:name="_Toc177626896"/>
      <w:ins w:id="2089" w:author="Karol M" w:date="2024-07-31T07:49:00Z">
        <w:r>
          <w:rPr>
            <w:rFonts w:ascii="Times New Roman" w:hAnsi="Times New Roman" w:cs="Times New Roman"/>
            <w:color w:val="auto"/>
            <w:sz w:val="24"/>
            <w:szCs w:val="24"/>
          </w:rPr>
          <w:t>c</w:t>
        </w:r>
      </w:ins>
      <w:del w:id="2090" w:author="Karol M" w:date="2024-07-31T07:49:00Z">
        <w:r w:rsidR="007F7FBC" w:rsidRPr="004244B2" w:rsidDel="008951D5">
          <w:rPr>
            <w:rFonts w:ascii="Times New Roman" w:hAnsi="Times New Roman" w:cs="Times New Roman"/>
            <w:color w:val="auto"/>
            <w:sz w:val="24"/>
            <w:szCs w:val="24"/>
            <w:rPrChange w:id="2091" w:author="Karol M" w:date="2024-02-01T08:00:00Z">
              <w:rPr>
                <w:rFonts w:ascii="Times New Roman" w:hAnsi="Times New Roman" w:cs="Times New Roman"/>
                <w:color w:val="auto"/>
                <w:sz w:val="22"/>
                <w:szCs w:val="22"/>
              </w:rPr>
            </w:rPrChange>
          </w:rPr>
          <w:delText>d</w:delText>
        </w:r>
      </w:del>
      <w:r w:rsidR="005D57F9" w:rsidRPr="004244B2">
        <w:rPr>
          <w:rFonts w:ascii="Times New Roman" w:hAnsi="Times New Roman" w:cs="Times New Roman"/>
          <w:color w:val="auto"/>
          <w:sz w:val="24"/>
          <w:szCs w:val="24"/>
          <w:rPrChange w:id="2092" w:author="Karol M" w:date="2024-02-01T08:00:00Z">
            <w:rPr>
              <w:rFonts w:ascii="Times New Roman" w:hAnsi="Times New Roman" w:cs="Times New Roman"/>
              <w:color w:val="auto"/>
              <w:sz w:val="22"/>
              <w:szCs w:val="22"/>
            </w:rPr>
          </w:rPrChange>
        </w:rPr>
        <w:t xml:space="preserve">) Kontrola </w:t>
      </w:r>
      <w:r w:rsidR="00BA5C7B" w:rsidRPr="004244B2">
        <w:rPr>
          <w:rFonts w:ascii="Times New Roman" w:hAnsi="Times New Roman" w:cs="Times New Roman"/>
          <w:color w:val="auto"/>
          <w:sz w:val="24"/>
          <w:szCs w:val="24"/>
          <w:rPrChange w:id="2093" w:author="Karol M" w:date="2024-02-01T08:00:00Z">
            <w:rPr>
              <w:rFonts w:ascii="Times New Roman" w:hAnsi="Times New Roman" w:cs="Times New Roman"/>
              <w:color w:val="auto"/>
              <w:sz w:val="22"/>
              <w:szCs w:val="22"/>
            </w:rPr>
          </w:rPrChange>
        </w:rPr>
        <w:t>zákaziek zadávaných zjednodušeným postupom pre zákazky na bežne dostupné tovary a služby</w:t>
      </w:r>
      <w:bookmarkEnd w:id="2087"/>
      <w:bookmarkEnd w:id="2088"/>
    </w:p>
    <w:p w14:paraId="1898F459" w14:textId="2C93D740" w:rsidR="00EF17A3" w:rsidRPr="009E0C09" w:rsidRDefault="00EF17A3">
      <w:pPr>
        <w:pStyle w:val="Odsekzoznamu"/>
        <w:numPr>
          <w:ilvl w:val="0"/>
          <w:numId w:val="66"/>
        </w:numPr>
        <w:jc w:val="both"/>
        <w:rPr>
          <w:sz w:val="22"/>
          <w:rPrChange w:id="2094" w:author="Karol M" w:date="2024-07-31T02:54:00Z">
            <w:rPr/>
          </w:rPrChange>
        </w:rPr>
        <w:pPrChange w:id="2095" w:author="Karol M" w:date="2024-07-31T02:54:00Z">
          <w:pPr>
            <w:pStyle w:val="Odsekzoznamu"/>
            <w:numPr>
              <w:numId w:val="66"/>
            </w:numPr>
            <w:spacing w:before="120" w:after="120" w:line="240" w:lineRule="auto"/>
            <w:ind w:left="360" w:hanging="360"/>
            <w:contextualSpacing w:val="0"/>
            <w:jc w:val="both"/>
          </w:pPr>
        </w:pPrChange>
      </w:pPr>
      <w:r w:rsidRPr="009E0C09">
        <w:rPr>
          <w:sz w:val="22"/>
          <w:rPrChange w:id="2096" w:author="Karol M" w:date="2024-07-31T02:54:00Z">
            <w:rPr/>
          </w:rPrChange>
        </w:rPr>
        <w:t>Pri realizácii zákaziek zadávaných zjednodušeným postupom pre zákazky na bežne dostupné tovary a služby postupuje prijímateľ v súlade s</w:t>
      </w:r>
      <w:del w:id="2097" w:author="Karol M" w:date="2024-07-31T02:53:00Z">
        <w:r w:rsidRPr="009E0C09" w:rsidDel="009E0C09">
          <w:rPr>
            <w:sz w:val="22"/>
            <w:rPrChange w:id="2098" w:author="Karol M" w:date="2024-07-31T02:54:00Z">
              <w:rPr/>
            </w:rPrChange>
          </w:rPr>
          <w:delText> </w:delText>
        </w:r>
      </w:del>
      <w:ins w:id="2099" w:author="Karol M" w:date="2024-07-31T02:53:00Z">
        <w:r w:rsidR="009E0C09" w:rsidRPr="009E0C09">
          <w:rPr>
            <w:sz w:val="22"/>
            <w:rPrChange w:id="2100" w:author="Karol M" w:date="2024-07-31T02:54:00Z">
              <w:rPr/>
            </w:rPrChange>
          </w:rPr>
          <w:t> </w:t>
        </w:r>
      </w:ins>
      <w:r w:rsidRPr="009E0C09">
        <w:rPr>
          <w:sz w:val="22"/>
          <w:rPrChange w:id="2101" w:author="Karol M" w:date="2024-07-31T02:54:00Z">
            <w:rPr/>
          </w:rPrChange>
        </w:rPr>
        <w:t>kapitolou</w:t>
      </w:r>
      <w:ins w:id="2102" w:author="Karol M" w:date="2024-07-31T02:53:00Z">
        <w:r w:rsidR="009E0C09" w:rsidRPr="009E0C09">
          <w:rPr>
            <w:sz w:val="22"/>
            <w:rPrChange w:id="2103" w:author="Karol M" w:date="2024-07-31T02:54:00Z">
              <w:rPr/>
            </w:rPrChange>
          </w:rPr>
          <w:t xml:space="preserve"> </w:t>
        </w:r>
      </w:ins>
      <w:ins w:id="2104" w:author="Karol M" w:date="2024-07-31T02:54:00Z">
        <w:r w:rsidR="009E0C09" w:rsidRPr="009E0C09">
          <w:rPr>
            <w:i/>
            <w:iCs/>
            <w:sz w:val="22"/>
            <w:rPrChange w:id="2105" w:author="Karol M" w:date="2024-07-31T02:54:00Z">
              <w:rPr>
                <w:sz w:val="22"/>
              </w:rPr>
            </w:rPrChange>
          </w:rPr>
          <w:t>Všeobecné pravidlá pri zadávaní podlimitných zákaziek</w:t>
        </w:r>
        <w:r w:rsidR="009E0C09" w:rsidRPr="009E0C09">
          <w:rPr>
            <w:sz w:val="22"/>
          </w:rPr>
          <w:t xml:space="preserve"> </w:t>
        </w:r>
      </w:ins>
      <w:del w:id="2106" w:author="Karol M" w:date="2024-07-31T02:54:00Z">
        <w:r w:rsidRPr="009E0C09" w:rsidDel="009E0C09">
          <w:delText xml:space="preserve"> </w:delText>
        </w:r>
      </w:del>
      <w:del w:id="2107" w:author="Karol M" w:date="2024-07-31T02:47:00Z">
        <w:r w:rsidR="00AD3AA0" w:rsidRPr="009E0C09" w:rsidDel="00394A08">
          <w:rPr>
            <w:i/>
            <w:rPrChange w:id="2108" w:author="Karol M" w:date="2024-07-31T02:54:00Z">
              <w:rPr/>
            </w:rPrChange>
          </w:rPr>
          <w:delText>Kontrola VO realizovaného zjednodušeným postupom pre zákazky na bežne dostupné tovary a služby</w:delText>
        </w:r>
        <w:r w:rsidR="00AD3AA0" w:rsidRPr="009E0C09" w:rsidDel="00394A08">
          <w:delText xml:space="preserve"> </w:delText>
        </w:r>
      </w:del>
      <w:r w:rsidRPr="009E0C09">
        <w:t xml:space="preserve">tohto Usmernenia. </w:t>
      </w:r>
    </w:p>
    <w:p w14:paraId="3EE2B214" w14:textId="04C601DF" w:rsidR="00EF17A3" w:rsidRDefault="00EF17A3" w:rsidP="00EF17A3">
      <w:pPr>
        <w:pStyle w:val="Odsekzoznamu"/>
        <w:numPr>
          <w:ilvl w:val="0"/>
          <w:numId w:val="66"/>
        </w:numPr>
        <w:spacing w:before="120" w:after="120" w:line="240" w:lineRule="auto"/>
        <w:ind w:left="284" w:hanging="284"/>
        <w:contextualSpacing w:val="0"/>
        <w:jc w:val="both"/>
        <w:rPr>
          <w:sz w:val="22"/>
        </w:rPr>
      </w:pPr>
      <w:r w:rsidRPr="00F419E4">
        <w:rPr>
          <w:sz w:val="22"/>
        </w:rPr>
        <w:t xml:space="preserve">Prijímateľ postupuje v súlade s kapitolou </w:t>
      </w:r>
      <w:r>
        <w:rPr>
          <w:sz w:val="22"/>
        </w:rPr>
        <w:t>1.6 bod b) tohto Usmernenia</w:t>
      </w:r>
      <w:r w:rsidRPr="00F419E4">
        <w:rPr>
          <w:sz w:val="22"/>
        </w:rPr>
        <w:t xml:space="preserve"> a</w:t>
      </w:r>
      <w:r>
        <w:rPr>
          <w:sz w:val="22"/>
        </w:rPr>
        <w:t> </w:t>
      </w:r>
      <w:ins w:id="2109" w:author="Karol M" w:date="2024-01-26T21:56:00Z">
        <w:r w:rsidR="009D245E" w:rsidRPr="00F419E4">
          <w:rPr>
            <w:sz w:val="22"/>
          </w:rPr>
          <w:t>predkladá</w:t>
        </w:r>
        <w:r w:rsidR="009D245E">
          <w:rPr>
            <w:sz w:val="22"/>
          </w:rPr>
          <w:t xml:space="preserve"> </w:t>
        </w:r>
      </w:ins>
      <w:r>
        <w:rPr>
          <w:sz w:val="22"/>
        </w:rPr>
        <w:t xml:space="preserve">kompletnú </w:t>
      </w:r>
      <w:r w:rsidRPr="00F419E4">
        <w:rPr>
          <w:sz w:val="22"/>
        </w:rPr>
        <w:t xml:space="preserve">dokumentáciu </w:t>
      </w:r>
      <w:del w:id="2110" w:author="Karol M" w:date="2024-01-26T21:56:00Z">
        <w:r w:rsidRPr="00F419E4" w:rsidDel="009D245E">
          <w:rPr>
            <w:sz w:val="22"/>
          </w:rPr>
          <w:delText xml:space="preserve">predkladá </w:delText>
        </w:r>
      </w:del>
      <w:del w:id="2111" w:author="Karol M" w:date="2024-01-26T21:55:00Z">
        <w:r w:rsidDel="00DE731C">
          <w:rPr>
            <w:sz w:val="22"/>
          </w:rPr>
          <w:delText xml:space="preserve">poskytovateľovi </w:delText>
        </w:r>
      </w:del>
      <w:ins w:id="2112" w:author="Karol M" w:date="2024-01-26T21:55:00Z">
        <w:r w:rsidR="00DE731C">
          <w:rPr>
            <w:sz w:val="22"/>
          </w:rPr>
          <w:t xml:space="preserve">RO </w:t>
        </w:r>
      </w:ins>
      <w:r>
        <w:rPr>
          <w:sz w:val="22"/>
        </w:rPr>
        <w:t xml:space="preserve">za účelom </w:t>
      </w:r>
      <w:r w:rsidRPr="0006680B">
        <w:rPr>
          <w:sz w:val="22"/>
        </w:rPr>
        <w:t xml:space="preserve">vykonania </w:t>
      </w:r>
      <w:del w:id="2113" w:author="Karol M" w:date="2024-07-31T02:55:00Z">
        <w:r w:rsidRPr="0006680B" w:rsidDel="009E0C09">
          <w:rPr>
            <w:sz w:val="22"/>
          </w:rPr>
          <w:delText>rizikovej analýzy</w:delText>
        </w:r>
      </w:del>
      <w:ins w:id="2114" w:author="Karol M" w:date="2024-07-31T02:55:00Z">
        <w:r w:rsidR="009E0C09" w:rsidRPr="0006680B">
          <w:rPr>
            <w:sz w:val="22"/>
            <w:rPrChange w:id="2115" w:author="Karol M" w:date="2024-07-31T02:56:00Z">
              <w:rPr>
                <w:sz w:val="22"/>
                <w:highlight w:val="yellow"/>
              </w:rPr>
            </w:rPrChange>
          </w:rPr>
          <w:t>kontroly VO</w:t>
        </w:r>
      </w:ins>
      <w:r w:rsidRPr="0006680B">
        <w:rPr>
          <w:sz w:val="22"/>
        </w:rPr>
        <w:t xml:space="preserve"> bez zbytočného odkladu</w:t>
      </w:r>
      <w:r w:rsidRPr="00F419E4">
        <w:rPr>
          <w:sz w:val="22"/>
        </w:rPr>
        <w:t xml:space="preserve">  po zverejnení </w:t>
      </w:r>
      <w:r>
        <w:rPr>
          <w:sz w:val="22"/>
        </w:rPr>
        <w:t xml:space="preserve">zmluvy </w:t>
      </w:r>
      <w:r w:rsidRPr="00F419E4">
        <w:rPr>
          <w:sz w:val="22"/>
        </w:rPr>
        <w:t>v </w:t>
      </w:r>
      <w:r>
        <w:rPr>
          <w:sz w:val="22"/>
        </w:rPr>
        <w:t>CRZ</w:t>
      </w:r>
      <w:r w:rsidRPr="001B7B8B">
        <w:rPr>
          <w:sz w:val="22"/>
        </w:rPr>
        <w:t>.</w:t>
      </w:r>
    </w:p>
    <w:p w14:paraId="19D68881" w14:textId="1DAA644A" w:rsidR="00EF17A3" w:rsidRPr="001B7B8B" w:rsidRDefault="00EF17A3" w:rsidP="00EF17A3">
      <w:pPr>
        <w:pStyle w:val="Odsekzoznamu"/>
        <w:numPr>
          <w:ilvl w:val="0"/>
          <w:numId w:val="66"/>
        </w:numPr>
        <w:spacing w:before="120" w:after="120" w:line="240" w:lineRule="auto"/>
        <w:ind w:left="284" w:hanging="284"/>
        <w:contextualSpacing w:val="0"/>
        <w:jc w:val="both"/>
        <w:rPr>
          <w:sz w:val="22"/>
        </w:rPr>
      </w:pPr>
      <w:bookmarkStart w:id="2116" w:name="_Hlk157198638"/>
      <w:r w:rsidRPr="003F77D4">
        <w:rPr>
          <w:sz w:val="22"/>
        </w:rPr>
        <w:t xml:space="preserve">Kontrola tohto typu zákaziek sa vykonáva zo strany </w:t>
      </w:r>
      <w:r>
        <w:rPr>
          <w:sz w:val="22"/>
        </w:rPr>
        <w:t>R</w:t>
      </w:r>
      <w:r w:rsidRPr="003F77D4">
        <w:rPr>
          <w:sz w:val="22"/>
        </w:rPr>
        <w:t>O ako kontrola po uzavretí zmluvy</w:t>
      </w:r>
      <w:del w:id="2117" w:author="Karol M" w:date="2024-07-31T02:56:00Z">
        <w:r w:rsidRPr="003F77D4" w:rsidDel="0006680B">
          <w:rPr>
            <w:sz w:val="22"/>
          </w:rPr>
          <w:delText xml:space="preserve">, ak bola na základe </w:delText>
        </w:r>
        <w:r w:rsidDel="0006680B">
          <w:rPr>
            <w:sz w:val="22"/>
          </w:rPr>
          <w:delText xml:space="preserve">ním </w:delText>
        </w:r>
        <w:r w:rsidRPr="003F77D4" w:rsidDel="0006680B">
          <w:rPr>
            <w:sz w:val="22"/>
          </w:rPr>
          <w:delText xml:space="preserve">vykonanej rizikovej </w:delText>
        </w:r>
        <w:r w:rsidDel="0006680B">
          <w:rPr>
            <w:sz w:val="22"/>
          </w:rPr>
          <w:delText xml:space="preserve">analýzy vyhodnotená ako riziková alebo </w:delText>
        </w:r>
        <w:r w:rsidR="008D0BD0" w:rsidDel="0006680B">
          <w:rPr>
            <w:sz w:val="22"/>
          </w:rPr>
          <w:delText>z</w:delText>
        </w:r>
        <w:r w:rsidDel="0006680B">
          <w:rPr>
            <w:sz w:val="22"/>
          </w:rPr>
          <w:delText xml:space="preserve"> vlastného </w:delText>
        </w:r>
        <w:r w:rsidR="00712847" w:rsidDel="0006680B">
          <w:rPr>
            <w:sz w:val="22"/>
          </w:rPr>
          <w:delText>podnetu</w:delText>
        </w:r>
      </w:del>
      <w:bookmarkEnd w:id="2116"/>
      <w:r w:rsidRPr="003F77D4">
        <w:rPr>
          <w:sz w:val="22"/>
        </w:rPr>
        <w:t>.</w:t>
      </w:r>
    </w:p>
    <w:p w14:paraId="563F6B2B" w14:textId="77777777" w:rsidR="00EF17A3" w:rsidRPr="00F419E4" w:rsidRDefault="00EF17A3" w:rsidP="00EF17A3">
      <w:pPr>
        <w:pStyle w:val="Odsekzoznamu"/>
        <w:numPr>
          <w:ilvl w:val="0"/>
          <w:numId w:val="66"/>
        </w:numPr>
        <w:spacing w:before="120" w:after="120" w:line="240" w:lineRule="auto"/>
        <w:ind w:left="284" w:hanging="284"/>
        <w:contextualSpacing w:val="0"/>
        <w:jc w:val="both"/>
        <w:rPr>
          <w:sz w:val="22"/>
        </w:rPr>
      </w:pPr>
      <w:r>
        <w:rPr>
          <w:sz w:val="22"/>
        </w:rPr>
        <w:lastRenderedPageBreak/>
        <w:t>Predmetom kontroly</w:t>
      </w:r>
      <w:r w:rsidRPr="00F419E4">
        <w:rPr>
          <w:sz w:val="22"/>
        </w:rPr>
        <w:t xml:space="preserve"> je</w:t>
      </w:r>
      <w:r>
        <w:rPr>
          <w:sz w:val="22"/>
        </w:rPr>
        <w:t>/sú najmä</w:t>
      </w:r>
      <w:r w:rsidRPr="00F419E4">
        <w:rPr>
          <w:sz w:val="22"/>
        </w:rPr>
        <w:t>:</w:t>
      </w:r>
    </w:p>
    <w:p w14:paraId="59FF3433" w14:textId="77777777" w:rsidR="00EF17A3" w:rsidRPr="00F419E4" w:rsidRDefault="00EF17A3" w:rsidP="00EF17A3">
      <w:pPr>
        <w:numPr>
          <w:ilvl w:val="1"/>
          <w:numId w:val="65"/>
        </w:numPr>
        <w:ind w:firstLine="7"/>
        <w:jc w:val="both"/>
        <w:rPr>
          <w:rFonts w:ascii="Times New Roman" w:hAnsi="Times New Roman"/>
          <w:lang w:val="x-none" w:eastAsia="x-none"/>
        </w:rPr>
      </w:pPr>
      <w:r w:rsidRPr="00F419E4">
        <w:rPr>
          <w:rFonts w:ascii="Times New Roman" w:hAnsi="Times New Roman"/>
        </w:rPr>
        <w:t xml:space="preserve">dokumentácia preukazujúca určenie predpokladanej hodnoty zákazky, </w:t>
      </w:r>
      <w:r w:rsidRPr="00F419E4">
        <w:rPr>
          <w:rFonts w:ascii="Times New Roman" w:hAnsi="Times New Roman"/>
          <w:lang w:val="x-none" w:eastAsia="x-none"/>
        </w:rPr>
        <w:t xml:space="preserve">vrátane podpornej dokumentácie, na základe ktorej bola stanovená (napr. </w:t>
      </w:r>
      <w:r w:rsidRPr="00F419E4">
        <w:rPr>
          <w:rFonts w:ascii="Times New Roman" w:hAnsi="Times New Roman"/>
          <w:lang w:eastAsia="x-none"/>
        </w:rPr>
        <w:t xml:space="preserve">cenové </w:t>
      </w:r>
      <w:r w:rsidRPr="00F419E4">
        <w:rPr>
          <w:rFonts w:ascii="Times New Roman" w:hAnsi="Times New Roman"/>
          <w:lang w:val="x-none" w:eastAsia="x-none"/>
        </w:rPr>
        <w:t>ponuky</w:t>
      </w:r>
      <w:r w:rsidRPr="00F419E4">
        <w:rPr>
          <w:rFonts w:ascii="Times New Roman" w:hAnsi="Times New Roman"/>
          <w:lang w:eastAsia="x-none"/>
        </w:rPr>
        <w:t xml:space="preserve"> získané prieskumom trhu</w:t>
      </w:r>
      <w:r w:rsidRPr="00F419E4">
        <w:rPr>
          <w:rFonts w:ascii="Times New Roman" w:hAnsi="Times New Roman"/>
          <w:lang w:val="x-none" w:eastAsia="x-none"/>
        </w:rPr>
        <w:t>,</w:t>
      </w:r>
      <w:r w:rsidRPr="00F419E4">
        <w:rPr>
          <w:rFonts w:ascii="Times New Roman" w:hAnsi="Times New Roman"/>
          <w:lang w:eastAsia="x-none"/>
        </w:rPr>
        <w:t xml:space="preserve"> </w:t>
      </w:r>
      <w:r w:rsidRPr="00F419E4">
        <w:rPr>
          <w:rFonts w:ascii="Times New Roman" w:hAnsi="Times New Roman"/>
          <w:lang w:val="x-none" w:eastAsia="x-none"/>
        </w:rPr>
        <w:t>zmluvy</w:t>
      </w:r>
      <w:r w:rsidRPr="00F419E4">
        <w:rPr>
          <w:rFonts w:ascii="Times New Roman" w:hAnsi="Times New Roman"/>
          <w:lang w:eastAsia="x-none"/>
        </w:rPr>
        <w:t xml:space="preserve"> na rovnaký alebo obdobný predmet zákazky</w:t>
      </w:r>
      <w:r w:rsidRPr="00F419E4">
        <w:rPr>
          <w:rFonts w:ascii="Times New Roman" w:hAnsi="Times New Roman"/>
          <w:lang w:val="x-none" w:eastAsia="x-none"/>
        </w:rPr>
        <w:t>, katalógy, cenníky a pod.),</w:t>
      </w:r>
    </w:p>
    <w:p w14:paraId="2E8271BA" w14:textId="77777777" w:rsidR="00EF17A3" w:rsidRPr="00F419E4" w:rsidRDefault="00EF17A3" w:rsidP="00EF17A3">
      <w:pPr>
        <w:pStyle w:val="Odsekzoznamu"/>
        <w:numPr>
          <w:ilvl w:val="1"/>
          <w:numId w:val="65"/>
        </w:numPr>
        <w:spacing w:before="120" w:after="120" w:line="240" w:lineRule="auto"/>
        <w:ind w:firstLine="7"/>
        <w:contextualSpacing w:val="0"/>
        <w:jc w:val="both"/>
        <w:rPr>
          <w:sz w:val="22"/>
        </w:rPr>
      </w:pPr>
      <w:r w:rsidRPr="00F419E4">
        <w:rPr>
          <w:sz w:val="22"/>
        </w:rPr>
        <w:t xml:space="preserve">overenie bežnej dostupnosti predmetu zákazky (test bežnej dostupnosti), </w:t>
      </w:r>
    </w:p>
    <w:p w14:paraId="5D51C74F" w14:textId="77777777" w:rsidR="00EF17A3" w:rsidRPr="00F419E4" w:rsidRDefault="00EF17A3" w:rsidP="00EF17A3">
      <w:pPr>
        <w:pStyle w:val="Odsekzoznamu"/>
        <w:numPr>
          <w:ilvl w:val="1"/>
          <w:numId w:val="65"/>
        </w:numPr>
        <w:spacing w:before="120" w:after="120" w:line="240" w:lineRule="auto"/>
        <w:ind w:firstLine="7"/>
        <w:contextualSpacing w:val="0"/>
        <w:jc w:val="both"/>
        <w:rPr>
          <w:sz w:val="22"/>
        </w:rPr>
      </w:pPr>
      <w:r w:rsidRPr="00F419E4">
        <w:rPr>
          <w:sz w:val="22"/>
        </w:rPr>
        <w:t xml:space="preserve">zmluvné podmienky, opis predmetu zákazky, prípadné objednávkové atribúty (najmä konkrétne zmluvné špecifikácie a podmienky súťaže). </w:t>
      </w:r>
    </w:p>
    <w:p w14:paraId="2557FA44" w14:textId="77777777" w:rsidR="00EF17A3" w:rsidRPr="00F419E4" w:rsidRDefault="00EF17A3" w:rsidP="00EF17A3">
      <w:pPr>
        <w:pStyle w:val="Odsekzoznamu"/>
        <w:numPr>
          <w:ilvl w:val="0"/>
          <w:numId w:val="66"/>
        </w:numPr>
        <w:spacing w:before="120" w:after="120" w:line="240" w:lineRule="auto"/>
        <w:contextualSpacing w:val="0"/>
        <w:jc w:val="both"/>
        <w:rPr>
          <w:sz w:val="22"/>
        </w:rPr>
      </w:pPr>
      <w:r w:rsidRPr="00F419E4">
        <w:rPr>
          <w:sz w:val="22"/>
        </w:rPr>
        <w:t xml:space="preserve">Poskytovateľ nie je oprávnený dávať prijímateľovi návrhy na úpravu vzorových zmluvných podmienok, </w:t>
      </w:r>
      <w:r>
        <w:rPr>
          <w:sz w:val="22"/>
        </w:rPr>
        <w:t xml:space="preserve">ak </w:t>
      </w:r>
      <w:r w:rsidRPr="00F419E4">
        <w:rPr>
          <w:sz w:val="22"/>
        </w:rPr>
        <w:t>sú nemennou súčasťou</w:t>
      </w:r>
      <w:r>
        <w:rPr>
          <w:sz w:val="22"/>
        </w:rPr>
        <w:t xml:space="preserve"> obchodných podmienok elektronickej platformy</w:t>
      </w:r>
      <w:r w:rsidRPr="00F419E4">
        <w:rPr>
          <w:sz w:val="22"/>
        </w:rPr>
        <w:t xml:space="preserve">. </w:t>
      </w:r>
    </w:p>
    <w:p w14:paraId="3B28D101" w14:textId="11823757" w:rsidR="00EF17A3" w:rsidRPr="00F419E4" w:rsidRDefault="00EF17A3" w:rsidP="00EF17A3">
      <w:pPr>
        <w:pStyle w:val="Odsekzoznamu"/>
        <w:numPr>
          <w:ilvl w:val="0"/>
          <w:numId w:val="66"/>
        </w:numPr>
        <w:spacing w:before="120" w:after="120" w:line="240" w:lineRule="auto"/>
        <w:contextualSpacing w:val="0"/>
        <w:jc w:val="both"/>
        <w:rPr>
          <w:sz w:val="22"/>
          <w:u w:val="single"/>
        </w:rPr>
      </w:pPr>
      <w:r w:rsidRPr="00F419E4">
        <w:rPr>
          <w:sz w:val="22"/>
        </w:rPr>
        <w:t xml:space="preserve">V prípade zistení porušenia pravidiel a postupov VO, resp. porušenia pravidiel a ustanovení legislatívy SR a EÚ, ktoré mali alebo mohli mať vplyv na výsledok VO a zákazka bola zadávaná </w:t>
      </w:r>
      <w:r>
        <w:rPr>
          <w:sz w:val="22"/>
        </w:rPr>
        <w:t xml:space="preserve">zjednodušeným </w:t>
      </w:r>
      <w:r w:rsidRPr="00411B8B">
        <w:rPr>
          <w:sz w:val="22"/>
        </w:rPr>
        <w:t>postupom pre zákazky na bežne dostupné tovary a služby</w:t>
      </w:r>
      <w:r w:rsidRPr="00F419E4">
        <w:rPr>
          <w:sz w:val="22"/>
        </w:rPr>
        <w:t xml:space="preserve">, je </w:t>
      </w:r>
      <w:r w:rsidR="008D0BD0">
        <w:rPr>
          <w:sz w:val="22"/>
        </w:rPr>
        <w:t>RO</w:t>
      </w:r>
      <w:r>
        <w:rPr>
          <w:sz w:val="22"/>
        </w:rPr>
        <w:t xml:space="preserve"> </w:t>
      </w:r>
      <w:r w:rsidRPr="00411B8B">
        <w:rPr>
          <w:sz w:val="22"/>
        </w:rPr>
        <w:t>pov</w:t>
      </w:r>
      <w:r w:rsidR="008D0BD0">
        <w:rPr>
          <w:sz w:val="22"/>
        </w:rPr>
        <w:t>inný postupovať podľa kapitoly 1.7 tohto Usmernenia</w:t>
      </w:r>
      <w:r w:rsidRPr="00411B8B">
        <w:rPr>
          <w:sz w:val="22"/>
        </w:rPr>
        <w:t>, ktorá</w:t>
      </w:r>
      <w:r w:rsidRPr="00F419E4">
        <w:rPr>
          <w:sz w:val="22"/>
        </w:rPr>
        <w:t xml:space="preserve"> upravuje postup pri určení finančných opráv za porušenie pravidiel a postupov VO</w:t>
      </w:r>
      <w:r>
        <w:rPr>
          <w:sz w:val="22"/>
        </w:rPr>
        <w:t xml:space="preserve"> a obstarávania</w:t>
      </w:r>
      <w:r w:rsidRPr="00F419E4">
        <w:rPr>
          <w:sz w:val="22"/>
        </w:rPr>
        <w:t xml:space="preserve">. </w:t>
      </w:r>
    </w:p>
    <w:p w14:paraId="74C9AACD" w14:textId="77777777" w:rsidR="007F7FBC" w:rsidRDefault="007F7FBC" w:rsidP="004935C5">
      <w:pPr>
        <w:spacing w:before="120" w:line="240" w:lineRule="auto"/>
        <w:jc w:val="both"/>
        <w:rPr>
          <w:rFonts w:ascii="Times New Roman" w:hAnsi="Times New Roman" w:cs="Times New Roman"/>
        </w:rPr>
      </w:pPr>
    </w:p>
    <w:p w14:paraId="33485273" w14:textId="139D7EA1" w:rsidR="00D60DEB" w:rsidRPr="00206AFF" w:rsidRDefault="008951D5" w:rsidP="00C5540E">
      <w:pPr>
        <w:pStyle w:val="Nadpis2"/>
        <w:spacing w:before="120" w:after="200" w:line="240" w:lineRule="auto"/>
        <w:ind w:left="426" w:hanging="426"/>
        <w:jc w:val="both"/>
        <w:rPr>
          <w:rFonts w:ascii="Times New Roman" w:hAnsi="Times New Roman" w:cs="Times New Roman"/>
          <w:color w:val="auto"/>
          <w:sz w:val="24"/>
          <w:szCs w:val="24"/>
        </w:rPr>
      </w:pPr>
      <w:bookmarkStart w:id="2118" w:name="_Toc417987670"/>
      <w:bookmarkStart w:id="2119" w:name="_Toc177626897"/>
      <w:ins w:id="2120" w:author="Karol M" w:date="2024-07-31T07:49:00Z">
        <w:r>
          <w:rPr>
            <w:rFonts w:ascii="Times New Roman" w:hAnsi="Times New Roman" w:cs="Times New Roman"/>
            <w:color w:val="auto"/>
            <w:sz w:val="24"/>
            <w:szCs w:val="24"/>
          </w:rPr>
          <w:t>d</w:t>
        </w:r>
      </w:ins>
      <w:del w:id="2121" w:author="Karol M" w:date="2024-07-31T07:49:00Z">
        <w:r w:rsidR="00637A82" w:rsidRPr="00897ACF" w:rsidDel="008951D5">
          <w:rPr>
            <w:rFonts w:ascii="Times New Roman" w:hAnsi="Times New Roman" w:cs="Times New Roman"/>
            <w:color w:val="auto"/>
            <w:sz w:val="24"/>
            <w:szCs w:val="24"/>
          </w:rPr>
          <w:delText>e</w:delText>
        </w:r>
      </w:del>
      <w:r w:rsidR="005D57F9" w:rsidRPr="007E27BA">
        <w:rPr>
          <w:rFonts w:ascii="Times New Roman" w:hAnsi="Times New Roman" w:cs="Times New Roman"/>
          <w:color w:val="auto"/>
          <w:sz w:val="24"/>
          <w:szCs w:val="24"/>
        </w:rPr>
        <w:t>) Kontrola</w:t>
      </w:r>
      <w:r w:rsidR="00637A82" w:rsidRPr="00897ACF">
        <w:rPr>
          <w:rFonts w:ascii="Times New Roman" w:hAnsi="Times New Roman" w:cs="Times New Roman"/>
          <w:color w:val="auto"/>
          <w:sz w:val="24"/>
          <w:szCs w:val="24"/>
        </w:rPr>
        <w:t xml:space="preserve"> zmien zmluvy -</w:t>
      </w:r>
      <w:r w:rsidR="005D57F9" w:rsidRPr="007E27BA">
        <w:rPr>
          <w:rFonts w:ascii="Times New Roman" w:hAnsi="Times New Roman" w:cs="Times New Roman"/>
          <w:color w:val="auto"/>
          <w:sz w:val="24"/>
          <w:szCs w:val="24"/>
        </w:rPr>
        <w:t xml:space="preserve"> dodatkov</w:t>
      </w:r>
      <w:bookmarkEnd w:id="2118"/>
      <w:bookmarkEnd w:id="2119"/>
    </w:p>
    <w:p w14:paraId="0B4A897D" w14:textId="53DCABD9" w:rsidR="00637A82" w:rsidRDefault="00637A82" w:rsidP="00637A82">
      <w:pPr>
        <w:pStyle w:val="Odsekzoznamu"/>
        <w:numPr>
          <w:ilvl w:val="0"/>
          <w:numId w:val="67"/>
        </w:numPr>
        <w:spacing w:before="120" w:after="120" w:line="240" w:lineRule="auto"/>
        <w:ind w:left="284" w:hanging="284"/>
        <w:contextualSpacing w:val="0"/>
        <w:jc w:val="both"/>
        <w:rPr>
          <w:sz w:val="22"/>
        </w:rPr>
      </w:pPr>
      <w:bookmarkStart w:id="2122" w:name="_Hlk157199226"/>
      <w:r>
        <w:rPr>
          <w:sz w:val="22"/>
        </w:rPr>
        <w:t xml:space="preserve">Postup prijímateľa pri predbežnej kontrole zmien zmluvy/rámcovej dohody alebo koncesnej zmluvy a kontrole zmien zmluvy/rámcovej dohody/koncesnej zmluvy po ich uzavretí je upravený v kapitole </w:t>
      </w:r>
      <w:bookmarkEnd w:id="2122"/>
      <w:r>
        <w:rPr>
          <w:sz w:val="22"/>
        </w:rPr>
        <w:t xml:space="preserve">1.6 bod a) a bod b) tohto Usmernenia. </w:t>
      </w:r>
      <w:r w:rsidRPr="00411B8B">
        <w:rPr>
          <w:sz w:val="22"/>
        </w:rPr>
        <w:t xml:space="preserve"> Ustanovenia </w:t>
      </w:r>
      <w:r>
        <w:rPr>
          <w:sz w:val="22"/>
        </w:rPr>
        <w:t>tohto Usmernenia</w:t>
      </w:r>
      <w:r w:rsidRPr="00411B8B">
        <w:rPr>
          <w:sz w:val="22"/>
        </w:rPr>
        <w:t xml:space="preserve"> sa vzťahujú aj na prípady, keď sa </w:t>
      </w:r>
      <w:r>
        <w:rPr>
          <w:sz w:val="22"/>
        </w:rPr>
        <w:t xml:space="preserve">zmena zmluvy/rámcovej dohody/koncesnej zmluvy </w:t>
      </w:r>
      <w:r w:rsidRPr="00411B8B">
        <w:rPr>
          <w:sz w:val="22"/>
        </w:rPr>
        <w:t>vzťahuje na časť</w:t>
      </w:r>
      <w:r w:rsidRPr="00F419E4">
        <w:rPr>
          <w:sz w:val="22"/>
        </w:rPr>
        <w:t xml:space="preserve"> výdavkov, ktoré nie sú oprávnenými výdavkami, avšak sú súčasťou zákazky, ktorá je spolufinancovaná z fondov EÚ.</w:t>
      </w:r>
      <w:r>
        <w:rPr>
          <w:sz w:val="22"/>
        </w:rPr>
        <w:t xml:space="preserve"> Postup podľa tejto kapitoly sa vzťahuje aj na prípady, ak zmena zmluvy nemá charakter písomného dodatku.</w:t>
      </w:r>
    </w:p>
    <w:p w14:paraId="458944D2" w14:textId="77777777"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r w:rsidRPr="00F419E4">
        <w:rPr>
          <w:sz w:val="22"/>
        </w:rPr>
        <w:t xml:space="preserve">Keď sa dodatkom menia identifikačné a kontaktné údaje zmluvných strán (napr. adresa sídla, kontaktné osoby, číslo bankového účtu a pod.), kontrola pred </w:t>
      </w:r>
      <w:r>
        <w:rPr>
          <w:sz w:val="22"/>
        </w:rPr>
        <w:t>uzavretím</w:t>
      </w:r>
      <w:r w:rsidRPr="00F419E4">
        <w:rPr>
          <w:sz w:val="22"/>
        </w:rPr>
        <w:t xml:space="preserve"> dodatku sa nevykonáva a prijímateľ predkladá takýto dodatok vždy až po jeho podpise oboma zmluvnými stranami. </w:t>
      </w:r>
    </w:p>
    <w:p w14:paraId="3E21FFE9" w14:textId="77777777"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bookmarkStart w:id="2123" w:name="_Hlk157199390"/>
      <w:r w:rsidRPr="00F419E4">
        <w:rPr>
          <w:sz w:val="22"/>
        </w:rPr>
        <w:t xml:space="preserve">Predmetom kontroly dodatkov je posúdenie ich súladu s príslušnými ustanoveniami ZVO, a to najmä ustanovením § 18 ZVO. Zároveň poskytovateľ posudzuje zmeny z neho vyplývajúce po stránke ich súladu so schválenou </w:t>
      </w:r>
      <w:proofErr w:type="spellStart"/>
      <w:r w:rsidRPr="00F419E4">
        <w:rPr>
          <w:sz w:val="22"/>
        </w:rPr>
        <w:t>ŽoNFP</w:t>
      </w:r>
      <w:proofErr w:type="spellEnd"/>
      <w:r w:rsidRPr="00F419E4">
        <w:rPr>
          <w:sz w:val="22"/>
        </w:rPr>
        <w:t xml:space="preserve"> a účinnou zmluvou o NFP</w:t>
      </w:r>
      <w:bookmarkEnd w:id="2123"/>
      <w:r w:rsidRPr="00F419E4">
        <w:rPr>
          <w:sz w:val="22"/>
        </w:rPr>
        <w:t xml:space="preserve">. </w:t>
      </w:r>
    </w:p>
    <w:p w14:paraId="39635C65" w14:textId="1080AB0E" w:rsidR="00637A82" w:rsidRPr="00897ACF" w:rsidRDefault="00637A82" w:rsidP="00637A82">
      <w:pPr>
        <w:pStyle w:val="Odsekzoznamu"/>
        <w:numPr>
          <w:ilvl w:val="0"/>
          <w:numId w:val="67"/>
        </w:numPr>
        <w:spacing w:before="120" w:after="120" w:line="240" w:lineRule="auto"/>
        <w:ind w:left="284" w:hanging="284"/>
        <w:contextualSpacing w:val="0"/>
        <w:jc w:val="both"/>
        <w:rPr>
          <w:sz w:val="22"/>
        </w:rPr>
      </w:pPr>
      <w:r w:rsidRPr="00F419E4">
        <w:rPr>
          <w:sz w:val="22"/>
        </w:rPr>
        <w:t xml:space="preserve">Ak </w:t>
      </w:r>
      <w:r>
        <w:rPr>
          <w:sz w:val="22"/>
        </w:rPr>
        <w:t>RO</w:t>
      </w:r>
      <w:r w:rsidRPr="00F419E4">
        <w:rPr>
          <w:sz w:val="22"/>
        </w:rPr>
        <w:t xml:space="preserve"> nezistí </w:t>
      </w:r>
      <w:r>
        <w:rPr>
          <w:sz w:val="22"/>
        </w:rPr>
        <w:t xml:space="preserve">v rámci predbežnej kontroly zmeny zmluvy (dodatku) </w:t>
      </w:r>
      <w:r w:rsidRPr="00F419E4">
        <w:rPr>
          <w:sz w:val="22"/>
        </w:rPr>
        <w:t xml:space="preserve">porušenie pravidiel a postupov VO, resp. porušenie pravidiel a ustanovení  legislatívy SR a </w:t>
      </w:r>
      <w:r w:rsidRPr="008E1716">
        <w:rPr>
          <w:sz w:val="22"/>
        </w:rPr>
        <w:t>EÚ a vydá Správu z kontroly,</w:t>
      </w:r>
      <w:r w:rsidRPr="00C85258">
        <w:rPr>
          <w:sz w:val="22"/>
        </w:rPr>
        <w:t xml:space="preserve"> pričom </w:t>
      </w:r>
      <w:r w:rsidRPr="00897ACF">
        <w:rPr>
          <w:sz w:val="22"/>
        </w:rPr>
        <w:t>záverom finančnej kontroly je súhlas poskytovateľa s podpísaním dodatku prijímateľa s dodávateľom, ak poskytovateľ v rámci finančnej kontroly nezistí skutočnosti ovplyvňujúce posudzovanie oprávnenosti výdavkov (napr. zistenia viažuce sa k vecnej kontrole VO).</w:t>
      </w:r>
    </w:p>
    <w:p w14:paraId="33DC64DC" w14:textId="1D532D68"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r w:rsidRPr="00897ACF">
        <w:rPr>
          <w:sz w:val="22"/>
        </w:rPr>
        <w:t xml:space="preserve">Ak </w:t>
      </w:r>
      <w:r w:rsidR="008C50F9" w:rsidRPr="00897ACF">
        <w:rPr>
          <w:sz w:val="22"/>
        </w:rPr>
        <w:t>R</w:t>
      </w:r>
      <w:r w:rsidRPr="00897ACF">
        <w:rPr>
          <w:sz w:val="22"/>
        </w:rPr>
        <w:t xml:space="preserve">O v rámci predbežnej kontroly dodatku zistí porušenie pravidiel a postupov VO, resp. porušenie pravidiel a ustanovení  legislatívy SR a EÚ, </w:t>
      </w:r>
      <w:bookmarkStart w:id="2124" w:name="_Hlk115906832"/>
      <w:r w:rsidRPr="00897ACF">
        <w:rPr>
          <w:sz w:val="22"/>
        </w:rPr>
        <w:t xml:space="preserve">ktoré mali alebo mohli mať vplyv na výsledok zadávania zákazky, ku ktorej sa predmetný dodatok vzťahuje, a teda dodatok nie je v súlade s § 18 ZVO, </w:t>
      </w:r>
      <w:r w:rsidR="008C50F9" w:rsidRPr="00897ACF">
        <w:rPr>
          <w:sz w:val="22"/>
        </w:rPr>
        <w:t xml:space="preserve">Návrh správy z kontroly </w:t>
      </w:r>
      <w:r w:rsidRPr="00897ACF">
        <w:rPr>
          <w:sz w:val="22"/>
        </w:rPr>
        <w:t xml:space="preserve">doručuje prijímateľovi </w:t>
      </w:r>
      <w:bookmarkEnd w:id="2124"/>
      <w:r w:rsidRPr="00897ACF">
        <w:rPr>
          <w:sz w:val="22"/>
        </w:rPr>
        <w:t>prostredníctvom ITMS. Záverom administratívnej finančnej kontroly poskytovateľa je nesúhlas s podpísaním dodatku verejného obstarávateľa</w:t>
      </w:r>
      <w:r w:rsidRPr="00F419E4">
        <w:rPr>
          <w:sz w:val="22"/>
        </w:rPr>
        <w:t xml:space="preserve">  s dodávateľom. Ak nezrealizovanie zmien vyplývajúcich z dodatku preukázateľne spôsobilo nemožnosť splnenia pôvodnej zmluvy, alebo by táto skutočnosť znamenala pre prijímateľa neprimerané ťažkosti, a ak aj napriek nesúhlasu poskytovateľa prijímateľ takýto dodatok podpíše, je poskytovateľ</w:t>
      </w:r>
      <w:r>
        <w:rPr>
          <w:sz w:val="22"/>
        </w:rPr>
        <w:t xml:space="preserve"> povinný</w:t>
      </w:r>
      <w:r w:rsidRPr="00F419E4">
        <w:rPr>
          <w:sz w:val="22"/>
        </w:rPr>
        <w:t xml:space="preserve"> </w:t>
      </w:r>
      <w:r>
        <w:rPr>
          <w:sz w:val="22"/>
        </w:rPr>
        <w:t xml:space="preserve">určiť </w:t>
      </w:r>
      <w:r w:rsidRPr="00F419E4">
        <w:rPr>
          <w:sz w:val="22"/>
        </w:rPr>
        <w:t xml:space="preserve">ex </w:t>
      </w:r>
      <w:proofErr w:type="spellStart"/>
      <w:r w:rsidRPr="00F419E4">
        <w:rPr>
          <w:sz w:val="22"/>
        </w:rPr>
        <w:t>ante</w:t>
      </w:r>
      <w:proofErr w:type="spellEnd"/>
      <w:r w:rsidRPr="00F419E4">
        <w:rPr>
          <w:sz w:val="22"/>
        </w:rPr>
        <w:t xml:space="preserve"> finančn</w:t>
      </w:r>
      <w:r>
        <w:rPr>
          <w:sz w:val="22"/>
        </w:rPr>
        <w:t>ú</w:t>
      </w:r>
      <w:r w:rsidRPr="00F419E4">
        <w:rPr>
          <w:sz w:val="22"/>
        </w:rPr>
        <w:t xml:space="preserve"> oprav</w:t>
      </w:r>
      <w:r>
        <w:rPr>
          <w:sz w:val="22"/>
        </w:rPr>
        <w:t>u</w:t>
      </w:r>
      <w:r w:rsidRPr="00F419E4">
        <w:rPr>
          <w:sz w:val="22"/>
        </w:rPr>
        <w:t xml:space="preserve"> vzťahujúc</w:t>
      </w:r>
      <w:r>
        <w:rPr>
          <w:sz w:val="22"/>
        </w:rPr>
        <w:t>u</w:t>
      </w:r>
      <w:r w:rsidRPr="00F419E4">
        <w:rPr>
          <w:sz w:val="22"/>
        </w:rPr>
        <w:t xml:space="preserve"> sa na konkrétne porušenie uvedené v</w:t>
      </w:r>
      <w:r w:rsidR="00EE2EEE">
        <w:rPr>
          <w:sz w:val="22"/>
        </w:rPr>
        <w:t> tomto Usmernení</w:t>
      </w:r>
      <w:r w:rsidRPr="00F419E4">
        <w:rPr>
          <w:sz w:val="22"/>
        </w:rPr>
        <w:t xml:space="preserve">. </w:t>
      </w:r>
    </w:p>
    <w:p w14:paraId="2916216B" w14:textId="2C47909A"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bookmarkStart w:id="2125" w:name="_Hlk157200007"/>
      <w:r>
        <w:rPr>
          <w:sz w:val="22"/>
        </w:rPr>
        <w:t xml:space="preserve">Poskytovateľ </w:t>
      </w:r>
      <w:r w:rsidR="00EE2EEE">
        <w:rPr>
          <w:sz w:val="22"/>
        </w:rPr>
        <w:t>vykoná kontrolu</w:t>
      </w:r>
      <w:r>
        <w:rPr>
          <w:sz w:val="22"/>
        </w:rPr>
        <w:t xml:space="preserve"> po uzavretí dodatku, ak ide o zmenu zmluvy, rámcovej dohody alebo koncesnej zmluvy, uzatvorenej ako výsledok zadávania </w:t>
      </w:r>
      <w:del w:id="2126" w:author="Karol M" w:date="2024-07-31T02:57:00Z">
        <w:r w:rsidDel="00337DD7">
          <w:rPr>
            <w:sz w:val="22"/>
          </w:rPr>
          <w:delText xml:space="preserve">nadlimitnej </w:delText>
        </w:r>
      </w:del>
      <w:r>
        <w:rPr>
          <w:sz w:val="22"/>
        </w:rPr>
        <w:t>zákazky alebo</w:t>
      </w:r>
      <w:del w:id="2127" w:author="Karol M" w:date="2024-07-31T02:57:00Z">
        <w:r w:rsidDel="00337DD7">
          <w:rPr>
            <w:sz w:val="22"/>
          </w:rPr>
          <w:delText xml:space="preserve"> nadlimitnej</w:delText>
        </w:r>
      </w:del>
      <w:r>
        <w:rPr>
          <w:sz w:val="22"/>
        </w:rPr>
        <w:t xml:space="preserve"> koncesie. </w:t>
      </w:r>
      <w:del w:id="2128" w:author="Karol M" w:date="2024-07-31T02:57:00Z">
        <w:r w:rsidDel="00337DD7">
          <w:rPr>
            <w:sz w:val="22"/>
          </w:rPr>
          <w:delText xml:space="preserve">Ak ide o inú zmenu zmluvy, rámcovej dohody alebo koncesnej zmluvy ako je uvedená v predchádzajúcej vete, poskytovateľ </w:delText>
        </w:r>
        <w:r w:rsidR="00EE2EEE" w:rsidDel="00337DD7">
          <w:rPr>
            <w:sz w:val="22"/>
          </w:rPr>
          <w:delText xml:space="preserve">vykoná kontrolu </w:delText>
        </w:r>
        <w:r w:rsidDel="00337DD7">
          <w:rPr>
            <w:sz w:val="22"/>
          </w:rPr>
          <w:delText>po uzavretí dodatku, ak bol dodatok (zmena zmluvy) vyhodnotený ako rizikový na základe vykonanej rizikovej analýzy</w:delText>
        </w:r>
        <w:bookmarkEnd w:id="2125"/>
        <w:r w:rsidDel="00337DD7">
          <w:rPr>
            <w:sz w:val="22"/>
          </w:rPr>
          <w:delText>.</w:delText>
        </w:r>
      </w:del>
    </w:p>
    <w:p w14:paraId="510CC303" w14:textId="41F4AC23" w:rsidR="00637A82" w:rsidRDefault="00637A82" w:rsidP="00637A82">
      <w:pPr>
        <w:pStyle w:val="Odsekzoznamu"/>
        <w:numPr>
          <w:ilvl w:val="0"/>
          <w:numId w:val="67"/>
        </w:numPr>
        <w:spacing w:before="120" w:after="120" w:line="240" w:lineRule="auto"/>
        <w:ind w:left="284" w:hanging="284"/>
        <w:contextualSpacing w:val="0"/>
        <w:jc w:val="both"/>
        <w:rPr>
          <w:sz w:val="22"/>
        </w:rPr>
      </w:pPr>
      <w:r w:rsidRPr="00F419E4">
        <w:rPr>
          <w:sz w:val="22"/>
        </w:rPr>
        <w:t xml:space="preserve">Pri kontrole dodatku po jeho podpise oboma zmluvnými stranami postupuje </w:t>
      </w:r>
      <w:r w:rsidRPr="001C4C1B">
        <w:rPr>
          <w:sz w:val="22"/>
        </w:rPr>
        <w:t>poskytovateľ</w:t>
      </w:r>
      <w:r w:rsidRPr="00F419E4">
        <w:rPr>
          <w:sz w:val="22"/>
        </w:rPr>
        <w:t xml:space="preserve"> primerane podľa pravidiel uvedených v kapitole </w:t>
      </w:r>
      <w:r w:rsidR="00EE2EEE">
        <w:rPr>
          <w:sz w:val="22"/>
        </w:rPr>
        <w:t>1.6 bod b) tohto Usmernenia</w:t>
      </w:r>
      <w:r w:rsidRPr="00F419E4">
        <w:rPr>
          <w:sz w:val="22"/>
        </w:rPr>
        <w:t xml:space="preserve">. </w:t>
      </w:r>
      <w:r>
        <w:rPr>
          <w:sz w:val="22"/>
        </w:rPr>
        <w:t>Pre potreby kontroly dodatku</w:t>
      </w:r>
      <w:r w:rsidRPr="00F419E4">
        <w:rPr>
          <w:sz w:val="22"/>
        </w:rPr>
        <w:t xml:space="preserve"> </w:t>
      </w:r>
      <w:r w:rsidRPr="00F419E4">
        <w:rPr>
          <w:sz w:val="22"/>
        </w:rPr>
        <w:lastRenderedPageBreak/>
        <w:t xml:space="preserve">prijímateľ predkladá </w:t>
      </w:r>
      <w:r w:rsidRPr="001C4C1B">
        <w:rPr>
          <w:sz w:val="22"/>
        </w:rPr>
        <w:t xml:space="preserve">dodatok </w:t>
      </w:r>
      <w:r w:rsidRPr="00F419E4">
        <w:rPr>
          <w:sz w:val="22"/>
        </w:rPr>
        <w:t xml:space="preserve">cez </w:t>
      </w:r>
      <w:r w:rsidRPr="001C4C1B">
        <w:rPr>
          <w:sz w:val="22"/>
        </w:rPr>
        <w:t>I</w:t>
      </w:r>
      <w:r>
        <w:rPr>
          <w:sz w:val="22"/>
        </w:rPr>
        <w:t>T</w:t>
      </w:r>
      <w:r w:rsidRPr="001C4C1B">
        <w:rPr>
          <w:sz w:val="22"/>
        </w:rPr>
        <w:t>MS</w:t>
      </w:r>
      <w:r w:rsidRPr="00F419E4">
        <w:rPr>
          <w:sz w:val="22"/>
        </w:rPr>
        <w:t xml:space="preserve"> spôsobom, ktorý zabezpečí </w:t>
      </w:r>
      <w:r>
        <w:rPr>
          <w:sz w:val="22"/>
        </w:rPr>
        <w:t>identifikáciu osôb, ktoré dodatok</w:t>
      </w:r>
      <w:r w:rsidRPr="00F419E4">
        <w:rPr>
          <w:sz w:val="22"/>
        </w:rPr>
        <w:t xml:space="preserve"> podpísali, aby bolo možné overiť ich oprávnenosť konať v mene zmluvnej strany. Pokiaľ </w:t>
      </w:r>
      <w:r w:rsidR="00EE2EEE">
        <w:rPr>
          <w:sz w:val="22"/>
        </w:rPr>
        <w:t>R</w:t>
      </w:r>
      <w:r>
        <w:rPr>
          <w:sz w:val="22"/>
        </w:rPr>
        <w:t>O</w:t>
      </w:r>
      <w:r w:rsidRPr="00F419E4">
        <w:rPr>
          <w:sz w:val="22"/>
        </w:rPr>
        <w:t xml:space="preserve"> pri kontrole tohto dodatku nezistí porušenie pravidiel a postupov VO, resp. porušenie pravidiel a ustanovení legislatívy SR a EÚ, </w:t>
      </w:r>
      <w:r w:rsidR="00EE2EEE">
        <w:rPr>
          <w:sz w:val="22"/>
        </w:rPr>
        <w:t>vydá Správu z kontroly, ktorú</w:t>
      </w:r>
      <w:r>
        <w:rPr>
          <w:sz w:val="22"/>
        </w:rPr>
        <w:t xml:space="preserve"> postúpi prijímateľovi </w:t>
      </w:r>
      <w:r w:rsidR="00EE2EEE">
        <w:rPr>
          <w:sz w:val="22"/>
        </w:rPr>
        <w:t>a</w:t>
      </w:r>
      <w:r>
        <w:rPr>
          <w:sz w:val="22"/>
        </w:rPr>
        <w:t xml:space="preserve"> </w:t>
      </w:r>
      <w:r w:rsidRPr="00F419E4">
        <w:rPr>
          <w:sz w:val="22"/>
        </w:rPr>
        <w:t xml:space="preserve">predmetný dodatok schváli. Pokiaľ </w:t>
      </w:r>
      <w:r w:rsidR="00EE2EEE">
        <w:rPr>
          <w:sz w:val="22"/>
        </w:rPr>
        <w:t>R</w:t>
      </w:r>
      <w:r>
        <w:rPr>
          <w:sz w:val="22"/>
        </w:rPr>
        <w:t>O</w:t>
      </w:r>
      <w:r w:rsidRPr="00F419E4">
        <w:rPr>
          <w:sz w:val="22"/>
        </w:rPr>
        <w:t xml:space="preserve"> pri kontrole takéhoto dodatku zistí porušenie pravidiel a postupov VO, resp. porušenie pravidiel a ustanovení  legislatívy SR a EÚ, </w:t>
      </w:r>
      <w:r>
        <w:rPr>
          <w:sz w:val="22"/>
        </w:rPr>
        <w:t xml:space="preserve">ktoré mali alebo mohli mať vplyv na výsledok zadávania zákazky, ku ktorej </w:t>
      </w:r>
      <w:r w:rsidR="00EE2EEE">
        <w:rPr>
          <w:sz w:val="22"/>
        </w:rPr>
        <w:t>sa predmetný dodatok vzťahuje,</w:t>
      </w:r>
      <w:r>
        <w:rPr>
          <w:sz w:val="22"/>
        </w:rPr>
        <w:t xml:space="preserve"> vydá </w:t>
      </w:r>
      <w:r w:rsidR="00EE2EEE">
        <w:rPr>
          <w:sz w:val="22"/>
        </w:rPr>
        <w:t>Návrh správy z kontroly</w:t>
      </w:r>
      <w:r>
        <w:rPr>
          <w:sz w:val="22"/>
        </w:rPr>
        <w:t xml:space="preserve">, ktorý postúpi </w:t>
      </w:r>
      <w:r w:rsidR="0030523F">
        <w:rPr>
          <w:sz w:val="22"/>
        </w:rPr>
        <w:t xml:space="preserve">prijímateľovi a </w:t>
      </w:r>
      <w:r w:rsidR="0030523F" w:rsidRPr="00F419E4">
        <w:rPr>
          <w:sz w:val="22"/>
        </w:rPr>
        <w:t>poskytovateľ</w:t>
      </w:r>
      <w:r w:rsidR="0030523F">
        <w:rPr>
          <w:sz w:val="22"/>
        </w:rPr>
        <w:t xml:space="preserve"> v ňom </w:t>
      </w:r>
      <w:r>
        <w:rPr>
          <w:sz w:val="22"/>
        </w:rPr>
        <w:t xml:space="preserve">uplatní </w:t>
      </w:r>
      <w:r w:rsidRPr="00F419E4">
        <w:rPr>
          <w:sz w:val="22"/>
        </w:rPr>
        <w:t xml:space="preserve">ex </w:t>
      </w:r>
      <w:proofErr w:type="spellStart"/>
      <w:r w:rsidRPr="00F419E4">
        <w:rPr>
          <w:sz w:val="22"/>
        </w:rPr>
        <w:t>ante</w:t>
      </w:r>
      <w:proofErr w:type="spellEnd"/>
      <w:r w:rsidRPr="00F419E4">
        <w:rPr>
          <w:sz w:val="22"/>
        </w:rPr>
        <w:t xml:space="preserve"> finančn</w:t>
      </w:r>
      <w:r>
        <w:rPr>
          <w:sz w:val="22"/>
        </w:rPr>
        <w:t>ú</w:t>
      </w:r>
      <w:r w:rsidRPr="00F419E4">
        <w:rPr>
          <w:sz w:val="22"/>
        </w:rPr>
        <w:t xml:space="preserve"> oprav</w:t>
      </w:r>
      <w:r>
        <w:rPr>
          <w:sz w:val="22"/>
        </w:rPr>
        <w:t>u</w:t>
      </w:r>
      <w:r w:rsidRPr="00F419E4">
        <w:rPr>
          <w:sz w:val="22"/>
        </w:rPr>
        <w:t xml:space="preserve"> vzťahujúc</w:t>
      </w:r>
      <w:r>
        <w:rPr>
          <w:sz w:val="22"/>
        </w:rPr>
        <w:t>u</w:t>
      </w:r>
      <w:r w:rsidRPr="00F419E4">
        <w:rPr>
          <w:sz w:val="22"/>
        </w:rPr>
        <w:t xml:space="preserve"> sa na konkrétne porušenie.</w:t>
      </w:r>
    </w:p>
    <w:p w14:paraId="45D0D802" w14:textId="2885E341" w:rsidR="00637A82" w:rsidDel="00CF4B86" w:rsidRDefault="00637A82" w:rsidP="004935C5">
      <w:pPr>
        <w:spacing w:before="120" w:line="240" w:lineRule="auto"/>
        <w:jc w:val="both"/>
        <w:rPr>
          <w:del w:id="2129" w:author="Karol M" w:date="2024-01-26T19:02:00Z"/>
          <w:rFonts w:ascii="Times New Roman" w:hAnsi="Times New Roman" w:cs="Times New Roman"/>
        </w:rPr>
      </w:pPr>
    </w:p>
    <w:p w14:paraId="77FB94D2" w14:textId="77777777" w:rsidR="00637A82" w:rsidRDefault="00637A82" w:rsidP="004935C5">
      <w:pPr>
        <w:spacing w:before="120" w:line="240" w:lineRule="auto"/>
        <w:jc w:val="both"/>
        <w:rPr>
          <w:rFonts w:ascii="Times New Roman" w:hAnsi="Times New Roman" w:cs="Times New Roman"/>
        </w:rPr>
      </w:pPr>
    </w:p>
    <w:p w14:paraId="7B650E5F" w14:textId="7293FF2F" w:rsidR="0030523F" w:rsidRPr="00206AFF" w:rsidRDefault="008951D5" w:rsidP="0030523F">
      <w:pPr>
        <w:pStyle w:val="Nadpis2"/>
        <w:spacing w:before="120" w:after="200" w:line="240" w:lineRule="auto"/>
        <w:ind w:left="426" w:hanging="426"/>
        <w:jc w:val="both"/>
        <w:rPr>
          <w:rFonts w:ascii="Times New Roman" w:hAnsi="Times New Roman" w:cs="Times New Roman"/>
          <w:b w:val="0"/>
          <w:sz w:val="24"/>
          <w:szCs w:val="24"/>
        </w:rPr>
      </w:pPr>
      <w:bookmarkStart w:id="2130" w:name="_Toc177626898"/>
      <w:ins w:id="2131" w:author="Karol M" w:date="2024-07-31T07:49:00Z">
        <w:r>
          <w:rPr>
            <w:rFonts w:ascii="Times New Roman" w:hAnsi="Times New Roman" w:cs="Times New Roman"/>
            <w:color w:val="auto"/>
            <w:sz w:val="24"/>
            <w:szCs w:val="24"/>
          </w:rPr>
          <w:t>e</w:t>
        </w:r>
      </w:ins>
      <w:del w:id="2132" w:author="Karol M" w:date="2024-07-31T07:49:00Z">
        <w:r w:rsidR="0030523F" w:rsidDel="008951D5">
          <w:rPr>
            <w:rFonts w:ascii="Times New Roman" w:hAnsi="Times New Roman" w:cs="Times New Roman"/>
            <w:color w:val="auto"/>
            <w:sz w:val="24"/>
            <w:szCs w:val="24"/>
          </w:rPr>
          <w:delText>f</w:delText>
        </w:r>
      </w:del>
      <w:r w:rsidR="0030523F" w:rsidRPr="00206AFF">
        <w:rPr>
          <w:rFonts w:ascii="Times New Roman" w:hAnsi="Times New Roman" w:cs="Times New Roman"/>
          <w:color w:val="auto"/>
          <w:sz w:val="24"/>
          <w:szCs w:val="24"/>
        </w:rPr>
        <w:t xml:space="preserve">) </w:t>
      </w:r>
      <w:bookmarkStart w:id="2133" w:name="_Hlk157188181"/>
      <w:r w:rsidR="0030523F" w:rsidRPr="00206AFF">
        <w:rPr>
          <w:rFonts w:ascii="Times New Roman" w:hAnsi="Times New Roman" w:cs="Times New Roman"/>
          <w:color w:val="auto"/>
          <w:sz w:val="24"/>
          <w:szCs w:val="24"/>
        </w:rPr>
        <w:t>Kontrola zákaziek zadávaných na základe rámcových dohôd a zákaziek zadávaných v rámci DNS</w:t>
      </w:r>
      <w:bookmarkEnd w:id="2130"/>
      <w:bookmarkEnd w:id="2133"/>
    </w:p>
    <w:p w14:paraId="2289E4B6" w14:textId="11EA5F85" w:rsidR="00072C7C" w:rsidRPr="00F419E4" w:rsidRDefault="00072C7C" w:rsidP="00072C7C">
      <w:pPr>
        <w:numPr>
          <w:ilvl w:val="0"/>
          <w:numId w:val="68"/>
        </w:numPr>
        <w:spacing w:after="120" w:line="240" w:lineRule="auto"/>
        <w:jc w:val="both"/>
        <w:rPr>
          <w:rFonts w:ascii="Times New Roman" w:eastAsia="Times New Roman" w:hAnsi="Times New Roman"/>
          <w:lang w:eastAsia="sk-SK"/>
        </w:rPr>
      </w:pPr>
      <w:bookmarkStart w:id="2134" w:name="_Hlk157669364"/>
      <w:r>
        <w:rPr>
          <w:rFonts w:ascii="Times New Roman" w:eastAsia="Times New Roman" w:hAnsi="Times New Roman"/>
          <w:lang w:eastAsia="sk-SK"/>
        </w:rPr>
        <w:t xml:space="preserve">Predbežná kontrola </w:t>
      </w:r>
      <w:r w:rsidRPr="00F419E4">
        <w:rPr>
          <w:rFonts w:ascii="Times New Roman" w:eastAsia="Times New Roman" w:hAnsi="Times New Roman"/>
          <w:lang w:eastAsia="sk-SK"/>
        </w:rPr>
        <w:t>v prípade zákaziek zadávaných na základe rámcovej dohody</w:t>
      </w:r>
      <w:r w:rsidR="00EC539F">
        <w:rPr>
          <w:rFonts w:ascii="Times New Roman" w:eastAsia="Times New Roman" w:hAnsi="Times New Roman"/>
          <w:lang w:eastAsia="sk-SK"/>
        </w:rPr>
        <w:t xml:space="preserve"> </w:t>
      </w:r>
      <w:r w:rsidR="00EC539F" w:rsidRPr="00F419E4">
        <w:rPr>
          <w:rFonts w:ascii="Times New Roman" w:eastAsia="Times New Roman" w:hAnsi="Times New Roman"/>
          <w:lang w:eastAsia="sk-SK"/>
        </w:rPr>
        <w:t xml:space="preserve">sa </w:t>
      </w:r>
      <w:r w:rsidR="00EC539F">
        <w:rPr>
          <w:rFonts w:ascii="Times New Roman" w:eastAsia="Times New Roman" w:hAnsi="Times New Roman"/>
          <w:lang w:eastAsia="sk-SK"/>
        </w:rPr>
        <w:t>zo strany RO</w:t>
      </w:r>
      <w:r w:rsidRPr="00F419E4">
        <w:rPr>
          <w:rFonts w:ascii="Times New Roman" w:eastAsia="Times New Roman" w:hAnsi="Times New Roman"/>
          <w:lang w:eastAsia="sk-SK"/>
        </w:rPr>
        <w:t xml:space="preserve"> nevykonáva bez ohľadu na ich hodnotu</w:t>
      </w:r>
      <w:bookmarkEnd w:id="2134"/>
      <w:r w:rsidRPr="00F419E4">
        <w:rPr>
          <w:rFonts w:ascii="Times New Roman" w:eastAsia="Times New Roman" w:hAnsi="Times New Roman"/>
          <w:lang w:eastAsia="sk-SK"/>
        </w:rPr>
        <w:t>.</w:t>
      </w:r>
    </w:p>
    <w:p w14:paraId="1F17EC77" w14:textId="2F327D8F" w:rsidR="00072C7C" w:rsidRPr="00F419E4" w:rsidRDefault="005552CE" w:rsidP="00072C7C">
      <w:pPr>
        <w:numPr>
          <w:ilvl w:val="0"/>
          <w:numId w:val="68"/>
        </w:numPr>
        <w:spacing w:after="120" w:line="240" w:lineRule="auto"/>
        <w:jc w:val="both"/>
        <w:rPr>
          <w:rFonts w:ascii="Times New Roman" w:hAnsi="Times New Roman"/>
        </w:rPr>
      </w:pPr>
      <w:bookmarkStart w:id="2135" w:name="_Hlk157669395"/>
      <w:r>
        <w:rPr>
          <w:rFonts w:ascii="Times New Roman" w:eastAsia="Times New Roman" w:hAnsi="Times New Roman"/>
          <w:lang w:eastAsia="sk-SK"/>
        </w:rPr>
        <w:t>R</w:t>
      </w:r>
      <w:r w:rsidR="00072C7C">
        <w:rPr>
          <w:rFonts w:ascii="Times New Roman" w:eastAsia="Times New Roman" w:hAnsi="Times New Roman"/>
          <w:lang w:eastAsia="sk-SK"/>
        </w:rPr>
        <w:t xml:space="preserve">O vykoná kontrolu po uzavretí zmluvy, ak ide o </w:t>
      </w:r>
      <w:r w:rsidR="00072C7C" w:rsidRPr="00787686">
        <w:rPr>
          <w:rFonts w:ascii="Times New Roman" w:eastAsia="Times New Roman" w:hAnsi="Times New Roman"/>
          <w:lang w:eastAsia="sk-SK"/>
        </w:rPr>
        <w:t>zákazku zadanú na základe rámcovej dohody v hodnote finančného limitu nadlimitnej zákazky</w:t>
      </w:r>
      <w:r w:rsidR="00072C7C">
        <w:rPr>
          <w:rFonts w:ascii="Times New Roman" w:eastAsia="Times New Roman" w:hAnsi="Times New Roman"/>
          <w:lang w:eastAsia="sk-SK"/>
        </w:rPr>
        <w:t xml:space="preserve">. V prípade, ak ide o inú </w:t>
      </w:r>
      <w:ins w:id="2136" w:author="Karol M" w:date="2024-07-31T03:00:00Z">
        <w:r w:rsidR="00337DD7" w:rsidRPr="00787686">
          <w:rPr>
            <w:rFonts w:ascii="Times New Roman" w:eastAsia="Times New Roman" w:hAnsi="Times New Roman"/>
            <w:lang w:eastAsia="sk-SK"/>
          </w:rPr>
          <w:t>hodnot</w:t>
        </w:r>
      </w:ins>
      <w:ins w:id="2137" w:author="Karol M" w:date="2024-07-31T03:01:00Z">
        <w:r w:rsidR="00337DD7">
          <w:rPr>
            <w:rFonts w:ascii="Times New Roman" w:eastAsia="Times New Roman" w:hAnsi="Times New Roman"/>
            <w:lang w:eastAsia="sk-SK"/>
          </w:rPr>
          <w:t>u</w:t>
        </w:r>
      </w:ins>
      <w:ins w:id="2138" w:author="Karol M" w:date="2024-07-31T03:00:00Z">
        <w:r w:rsidR="00337DD7" w:rsidRPr="00787686">
          <w:rPr>
            <w:rFonts w:ascii="Times New Roman" w:eastAsia="Times New Roman" w:hAnsi="Times New Roman"/>
            <w:lang w:eastAsia="sk-SK"/>
          </w:rPr>
          <w:t xml:space="preserve"> finančného limitu </w:t>
        </w:r>
      </w:ins>
      <w:ins w:id="2139" w:author="Karol M" w:date="2024-07-31T03:01:00Z">
        <w:r w:rsidR="00337DD7">
          <w:rPr>
            <w:rFonts w:ascii="Times New Roman" w:eastAsia="Times New Roman" w:hAnsi="Times New Roman"/>
            <w:lang w:eastAsia="sk-SK"/>
          </w:rPr>
          <w:t xml:space="preserve">zadanej </w:t>
        </w:r>
      </w:ins>
      <w:ins w:id="2140" w:author="Karol M" w:date="2024-07-31T03:07:00Z">
        <w:r w:rsidR="00337DD7">
          <w:rPr>
            <w:rFonts w:ascii="Times New Roman" w:eastAsia="Times New Roman" w:hAnsi="Times New Roman"/>
            <w:lang w:eastAsia="sk-SK"/>
          </w:rPr>
          <w:t xml:space="preserve">čiastkovej </w:t>
        </w:r>
      </w:ins>
      <w:ins w:id="2141" w:author="Karol M" w:date="2024-07-31T03:01:00Z">
        <w:r w:rsidR="00337DD7">
          <w:rPr>
            <w:rFonts w:ascii="Times New Roman" w:eastAsia="Times New Roman" w:hAnsi="Times New Roman"/>
            <w:lang w:eastAsia="sk-SK"/>
          </w:rPr>
          <w:t xml:space="preserve">zákazky </w:t>
        </w:r>
      </w:ins>
      <w:r w:rsidR="00072C7C">
        <w:rPr>
          <w:rFonts w:ascii="Times New Roman" w:eastAsia="Times New Roman" w:hAnsi="Times New Roman"/>
          <w:lang w:eastAsia="sk-SK"/>
        </w:rPr>
        <w:t>ako nadlimitnú</w:t>
      </w:r>
      <w:ins w:id="2142" w:author="Karol M" w:date="2024-07-31T03:01:00Z">
        <w:r w:rsidR="00337DD7">
          <w:rPr>
            <w:rFonts w:ascii="Times New Roman" w:eastAsia="Times New Roman" w:hAnsi="Times New Roman"/>
            <w:lang w:eastAsia="sk-SK"/>
          </w:rPr>
          <w:t xml:space="preserve">, </w:t>
        </w:r>
      </w:ins>
      <w:ins w:id="2143" w:author="Karol M" w:date="2024-07-31T03:04:00Z">
        <w:r w:rsidR="00337DD7" w:rsidRPr="00337DD7">
          <w:rPr>
            <w:rFonts w:ascii="Times New Roman" w:eastAsia="Times New Roman" w:hAnsi="Times New Roman"/>
            <w:lang w:eastAsia="sk-SK"/>
          </w:rPr>
          <w:t xml:space="preserve">môže prijímateľ predložiť kompletnú dokumentáciu k zákazke aj súčasne so </w:t>
        </w:r>
        <w:proofErr w:type="spellStart"/>
        <w:r w:rsidR="00337DD7" w:rsidRPr="00337DD7">
          <w:rPr>
            <w:rFonts w:ascii="Times New Roman" w:eastAsia="Times New Roman" w:hAnsi="Times New Roman"/>
            <w:lang w:eastAsia="sk-SK"/>
          </w:rPr>
          <w:t>ŽoP</w:t>
        </w:r>
        <w:proofErr w:type="spellEnd"/>
        <w:r w:rsidR="00337DD7" w:rsidRPr="00337DD7">
          <w:rPr>
            <w:rFonts w:ascii="Times New Roman" w:eastAsia="Times New Roman" w:hAnsi="Times New Roman"/>
            <w:lang w:eastAsia="sk-SK"/>
          </w:rPr>
          <w:t>, ktorá obsahuje nárokované výdavky súvisiace so zadaním predmetnej čiastkovej zákazky</w:t>
        </w:r>
      </w:ins>
      <w:ins w:id="2144" w:author="Karol M" w:date="2024-07-31T03:05:00Z">
        <w:r w:rsidR="00337DD7">
          <w:rPr>
            <w:rFonts w:ascii="Times New Roman" w:eastAsia="Times New Roman" w:hAnsi="Times New Roman"/>
            <w:lang w:eastAsia="sk-SK"/>
          </w:rPr>
          <w:t xml:space="preserve">, pričom </w:t>
        </w:r>
      </w:ins>
      <w:ins w:id="2145" w:author="Karol M" w:date="2024-07-31T03:01:00Z">
        <w:r w:rsidR="00337DD7">
          <w:rPr>
            <w:rFonts w:ascii="Times New Roman" w:eastAsia="Times New Roman" w:hAnsi="Times New Roman"/>
            <w:lang w:eastAsia="sk-SK"/>
          </w:rPr>
          <w:t xml:space="preserve">vo vzťahu k </w:t>
        </w:r>
      </w:ins>
      <w:del w:id="2146" w:author="Karol M" w:date="2024-07-31T03:02:00Z">
        <w:r w:rsidR="00072C7C" w:rsidRPr="00A62A04" w:rsidDel="00337DD7">
          <w:rPr>
            <w:rFonts w:ascii="Times New Roman" w:eastAsia="Times New Roman" w:hAnsi="Times New Roman"/>
            <w:lang w:eastAsia="sk-SK"/>
          </w:rPr>
          <w:delText xml:space="preserve"> </w:delText>
        </w:r>
      </w:del>
      <w:r w:rsidR="00072C7C" w:rsidRPr="00787686">
        <w:rPr>
          <w:rFonts w:ascii="Times New Roman" w:eastAsia="Times New Roman" w:hAnsi="Times New Roman"/>
          <w:lang w:eastAsia="sk-SK"/>
        </w:rPr>
        <w:t>zákazk</w:t>
      </w:r>
      <w:del w:id="2147" w:author="Karol M" w:date="2024-07-31T03:02:00Z">
        <w:r w:rsidR="00072C7C" w:rsidRPr="00787686" w:rsidDel="00337DD7">
          <w:rPr>
            <w:rFonts w:ascii="Times New Roman" w:eastAsia="Times New Roman" w:hAnsi="Times New Roman"/>
            <w:lang w:eastAsia="sk-SK"/>
          </w:rPr>
          <w:delText>u</w:delText>
        </w:r>
      </w:del>
      <w:ins w:id="2148" w:author="Karol M" w:date="2024-07-31T03:02:00Z">
        <w:r w:rsidR="00337DD7">
          <w:rPr>
            <w:rFonts w:ascii="Times New Roman" w:eastAsia="Times New Roman" w:hAnsi="Times New Roman"/>
            <w:lang w:eastAsia="sk-SK"/>
          </w:rPr>
          <w:t>e</w:t>
        </w:r>
      </w:ins>
      <w:r w:rsidR="00072C7C" w:rsidRPr="00787686">
        <w:rPr>
          <w:rFonts w:ascii="Times New Roman" w:eastAsia="Times New Roman" w:hAnsi="Times New Roman"/>
          <w:lang w:eastAsia="sk-SK"/>
        </w:rPr>
        <w:t> </w:t>
      </w:r>
      <w:del w:id="2149" w:author="Karol M" w:date="2024-07-31T03:02:00Z">
        <w:r w:rsidR="00072C7C" w:rsidRPr="00787686" w:rsidDel="00337DD7">
          <w:rPr>
            <w:rFonts w:ascii="Times New Roman" w:eastAsia="Times New Roman" w:hAnsi="Times New Roman"/>
            <w:lang w:eastAsia="sk-SK"/>
          </w:rPr>
          <w:delText xml:space="preserve">zadanú </w:delText>
        </w:r>
      </w:del>
      <w:ins w:id="2150" w:author="Karol M" w:date="2024-07-31T03:02:00Z">
        <w:r w:rsidR="00337DD7" w:rsidRPr="00787686">
          <w:rPr>
            <w:rFonts w:ascii="Times New Roman" w:eastAsia="Times New Roman" w:hAnsi="Times New Roman"/>
            <w:lang w:eastAsia="sk-SK"/>
          </w:rPr>
          <w:t>zadan</w:t>
        </w:r>
        <w:r w:rsidR="00337DD7">
          <w:rPr>
            <w:rFonts w:ascii="Times New Roman" w:eastAsia="Times New Roman" w:hAnsi="Times New Roman"/>
            <w:lang w:eastAsia="sk-SK"/>
          </w:rPr>
          <w:t>ej</w:t>
        </w:r>
        <w:r w:rsidR="00337DD7" w:rsidRPr="00787686">
          <w:rPr>
            <w:rFonts w:ascii="Times New Roman" w:eastAsia="Times New Roman" w:hAnsi="Times New Roman"/>
            <w:lang w:eastAsia="sk-SK"/>
          </w:rPr>
          <w:t xml:space="preserve"> </w:t>
        </w:r>
      </w:ins>
      <w:r w:rsidR="00072C7C" w:rsidRPr="00787686">
        <w:rPr>
          <w:rFonts w:ascii="Times New Roman" w:eastAsia="Times New Roman" w:hAnsi="Times New Roman"/>
          <w:lang w:eastAsia="sk-SK"/>
        </w:rPr>
        <w:t>na základe rámcovej dohody</w:t>
      </w:r>
      <w:del w:id="2151" w:author="Karol M" w:date="2024-07-31T03:01:00Z">
        <w:r w:rsidR="00072C7C" w:rsidDel="00337DD7">
          <w:rPr>
            <w:rFonts w:ascii="Times New Roman" w:eastAsia="Times New Roman" w:hAnsi="Times New Roman"/>
            <w:lang w:eastAsia="sk-SK"/>
          </w:rPr>
          <w:delText>,</w:delText>
        </w:r>
      </w:del>
      <w:r w:rsidR="00072C7C">
        <w:rPr>
          <w:rFonts w:ascii="Times New Roman" w:eastAsia="Times New Roman" w:hAnsi="Times New Roman"/>
          <w:lang w:eastAsia="sk-SK"/>
        </w:rPr>
        <w:t xml:space="preserve"> </w:t>
      </w:r>
      <w:r w:rsidR="00AC791C">
        <w:rPr>
          <w:rFonts w:ascii="Times New Roman" w:eastAsia="Times New Roman" w:hAnsi="Times New Roman"/>
          <w:lang w:eastAsia="sk-SK"/>
        </w:rPr>
        <w:t>R</w:t>
      </w:r>
      <w:r w:rsidR="00072C7C">
        <w:rPr>
          <w:rFonts w:ascii="Times New Roman" w:eastAsia="Times New Roman" w:hAnsi="Times New Roman"/>
          <w:lang w:eastAsia="sk-SK"/>
        </w:rPr>
        <w:t>O vykoná kontrolu po uzavretí zmluvy</w:t>
      </w:r>
      <w:del w:id="2152" w:author="Karol M" w:date="2024-07-31T03:02:00Z">
        <w:r w:rsidR="00072C7C" w:rsidDel="00337DD7">
          <w:rPr>
            <w:rFonts w:ascii="Times New Roman" w:eastAsia="Times New Roman" w:hAnsi="Times New Roman"/>
            <w:lang w:eastAsia="sk-SK"/>
          </w:rPr>
          <w:delText>, ak bol</w:delText>
        </w:r>
        <w:r w:rsidR="00AC791C" w:rsidDel="00337DD7">
          <w:rPr>
            <w:rFonts w:ascii="Times New Roman" w:eastAsia="Times New Roman" w:hAnsi="Times New Roman"/>
            <w:lang w:eastAsia="sk-SK"/>
          </w:rPr>
          <w:delText>a čiastková zákazka na základe ní</w:delText>
        </w:r>
        <w:r w:rsidR="00072C7C" w:rsidDel="00337DD7">
          <w:rPr>
            <w:rFonts w:ascii="Times New Roman" w:eastAsia="Times New Roman" w:hAnsi="Times New Roman"/>
            <w:lang w:eastAsia="sk-SK"/>
          </w:rPr>
          <w:delText>m vykonanej rizikovej analýzy vyhodnotená ako riziková</w:delText>
        </w:r>
      </w:del>
      <w:bookmarkEnd w:id="2135"/>
      <w:r w:rsidR="00072C7C">
        <w:rPr>
          <w:rFonts w:ascii="Times New Roman" w:eastAsia="Times New Roman" w:hAnsi="Times New Roman"/>
          <w:lang w:eastAsia="sk-SK"/>
        </w:rPr>
        <w:t xml:space="preserve">. </w:t>
      </w:r>
    </w:p>
    <w:p w14:paraId="73D75C9B" w14:textId="76BD98AD" w:rsidR="00072C7C" w:rsidRPr="00F419E4" w:rsidDel="009A16FF" w:rsidRDefault="00072C7C" w:rsidP="00072C7C">
      <w:pPr>
        <w:pStyle w:val="Odsekzoznamu"/>
        <w:numPr>
          <w:ilvl w:val="0"/>
          <w:numId w:val="68"/>
        </w:numPr>
        <w:spacing w:before="120" w:after="120" w:line="240" w:lineRule="auto"/>
        <w:contextualSpacing w:val="0"/>
        <w:jc w:val="both"/>
        <w:rPr>
          <w:del w:id="2153" w:author="Karol M" w:date="2024-07-31T07:54:00Z"/>
          <w:sz w:val="22"/>
        </w:rPr>
      </w:pPr>
      <w:r w:rsidRPr="00F419E4">
        <w:rPr>
          <w:sz w:val="22"/>
        </w:rPr>
        <w:t>Čiastková zákazka zadávaná na základe rámcovej dohody môže mať formu písomnej zmluvy alebo objednávky, prípadne iného dokladu, ktorý jednoznačne a hodnoverne preukazuje formálne a vecné naplnenie predmetu zákazky.</w:t>
      </w:r>
      <w:del w:id="2154" w:author="Karol M" w:date="2024-07-31T03:03:00Z">
        <w:r w:rsidRPr="00F419E4" w:rsidDel="00337DD7">
          <w:rPr>
            <w:sz w:val="22"/>
          </w:rPr>
          <w:delText xml:space="preserve"> Uvedené pravidlo platí aj v prípade čiastkových zákaziek v hodnote nadlimitnej zákazky alebo podlimitnej zákazky.</w:delText>
        </w:r>
      </w:del>
    </w:p>
    <w:p w14:paraId="28089C2C" w14:textId="150144BF" w:rsidR="00072C7C" w:rsidRPr="00F419E4" w:rsidDel="009A16FF" w:rsidRDefault="00072C7C">
      <w:pPr>
        <w:pStyle w:val="Odsekzoznamu"/>
        <w:numPr>
          <w:ilvl w:val="0"/>
          <w:numId w:val="68"/>
        </w:numPr>
        <w:spacing w:before="120" w:after="120" w:line="240" w:lineRule="auto"/>
        <w:contextualSpacing w:val="0"/>
        <w:jc w:val="both"/>
        <w:rPr>
          <w:del w:id="2155" w:author="Karol M" w:date="2024-07-31T07:54:00Z"/>
        </w:rPr>
      </w:pPr>
      <w:del w:id="2156" w:author="Karol M" w:date="2024-07-31T07:54:00Z">
        <w:r w:rsidRPr="00F419E4" w:rsidDel="009A16FF">
          <w:delText>Ak hodnota čiastkovej zákazky zadanej na základe rámcovej dohody predstavuje</w:delText>
        </w:r>
        <w:r w:rsidRPr="00F419E4" w:rsidDel="009A16FF">
          <w:br/>
          <w:delText>z pohľadu finančného limitu zákazku s nízkou hodnotou</w:delText>
        </w:r>
        <w:r w:rsidDel="009A16FF">
          <w:delText xml:space="preserve"> podľa § 117 ZVO</w:delText>
        </w:r>
        <w:r w:rsidRPr="00F419E4" w:rsidDel="009A16FF">
          <w:delText xml:space="preserve">, môže prijímateľ predložiť </w:delText>
        </w:r>
        <w:r w:rsidDel="009A16FF">
          <w:delText xml:space="preserve">kompletnú </w:delText>
        </w:r>
        <w:r w:rsidRPr="00F419E4" w:rsidDel="009A16FF">
          <w:delText xml:space="preserve">dokumentáciu </w:delText>
        </w:r>
        <w:r w:rsidDel="009A16FF">
          <w:delText xml:space="preserve">k zákazke </w:delText>
        </w:r>
        <w:r w:rsidRPr="00F419E4" w:rsidDel="009A16FF">
          <w:delText xml:space="preserve">aj súčasne so ŽoP, ktorá obsahuje </w:delText>
        </w:r>
        <w:r w:rsidDel="009A16FF">
          <w:delText>nárokované</w:delText>
        </w:r>
        <w:r w:rsidRPr="00F419E4" w:rsidDel="009A16FF">
          <w:delText xml:space="preserve"> výdavky súvisiace so zadaním predmetnej čiastkovej zákazky. Uvedené pravidlo sa týka aj čiastkovej zákazky vo finančnom limite </w:delText>
        </w:r>
        <w:r w:rsidDel="009A16FF">
          <w:delText xml:space="preserve">nadlimitnej zákazky alebo </w:delText>
        </w:r>
        <w:r w:rsidRPr="00F419E4" w:rsidDel="009A16FF">
          <w:delText>podlimitnej zákazky, ktorá má charakter objednávky, ak bola zadávaná na základe rámcovej dohody bez opätovného otvorenia súťaže.</w:delText>
        </w:r>
      </w:del>
    </w:p>
    <w:p w14:paraId="43756AA2" w14:textId="77777777" w:rsidR="009A16FF" w:rsidRDefault="009A16FF" w:rsidP="009A16FF">
      <w:pPr>
        <w:pStyle w:val="Odsekzoznamu"/>
        <w:numPr>
          <w:ilvl w:val="0"/>
          <w:numId w:val="68"/>
        </w:numPr>
        <w:spacing w:before="120" w:after="120" w:line="240" w:lineRule="auto"/>
        <w:contextualSpacing w:val="0"/>
        <w:jc w:val="both"/>
        <w:rPr>
          <w:ins w:id="2157" w:author="Karol M" w:date="2024-07-31T07:54:00Z"/>
        </w:rPr>
      </w:pPr>
    </w:p>
    <w:p w14:paraId="6D5C132E" w14:textId="6CB6FF84" w:rsidR="00072C7C" w:rsidRPr="00F419E4" w:rsidRDefault="00072C7C" w:rsidP="00072C7C">
      <w:pPr>
        <w:pStyle w:val="Odsekzoznamu"/>
        <w:numPr>
          <w:ilvl w:val="0"/>
          <w:numId w:val="68"/>
        </w:numPr>
        <w:spacing w:before="120" w:after="120" w:line="240" w:lineRule="auto"/>
        <w:contextualSpacing w:val="0"/>
        <w:jc w:val="both"/>
        <w:rPr>
          <w:sz w:val="22"/>
        </w:rPr>
      </w:pPr>
      <w:r w:rsidRPr="00F419E4">
        <w:rPr>
          <w:sz w:val="22"/>
        </w:rPr>
        <w:t>Ak má čiastková zákazka charakter objednávky, je objednávka evidovaná v </w:t>
      </w:r>
      <w:r>
        <w:rPr>
          <w:sz w:val="22"/>
        </w:rPr>
        <w:t>ITMS</w:t>
      </w:r>
      <w:r w:rsidRPr="00F419E4">
        <w:rPr>
          <w:sz w:val="22"/>
        </w:rPr>
        <w:t>. V prípade, ak má byť výsledkom zadávania čiastkovej zákazky na základe rámcovej dohody písomná zmluva, na základe ktorej sa zadávajú objednávky, eviduje sa v </w:t>
      </w:r>
      <w:r>
        <w:rPr>
          <w:sz w:val="22"/>
        </w:rPr>
        <w:t>ITMS</w:t>
      </w:r>
      <w:r w:rsidRPr="00F419E4">
        <w:rPr>
          <w:sz w:val="22"/>
        </w:rPr>
        <w:t xml:space="preserve"> iba čiastková zmluva a objednávky budú evidované na úrovni tejto čiastkovej zmluvy.</w:t>
      </w:r>
    </w:p>
    <w:p w14:paraId="0058CBB1" w14:textId="77777777" w:rsidR="00072C7C" w:rsidRPr="00F419E4" w:rsidRDefault="00072C7C" w:rsidP="00072C7C">
      <w:pPr>
        <w:pStyle w:val="Odsekzoznamu"/>
        <w:numPr>
          <w:ilvl w:val="0"/>
          <w:numId w:val="68"/>
        </w:numPr>
        <w:spacing w:before="120" w:after="120" w:line="240" w:lineRule="auto"/>
        <w:contextualSpacing w:val="0"/>
        <w:jc w:val="both"/>
        <w:rPr>
          <w:sz w:val="22"/>
        </w:rPr>
      </w:pPr>
      <w:bookmarkStart w:id="2158" w:name="_Hlk157669507"/>
      <w:r>
        <w:rPr>
          <w:sz w:val="22"/>
        </w:rPr>
        <w:t xml:space="preserve">Predmetom </w:t>
      </w:r>
      <w:r w:rsidRPr="00F419E4">
        <w:rPr>
          <w:sz w:val="22"/>
        </w:rPr>
        <w:t>kontroly zákaziek zadaných na základe rámcovej dohody by mala byť najmä kontrola súladu čiastkového plnenia s predmetom rámcovej dohody, kontrola postupu zadania zák</w:t>
      </w:r>
      <w:r>
        <w:rPr>
          <w:sz w:val="22"/>
        </w:rPr>
        <w:t xml:space="preserve">azky v nadväznosti na § 83 ZVO </w:t>
      </w:r>
      <w:r w:rsidRPr="00F419E4">
        <w:rPr>
          <w:sz w:val="22"/>
        </w:rPr>
        <w:t>s dôrazom na kontrolu postupu prijímateľa v prípade, ak je rámcová dohoda uzavretá s viacerými hospodárskymi subjektmi. Predmetom kontroly je aj kontrola podpísania čiastkovej zmluvy oprávnenými osobami, ak sa vyžaduje písomná forma zmluvy, jej zverejnenie v súlade so zákonom o slobodnom prístupe k informáciám a pod.</w:t>
      </w:r>
    </w:p>
    <w:p w14:paraId="698B0211" w14:textId="716A638A" w:rsidR="00072C7C" w:rsidRPr="00F419E4" w:rsidRDefault="00072C7C" w:rsidP="00072C7C">
      <w:pPr>
        <w:pStyle w:val="Odsekzoznamu"/>
        <w:numPr>
          <w:ilvl w:val="0"/>
          <w:numId w:val="68"/>
        </w:numPr>
        <w:spacing w:before="120" w:after="120" w:line="240" w:lineRule="auto"/>
        <w:contextualSpacing w:val="0"/>
        <w:jc w:val="both"/>
        <w:rPr>
          <w:sz w:val="22"/>
        </w:rPr>
      </w:pPr>
      <w:r w:rsidRPr="00F419E4">
        <w:rPr>
          <w:sz w:val="22"/>
        </w:rPr>
        <w:t xml:space="preserve">Na kontrolu DNS a zákaziek zadávaných v rámci DNS, sa primerane vzťahujú všeobecné ustanovenia k výkonu kontroly VO uvedené </w:t>
      </w:r>
      <w:r>
        <w:rPr>
          <w:sz w:val="22"/>
        </w:rPr>
        <w:t>v</w:t>
      </w:r>
      <w:r w:rsidR="00AC791C">
        <w:rPr>
          <w:sz w:val="22"/>
        </w:rPr>
        <w:t> tomto Usmernení</w:t>
      </w:r>
      <w:r w:rsidRPr="00F419E4">
        <w:rPr>
          <w:sz w:val="22"/>
        </w:rPr>
        <w:t>.</w:t>
      </w:r>
      <w:bookmarkEnd w:id="2158"/>
      <w:r w:rsidRPr="00F419E4">
        <w:rPr>
          <w:sz w:val="22"/>
        </w:rPr>
        <w:t xml:space="preserve"> </w:t>
      </w:r>
    </w:p>
    <w:p w14:paraId="14DB2BEF" w14:textId="69BA7225" w:rsidR="00072C7C" w:rsidRPr="00F419E4" w:rsidRDefault="00AC791C" w:rsidP="00072C7C">
      <w:pPr>
        <w:pStyle w:val="Odsekzoznamu"/>
        <w:numPr>
          <w:ilvl w:val="0"/>
          <w:numId w:val="68"/>
        </w:numPr>
        <w:spacing w:before="120" w:after="120" w:line="240" w:lineRule="auto"/>
        <w:contextualSpacing w:val="0"/>
        <w:jc w:val="both"/>
        <w:rPr>
          <w:sz w:val="22"/>
        </w:rPr>
      </w:pPr>
      <w:r>
        <w:rPr>
          <w:sz w:val="22"/>
        </w:rPr>
        <w:t>R</w:t>
      </w:r>
      <w:r w:rsidR="00072C7C">
        <w:rPr>
          <w:sz w:val="22"/>
        </w:rPr>
        <w:t xml:space="preserve">O vykoná predbežnú kontrolu pred oznámením zámeru zriadiť dynamický nákupný systém s predpokladanou hodnotou vo finančnom limite nadlimitnej zákazky. </w:t>
      </w:r>
      <w:r w:rsidR="00072C7C" w:rsidRPr="00F419E4">
        <w:rPr>
          <w:sz w:val="22"/>
        </w:rPr>
        <w:t xml:space="preserve">Predmetom </w:t>
      </w:r>
      <w:r w:rsidR="00072C7C">
        <w:rPr>
          <w:sz w:val="22"/>
        </w:rPr>
        <w:t xml:space="preserve">predbežnej kontroly </w:t>
      </w:r>
      <w:r w:rsidR="00072C7C" w:rsidRPr="00F419E4">
        <w:rPr>
          <w:sz w:val="22"/>
        </w:rPr>
        <w:t>je najmä:</w:t>
      </w:r>
    </w:p>
    <w:p w14:paraId="373124F3" w14:textId="77777777" w:rsidR="00072C7C" w:rsidRPr="00F419E4" w:rsidRDefault="00072C7C" w:rsidP="00072C7C">
      <w:pPr>
        <w:pStyle w:val="Odsekzoznamu"/>
        <w:spacing w:after="0" w:line="240" w:lineRule="auto"/>
        <w:ind w:left="357"/>
        <w:contextualSpacing w:val="0"/>
        <w:jc w:val="both"/>
        <w:rPr>
          <w:sz w:val="22"/>
        </w:rPr>
      </w:pPr>
      <w:r w:rsidRPr="00F419E4">
        <w:rPr>
          <w:sz w:val="22"/>
        </w:rPr>
        <w:t>a) určenie PHZ,</w:t>
      </w:r>
    </w:p>
    <w:p w14:paraId="73634FCC" w14:textId="77777777" w:rsidR="00072C7C" w:rsidRPr="00F419E4" w:rsidRDefault="00072C7C" w:rsidP="00072C7C">
      <w:pPr>
        <w:pStyle w:val="Odsekzoznamu"/>
        <w:spacing w:after="0" w:line="240" w:lineRule="auto"/>
        <w:ind w:left="357"/>
        <w:contextualSpacing w:val="0"/>
        <w:jc w:val="both"/>
        <w:rPr>
          <w:sz w:val="22"/>
        </w:rPr>
      </w:pPr>
      <w:r w:rsidRPr="00F419E4">
        <w:rPr>
          <w:sz w:val="22"/>
        </w:rPr>
        <w:t xml:space="preserve">b) oznámenie o vyhlásení VO, </w:t>
      </w:r>
    </w:p>
    <w:p w14:paraId="43F936ED" w14:textId="77777777" w:rsidR="00072C7C" w:rsidRPr="00F419E4" w:rsidRDefault="00072C7C" w:rsidP="00072C7C">
      <w:pPr>
        <w:pStyle w:val="Odsekzoznamu"/>
        <w:spacing w:after="0" w:line="240" w:lineRule="auto"/>
        <w:ind w:left="357"/>
        <w:contextualSpacing w:val="0"/>
        <w:jc w:val="both"/>
        <w:rPr>
          <w:sz w:val="22"/>
        </w:rPr>
      </w:pPr>
      <w:r w:rsidRPr="00F419E4">
        <w:rPr>
          <w:sz w:val="22"/>
        </w:rPr>
        <w:t>c) súťažné podklady,</w:t>
      </w:r>
    </w:p>
    <w:p w14:paraId="4ABCF8A4" w14:textId="77777777" w:rsidR="00072C7C" w:rsidRPr="00F419E4" w:rsidRDefault="00072C7C" w:rsidP="00072C7C">
      <w:pPr>
        <w:pStyle w:val="Odsekzoznamu"/>
        <w:spacing w:after="0" w:line="240" w:lineRule="auto"/>
        <w:ind w:left="357"/>
        <w:contextualSpacing w:val="0"/>
        <w:jc w:val="both"/>
        <w:rPr>
          <w:sz w:val="22"/>
        </w:rPr>
      </w:pPr>
      <w:r w:rsidRPr="00F419E4">
        <w:rPr>
          <w:sz w:val="22"/>
        </w:rPr>
        <w:t xml:space="preserve">d) všeobecné podmienky používania a zriadenia DNS podľa § 58 a </w:t>
      </w:r>
      <w:proofErr w:type="spellStart"/>
      <w:r w:rsidRPr="00F419E4">
        <w:rPr>
          <w:sz w:val="22"/>
        </w:rPr>
        <w:t>nasl</w:t>
      </w:r>
      <w:proofErr w:type="spellEnd"/>
      <w:r w:rsidRPr="00F419E4">
        <w:rPr>
          <w:sz w:val="22"/>
        </w:rPr>
        <w:t>. ZVO,</w:t>
      </w:r>
    </w:p>
    <w:p w14:paraId="4E9B7D8D" w14:textId="1450348B" w:rsidR="00072C7C" w:rsidRPr="00F419E4" w:rsidRDefault="00072C7C" w:rsidP="00072C7C">
      <w:pPr>
        <w:pStyle w:val="Odsekzoznamu"/>
        <w:spacing w:after="0" w:line="240" w:lineRule="auto"/>
        <w:ind w:left="357"/>
        <w:contextualSpacing w:val="0"/>
        <w:jc w:val="both"/>
        <w:rPr>
          <w:sz w:val="22"/>
        </w:rPr>
      </w:pPr>
      <w:r w:rsidRPr="00F419E4">
        <w:rPr>
          <w:sz w:val="22"/>
        </w:rPr>
        <w:t xml:space="preserve">e) posúdenie, či </w:t>
      </w:r>
      <w:r>
        <w:rPr>
          <w:sz w:val="22"/>
        </w:rPr>
        <w:t xml:space="preserve">zámer zriadiť </w:t>
      </w:r>
      <w:r w:rsidRPr="00F419E4">
        <w:rPr>
          <w:sz w:val="22"/>
        </w:rPr>
        <w:t xml:space="preserve">DNS </w:t>
      </w:r>
      <w:r>
        <w:rPr>
          <w:sz w:val="22"/>
        </w:rPr>
        <w:t xml:space="preserve">sa týka </w:t>
      </w:r>
      <w:r w:rsidRPr="00F419E4">
        <w:rPr>
          <w:sz w:val="22"/>
        </w:rPr>
        <w:t>obstarávani</w:t>
      </w:r>
      <w:r>
        <w:rPr>
          <w:sz w:val="22"/>
        </w:rPr>
        <w:t>a</w:t>
      </w:r>
      <w:r w:rsidRPr="00F419E4">
        <w:rPr>
          <w:sz w:val="22"/>
        </w:rPr>
        <w:t xml:space="preserve"> tovarov, stavebných prác alebo služieb, ktoré sú bežne dostupné na trhu</w:t>
      </w:r>
      <w:r>
        <w:rPr>
          <w:sz w:val="22"/>
        </w:rPr>
        <w:t xml:space="preserve"> (</w:t>
      </w:r>
      <w:r w:rsidRPr="007E27BA">
        <w:rPr>
          <w:sz w:val="22"/>
        </w:rPr>
        <w:t xml:space="preserve">test bežnej dostupnosti podľa prílohy č. </w:t>
      </w:r>
      <w:r w:rsidR="007B58D0">
        <w:rPr>
          <w:sz w:val="22"/>
        </w:rPr>
        <w:t>1</w:t>
      </w:r>
      <w:del w:id="2159" w:author="Karol M" w:date="2024-08-16T08:06:00Z">
        <w:r w:rsidR="00900881" w:rsidDel="00DF35B8">
          <w:rPr>
            <w:sz w:val="22"/>
          </w:rPr>
          <w:delText>1</w:delText>
        </w:r>
      </w:del>
      <w:ins w:id="2160" w:author="Karol M" w:date="2024-08-16T08:06:00Z">
        <w:r w:rsidR="00DF35B8">
          <w:rPr>
            <w:sz w:val="22"/>
          </w:rPr>
          <w:t>2</w:t>
        </w:r>
      </w:ins>
      <w:r w:rsidRPr="007E27BA">
        <w:rPr>
          <w:sz w:val="22"/>
        </w:rPr>
        <w:t xml:space="preserve"> </w:t>
      </w:r>
      <w:r w:rsidR="00AC791C" w:rsidRPr="007E27BA">
        <w:rPr>
          <w:sz w:val="22"/>
        </w:rPr>
        <w:t>tohto Usmernenia</w:t>
      </w:r>
      <w:r w:rsidRPr="006D6D62">
        <w:rPr>
          <w:sz w:val="22"/>
        </w:rPr>
        <w:t>)</w:t>
      </w:r>
      <w:r w:rsidRPr="006814D2">
        <w:rPr>
          <w:sz w:val="22"/>
        </w:rPr>
        <w:t>.</w:t>
      </w:r>
      <w:r w:rsidRPr="00F419E4">
        <w:rPr>
          <w:sz w:val="22"/>
        </w:rPr>
        <w:t xml:space="preserve"> </w:t>
      </w:r>
    </w:p>
    <w:p w14:paraId="3E2C591F" w14:textId="5C3BE50D" w:rsidR="00072C7C" w:rsidRPr="00F419E4" w:rsidRDefault="00072C7C" w:rsidP="00072C7C">
      <w:pPr>
        <w:pStyle w:val="Odsekzoznamu"/>
        <w:numPr>
          <w:ilvl w:val="0"/>
          <w:numId w:val="68"/>
        </w:numPr>
        <w:spacing w:before="120" w:after="120" w:line="240" w:lineRule="auto"/>
        <w:contextualSpacing w:val="0"/>
        <w:jc w:val="both"/>
        <w:rPr>
          <w:sz w:val="22"/>
        </w:rPr>
      </w:pPr>
      <w:r>
        <w:rPr>
          <w:sz w:val="22"/>
        </w:rPr>
        <w:t>Z</w:t>
      </w:r>
      <w:r w:rsidRPr="00F419E4">
        <w:rPr>
          <w:sz w:val="22"/>
        </w:rPr>
        <w:t xml:space="preserve">riadenie DNS </w:t>
      </w:r>
      <w:r>
        <w:rPr>
          <w:sz w:val="22"/>
        </w:rPr>
        <w:t xml:space="preserve">bude </w:t>
      </w:r>
      <w:r w:rsidRPr="00F419E4">
        <w:rPr>
          <w:sz w:val="22"/>
        </w:rPr>
        <w:t>predmetom kontroly súčasne s</w:t>
      </w:r>
      <w:r>
        <w:rPr>
          <w:sz w:val="22"/>
        </w:rPr>
        <w:t xml:space="preserve"> kontrolou</w:t>
      </w:r>
      <w:r w:rsidRPr="00F419E4">
        <w:rPr>
          <w:sz w:val="22"/>
        </w:rPr>
        <w:t xml:space="preserve"> </w:t>
      </w:r>
      <w:r>
        <w:rPr>
          <w:sz w:val="22"/>
        </w:rPr>
        <w:t xml:space="preserve">tej </w:t>
      </w:r>
      <w:r w:rsidRPr="00F419E4">
        <w:rPr>
          <w:sz w:val="22"/>
        </w:rPr>
        <w:t>zákazk</w:t>
      </w:r>
      <w:r>
        <w:rPr>
          <w:sz w:val="22"/>
        </w:rPr>
        <w:t>y</w:t>
      </w:r>
      <w:r w:rsidRPr="00F419E4">
        <w:rPr>
          <w:sz w:val="22"/>
        </w:rPr>
        <w:t xml:space="preserve"> zadávan</w:t>
      </w:r>
      <w:r>
        <w:rPr>
          <w:sz w:val="22"/>
        </w:rPr>
        <w:t>ej</w:t>
      </w:r>
      <w:r w:rsidRPr="00F419E4">
        <w:rPr>
          <w:sz w:val="22"/>
        </w:rPr>
        <w:t xml:space="preserve"> v rámci DNS</w:t>
      </w:r>
      <w:r>
        <w:rPr>
          <w:sz w:val="22"/>
        </w:rPr>
        <w:t xml:space="preserve"> vo fáze po uzavretí zmluvy, ktorá bude predmetom kontroly </w:t>
      </w:r>
      <w:r w:rsidR="00AC791C">
        <w:rPr>
          <w:sz w:val="22"/>
        </w:rPr>
        <w:t>RO</w:t>
      </w:r>
      <w:r w:rsidRPr="00F419E4">
        <w:rPr>
          <w:sz w:val="22"/>
        </w:rPr>
        <w:t>.</w:t>
      </w:r>
      <w:r>
        <w:rPr>
          <w:sz w:val="22"/>
        </w:rPr>
        <w:t xml:space="preserve"> V prípadoch, keď hospodársky subjekt podal žiadosť o účasť po uplynutí pôvodnej lehoty na predloženie žiadosti o účasť, </w:t>
      </w:r>
      <w:r w:rsidR="00994615">
        <w:rPr>
          <w:sz w:val="22"/>
        </w:rPr>
        <w:t>RO</w:t>
      </w:r>
      <w:r>
        <w:rPr>
          <w:sz w:val="22"/>
        </w:rPr>
        <w:t xml:space="preserve"> v rámci kontroly čiastkovej zákazky vo fáze po uzavretí zmluvy skontroluje aj správnosť vyhodnotenia takejto žiadosti o účasť.</w:t>
      </w:r>
    </w:p>
    <w:p w14:paraId="4663DE5E" w14:textId="77777777" w:rsidR="00072C7C" w:rsidRDefault="00072C7C" w:rsidP="00072C7C">
      <w:pPr>
        <w:pStyle w:val="Odsekzoznamu"/>
        <w:numPr>
          <w:ilvl w:val="0"/>
          <w:numId w:val="68"/>
        </w:numPr>
        <w:spacing w:before="120" w:after="120" w:line="240" w:lineRule="auto"/>
        <w:ind w:left="284" w:hanging="284"/>
        <w:contextualSpacing w:val="0"/>
        <w:jc w:val="both"/>
        <w:rPr>
          <w:sz w:val="22"/>
        </w:rPr>
      </w:pPr>
      <w:r w:rsidRPr="0066099F">
        <w:rPr>
          <w:sz w:val="22"/>
        </w:rPr>
        <w:lastRenderedPageBreak/>
        <w:t xml:space="preserve"> </w:t>
      </w:r>
      <w:bookmarkStart w:id="2161" w:name="_Hlk157669567"/>
      <w:r w:rsidRPr="0066099F">
        <w:rPr>
          <w:sz w:val="22"/>
        </w:rPr>
        <w:t xml:space="preserve">Predbežná kontrola sa v prípade kontroly zákaziek zadávaných v rámci DNS nevykonáva. </w:t>
      </w:r>
    </w:p>
    <w:p w14:paraId="00568967" w14:textId="07FDB40F" w:rsidR="00072C7C" w:rsidRPr="0066099F" w:rsidRDefault="00994615" w:rsidP="00072C7C">
      <w:pPr>
        <w:numPr>
          <w:ilvl w:val="0"/>
          <w:numId w:val="68"/>
        </w:numPr>
        <w:spacing w:after="120" w:line="240" w:lineRule="auto"/>
        <w:jc w:val="both"/>
        <w:rPr>
          <w:rFonts w:ascii="Times New Roman" w:hAnsi="Times New Roman"/>
        </w:rPr>
      </w:pPr>
      <w:r>
        <w:rPr>
          <w:rFonts w:ascii="Times New Roman" w:eastAsia="Times New Roman" w:hAnsi="Times New Roman"/>
          <w:lang w:eastAsia="sk-SK"/>
        </w:rPr>
        <w:t>R</w:t>
      </w:r>
      <w:r w:rsidR="00072C7C">
        <w:rPr>
          <w:rFonts w:ascii="Times New Roman" w:eastAsia="Times New Roman" w:hAnsi="Times New Roman"/>
          <w:lang w:eastAsia="sk-SK"/>
        </w:rPr>
        <w:t xml:space="preserve">O vykoná kontrolu po uzavretí zmluvy, ak ide o </w:t>
      </w:r>
      <w:r w:rsidR="00072C7C" w:rsidRPr="00787686">
        <w:rPr>
          <w:rFonts w:ascii="Times New Roman" w:eastAsia="Times New Roman" w:hAnsi="Times New Roman"/>
          <w:lang w:eastAsia="sk-SK"/>
        </w:rPr>
        <w:t xml:space="preserve">zákazku zadanú na základe </w:t>
      </w:r>
      <w:r w:rsidR="00072C7C">
        <w:rPr>
          <w:rFonts w:ascii="Times New Roman" w:eastAsia="Times New Roman" w:hAnsi="Times New Roman"/>
          <w:lang w:eastAsia="sk-SK"/>
        </w:rPr>
        <w:t xml:space="preserve">DNS </w:t>
      </w:r>
      <w:r w:rsidR="00072C7C" w:rsidRPr="00787686">
        <w:rPr>
          <w:rFonts w:ascii="Times New Roman" w:eastAsia="Times New Roman" w:hAnsi="Times New Roman"/>
          <w:lang w:eastAsia="sk-SK"/>
        </w:rPr>
        <w:t xml:space="preserve">v hodnote finančného limitu nadlimitnej zákazky ustanoveného </w:t>
      </w:r>
      <w:r w:rsidR="00072C7C">
        <w:rPr>
          <w:rFonts w:ascii="Times New Roman" w:eastAsia="Times New Roman" w:hAnsi="Times New Roman"/>
          <w:lang w:eastAsia="sk-SK"/>
        </w:rPr>
        <w:t xml:space="preserve">ZVO </w:t>
      </w:r>
      <w:r w:rsidR="00072C7C" w:rsidRPr="00787686">
        <w:rPr>
          <w:rFonts w:ascii="Times New Roman" w:eastAsia="Times New Roman" w:hAnsi="Times New Roman"/>
          <w:lang w:eastAsia="sk-SK"/>
        </w:rPr>
        <w:t>pre prijímateľa</w:t>
      </w:r>
      <w:r w:rsidR="00072C7C">
        <w:rPr>
          <w:rFonts w:ascii="Times New Roman" w:eastAsia="Times New Roman" w:hAnsi="Times New Roman"/>
          <w:lang w:eastAsia="sk-SK"/>
        </w:rPr>
        <w:t xml:space="preserve">. </w:t>
      </w:r>
      <w:del w:id="2162" w:author="Karol M" w:date="2024-07-31T03:09:00Z">
        <w:r w:rsidR="00072C7C" w:rsidDel="006B54C7">
          <w:rPr>
            <w:rFonts w:ascii="Times New Roman" w:eastAsia="Times New Roman" w:hAnsi="Times New Roman"/>
            <w:lang w:eastAsia="sk-SK"/>
          </w:rPr>
          <w:delText xml:space="preserve">V prípade, ak ide o inú </w:delText>
        </w:r>
      </w:del>
      <w:ins w:id="2163" w:author="Karol M" w:date="2024-07-31T03:08:00Z">
        <w:r w:rsidR="006B54C7">
          <w:rPr>
            <w:rFonts w:ascii="Times New Roman" w:eastAsia="Times New Roman" w:hAnsi="Times New Roman"/>
            <w:lang w:eastAsia="sk-SK"/>
          </w:rPr>
          <w:t xml:space="preserve">V prípade, ak ide o inú </w:t>
        </w:r>
        <w:r w:rsidR="006B54C7" w:rsidRPr="00787686">
          <w:rPr>
            <w:rFonts w:ascii="Times New Roman" w:eastAsia="Times New Roman" w:hAnsi="Times New Roman"/>
            <w:lang w:eastAsia="sk-SK"/>
          </w:rPr>
          <w:t>hodnot</w:t>
        </w:r>
        <w:r w:rsidR="006B54C7">
          <w:rPr>
            <w:rFonts w:ascii="Times New Roman" w:eastAsia="Times New Roman" w:hAnsi="Times New Roman"/>
            <w:lang w:eastAsia="sk-SK"/>
          </w:rPr>
          <w:t>u</w:t>
        </w:r>
        <w:r w:rsidR="006B54C7" w:rsidRPr="00787686">
          <w:rPr>
            <w:rFonts w:ascii="Times New Roman" w:eastAsia="Times New Roman" w:hAnsi="Times New Roman"/>
            <w:lang w:eastAsia="sk-SK"/>
          </w:rPr>
          <w:t xml:space="preserve"> finančného limitu </w:t>
        </w:r>
        <w:r w:rsidR="006B54C7">
          <w:rPr>
            <w:rFonts w:ascii="Times New Roman" w:eastAsia="Times New Roman" w:hAnsi="Times New Roman"/>
            <w:lang w:eastAsia="sk-SK"/>
          </w:rPr>
          <w:t xml:space="preserve">zadanej zákazky ako nadlimitnú, </w:t>
        </w:r>
        <w:r w:rsidR="006B54C7" w:rsidRPr="00337DD7">
          <w:rPr>
            <w:rFonts w:ascii="Times New Roman" w:eastAsia="Times New Roman" w:hAnsi="Times New Roman"/>
            <w:lang w:eastAsia="sk-SK"/>
          </w:rPr>
          <w:t xml:space="preserve">môže prijímateľ predložiť kompletnú dokumentáciu k zákazke aj súčasne so </w:t>
        </w:r>
        <w:proofErr w:type="spellStart"/>
        <w:r w:rsidR="006B54C7" w:rsidRPr="00337DD7">
          <w:rPr>
            <w:rFonts w:ascii="Times New Roman" w:eastAsia="Times New Roman" w:hAnsi="Times New Roman"/>
            <w:lang w:eastAsia="sk-SK"/>
          </w:rPr>
          <w:t>ŽoP</w:t>
        </w:r>
        <w:proofErr w:type="spellEnd"/>
        <w:r w:rsidR="006B54C7" w:rsidRPr="00337DD7">
          <w:rPr>
            <w:rFonts w:ascii="Times New Roman" w:eastAsia="Times New Roman" w:hAnsi="Times New Roman"/>
            <w:lang w:eastAsia="sk-SK"/>
          </w:rPr>
          <w:t>, ktorá obsahuje nárokované výdavky súvisiace so zadaním predmetnej zákazky</w:t>
        </w:r>
        <w:r w:rsidR="006B54C7">
          <w:rPr>
            <w:rFonts w:ascii="Times New Roman" w:eastAsia="Times New Roman" w:hAnsi="Times New Roman"/>
            <w:lang w:eastAsia="sk-SK"/>
          </w:rPr>
          <w:t xml:space="preserve">, pričom vo vzťahu k </w:t>
        </w:r>
        <w:r w:rsidR="006B54C7" w:rsidRPr="00787686">
          <w:rPr>
            <w:rFonts w:ascii="Times New Roman" w:eastAsia="Times New Roman" w:hAnsi="Times New Roman"/>
            <w:lang w:eastAsia="sk-SK"/>
          </w:rPr>
          <w:t>zákazk</w:t>
        </w:r>
        <w:r w:rsidR="006B54C7">
          <w:rPr>
            <w:rFonts w:ascii="Times New Roman" w:eastAsia="Times New Roman" w:hAnsi="Times New Roman"/>
            <w:lang w:eastAsia="sk-SK"/>
          </w:rPr>
          <w:t>e</w:t>
        </w:r>
        <w:r w:rsidR="006B54C7" w:rsidRPr="00787686">
          <w:rPr>
            <w:rFonts w:ascii="Times New Roman" w:eastAsia="Times New Roman" w:hAnsi="Times New Roman"/>
            <w:lang w:eastAsia="sk-SK"/>
          </w:rPr>
          <w:t> zadan</w:t>
        </w:r>
        <w:r w:rsidR="006B54C7">
          <w:rPr>
            <w:rFonts w:ascii="Times New Roman" w:eastAsia="Times New Roman" w:hAnsi="Times New Roman"/>
            <w:lang w:eastAsia="sk-SK"/>
          </w:rPr>
          <w:t>ej</w:t>
        </w:r>
      </w:ins>
      <w:ins w:id="2164" w:author="Karol M" w:date="2024-07-31T03:10:00Z">
        <w:r w:rsidR="006B54C7">
          <w:rPr>
            <w:rFonts w:ascii="Times New Roman" w:eastAsia="Times New Roman" w:hAnsi="Times New Roman"/>
            <w:lang w:eastAsia="sk-SK"/>
          </w:rPr>
          <w:t xml:space="preserve"> </w:t>
        </w:r>
        <w:r w:rsidR="006B54C7" w:rsidRPr="00787686">
          <w:rPr>
            <w:rFonts w:ascii="Times New Roman" w:eastAsia="Times New Roman" w:hAnsi="Times New Roman"/>
            <w:lang w:eastAsia="sk-SK"/>
          </w:rPr>
          <w:t xml:space="preserve">na základe </w:t>
        </w:r>
        <w:r w:rsidR="006B54C7">
          <w:rPr>
            <w:rFonts w:ascii="Times New Roman" w:eastAsia="Times New Roman" w:hAnsi="Times New Roman"/>
            <w:lang w:eastAsia="sk-SK"/>
          </w:rPr>
          <w:t>DNS vykoná RO kontrolu po uzavretí zmluvy</w:t>
        </w:r>
      </w:ins>
      <w:del w:id="2165" w:author="Karol M" w:date="2024-07-31T03:08:00Z">
        <w:r w:rsidR="00072C7C" w:rsidDel="006B54C7">
          <w:rPr>
            <w:rFonts w:ascii="Times New Roman" w:eastAsia="Times New Roman" w:hAnsi="Times New Roman"/>
            <w:lang w:eastAsia="sk-SK"/>
          </w:rPr>
          <w:delText>ako nadlimitnú</w:delText>
        </w:r>
        <w:r w:rsidR="00072C7C" w:rsidRPr="00A62A04" w:rsidDel="006B54C7">
          <w:rPr>
            <w:rFonts w:ascii="Times New Roman" w:eastAsia="Times New Roman" w:hAnsi="Times New Roman"/>
            <w:lang w:eastAsia="sk-SK"/>
          </w:rPr>
          <w:delText xml:space="preserve"> </w:delText>
        </w:r>
        <w:r w:rsidR="00072C7C" w:rsidRPr="00787686" w:rsidDel="006B54C7">
          <w:rPr>
            <w:rFonts w:ascii="Times New Roman" w:eastAsia="Times New Roman" w:hAnsi="Times New Roman"/>
            <w:lang w:eastAsia="sk-SK"/>
          </w:rPr>
          <w:delText>zákazku zadanú na základe</w:delText>
        </w:r>
        <w:r w:rsidR="00072C7C" w:rsidDel="006B54C7">
          <w:rPr>
            <w:rFonts w:ascii="Times New Roman" w:eastAsia="Times New Roman" w:hAnsi="Times New Roman"/>
            <w:lang w:eastAsia="sk-SK"/>
          </w:rPr>
          <w:delText xml:space="preserve"> DNS, </w:delText>
        </w:r>
        <w:r w:rsidDel="006B54C7">
          <w:rPr>
            <w:rFonts w:ascii="Times New Roman" w:eastAsia="Times New Roman" w:hAnsi="Times New Roman"/>
            <w:lang w:eastAsia="sk-SK"/>
          </w:rPr>
          <w:delText>R</w:delText>
        </w:r>
        <w:r w:rsidR="00072C7C" w:rsidDel="006B54C7">
          <w:rPr>
            <w:rFonts w:ascii="Times New Roman" w:eastAsia="Times New Roman" w:hAnsi="Times New Roman"/>
            <w:lang w:eastAsia="sk-SK"/>
          </w:rPr>
          <w:delText>O vykoná kontrolu po uzavretí zmluvy, ak bol</w:delText>
        </w:r>
        <w:r w:rsidDel="006B54C7">
          <w:rPr>
            <w:rFonts w:ascii="Times New Roman" w:eastAsia="Times New Roman" w:hAnsi="Times New Roman"/>
            <w:lang w:eastAsia="sk-SK"/>
          </w:rPr>
          <w:delText>a čiastková zákazka na základe ní</w:delText>
        </w:r>
        <w:r w:rsidR="00072C7C" w:rsidDel="006B54C7">
          <w:rPr>
            <w:rFonts w:ascii="Times New Roman" w:eastAsia="Times New Roman" w:hAnsi="Times New Roman"/>
            <w:lang w:eastAsia="sk-SK"/>
          </w:rPr>
          <w:delText>m vykonanej rizikovej analýzy vyhodnotená ako riziková</w:delText>
        </w:r>
      </w:del>
      <w:bookmarkEnd w:id="2161"/>
      <w:r w:rsidR="00072C7C">
        <w:rPr>
          <w:rFonts w:ascii="Times New Roman" w:eastAsia="Times New Roman" w:hAnsi="Times New Roman"/>
          <w:lang w:eastAsia="sk-SK"/>
        </w:rPr>
        <w:t xml:space="preserve">. </w:t>
      </w:r>
    </w:p>
    <w:p w14:paraId="12E1F250" w14:textId="16D1CE10" w:rsidR="00072C7C" w:rsidRPr="00382CC7" w:rsidDel="009A16FF" w:rsidRDefault="00AC7C6F" w:rsidP="00072C7C">
      <w:pPr>
        <w:pStyle w:val="Odsekzoznamu"/>
        <w:numPr>
          <w:ilvl w:val="0"/>
          <w:numId w:val="68"/>
        </w:numPr>
        <w:spacing w:before="120" w:after="120" w:line="240" w:lineRule="auto"/>
        <w:ind w:left="284" w:hanging="284"/>
        <w:contextualSpacing w:val="0"/>
        <w:jc w:val="both"/>
        <w:rPr>
          <w:del w:id="2166" w:author="Karol M" w:date="2024-07-31T07:54:00Z"/>
          <w:sz w:val="22"/>
        </w:rPr>
      </w:pPr>
      <w:r>
        <w:rPr>
          <w:sz w:val="22"/>
        </w:rPr>
        <w:t xml:space="preserve"> </w:t>
      </w:r>
      <w:r w:rsidR="00072C7C" w:rsidRPr="00F419E4">
        <w:rPr>
          <w:sz w:val="22"/>
        </w:rPr>
        <w:t>Výsledok zákazky zadávanej v rámci DNS môže mať formu písomnej zmluvy</w:t>
      </w:r>
      <w:r w:rsidR="00072C7C">
        <w:rPr>
          <w:sz w:val="22"/>
        </w:rPr>
        <w:t>, rámcovej dohody</w:t>
      </w:r>
      <w:r w:rsidR="00072C7C" w:rsidRPr="00F419E4">
        <w:rPr>
          <w:sz w:val="22"/>
        </w:rPr>
        <w:t xml:space="preserve"> alebo objednávky, ktorá jednoznačne a hodnoverne preukazuje formálne a vecné naplnenie predmetu zákazky. Uvedené pravidlo platí aj v prípade takýchto zákaziek v hodnote nadlimitnej zákazky alebo podlimitnej zákazky.</w:t>
      </w:r>
      <w:r w:rsidR="00072C7C">
        <w:rPr>
          <w:sz w:val="22"/>
        </w:rPr>
        <w:t xml:space="preserve"> </w:t>
      </w:r>
    </w:p>
    <w:p w14:paraId="01199BE4" w14:textId="3AB27EC3" w:rsidR="00072C7C" w:rsidRPr="00F419E4" w:rsidDel="009A16FF" w:rsidRDefault="00AC7C6F">
      <w:pPr>
        <w:pStyle w:val="Odsekzoznamu"/>
        <w:numPr>
          <w:ilvl w:val="0"/>
          <w:numId w:val="68"/>
        </w:numPr>
        <w:spacing w:before="120" w:after="120" w:line="240" w:lineRule="auto"/>
        <w:ind w:left="284" w:hanging="284"/>
        <w:contextualSpacing w:val="0"/>
        <w:jc w:val="both"/>
        <w:rPr>
          <w:del w:id="2167" w:author="Karol M" w:date="2024-07-31T07:54:00Z"/>
        </w:rPr>
      </w:pPr>
      <w:del w:id="2168" w:author="Karol M" w:date="2024-07-31T07:54:00Z">
        <w:r w:rsidDel="009A16FF">
          <w:delText xml:space="preserve"> </w:delText>
        </w:r>
        <w:r w:rsidR="00072C7C" w:rsidRPr="00F419E4" w:rsidDel="009A16FF">
          <w:delText xml:space="preserve">Ak zmluvná hodnota zákazky zadanej v rámci DNS predstavuje z pohľadu finančného limitu zákazku s nízkou hodnotou, môže prijímateľ predložiť dokumentáciu na kontrolu aj súčasne so ŽoP. </w:delText>
        </w:r>
      </w:del>
    </w:p>
    <w:p w14:paraId="148BDC50" w14:textId="77777777" w:rsidR="009A16FF" w:rsidRDefault="009A16FF" w:rsidP="009A16FF">
      <w:pPr>
        <w:pStyle w:val="Odsekzoznamu"/>
        <w:numPr>
          <w:ilvl w:val="0"/>
          <w:numId w:val="68"/>
        </w:numPr>
        <w:spacing w:before="120" w:after="120" w:line="240" w:lineRule="auto"/>
        <w:ind w:left="284" w:hanging="284"/>
        <w:contextualSpacing w:val="0"/>
        <w:jc w:val="both"/>
        <w:rPr>
          <w:ins w:id="2169" w:author="Karol M" w:date="2024-07-31T07:54:00Z"/>
        </w:rPr>
      </w:pPr>
    </w:p>
    <w:p w14:paraId="4E7E3DD8" w14:textId="6CB5C678" w:rsidR="00072C7C" w:rsidRPr="00F419E4" w:rsidRDefault="00AC7C6F" w:rsidP="00072C7C">
      <w:pPr>
        <w:pStyle w:val="Odsekzoznamu"/>
        <w:numPr>
          <w:ilvl w:val="0"/>
          <w:numId w:val="68"/>
        </w:numPr>
        <w:spacing w:before="120" w:after="120" w:line="240" w:lineRule="auto"/>
        <w:ind w:left="284" w:hanging="284"/>
        <w:contextualSpacing w:val="0"/>
        <w:jc w:val="both"/>
        <w:rPr>
          <w:sz w:val="22"/>
        </w:rPr>
      </w:pPr>
      <w:r>
        <w:rPr>
          <w:sz w:val="22"/>
        </w:rPr>
        <w:t xml:space="preserve"> </w:t>
      </w:r>
      <w:r w:rsidR="00072C7C" w:rsidRPr="00F419E4">
        <w:rPr>
          <w:sz w:val="22"/>
        </w:rPr>
        <w:t>Pod pojmom „zmluvná hodnota zákazky“, sa rozumie, skutočná hodnota zákazky v eur bez DPH, ktorá bude/je predmetom zmluvy alebo objednávky.</w:t>
      </w:r>
    </w:p>
    <w:p w14:paraId="5C176675" w14:textId="7777E75C" w:rsidR="00072C7C" w:rsidRPr="00F419E4" w:rsidRDefault="00AC7C6F" w:rsidP="00072C7C">
      <w:pPr>
        <w:pStyle w:val="Odsekzoznamu"/>
        <w:numPr>
          <w:ilvl w:val="0"/>
          <w:numId w:val="68"/>
        </w:numPr>
        <w:spacing w:before="120" w:after="120" w:line="240" w:lineRule="auto"/>
        <w:ind w:left="284" w:hanging="284"/>
        <w:contextualSpacing w:val="0"/>
        <w:jc w:val="both"/>
        <w:rPr>
          <w:sz w:val="22"/>
        </w:rPr>
      </w:pPr>
      <w:r>
        <w:rPr>
          <w:sz w:val="22"/>
        </w:rPr>
        <w:t xml:space="preserve"> </w:t>
      </w:r>
      <w:r w:rsidR="00072C7C" w:rsidRPr="00F419E4">
        <w:rPr>
          <w:sz w:val="22"/>
        </w:rPr>
        <w:t>Ak má zákazka v rámci DNS charakter objednávky</w:t>
      </w:r>
      <w:r w:rsidR="00072C7C">
        <w:rPr>
          <w:sz w:val="22"/>
        </w:rPr>
        <w:t>, je objednávka evidovaná v ITMS</w:t>
      </w:r>
      <w:r w:rsidR="00072C7C" w:rsidRPr="00F419E4">
        <w:rPr>
          <w:sz w:val="22"/>
        </w:rPr>
        <w:t>. V prípade, ak má byť výsledkom zadávania zákazky v rámci DNS písomná zmluva, na základe ktorej sa zadávajú objednávky, eviduje sa v</w:t>
      </w:r>
      <w:r w:rsidR="00072C7C">
        <w:rPr>
          <w:sz w:val="22"/>
        </w:rPr>
        <w:t xml:space="preserve"> ITMS </w:t>
      </w:r>
      <w:r w:rsidR="00072C7C" w:rsidRPr="00F419E4">
        <w:rPr>
          <w:sz w:val="22"/>
        </w:rPr>
        <w:t>iba čiastková zmluva a objednávky budú evidované na úrovni tejto zmluvy.</w:t>
      </w:r>
    </w:p>
    <w:p w14:paraId="08C28FF7" w14:textId="780BCB01" w:rsidR="00072C7C" w:rsidRPr="00F419E4" w:rsidRDefault="00AC7C6F" w:rsidP="00072C7C">
      <w:pPr>
        <w:pStyle w:val="Odsekzoznamu"/>
        <w:numPr>
          <w:ilvl w:val="0"/>
          <w:numId w:val="68"/>
        </w:numPr>
        <w:spacing w:before="120" w:after="120" w:line="240" w:lineRule="auto"/>
        <w:ind w:left="284" w:hanging="284"/>
        <w:contextualSpacing w:val="0"/>
        <w:jc w:val="both"/>
        <w:rPr>
          <w:sz w:val="22"/>
        </w:rPr>
      </w:pPr>
      <w:r>
        <w:rPr>
          <w:sz w:val="22"/>
        </w:rPr>
        <w:t xml:space="preserve"> </w:t>
      </w:r>
      <w:r w:rsidR="00072C7C" w:rsidRPr="00F419E4">
        <w:rPr>
          <w:sz w:val="22"/>
        </w:rPr>
        <w:t>Predmetom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w:t>
      </w:r>
      <w:r w:rsidR="00072C7C">
        <w:rPr>
          <w:sz w:val="22"/>
        </w:rPr>
        <w:t> </w:t>
      </w:r>
      <w:r w:rsidR="00072C7C" w:rsidRPr="00F419E4">
        <w:rPr>
          <w:sz w:val="22"/>
        </w:rPr>
        <w:t>účasť</w:t>
      </w:r>
      <w:r w:rsidR="00072C7C">
        <w:rPr>
          <w:sz w:val="22"/>
        </w:rPr>
        <w:t xml:space="preserve"> (kontrola vyhodnotenia žiadostí o účasť sa vykoná v zmysle pravidla podľa ods. 9 tejto kapitoly)</w:t>
      </w:r>
      <w:r w:rsidR="00072C7C" w:rsidRPr="00F419E4">
        <w:rPr>
          <w:sz w:val="22"/>
        </w:rPr>
        <w:t xml:space="preserve"> a kontrolu vyhodnotenia ponúk podľa kritérií uvedených v oznámení o vyhlásení verejného obstarávania, prípadne spresnených vo výzve na predkladanie ponúk. Predmetom kontroly je aj kontrola podpísania zmluvy oprávnenými osobami, ak sa vyžaduje písomná forma zmluvy, jej zverejnenie.</w:t>
      </w:r>
    </w:p>
    <w:p w14:paraId="38F3C8A4" w14:textId="77777777" w:rsidR="0030523F" w:rsidRDefault="0030523F" w:rsidP="004935C5">
      <w:pPr>
        <w:pStyle w:val="Nadpis2"/>
        <w:spacing w:before="120" w:after="200" w:line="240" w:lineRule="auto"/>
        <w:ind w:left="426" w:hanging="426"/>
        <w:jc w:val="both"/>
        <w:rPr>
          <w:rFonts w:ascii="Times New Roman" w:hAnsi="Times New Roman" w:cs="Times New Roman"/>
          <w:color w:val="auto"/>
          <w:sz w:val="24"/>
          <w:szCs w:val="24"/>
        </w:rPr>
      </w:pPr>
    </w:p>
    <w:p w14:paraId="4314CD9B" w14:textId="39428230" w:rsidR="0030523F" w:rsidRPr="00897ACF" w:rsidDel="00CF4B86" w:rsidRDefault="0030523F" w:rsidP="004935C5">
      <w:pPr>
        <w:spacing w:before="120" w:line="240" w:lineRule="auto"/>
        <w:jc w:val="both"/>
        <w:rPr>
          <w:del w:id="2170" w:author="Karol M" w:date="2024-01-26T19:03:00Z"/>
          <w:rFonts w:ascii="Times New Roman" w:hAnsi="Times New Roman" w:cs="Times New Roman"/>
        </w:rPr>
      </w:pPr>
    </w:p>
    <w:p w14:paraId="6849ABD5" w14:textId="1F565C99" w:rsidR="00B7188C" w:rsidRPr="00EB7329" w:rsidDel="00CF4B86" w:rsidRDefault="00B7188C" w:rsidP="004935C5">
      <w:pPr>
        <w:spacing w:before="120" w:line="240" w:lineRule="auto"/>
        <w:jc w:val="both"/>
        <w:rPr>
          <w:del w:id="2171" w:author="Karol M" w:date="2024-01-26T19:03:00Z"/>
          <w:rFonts w:ascii="Times New Roman" w:hAnsi="Times New Roman" w:cs="Times New Roman"/>
        </w:rPr>
      </w:pPr>
    </w:p>
    <w:p w14:paraId="6D51EFE8" w14:textId="77777777" w:rsidR="00CF6D97" w:rsidRPr="00196509" w:rsidRDefault="005D57F9" w:rsidP="004935C5">
      <w:pPr>
        <w:pStyle w:val="Nadpis2"/>
        <w:tabs>
          <w:tab w:val="left" w:pos="567"/>
        </w:tabs>
        <w:spacing w:before="120" w:after="200" w:line="240" w:lineRule="auto"/>
        <w:rPr>
          <w:rFonts w:ascii="Times New Roman" w:hAnsi="Times New Roman" w:cs="Times New Roman"/>
          <w:color w:val="auto"/>
          <w:sz w:val="24"/>
          <w:szCs w:val="24"/>
        </w:rPr>
      </w:pPr>
      <w:bookmarkStart w:id="2172" w:name="_Toc177626899"/>
      <w:r w:rsidRPr="00897ACF">
        <w:rPr>
          <w:rFonts w:ascii="Times New Roman" w:hAnsi="Times New Roman" w:cs="Times New Roman"/>
          <w:color w:val="auto"/>
          <w:sz w:val="24"/>
          <w:szCs w:val="24"/>
        </w:rPr>
        <w:t>1.7</w:t>
      </w:r>
      <w:r w:rsidR="00CF6D97" w:rsidRPr="00897ACF">
        <w:rPr>
          <w:rFonts w:ascii="Times New Roman" w:hAnsi="Times New Roman" w:cs="Times New Roman"/>
          <w:color w:val="auto"/>
          <w:sz w:val="24"/>
          <w:szCs w:val="24"/>
        </w:rPr>
        <w:t xml:space="preserve">  </w:t>
      </w:r>
      <w:r w:rsidRPr="00897ACF">
        <w:rPr>
          <w:rFonts w:ascii="Times New Roman" w:hAnsi="Times New Roman" w:cs="Times New Roman"/>
          <w:color w:val="auto"/>
          <w:sz w:val="24"/>
          <w:szCs w:val="24"/>
        </w:rPr>
        <w:t xml:space="preserve"> Finančné opravy</w:t>
      </w:r>
      <w:bookmarkEnd w:id="2172"/>
    </w:p>
    <w:p w14:paraId="2531F7FF" w14:textId="53643B45" w:rsidR="00994615" w:rsidRDefault="00994615" w:rsidP="004935C5">
      <w:pPr>
        <w:spacing w:before="120" w:line="240" w:lineRule="auto"/>
        <w:jc w:val="both"/>
        <w:rPr>
          <w:rFonts w:ascii="Times New Roman" w:hAnsi="Times New Roman" w:cs="Times New Roman"/>
        </w:rPr>
      </w:pPr>
      <w:r>
        <w:rPr>
          <w:rFonts w:ascii="Times New Roman" w:hAnsi="Times New Roman"/>
        </w:rPr>
        <w:t xml:space="preserve">RO </w:t>
      </w:r>
      <w:r w:rsidRPr="00351766">
        <w:rPr>
          <w:rFonts w:ascii="Times New Roman" w:hAnsi="Times New Roman"/>
        </w:rPr>
        <w:t>postupuje pri identifikovaní nedostatkov predstavujúcich porušenie pravidiel a postupov VO</w:t>
      </w:r>
      <w:r w:rsidR="00185C42">
        <w:rPr>
          <w:rFonts w:ascii="Times New Roman" w:hAnsi="Times New Roman"/>
        </w:rPr>
        <w:t xml:space="preserve"> / obstarávania</w:t>
      </w:r>
      <w:r w:rsidRPr="00351766">
        <w:rPr>
          <w:rFonts w:ascii="Times New Roman" w:hAnsi="Times New Roman"/>
        </w:rPr>
        <w:t xml:space="preserve"> podľa pravidiel uvedených v zmluve o poskytnutí NFP</w:t>
      </w:r>
      <w:r>
        <w:rPr>
          <w:rFonts w:ascii="Times New Roman" w:hAnsi="Times New Roman"/>
        </w:rPr>
        <w:t xml:space="preserve"> / rozhodnutí o schválení žiadosti o</w:t>
      </w:r>
      <w:r w:rsidR="007E27BA">
        <w:rPr>
          <w:rFonts w:ascii="Times New Roman" w:hAnsi="Times New Roman"/>
        </w:rPr>
        <w:t> </w:t>
      </w:r>
      <w:r>
        <w:rPr>
          <w:rFonts w:ascii="Times New Roman" w:hAnsi="Times New Roman"/>
        </w:rPr>
        <w:t>NFP</w:t>
      </w:r>
      <w:r w:rsidR="007E27BA">
        <w:rPr>
          <w:rFonts w:ascii="Times New Roman" w:hAnsi="Times New Roman"/>
        </w:rPr>
        <w:t>.</w:t>
      </w:r>
      <w:r>
        <w:rPr>
          <w:rFonts w:ascii="Times New Roman" w:hAnsi="Times New Roman"/>
        </w:rPr>
        <w:t xml:space="preserve"> </w:t>
      </w:r>
    </w:p>
    <w:p w14:paraId="7B6D75D6" w14:textId="77777777" w:rsidR="00431517"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Finančné opravy môžu byť uplatnené nasledovnými spôsobmi:</w:t>
      </w:r>
    </w:p>
    <w:p w14:paraId="314E9BF0" w14:textId="77777777" w:rsidR="00431517" w:rsidRPr="00EB7329" w:rsidRDefault="00431517" w:rsidP="004935C5">
      <w:pPr>
        <w:numPr>
          <w:ilvl w:val="0"/>
          <w:numId w:val="24"/>
        </w:numPr>
        <w:spacing w:before="120" w:line="240" w:lineRule="auto"/>
        <w:jc w:val="both"/>
        <w:rPr>
          <w:rFonts w:ascii="Times New Roman" w:hAnsi="Times New Roman" w:cs="Times New Roman"/>
        </w:rPr>
      </w:pPr>
      <w:r w:rsidRPr="00EB7329">
        <w:rPr>
          <w:rFonts w:ascii="Times New Roman" w:hAnsi="Times New Roman" w:cs="Times New Roman"/>
        </w:rPr>
        <w:t>ex-</w:t>
      </w:r>
      <w:proofErr w:type="spellStart"/>
      <w:r w:rsidRPr="00EB7329">
        <w:rPr>
          <w:rFonts w:ascii="Times New Roman" w:hAnsi="Times New Roman" w:cs="Times New Roman"/>
        </w:rPr>
        <w:t>ante</w:t>
      </w:r>
      <w:proofErr w:type="spellEnd"/>
      <w:r w:rsidRPr="00EB7329">
        <w:rPr>
          <w:rFonts w:ascii="Times New Roman" w:hAnsi="Times New Roman" w:cs="Times New Roman"/>
        </w:rPr>
        <w:t xml:space="preserve"> </w:t>
      </w:r>
    </w:p>
    <w:p w14:paraId="2FC11025" w14:textId="77777777" w:rsidR="00431517" w:rsidRPr="00EB7329" w:rsidRDefault="00431517" w:rsidP="004935C5">
      <w:pPr>
        <w:numPr>
          <w:ilvl w:val="0"/>
          <w:numId w:val="24"/>
        </w:numPr>
        <w:spacing w:before="120" w:line="240" w:lineRule="auto"/>
        <w:jc w:val="both"/>
        <w:rPr>
          <w:rFonts w:ascii="Times New Roman" w:hAnsi="Times New Roman" w:cs="Times New Roman"/>
        </w:rPr>
      </w:pPr>
      <w:r w:rsidRPr="00EB7329">
        <w:rPr>
          <w:rFonts w:ascii="Times New Roman" w:hAnsi="Times New Roman" w:cs="Times New Roman"/>
        </w:rPr>
        <w:t xml:space="preserve">ex-post </w:t>
      </w:r>
    </w:p>
    <w:p w14:paraId="0A1EF81A" w14:textId="4742A453" w:rsidR="00186529"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Výšku finančnej </w:t>
      </w:r>
      <w:r w:rsidR="008E1716">
        <w:rPr>
          <w:rFonts w:ascii="Times New Roman" w:hAnsi="Times New Roman" w:cs="Times New Roman"/>
        </w:rPr>
        <w:t>opravy</w:t>
      </w:r>
      <w:r w:rsidRPr="00EB7329">
        <w:rPr>
          <w:rFonts w:ascii="Times New Roman" w:hAnsi="Times New Roman" w:cs="Times New Roman"/>
        </w:rPr>
        <w:t xml:space="preserve"> stanoví orgán, ktorý porušenie pravidiel a postupov VO</w:t>
      </w:r>
      <w:r w:rsidR="00185C42">
        <w:rPr>
          <w:rFonts w:ascii="Times New Roman" w:hAnsi="Times New Roman" w:cs="Times New Roman"/>
        </w:rPr>
        <w:t xml:space="preserve"> / obstarávania</w:t>
      </w:r>
      <w:r w:rsidRPr="00EB7329">
        <w:rPr>
          <w:rFonts w:ascii="Times New Roman" w:hAnsi="Times New Roman" w:cs="Times New Roman"/>
        </w:rPr>
        <w:t xml:space="preserve"> identifikoval. </w:t>
      </w:r>
    </w:p>
    <w:p w14:paraId="47B1C4CA" w14:textId="77777777" w:rsidR="00A32EE4" w:rsidRPr="00EB7329" w:rsidRDefault="00A32EE4" w:rsidP="004935C5">
      <w:pPr>
        <w:spacing w:before="120" w:line="240" w:lineRule="auto"/>
        <w:jc w:val="both"/>
        <w:rPr>
          <w:rFonts w:ascii="Times New Roman" w:hAnsi="Times New Roman" w:cs="Times New Roman"/>
        </w:rPr>
      </w:pPr>
    </w:p>
    <w:p w14:paraId="1F052C8D" w14:textId="6A941D1A" w:rsidR="00431517" w:rsidRPr="00EB7329" w:rsidRDefault="00431517" w:rsidP="004935C5">
      <w:pPr>
        <w:spacing w:before="120" w:line="240" w:lineRule="auto"/>
        <w:jc w:val="both"/>
        <w:rPr>
          <w:rFonts w:ascii="Times New Roman" w:hAnsi="Times New Roman" w:cs="Times New Roman"/>
          <w:b/>
        </w:rPr>
      </w:pPr>
      <w:r w:rsidRPr="00EB7329">
        <w:rPr>
          <w:rFonts w:ascii="Times New Roman" w:hAnsi="Times New Roman" w:cs="Times New Roman"/>
          <w:b/>
        </w:rPr>
        <w:t xml:space="preserve">Finančné </w:t>
      </w:r>
      <w:r w:rsidR="008E1716" w:rsidRPr="00C56D36">
        <w:rPr>
          <w:rFonts w:ascii="Times New Roman" w:hAnsi="Times New Roman" w:cs="Times New Roman"/>
          <w:b/>
        </w:rPr>
        <w:t>opravy</w:t>
      </w:r>
      <w:r w:rsidRPr="00EB7329">
        <w:rPr>
          <w:rFonts w:ascii="Times New Roman" w:hAnsi="Times New Roman" w:cs="Times New Roman"/>
          <w:b/>
        </w:rPr>
        <w:t xml:space="preserve"> uplatňované ex</w:t>
      </w:r>
      <w:r w:rsidR="00620047" w:rsidRPr="00EB7329">
        <w:rPr>
          <w:rFonts w:ascii="Times New Roman" w:hAnsi="Times New Roman" w:cs="Times New Roman"/>
          <w:b/>
        </w:rPr>
        <w:t xml:space="preserve"> </w:t>
      </w:r>
      <w:proofErr w:type="spellStart"/>
      <w:r w:rsidRPr="00EB7329">
        <w:rPr>
          <w:rFonts w:ascii="Times New Roman" w:hAnsi="Times New Roman" w:cs="Times New Roman"/>
          <w:b/>
        </w:rPr>
        <w:t>ante</w:t>
      </w:r>
      <w:proofErr w:type="spellEnd"/>
    </w:p>
    <w:p w14:paraId="248AE8C1" w14:textId="7901B673" w:rsidR="00431517"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Ex</w:t>
      </w:r>
      <w:r w:rsidR="00620047" w:rsidRPr="00EB7329">
        <w:rPr>
          <w:rFonts w:ascii="Times New Roman" w:hAnsi="Times New Roman" w:cs="Times New Roman"/>
        </w:rPr>
        <w:t xml:space="preserve"> </w:t>
      </w:r>
      <w:proofErr w:type="spellStart"/>
      <w:r w:rsidRPr="00EB7329">
        <w:rPr>
          <w:rFonts w:ascii="Times New Roman" w:hAnsi="Times New Roman" w:cs="Times New Roman"/>
        </w:rPr>
        <w:t>ante</w:t>
      </w:r>
      <w:proofErr w:type="spellEnd"/>
      <w:r w:rsidRPr="00EB7329">
        <w:rPr>
          <w:rFonts w:ascii="Times New Roman" w:hAnsi="Times New Roman" w:cs="Times New Roman"/>
        </w:rPr>
        <w:t xml:space="preserve"> finančná </w:t>
      </w:r>
      <w:r w:rsidR="008E1716">
        <w:rPr>
          <w:rFonts w:ascii="Times New Roman" w:hAnsi="Times New Roman" w:cs="Times New Roman"/>
        </w:rPr>
        <w:t>opravy</w:t>
      </w:r>
      <w:r w:rsidRPr="00EB7329">
        <w:rPr>
          <w:rFonts w:ascii="Times New Roman" w:hAnsi="Times New Roman" w:cs="Times New Roman"/>
        </w:rPr>
        <w:t xml:space="preserve"> nepredstavuje neoprávnené výdavky. Prijímateľ v rámci žiadosti o platbu</w:t>
      </w:r>
      <w:r w:rsidR="00C00511" w:rsidRPr="00C00511">
        <w:rPr>
          <w:rFonts w:ascii="Times New Roman" w:hAnsi="Times New Roman" w:cs="Times New Roman"/>
        </w:rPr>
        <w:t xml:space="preserve"> </w:t>
      </w:r>
      <w:r w:rsidR="00C00511">
        <w:rPr>
          <w:rFonts w:ascii="Times New Roman" w:hAnsi="Times New Roman" w:cs="Times New Roman"/>
        </w:rPr>
        <w:t xml:space="preserve">typu: </w:t>
      </w:r>
      <w:r w:rsidR="00C00511" w:rsidRPr="00C456E7">
        <w:rPr>
          <w:rFonts w:ascii="Times New Roman" w:hAnsi="Times New Roman" w:cs="Times New Roman"/>
        </w:rPr>
        <w:t>zúčtovanie zálohovej platby</w:t>
      </w:r>
      <w:r w:rsidR="00C00511">
        <w:rPr>
          <w:rFonts w:ascii="Times New Roman" w:hAnsi="Times New Roman" w:cs="Times New Roman"/>
        </w:rPr>
        <w:t xml:space="preserve">, </w:t>
      </w:r>
      <w:r w:rsidR="00C00511" w:rsidRPr="00C456E7">
        <w:rPr>
          <w:rFonts w:ascii="Times New Roman" w:hAnsi="Times New Roman" w:cs="Times New Roman"/>
        </w:rPr>
        <w:t xml:space="preserve">zúčtovanie </w:t>
      </w:r>
      <w:proofErr w:type="spellStart"/>
      <w:r w:rsidR="00C00511" w:rsidRPr="00C456E7">
        <w:rPr>
          <w:rFonts w:ascii="Times New Roman" w:hAnsi="Times New Roman" w:cs="Times New Roman"/>
        </w:rPr>
        <w:t>predfinancovania</w:t>
      </w:r>
      <w:proofErr w:type="spellEnd"/>
      <w:r w:rsidR="00C00511" w:rsidRPr="00C456E7">
        <w:rPr>
          <w:rFonts w:ascii="Times New Roman" w:hAnsi="Times New Roman" w:cs="Times New Roman"/>
        </w:rPr>
        <w:t>, priebežná platba</w:t>
      </w:r>
      <w:r w:rsidR="00C00511">
        <w:rPr>
          <w:rFonts w:ascii="Times New Roman" w:hAnsi="Times New Roman" w:cs="Times New Roman"/>
        </w:rPr>
        <w:t>,</w:t>
      </w:r>
      <w:r w:rsidR="00C00511" w:rsidRPr="00EB7329">
        <w:rPr>
          <w:rFonts w:ascii="Times New Roman" w:hAnsi="Times New Roman" w:cs="Times New Roman"/>
        </w:rPr>
        <w:t xml:space="preserve"> </w:t>
      </w:r>
      <w:r w:rsidRPr="00EB7329">
        <w:rPr>
          <w:rFonts w:ascii="Times New Roman" w:hAnsi="Times New Roman" w:cs="Times New Roman"/>
        </w:rPr>
        <w:t xml:space="preserve"> zníži výšku každého výdavku, ktorý je predmetom</w:t>
      </w:r>
      <w:r w:rsidR="008E1716">
        <w:rPr>
          <w:rFonts w:ascii="Times New Roman" w:hAnsi="Times New Roman" w:cs="Times New Roman"/>
        </w:rPr>
        <w:t xml:space="preserve"> finančnej</w:t>
      </w:r>
      <w:r w:rsidRPr="00EB7329">
        <w:rPr>
          <w:rFonts w:ascii="Times New Roman" w:hAnsi="Times New Roman" w:cs="Times New Roman"/>
        </w:rPr>
        <w:t xml:space="preserve"> </w:t>
      </w:r>
      <w:r w:rsidR="008E1716">
        <w:rPr>
          <w:rFonts w:ascii="Times New Roman" w:hAnsi="Times New Roman" w:cs="Times New Roman"/>
        </w:rPr>
        <w:t>opravy</w:t>
      </w:r>
      <w:r w:rsidRPr="00EB7329">
        <w:rPr>
          <w:rFonts w:ascii="Times New Roman" w:hAnsi="Times New Roman" w:cs="Times New Roman"/>
        </w:rPr>
        <w:t xml:space="preserve">, o výšku </w:t>
      </w:r>
      <w:r w:rsidR="008E1716">
        <w:rPr>
          <w:rFonts w:ascii="Times New Roman" w:hAnsi="Times New Roman" w:cs="Times New Roman"/>
        </w:rPr>
        <w:t>finančnej opravy</w:t>
      </w:r>
      <w:r w:rsidRPr="00EB7329">
        <w:rPr>
          <w:rFonts w:ascii="Times New Roman" w:hAnsi="Times New Roman" w:cs="Times New Roman"/>
        </w:rPr>
        <w:t xml:space="preserve">. </w:t>
      </w:r>
    </w:p>
    <w:p w14:paraId="3EA59106" w14:textId="77777777" w:rsidR="0029574B" w:rsidRDefault="0029574B" w:rsidP="004935C5">
      <w:pPr>
        <w:spacing w:before="120" w:line="240" w:lineRule="auto"/>
        <w:jc w:val="both"/>
        <w:rPr>
          <w:ins w:id="2173" w:author="Peter Eimannsberger" w:date="2024-09-11T13:38:00Z"/>
          <w:rFonts w:ascii="Times New Roman" w:hAnsi="Times New Roman" w:cs="Times New Roman"/>
          <w:b/>
        </w:rPr>
      </w:pPr>
    </w:p>
    <w:p w14:paraId="59450AC1" w14:textId="77777777" w:rsidR="0029574B" w:rsidRDefault="0029574B" w:rsidP="004935C5">
      <w:pPr>
        <w:spacing w:before="120" w:line="240" w:lineRule="auto"/>
        <w:jc w:val="both"/>
        <w:rPr>
          <w:ins w:id="2174" w:author="Peter Eimannsberger" w:date="2024-09-11T13:38:00Z"/>
          <w:rFonts w:ascii="Times New Roman" w:hAnsi="Times New Roman" w:cs="Times New Roman"/>
          <w:b/>
        </w:rPr>
      </w:pPr>
    </w:p>
    <w:p w14:paraId="000FEB31" w14:textId="514182D5" w:rsidR="00431517" w:rsidRPr="00EB7329" w:rsidRDefault="00431517" w:rsidP="004935C5">
      <w:pPr>
        <w:spacing w:before="120" w:line="240" w:lineRule="auto"/>
        <w:jc w:val="both"/>
        <w:rPr>
          <w:rFonts w:ascii="Times New Roman" w:hAnsi="Times New Roman" w:cs="Times New Roman"/>
          <w:b/>
        </w:rPr>
      </w:pPr>
      <w:r w:rsidRPr="00EB7329">
        <w:rPr>
          <w:rFonts w:ascii="Times New Roman" w:hAnsi="Times New Roman" w:cs="Times New Roman"/>
          <w:b/>
        </w:rPr>
        <w:lastRenderedPageBreak/>
        <w:t xml:space="preserve">Finančné </w:t>
      </w:r>
      <w:r w:rsidR="008E1716" w:rsidRPr="00835DF8">
        <w:rPr>
          <w:rFonts w:ascii="Times New Roman" w:hAnsi="Times New Roman" w:cs="Times New Roman"/>
          <w:b/>
        </w:rPr>
        <w:t>opravy</w:t>
      </w:r>
      <w:r w:rsidRPr="00C00511">
        <w:rPr>
          <w:rFonts w:ascii="Times New Roman" w:hAnsi="Times New Roman" w:cs="Times New Roman"/>
          <w:b/>
        </w:rPr>
        <w:t xml:space="preserve"> </w:t>
      </w:r>
      <w:r w:rsidRPr="00EB7329">
        <w:rPr>
          <w:rFonts w:ascii="Times New Roman" w:hAnsi="Times New Roman" w:cs="Times New Roman"/>
          <w:b/>
        </w:rPr>
        <w:t>uplatňované ex</w:t>
      </w:r>
      <w:r w:rsidR="00620047" w:rsidRPr="00EB7329">
        <w:rPr>
          <w:rFonts w:ascii="Times New Roman" w:hAnsi="Times New Roman" w:cs="Times New Roman"/>
          <w:b/>
        </w:rPr>
        <w:t xml:space="preserve"> </w:t>
      </w:r>
      <w:r w:rsidRPr="00EB7329">
        <w:rPr>
          <w:rFonts w:ascii="Times New Roman" w:hAnsi="Times New Roman" w:cs="Times New Roman"/>
          <w:b/>
        </w:rPr>
        <w:t>post</w:t>
      </w:r>
    </w:p>
    <w:p w14:paraId="7DBE5751" w14:textId="2CE063F3" w:rsidR="00431517"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Ex</w:t>
      </w:r>
      <w:r w:rsidR="00620047" w:rsidRPr="00EB7329">
        <w:rPr>
          <w:rFonts w:ascii="Times New Roman" w:hAnsi="Times New Roman" w:cs="Times New Roman"/>
        </w:rPr>
        <w:t xml:space="preserve"> </w:t>
      </w:r>
      <w:r w:rsidRPr="00EB7329">
        <w:rPr>
          <w:rFonts w:ascii="Times New Roman" w:hAnsi="Times New Roman" w:cs="Times New Roman"/>
        </w:rPr>
        <w:t xml:space="preserve">post finančná </w:t>
      </w:r>
      <w:r w:rsidR="008E1716">
        <w:rPr>
          <w:rFonts w:ascii="Times New Roman" w:hAnsi="Times New Roman" w:cs="Times New Roman"/>
        </w:rPr>
        <w:t>oprava</w:t>
      </w:r>
      <w:r w:rsidRPr="00EB7329">
        <w:rPr>
          <w:rFonts w:ascii="Times New Roman" w:hAnsi="Times New Roman" w:cs="Times New Roman"/>
        </w:rPr>
        <w:t xml:space="preserve"> predstavuje neoprávnené výdavky oznámené prijímateľovi formou Správy z administratívnej finančnej kontroly, resp. oznámenia ku žiadosti o platbu </w:t>
      </w:r>
      <w:r w:rsidR="00C00511">
        <w:rPr>
          <w:rFonts w:ascii="Times New Roman" w:hAnsi="Times New Roman" w:cs="Times New Roman"/>
        </w:rPr>
        <w:t xml:space="preserve">typu: </w:t>
      </w:r>
      <w:r w:rsidR="00C00511" w:rsidRPr="00C456E7">
        <w:rPr>
          <w:rFonts w:ascii="Times New Roman" w:hAnsi="Times New Roman" w:cs="Times New Roman"/>
        </w:rPr>
        <w:t>zúčtovanie zálohovej platby</w:t>
      </w:r>
      <w:r w:rsidR="00C00511">
        <w:rPr>
          <w:rFonts w:ascii="Times New Roman" w:hAnsi="Times New Roman" w:cs="Times New Roman"/>
        </w:rPr>
        <w:t xml:space="preserve">, </w:t>
      </w:r>
      <w:r w:rsidR="00C00511" w:rsidRPr="00C456E7">
        <w:rPr>
          <w:rFonts w:ascii="Times New Roman" w:hAnsi="Times New Roman" w:cs="Times New Roman"/>
        </w:rPr>
        <w:t xml:space="preserve">zúčtovanie </w:t>
      </w:r>
      <w:proofErr w:type="spellStart"/>
      <w:r w:rsidR="00C00511" w:rsidRPr="00C456E7">
        <w:rPr>
          <w:rFonts w:ascii="Times New Roman" w:hAnsi="Times New Roman" w:cs="Times New Roman"/>
        </w:rPr>
        <w:t>predfinancovania</w:t>
      </w:r>
      <w:proofErr w:type="spellEnd"/>
      <w:r w:rsidR="00C00511" w:rsidRPr="00C456E7">
        <w:rPr>
          <w:rFonts w:ascii="Times New Roman" w:hAnsi="Times New Roman" w:cs="Times New Roman"/>
        </w:rPr>
        <w:t>, priebežná platba</w:t>
      </w:r>
      <w:r w:rsidR="00C00511">
        <w:rPr>
          <w:rFonts w:ascii="Times New Roman" w:hAnsi="Times New Roman" w:cs="Times New Roman"/>
        </w:rPr>
        <w:t>,</w:t>
      </w:r>
      <w:del w:id="2175" w:author="Karol M" w:date="2024-06-24T09:19:00Z">
        <w:r w:rsidR="0073604C" w:rsidRPr="00EB7329" w:rsidDel="009E523B">
          <w:rPr>
            <w:rFonts w:ascii="Times New Roman" w:hAnsi="Times New Roman" w:cs="Times New Roman"/>
          </w:rPr>
          <w:delText>,</w:delText>
        </w:r>
      </w:del>
      <w:r w:rsidR="0073604C" w:rsidRPr="00EB7329">
        <w:rPr>
          <w:rFonts w:ascii="Times New Roman" w:hAnsi="Times New Roman" w:cs="Times New Roman"/>
        </w:rPr>
        <w:t xml:space="preserve"> ktoré zasiela prijímateľovi</w:t>
      </w:r>
      <w:ins w:id="2176" w:author="Peter Eimannsberger" w:date="2024-09-19T08:23:00Z">
        <w:r w:rsidR="008C2A02">
          <w:rPr>
            <w:rFonts w:ascii="Times New Roman" w:hAnsi="Times New Roman" w:cs="Times New Roman"/>
          </w:rPr>
          <w:t xml:space="preserve"> odbor platieb, ktorý zároveň plní funkciu platobnej jednotky (ďalej aj ako</w:t>
        </w:r>
      </w:ins>
      <w:r w:rsidR="0073604C" w:rsidRPr="00EB7329">
        <w:rPr>
          <w:rFonts w:ascii="Times New Roman" w:hAnsi="Times New Roman" w:cs="Times New Roman"/>
        </w:rPr>
        <w:t xml:space="preserve"> </w:t>
      </w:r>
      <w:ins w:id="2177" w:author="Peter Eimannsberger" w:date="2024-09-19T08:23:00Z">
        <w:r w:rsidR="008C2A02">
          <w:rPr>
            <w:rFonts w:ascii="Times New Roman" w:hAnsi="Times New Roman" w:cs="Times New Roman"/>
          </w:rPr>
          <w:t>,,</w:t>
        </w:r>
      </w:ins>
      <w:ins w:id="2178" w:author="Peter Eimannsberger" w:date="2024-09-11T13:31:00Z">
        <w:r w:rsidR="004F678D">
          <w:rPr>
            <w:rFonts w:ascii="Times New Roman" w:hAnsi="Times New Roman" w:cs="Times New Roman"/>
          </w:rPr>
          <w:t>OP</w:t>
        </w:r>
      </w:ins>
      <w:ins w:id="2179" w:author="Peter Eimannsberger" w:date="2024-09-19T08:23:00Z">
        <w:r w:rsidR="008C2A02">
          <w:rPr>
            <w:rFonts w:ascii="Times New Roman" w:hAnsi="Times New Roman" w:cs="Times New Roman"/>
          </w:rPr>
          <w:t>/PJ‘‘)</w:t>
        </w:r>
      </w:ins>
      <w:del w:id="2180" w:author="Peter Eimannsberger" w:date="2024-09-11T13:31:00Z">
        <w:r w:rsidR="0030290E" w:rsidRPr="00EB7329" w:rsidDel="004F678D">
          <w:rPr>
            <w:rFonts w:ascii="Times New Roman" w:hAnsi="Times New Roman" w:cs="Times New Roman"/>
          </w:rPr>
          <w:delText>PJ</w:delText>
        </w:r>
      </w:del>
      <w:ins w:id="2181" w:author="Karol M" w:date="2024-06-24T09:19:00Z">
        <w:r w:rsidR="009E523B">
          <w:rPr>
            <w:rFonts w:ascii="Times New Roman" w:hAnsi="Times New Roman" w:cs="Times New Roman"/>
          </w:rPr>
          <w:t xml:space="preserve"> za RO</w:t>
        </w:r>
      </w:ins>
      <w:r w:rsidR="0073604C" w:rsidRPr="00EB7329">
        <w:rPr>
          <w:rFonts w:ascii="Times New Roman" w:hAnsi="Times New Roman" w:cs="Times New Roman"/>
        </w:rPr>
        <w:t xml:space="preserve">. </w:t>
      </w:r>
    </w:p>
    <w:p w14:paraId="0A28B830" w14:textId="6A1AE53C" w:rsidR="00CF6D97" w:rsidRPr="00EB7329" w:rsidRDefault="00CF6D97" w:rsidP="004935C5">
      <w:pPr>
        <w:spacing w:before="120" w:line="240" w:lineRule="auto"/>
        <w:jc w:val="both"/>
        <w:rPr>
          <w:rFonts w:ascii="Times New Roman" w:hAnsi="Times New Roman" w:cs="Times New Roman"/>
        </w:rPr>
      </w:pPr>
      <w:r w:rsidRPr="00EB7329">
        <w:rPr>
          <w:rFonts w:ascii="Times New Roman" w:hAnsi="Times New Roman" w:cs="Times New Roman"/>
        </w:rPr>
        <w:t>V</w:t>
      </w:r>
      <w:r w:rsidR="000B32E3" w:rsidRPr="00EB7329">
        <w:rPr>
          <w:rFonts w:ascii="Times New Roman" w:hAnsi="Times New Roman" w:cs="Times New Roman"/>
        </w:rPr>
        <w:t> </w:t>
      </w:r>
      <w:r w:rsidRPr="00EB7329">
        <w:rPr>
          <w:rFonts w:ascii="Times New Roman" w:hAnsi="Times New Roman" w:cs="Times New Roman"/>
        </w:rPr>
        <w:t>prípade</w:t>
      </w:r>
      <w:r w:rsidR="000B32E3" w:rsidRPr="00EB7329">
        <w:rPr>
          <w:rFonts w:ascii="Times New Roman" w:hAnsi="Times New Roman" w:cs="Times New Roman"/>
        </w:rPr>
        <w:t>,</w:t>
      </w:r>
      <w:r w:rsidRPr="00EB7329">
        <w:rPr>
          <w:rFonts w:ascii="Times New Roman" w:hAnsi="Times New Roman" w:cs="Times New Roman"/>
        </w:rPr>
        <w:t xml:space="preserve"> ak </w:t>
      </w:r>
      <w:r w:rsidR="008E1716">
        <w:rPr>
          <w:rFonts w:ascii="Times New Roman" w:hAnsi="Times New Roman" w:cs="Times New Roman"/>
        </w:rPr>
        <w:t>R</w:t>
      </w:r>
      <w:r w:rsidRPr="00EB7329">
        <w:rPr>
          <w:rFonts w:ascii="Times New Roman" w:hAnsi="Times New Roman" w:cs="Times New Roman"/>
        </w:rPr>
        <w:t xml:space="preserve">O identifikuje porušenie pravidiel a postupov </w:t>
      </w:r>
      <w:r w:rsidR="003B7FF6" w:rsidRPr="00EB7329">
        <w:rPr>
          <w:rFonts w:ascii="Times New Roman" w:hAnsi="Times New Roman" w:cs="Times New Roman"/>
        </w:rPr>
        <w:t>VO</w:t>
      </w:r>
      <w:r w:rsidRPr="00EB7329">
        <w:rPr>
          <w:rFonts w:ascii="Times New Roman" w:hAnsi="Times New Roman" w:cs="Times New Roman"/>
        </w:rPr>
        <w:t xml:space="preserve"> upravených v </w:t>
      </w:r>
      <w:r w:rsidR="002F3495" w:rsidRPr="00EB7329">
        <w:rPr>
          <w:rFonts w:ascii="Times New Roman" w:hAnsi="Times New Roman" w:cs="Times New Roman"/>
        </w:rPr>
        <w:t>ZVO</w:t>
      </w:r>
      <w:r w:rsidRPr="00EB7329">
        <w:rPr>
          <w:rFonts w:ascii="Times New Roman" w:hAnsi="Times New Roman" w:cs="Times New Roman"/>
        </w:rPr>
        <w:t xml:space="preserve">, resp. porušenie pravidiel stanovených v legislatíve SR a EÚ, ktoré malo alebo mohlo mať vplyv na výsledok VO </w:t>
      </w:r>
      <w:r w:rsidR="00BD4172">
        <w:rPr>
          <w:rFonts w:ascii="Times New Roman" w:hAnsi="Times New Roman" w:cs="Times New Roman"/>
        </w:rPr>
        <w:br/>
      </w:r>
      <w:r w:rsidRPr="00EB7329">
        <w:rPr>
          <w:rFonts w:ascii="Times New Roman" w:hAnsi="Times New Roman" w:cs="Times New Roman"/>
        </w:rPr>
        <w:t>až počas realizácie projektu, po úhrade oprávnených výdavkov v </w:t>
      </w:r>
      <w:r w:rsidR="008501D5" w:rsidRPr="00EB7329">
        <w:rPr>
          <w:rFonts w:ascii="Times New Roman" w:hAnsi="Times New Roman" w:cs="Times New Roman"/>
        </w:rPr>
        <w:t>žiadosti o</w:t>
      </w:r>
      <w:r w:rsidR="00070998">
        <w:rPr>
          <w:rFonts w:ascii="Times New Roman" w:hAnsi="Times New Roman" w:cs="Times New Roman"/>
        </w:rPr>
        <w:t> </w:t>
      </w:r>
      <w:r w:rsidR="008501D5" w:rsidRPr="00EB7329">
        <w:rPr>
          <w:rFonts w:ascii="Times New Roman" w:hAnsi="Times New Roman" w:cs="Times New Roman"/>
        </w:rPr>
        <w:t>platbu</w:t>
      </w:r>
      <w:r w:rsidR="00070998">
        <w:rPr>
          <w:rFonts w:ascii="Times New Roman" w:hAnsi="Times New Roman" w:cs="Times New Roman"/>
        </w:rPr>
        <w:t xml:space="preserve"> typu: </w:t>
      </w:r>
      <w:r w:rsidR="00070998" w:rsidRPr="00C456E7">
        <w:rPr>
          <w:rFonts w:ascii="Times New Roman" w:hAnsi="Times New Roman" w:cs="Times New Roman"/>
        </w:rPr>
        <w:t>zúčtovanie zálohovej platby</w:t>
      </w:r>
      <w:r w:rsidR="00070998">
        <w:rPr>
          <w:rFonts w:ascii="Times New Roman" w:hAnsi="Times New Roman" w:cs="Times New Roman"/>
        </w:rPr>
        <w:t xml:space="preserve">, </w:t>
      </w:r>
      <w:r w:rsidR="00070998" w:rsidRPr="00C456E7">
        <w:rPr>
          <w:rFonts w:ascii="Times New Roman" w:hAnsi="Times New Roman" w:cs="Times New Roman"/>
        </w:rPr>
        <w:t xml:space="preserve">zúčtovanie </w:t>
      </w:r>
      <w:proofErr w:type="spellStart"/>
      <w:r w:rsidR="00070998" w:rsidRPr="00C456E7">
        <w:rPr>
          <w:rFonts w:ascii="Times New Roman" w:hAnsi="Times New Roman" w:cs="Times New Roman"/>
        </w:rPr>
        <w:t>predfinancovania</w:t>
      </w:r>
      <w:proofErr w:type="spellEnd"/>
      <w:r w:rsidR="00070998" w:rsidRPr="00C456E7">
        <w:rPr>
          <w:rFonts w:ascii="Times New Roman" w:hAnsi="Times New Roman" w:cs="Times New Roman"/>
        </w:rPr>
        <w:t>, priebežná platba</w:t>
      </w:r>
      <w:r w:rsidRPr="00EB7329">
        <w:rPr>
          <w:rFonts w:ascii="Times New Roman" w:hAnsi="Times New Roman" w:cs="Times New Roman"/>
        </w:rPr>
        <w:t xml:space="preserve">, </w:t>
      </w:r>
      <w:r w:rsidR="002F3495" w:rsidRPr="00EB7329">
        <w:rPr>
          <w:rFonts w:ascii="Times New Roman" w:hAnsi="Times New Roman" w:cs="Times New Roman"/>
        </w:rPr>
        <w:t xml:space="preserve">vzťahujúcej </w:t>
      </w:r>
      <w:r w:rsidRPr="00EB7329">
        <w:rPr>
          <w:rFonts w:ascii="Times New Roman" w:hAnsi="Times New Roman" w:cs="Times New Roman"/>
        </w:rPr>
        <w:t>sa k </w:t>
      </w:r>
      <w:del w:id="2182" w:author="Karol M" w:date="2024-07-02T09:09:00Z">
        <w:r w:rsidRPr="00EB7329" w:rsidDel="004968F9">
          <w:rPr>
            <w:rFonts w:ascii="Times New Roman" w:hAnsi="Times New Roman" w:cs="Times New Roman"/>
          </w:rPr>
          <w:delText xml:space="preserve">nákladom </w:delText>
        </w:r>
      </w:del>
      <w:ins w:id="2183" w:author="Karol M" w:date="2024-07-02T09:09:00Z">
        <w:r w:rsidR="004968F9">
          <w:rPr>
            <w:rFonts w:ascii="Times New Roman" w:hAnsi="Times New Roman" w:cs="Times New Roman"/>
          </w:rPr>
          <w:t>výdavk</w:t>
        </w:r>
        <w:r w:rsidR="004968F9" w:rsidRPr="00EB7329">
          <w:rPr>
            <w:rFonts w:ascii="Times New Roman" w:hAnsi="Times New Roman" w:cs="Times New Roman"/>
          </w:rPr>
          <w:t xml:space="preserve">om </w:t>
        </w:r>
      </w:ins>
      <w:r w:rsidRPr="00EB7329">
        <w:rPr>
          <w:rFonts w:ascii="Times New Roman" w:hAnsi="Times New Roman" w:cs="Times New Roman"/>
        </w:rPr>
        <w:t xml:space="preserve">projektu, ktoré vyplývajú z realizácie verejného obstarávania (napr. na základe výsledkov </w:t>
      </w:r>
      <w:r w:rsidR="001A2BCB" w:rsidRPr="00EB7329">
        <w:rPr>
          <w:rFonts w:ascii="Times New Roman" w:hAnsi="Times New Roman" w:cs="Times New Roman"/>
        </w:rPr>
        <w:t xml:space="preserve">finančnej </w:t>
      </w:r>
      <w:r w:rsidRPr="00EB7329">
        <w:rPr>
          <w:rFonts w:ascii="Times New Roman" w:hAnsi="Times New Roman" w:cs="Times New Roman"/>
        </w:rPr>
        <w:t>kontroly na mieste, vládneho auditu, auditu EK, kontroly ÚVO a pod.)</w:t>
      </w:r>
      <w:r w:rsidR="002F3495" w:rsidRPr="00EB7329">
        <w:rPr>
          <w:rFonts w:ascii="Times New Roman" w:hAnsi="Times New Roman" w:cs="Times New Roman"/>
        </w:rPr>
        <w:t>,</w:t>
      </w:r>
      <w:r w:rsidRPr="00EB7329">
        <w:rPr>
          <w:rFonts w:ascii="Times New Roman" w:hAnsi="Times New Roman" w:cs="Times New Roman"/>
        </w:rPr>
        <w:t xml:space="preserve"> </w:t>
      </w:r>
      <w:r w:rsidR="008E1716">
        <w:rPr>
          <w:rFonts w:ascii="Times New Roman" w:hAnsi="Times New Roman" w:cs="Times New Roman"/>
        </w:rPr>
        <w:t>R</w:t>
      </w:r>
      <w:r w:rsidRPr="00EB7329">
        <w:rPr>
          <w:rFonts w:ascii="Times New Roman" w:hAnsi="Times New Roman" w:cs="Times New Roman"/>
        </w:rPr>
        <w:t xml:space="preserve">O postupuje v zmysle </w:t>
      </w:r>
      <w:r w:rsidR="003B6226" w:rsidRPr="00EB7329">
        <w:rPr>
          <w:rFonts w:ascii="Times New Roman" w:hAnsi="Times New Roman" w:cs="Times New Roman"/>
        </w:rPr>
        <w:t>r</w:t>
      </w:r>
      <w:r w:rsidR="0073604C" w:rsidRPr="00EB7329">
        <w:rPr>
          <w:rFonts w:ascii="Times New Roman" w:hAnsi="Times New Roman" w:cs="Times New Roman"/>
        </w:rPr>
        <w:t>ozhodnutia K</w:t>
      </w:r>
      <w:r w:rsidRPr="00EB7329">
        <w:rPr>
          <w:rFonts w:ascii="Times New Roman" w:hAnsi="Times New Roman" w:cs="Times New Roman"/>
        </w:rPr>
        <w:t xml:space="preserve">omisie.  </w:t>
      </w:r>
    </w:p>
    <w:p w14:paraId="572ED0FE" w14:textId="4A5A47D6" w:rsidR="00CF6D97" w:rsidRPr="00EB7329" w:rsidRDefault="008E1716" w:rsidP="004935C5">
      <w:pPr>
        <w:spacing w:before="120" w:line="240" w:lineRule="auto"/>
        <w:jc w:val="both"/>
        <w:rPr>
          <w:rFonts w:ascii="Times New Roman" w:hAnsi="Times New Roman" w:cs="Times New Roman"/>
        </w:rPr>
      </w:pPr>
      <w:r>
        <w:rPr>
          <w:rFonts w:ascii="Times New Roman" w:hAnsi="Times New Roman" w:cs="Times New Roman"/>
        </w:rPr>
        <w:t>R</w:t>
      </w:r>
      <w:r w:rsidR="00CF6D97" w:rsidRPr="00EB7329">
        <w:rPr>
          <w:rFonts w:ascii="Times New Roman" w:hAnsi="Times New Roman" w:cs="Times New Roman"/>
        </w:rPr>
        <w:t xml:space="preserve">O je oprávnený vyzvať prijímateľa, aby vrátil poskytnuté finančné prostriedky, prípadne ich časť, </w:t>
      </w:r>
      <w:r w:rsidR="00BD4172">
        <w:rPr>
          <w:rFonts w:ascii="Times New Roman" w:hAnsi="Times New Roman" w:cs="Times New Roman"/>
        </w:rPr>
        <w:br/>
      </w:r>
      <w:r w:rsidR="00CF6D97" w:rsidRPr="00EB7329">
        <w:rPr>
          <w:rFonts w:ascii="Times New Roman" w:hAnsi="Times New Roman" w:cs="Times New Roman"/>
        </w:rPr>
        <w:t>ak  bude zistené porušeni</w:t>
      </w:r>
      <w:r w:rsidR="001A2BCB" w:rsidRPr="00EB7329">
        <w:rPr>
          <w:rFonts w:ascii="Times New Roman" w:hAnsi="Times New Roman" w:cs="Times New Roman"/>
        </w:rPr>
        <w:t>e</w:t>
      </w:r>
      <w:r w:rsidR="00CF6D97" w:rsidRPr="00EB7329">
        <w:rPr>
          <w:rFonts w:ascii="Times New Roman" w:hAnsi="Times New Roman" w:cs="Times New Roman"/>
        </w:rPr>
        <w:t xml:space="preserve"> pravidiel a postupov VO. </w:t>
      </w:r>
    </w:p>
    <w:p w14:paraId="3A148C05" w14:textId="0482B92C" w:rsidR="00CF6D97" w:rsidRPr="00EB7329" w:rsidRDefault="00CF6D97" w:rsidP="004935C5">
      <w:pPr>
        <w:tabs>
          <w:tab w:val="left" w:pos="1014"/>
        </w:tabs>
        <w:spacing w:before="120" w:line="240" w:lineRule="auto"/>
        <w:jc w:val="both"/>
        <w:rPr>
          <w:rFonts w:ascii="Times New Roman" w:hAnsi="Times New Roman" w:cs="Times New Roman"/>
        </w:rPr>
      </w:pPr>
      <w:r w:rsidRPr="00EB7329">
        <w:rPr>
          <w:rFonts w:ascii="Times New Roman" w:hAnsi="Times New Roman" w:cs="Times New Roman"/>
        </w:rPr>
        <w:t xml:space="preserve">Postup </w:t>
      </w:r>
      <w:r w:rsidR="008E1716">
        <w:rPr>
          <w:rFonts w:ascii="Times New Roman" w:hAnsi="Times New Roman" w:cs="Times New Roman"/>
        </w:rPr>
        <w:t>R</w:t>
      </w:r>
      <w:r w:rsidRPr="00EB7329">
        <w:rPr>
          <w:rFonts w:ascii="Times New Roman" w:hAnsi="Times New Roman" w:cs="Times New Roman"/>
        </w:rPr>
        <w:t>O pri rozhodovaní o vrátení poskytnutého príspevku alebo jeho časti:</w:t>
      </w:r>
    </w:p>
    <w:p w14:paraId="414C7D4C" w14:textId="21107336" w:rsidR="00CF6D97" w:rsidRPr="00EB7329" w:rsidRDefault="00CF6D97" w:rsidP="004935C5">
      <w:pPr>
        <w:pStyle w:val="Odsekzoznamu"/>
        <w:numPr>
          <w:ilvl w:val="0"/>
          <w:numId w:val="8"/>
        </w:numPr>
        <w:tabs>
          <w:tab w:val="left" w:pos="1014"/>
        </w:tabs>
        <w:spacing w:before="120" w:line="240" w:lineRule="auto"/>
        <w:ind w:left="426" w:hanging="426"/>
        <w:jc w:val="both"/>
        <w:rPr>
          <w:sz w:val="22"/>
        </w:rPr>
      </w:pPr>
      <w:r w:rsidRPr="00EB7329">
        <w:rPr>
          <w:sz w:val="22"/>
        </w:rPr>
        <w:t xml:space="preserve">Ak </w:t>
      </w:r>
      <w:r w:rsidR="008E1716">
        <w:rPr>
          <w:sz w:val="22"/>
        </w:rPr>
        <w:t>R</w:t>
      </w:r>
      <w:r w:rsidRPr="00EB7329">
        <w:rPr>
          <w:sz w:val="22"/>
        </w:rPr>
        <w:t xml:space="preserve">O na základe vlastných zistení alebo na základe iného podnetu (napr. na základe výsledkov </w:t>
      </w:r>
      <w:r w:rsidR="001A2BCB" w:rsidRPr="00EB7329">
        <w:rPr>
          <w:sz w:val="22"/>
        </w:rPr>
        <w:t xml:space="preserve">finančnej </w:t>
      </w:r>
      <w:r w:rsidRPr="00EB7329">
        <w:rPr>
          <w:sz w:val="22"/>
        </w:rPr>
        <w:t xml:space="preserve">kontroly na mieste, vládneho auditu, auditu EK a pod.) má pochybnosti o dodržaní pravidiel a postupov VO, ktoré už bolo zo strany </w:t>
      </w:r>
      <w:r w:rsidR="008E1716">
        <w:rPr>
          <w:sz w:val="22"/>
        </w:rPr>
        <w:t>R</w:t>
      </w:r>
      <w:r w:rsidRPr="00EB7329">
        <w:rPr>
          <w:sz w:val="22"/>
        </w:rPr>
        <w:t xml:space="preserve">O pripustené do financovania, je </w:t>
      </w:r>
      <w:ins w:id="2184" w:author="Karol M" w:date="2024-01-31T15:40:00Z">
        <w:r w:rsidR="00017DEF" w:rsidRPr="00017DEF">
          <w:rPr>
            <w:sz w:val="22"/>
          </w:rPr>
          <w:t>OO S</w:t>
        </w:r>
      </w:ins>
      <w:ins w:id="2185" w:author="Peter Eimannsberger" w:date="2024-09-11T13:34:00Z">
        <w:r w:rsidR="0029574B">
          <w:rPr>
            <w:sz w:val="22"/>
          </w:rPr>
          <w:t>FR</w:t>
        </w:r>
      </w:ins>
      <w:ins w:id="2186" w:author="Karol M" w:date="2024-01-31T15:40:00Z">
        <w:del w:id="2187" w:author="Peter Eimannsberger" w:date="2024-09-11T13:34:00Z">
          <w:r w:rsidR="00017DEF" w:rsidRPr="00017DEF" w:rsidDel="0029574B">
            <w:rPr>
              <w:sz w:val="22"/>
            </w:rPr>
            <w:delText>EP</w:delText>
          </w:r>
        </w:del>
      </w:ins>
      <w:del w:id="2188" w:author="Karol M" w:date="2024-01-31T15:40:00Z">
        <w:r w:rsidR="00BF24AF" w:rsidRPr="00EB7329" w:rsidDel="00017DEF">
          <w:rPr>
            <w:sz w:val="22"/>
          </w:rPr>
          <w:delText>OKVO</w:delText>
        </w:r>
      </w:del>
      <w:r w:rsidRPr="00EB7329">
        <w:rPr>
          <w:sz w:val="22"/>
        </w:rPr>
        <w:t xml:space="preserve"> povinné vykonať opätovnú  kontrolu VO. </w:t>
      </w:r>
    </w:p>
    <w:p w14:paraId="2E6FB283" w14:textId="77777777" w:rsidR="00CF6D97" w:rsidRPr="00EB7329" w:rsidRDefault="00CF6D97" w:rsidP="004935C5">
      <w:pPr>
        <w:pStyle w:val="Odsekzoznamu"/>
        <w:tabs>
          <w:tab w:val="left" w:pos="1014"/>
        </w:tabs>
        <w:spacing w:before="120" w:line="240" w:lineRule="auto"/>
        <w:ind w:left="426"/>
        <w:jc w:val="both"/>
        <w:rPr>
          <w:sz w:val="22"/>
        </w:rPr>
      </w:pPr>
    </w:p>
    <w:p w14:paraId="0E2026A2" w14:textId="26FDFFC6" w:rsidR="00CF6D97" w:rsidRPr="00EB7329" w:rsidRDefault="00CF6D97" w:rsidP="004935C5">
      <w:pPr>
        <w:pStyle w:val="Odsekzoznamu"/>
        <w:numPr>
          <w:ilvl w:val="0"/>
          <w:numId w:val="8"/>
        </w:numPr>
        <w:tabs>
          <w:tab w:val="left" w:pos="1014"/>
        </w:tabs>
        <w:spacing w:before="120" w:line="240" w:lineRule="auto"/>
        <w:ind w:left="426" w:hanging="426"/>
        <w:jc w:val="both"/>
        <w:rPr>
          <w:sz w:val="22"/>
        </w:rPr>
      </w:pPr>
      <w:r w:rsidRPr="00EB7329">
        <w:rPr>
          <w:sz w:val="22"/>
        </w:rPr>
        <w:t xml:space="preserve">Ak identifikuje </w:t>
      </w:r>
      <w:ins w:id="2189" w:author="Karol M" w:date="2024-01-31T15:41:00Z">
        <w:r w:rsidR="00017DEF" w:rsidRPr="00017DEF">
          <w:rPr>
            <w:sz w:val="22"/>
          </w:rPr>
          <w:t>OO S</w:t>
        </w:r>
      </w:ins>
      <w:ins w:id="2190" w:author="Peter Eimannsberger" w:date="2024-09-11T13:34:00Z">
        <w:r w:rsidR="0029574B">
          <w:rPr>
            <w:sz w:val="22"/>
          </w:rPr>
          <w:t>FR</w:t>
        </w:r>
      </w:ins>
      <w:ins w:id="2191" w:author="Karol M" w:date="2024-01-31T15:41:00Z">
        <w:del w:id="2192" w:author="Peter Eimannsberger" w:date="2024-09-11T13:34:00Z">
          <w:r w:rsidR="00017DEF" w:rsidRPr="00017DEF" w:rsidDel="0029574B">
            <w:rPr>
              <w:sz w:val="22"/>
            </w:rPr>
            <w:delText>EP</w:delText>
          </w:r>
        </w:del>
      </w:ins>
      <w:del w:id="2193" w:author="Karol M" w:date="2024-01-31T15:41:00Z">
        <w:r w:rsidR="005D20D5" w:rsidRPr="00EB7329" w:rsidDel="00017DEF">
          <w:rPr>
            <w:sz w:val="22"/>
          </w:rPr>
          <w:delText>OKVO</w:delText>
        </w:r>
      </w:del>
      <w:r w:rsidRPr="00EB7329">
        <w:rPr>
          <w:sz w:val="22"/>
        </w:rPr>
        <w:t xml:space="preserve"> v rámci záverov opätovnej kontroly zistenia, ktoré mali alebo mohli mať vplyv na výsledok VO, vypracuje návrh správy z kontroly, ktorého súčasťou je okrem zistení aj informácia, že </w:t>
      </w:r>
      <w:r w:rsidR="008E1716">
        <w:rPr>
          <w:sz w:val="22"/>
        </w:rPr>
        <w:t>R</w:t>
      </w:r>
      <w:r w:rsidRPr="00EB7329">
        <w:rPr>
          <w:sz w:val="22"/>
        </w:rPr>
        <w:t>O bude v zmysle príslušného rozhodnutia požadovať vrátenie poskytnutého príspevku</w:t>
      </w:r>
      <w:r w:rsidR="00007D23" w:rsidRPr="00EB7329">
        <w:rPr>
          <w:sz w:val="22"/>
        </w:rPr>
        <w:t>,</w:t>
      </w:r>
      <w:r w:rsidRPr="00EB7329">
        <w:rPr>
          <w:sz w:val="22"/>
        </w:rPr>
        <w:t xml:space="preserve"> resp. jeho časti. </w:t>
      </w:r>
    </w:p>
    <w:p w14:paraId="0276BC91" w14:textId="77777777" w:rsidR="00CF6D97" w:rsidRPr="00EB7329" w:rsidRDefault="00CF6D97" w:rsidP="004935C5">
      <w:pPr>
        <w:pStyle w:val="Odsekzoznamu"/>
        <w:tabs>
          <w:tab w:val="left" w:pos="1014"/>
        </w:tabs>
        <w:spacing w:before="120" w:line="240" w:lineRule="auto"/>
        <w:ind w:left="426"/>
        <w:jc w:val="both"/>
        <w:rPr>
          <w:sz w:val="22"/>
        </w:rPr>
      </w:pPr>
    </w:p>
    <w:p w14:paraId="5E8F0EC7" w14:textId="700FCACA" w:rsidR="00151058" w:rsidRPr="00EB7329" w:rsidRDefault="00017DEF" w:rsidP="004935C5">
      <w:pPr>
        <w:pStyle w:val="Odsekzoznamu"/>
        <w:tabs>
          <w:tab w:val="left" w:pos="1014"/>
        </w:tabs>
        <w:spacing w:before="120" w:line="240" w:lineRule="auto"/>
        <w:ind w:left="426"/>
        <w:jc w:val="both"/>
        <w:rPr>
          <w:sz w:val="22"/>
        </w:rPr>
      </w:pPr>
      <w:ins w:id="2194" w:author="Karol M" w:date="2024-01-31T15:41:00Z">
        <w:r w:rsidRPr="00017DEF">
          <w:rPr>
            <w:sz w:val="22"/>
          </w:rPr>
          <w:t>OO S</w:t>
        </w:r>
      </w:ins>
      <w:ins w:id="2195" w:author="Peter Eimannsberger" w:date="2024-09-11T13:34:00Z">
        <w:r w:rsidR="0029574B">
          <w:rPr>
            <w:sz w:val="22"/>
          </w:rPr>
          <w:t>FR</w:t>
        </w:r>
      </w:ins>
      <w:ins w:id="2196" w:author="Karol M" w:date="2024-01-31T15:41:00Z">
        <w:del w:id="2197" w:author="Peter Eimannsberger" w:date="2024-09-11T13:34:00Z">
          <w:r w:rsidRPr="00017DEF" w:rsidDel="0029574B">
            <w:rPr>
              <w:sz w:val="22"/>
            </w:rPr>
            <w:delText>EP</w:delText>
          </w:r>
        </w:del>
      </w:ins>
      <w:del w:id="2198" w:author="Karol M" w:date="2024-01-31T15:41:00Z">
        <w:r w:rsidR="005D20D5" w:rsidRPr="00EB7329" w:rsidDel="00017DEF">
          <w:rPr>
            <w:sz w:val="22"/>
          </w:rPr>
          <w:delText>OKVO</w:delText>
        </w:r>
      </w:del>
      <w:r w:rsidR="005D20D5" w:rsidRPr="00EB7329">
        <w:rPr>
          <w:sz w:val="22"/>
        </w:rPr>
        <w:t xml:space="preserve"> </w:t>
      </w:r>
      <w:r w:rsidR="00CF6D97" w:rsidRPr="00EB7329">
        <w:rPr>
          <w:sz w:val="22"/>
        </w:rPr>
        <w:t>určí percentuálnu výšku</w:t>
      </w:r>
      <w:r w:rsidR="008E1716">
        <w:rPr>
          <w:sz w:val="22"/>
        </w:rPr>
        <w:t xml:space="preserve"> finančnej</w:t>
      </w:r>
      <w:r w:rsidR="00CF6D97" w:rsidRPr="00EB7329">
        <w:rPr>
          <w:sz w:val="22"/>
        </w:rPr>
        <w:t xml:space="preserve"> </w:t>
      </w:r>
      <w:r w:rsidR="008E1716">
        <w:t>opravy</w:t>
      </w:r>
      <w:r w:rsidR="00CF6D97" w:rsidRPr="00EB7329">
        <w:rPr>
          <w:sz w:val="22"/>
        </w:rPr>
        <w:t xml:space="preserve"> v zmysle rozhodnutia a zašle návrh správy </w:t>
      </w:r>
      <w:r w:rsidR="009D0079" w:rsidRPr="00EB7329">
        <w:rPr>
          <w:sz w:val="22"/>
        </w:rPr>
        <w:br/>
      </w:r>
      <w:r w:rsidR="00CF6D97" w:rsidRPr="00EB7329">
        <w:rPr>
          <w:sz w:val="22"/>
        </w:rPr>
        <w:t xml:space="preserve">z kontroly/správu z kontroly prijímateľovi a súčasne určí lehotu na vyjadrenie sa. </w:t>
      </w:r>
    </w:p>
    <w:p w14:paraId="0B398BAB" w14:textId="77777777" w:rsidR="00151058" w:rsidRPr="00EB7329" w:rsidRDefault="00151058" w:rsidP="004935C5">
      <w:pPr>
        <w:pStyle w:val="Odsekzoznamu"/>
        <w:tabs>
          <w:tab w:val="left" w:pos="1014"/>
        </w:tabs>
        <w:spacing w:before="120" w:line="240" w:lineRule="auto"/>
        <w:ind w:left="426"/>
        <w:jc w:val="both"/>
        <w:rPr>
          <w:sz w:val="22"/>
        </w:rPr>
      </w:pPr>
    </w:p>
    <w:p w14:paraId="75360ACA" w14:textId="20F027C3" w:rsidR="005D20D5" w:rsidRPr="00EB7329" w:rsidRDefault="00CF6D97" w:rsidP="004935C5">
      <w:pPr>
        <w:pStyle w:val="Odsekzoznamu"/>
        <w:tabs>
          <w:tab w:val="left" w:pos="1014"/>
        </w:tabs>
        <w:spacing w:before="120" w:line="240" w:lineRule="auto"/>
        <w:ind w:left="426"/>
        <w:jc w:val="both"/>
        <w:rPr>
          <w:sz w:val="22"/>
        </w:rPr>
      </w:pPr>
      <w:r w:rsidRPr="00EB7329">
        <w:rPr>
          <w:sz w:val="22"/>
        </w:rPr>
        <w:t xml:space="preserve">Príslušný </w:t>
      </w:r>
      <w:r w:rsidR="004478E0" w:rsidRPr="00EB7329">
        <w:rPr>
          <w:sz w:val="22"/>
        </w:rPr>
        <w:t xml:space="preserve">zamestnanec </w:t>
      </w:r>
      <w:ins w:id="2199" w:author="Karol M" w:date="2024-01-31T15:41:00Z">
        <w:r w:rsidR="00017DEF" w:rsidRPr="00017DEF">
          <w:rPr>
            <w:sz w:val="22"/>
          </w:rPr>
          <w:t>OO S</w:t>
        </w:r>
      </w:ins>
      <w:ins w:id="2200" w:author="Peter Eimannsberger" w:date="2024-09-11T13:34:00Z">
        <w:r w:rsidR="0029574B">
          <w:rPr>
            <w:sz w:val="22"/>
          </w:rPr>
          <w:t>FR</w:t>
        </w:r>
      </w:ins>
      <w:ins w:id="2201" w:author="Karol M" w:date="2024-01-31T15:41:00Z">
        <w:del w:id="2202" w:author="Peter Eimannsberger" w:date="2024-09-11T13:34:00Z">
          <w:r w:rsidR="00017DEF" w:rsidRPr="00017DEF" w:rsidDel="0029574B">
            <w:rPr>
              <w:sz w:val="22"/>
            </w:rPr>
            <w:delText>EP</w:delText>
          </w:r>
        </w:del>
      </w:ins>
      <w:del w:id="2203" w:author="Karol M" w:date="2024-01-31T15:41:00Z">
        <w:r w:rsidR="005D20D5" w:rsidRPr="00EB7329" w:rsidDel="00017DEF">
          <w:rPr>
            <w:sz w:val="22"/>
          </w:rPr>
          <w:delText>OKVO</w:delText>
        </w:r>
      </w:del>
      <w:r w:rsidRPr="00EB7329">
        <w:rPr>
          <w:sz w:val="22"/>
        </w:rPr>
        <w:t xml:space="preserve"> posúdi vyjadrenie prijímateľa a:</w:t>
      </w:r>
    </w:p>
    <w:p w14:paraId="3548CEA3" w14:textId="77777777" w:rsidR="00CF6D97" w:rsidRPr="00EB7329" w:rsidRDefault="00CF6D97" w:rsidP="004935C5">
      <w:pPr>
        <w:pStyle w:val="Odsekzoznamu"/>
        <w:numPr>
          <w:ilvl w:val="0"/>
          <w:numId w:val="9"/>
        </w:numPr>
        <w:tabs>
          <w:tab w:val="left" w:pos="1014"/>
        </w:tabs>
        <w:spacing w:before="120" w:line="240" w:lineRule="auto"/>
        <w:jc w:val="both"/>
        <w:rPr>
          <w:sz w:val="22"/>
        </w:rPr>
      </w:pPr>
      <w:r w:rsidRPr="00EB7329">
        <w:rPr>
          <w:sz w:val="22"/>
        </w:rPr>
        <w:t>vypracuje aktualizovanú správu z kontroly, v ktorej akceptuje celkom</w:t>
      </w:r>
      <w:r w:rsidR="00007D23" w:rsidRPr="00EB7329">
        <w:rPr>
          <w:sz w:val="22"/>
        </w:rPr>
        <w:t>,</w:t>
      </w:r>
      <w:r w:rsidRPr="00EB7329">
        <w:rPr>
          <w:sz w:val="22"/>
        </w:rPr>
        <w:t xml:space="preserve"> resp. z</w:t>
      </w:r>
      <w:r w:rsidR="00007D23" w:rsidRPr="00EB7329">
        <w:rPr>
          <w:sz w:val="22"/>
        </w:rPr>
        <w:t> </w:t>
      </w:r>
      <w:r w:rsidRPr="00EB7329">
        <w:rPr>
          <w:sz w:val="22"/>
        </w:rPr>
        <w:t>časti</w:t>
      </w:r>
      <w:r w:rsidR="00007D23" w:rsidRPr="00EB7329">
        <w:rPr>
          <w:sz w:val="22"/>
        </w:rPr>
        <w:t>,</w:t>
      </w:r>
      <w:r w:rsidRPr="00EB7329">
        <w:rPr>
          <w:sz w:val="22"/>
        </w:rPr>
        <w:t xml:space="preserve"> vyjadrenie doručené prijímateľom,</w:t>
      </w:r>
    </w:p>
    <w:p w14:paraId="452C0261" w14:textId="77777777" w:rsidR="00CF6D97" w:rsidRPr="00EB7329" w:rsidRDefault="00CF6D97" w:rsidP="004935C5">
      <w:pPr>
        <w:pStyle w:val="Odsekzoznamu"/>
        <w:numPr>
          <w:ilvl w:val="0"/>
          <w:numId w:val="9"/>
        </w:numPr>
        <w:tabs>
          <w:tab w:val="left" w:pos="1014"/>
        </w:tabs>
        <w:spacing w:before="120" w:line="240" w:lineRule="auto"/>
        <w:jc w:val="both"/>
        <w:rPr>
          <w:sz w:val="22"/>
        </w:rPr>
      </w:pPr>
      <w:r w:rsidRPr="00EB7329">
        <w:rPr>
          <w:sz w:val="22"/>
        </w:rPr>
        <w:t>neakceptuje vyjadrenie doručené prijímateľom a zapracuje nedostatky, uvedené v návrhu správy z kontroly do správy z kontroly.</w:t>
      </w:r>
    </w:p>
    <w:p w14:paraId="446421CC" w14:textId="77777777" w:rsidR="00CF6D97" w:rsidRPr="00EB7329" w:rsidRDefault="00CF6D97" w:rsidP="004935C5">
      <w:pPr>
        <w:pStyle w:val="Odsekzoznamu"/>
        <w:tabs>
          <w:tab w:val="left" w:pos="1014"/>
        </w:tabs>
        <w:spacing w:before="120" w:line="240" w:lineRule="auto"/>
        <w:ind w:left="786"/>
        <w:jc w:val="both"/>
        <w:rPr>
          <w:sz w:val="22"/>
        </w:rPr>
      </w:pPr>
    </w:p>
    <w:p w14:paraId="507171CA" w14:textId="73613EB4" w:rsidR="00CF6D97" w:rsidRPr="00EB7329" w:rsidRDefault="00CF6D97" w:rsidP="004935C5">
      <w:pPr>
        <w:pStyle w:val="Odsekzoznamu"/>
        <w:numPr>
          <w:ilvl w:val="0"/>
          <w:numId w:val="8"/>
        </w:numPr>
        <w:tabs>
          <w:tab w:val="left" w:pos="1014"/>
        </w:tabs>
        <w:spacing w:before="120" w:line="240" w:lineRule="auto"/>
        <w:ind w:left="426" w:hanging="426"/>
        <w:jc w:val="both"/>
        <w:rPr>
          <w:sz w:val="22"/>
        </w:rPr>
      </w:pPr>
      <w:r w:rsidRPr="00EB7329">
        <w:rPr>
          <w:sz w:val="22"/>
        </w:rPr>
        <w:t xml:space="preserve">Správu z kontroly zašle prijímateľovi. </w:t>
      </w:r>
    </w:p>
    <w:p w14:paraId="74AF7D7E" w14:textId="72BDD125" w:rsidR="00397616" w:rsidRPr="00EB7329" w:rsidDel="0031477E" w:rsidRDefault="00397616" w:rsidP="004935C5">
      <w:pPr>
        <w:tabs>
          <w:tab w:val="left" w:pos="1014"/>
        </w:tabs>
        <w:spacing w:before="120" w:line="240" w:lineRule="auto"/>
        <w:jc w:val="both"/>
        <w:rPr>
          <w:del w:id="2204" w:author="Karol M" w:date="2024-07-31T08:08:00Z"/>
          <w:rFonts w:ascii="Times New Roman" w:hAnsi="Times New Roman" w:cs="Times New Roman"/>
        </w:rPr>
      </w:pPr>
    </w:p>
    <w:p w14:paraId="6B8756CB" w14:textId="7992DD2F" w:rsidR="00397616" w:rsidRPr="00EB7329" w:rsidDel="00263BD3" w:rsidRDefault="00397616" w:rsidP="004935C5">
      <w:pPr>
        <w:tabs>
          <w:tab w:val="left" w:pos="1014"/>
        </w:tabs>
        <w:spacing w:before="120" w:line="240" w:lineRule="auto"/>
        <w:jc w:val="both"/>
        <w:rPr>
          <w:del w:id="2205" w:author="Karol M" w:date="2024-01-26T21:52:00Z"/>
          <w:rFonts w:ascii="Times New Roman" w:hAnsi="Times New Roman" w:cs="Times New Roman"/>
        </w:rPr>
      </w:pPr>
    </w:p>
    <w:p w14:paraId="05253254" w14:textId="344B1E2A" w:rsidR="00397616" w:rsidDel="00263BD3" w:rsidRDefault="00BD4172" w:rsidP="00BB7DBA">
      <w:pPr>
        <w:spacing w:before="120" w:line="240" w:lineRule="auto"/>
        <w:rPr>
          <w:del w:id="2206" w:author="Karol M" w:date="2024-01-26T21:52:00Z"/>
          <w:rFonts w:ascii="Times New Roman" w:eastAsiaTheme="majorEastAsia" w:hAnsi="Times New Roman" w:cs="Times New Roman"/>
          <w:caps/>
        </w:rPr>
      </w:pPr>
      <w:del w:id="2207" w:author="Karol M" w:date="2024-01-26T21:52:00Z">
        <w:r w:rsidDel="00263BD3">
          <w:rPr>
            <w:rFonts w:ascii="Times New Roman" w:eastAsiaTheme="majorEastAsia" w:hAnsi="Times New Roman" w:cs="Times New Roman"/>
            <w:caps/>
          </w:rPr>
          <w:delText xml:space="preserve">    </w:delText>
        </w:r>
      </w:del>
      <w:r>
        <w:rPr>
          <w:rFonts w:ascii="Times New Roman" w:eastAsiaTheme="majorEastAsia" w:hAnsi="Times New Roman" w:cs="Times New Roman"/>
          <w:caps/>
        </w:rPr>
        <w:t xml:space="preserve">      </w:t>
      </w:r>
      <w:del w:id="2208" w:author="Karol M" w:date="2024-01-26T21:52:00Z">
        <w:r w:rsidDel="00263BD3">
          <w:rPr>
            <w:rFonts w:ascii="Times New Roman" w:eastAsiaTheme="majorEastAsia" w:hAnsi="Times New Roman" w:cs="Times New Roman"/>
            <w:caps/>
          </w:rPr>
          <w:delText xml:space="preserve"> </w:delText>
        </w:r>
      </w:del>
    </w:p>
    <w:p w14:paraId="591E598B" w14:textId="624D3AFA" w:rsidR="00BD4172" w:rsidDel="00263BD3" w:rsidRDefault="00BD4172" w:rsidP="004935C5">
      <w:pPr>
        <w:spacing w:before="120" w:line="240" w:lineRule="auto"/>
        <w:rPr>
          <w:del w:id="2209" w:author="Karol M" w:date="2024-01-26T21:52:00Z"/>
          <w:rFonts w:ascii="Times New Roman" w:eastAsiaTheme="majorEastAsia" w:hAnsi="Times New Roman" w:cs="Times New Roman"/>
          <w:caps/>
        </w:rPr>
      </w:pPr>
    </w:p>
    <w:p w14:paraId="3045530D" w14:textId="77777777" w:rsidR="00BB7DBA" w:rsidDel="00263BD3" w:rsidRDefault="00BB7DBA" w:rsidP="004935C5">
      <w:pPr>
        <w:spacing w:before="120" w:line="240" w:lineRule="auto"/>
        <w:rPr>
          <w:del w:id="2210" w:author="Karol M" w:date="2024-01-26T21:52:00Z"/>
          <w:rFonts w:ascii="Times New Roman" w:eastAsiaTheme="majorEastAsia" w:hAnsi="Times New Roman" w:cs="Times New Roman"/>
          <w:caps/>
        </w:rPr>
      </w:pPr>
    </w:p>
    <w:p w14:paraId="6E8FF9B4" w14:textId="77777777" w:rsidR="00BB7DBA" w:rsidDel="00263BD3" w:rsidRDefault="00BB7DBA" w:rsidP="004935C5">
      <w:pPr>
        <w:spacing w:before="120" w:line="240" w:lineRule="auto"/>
        <w:rPr>
          <w:del w:id="2211" w:author="Karol M" w:date="2024-01-26T21:52:00Z"/>
          <w:rFonts w:ascii="Times New Roman" w:eastAsiaTheme="majorEastAsia" w:hAnsi="Times New Roman" w:cs="Times New Roman"/>
          <w:caps/>
        </w:rPr>
      </w:pPr>
    </w:p>
    <w:p w14:paraId="246B6262" w14:textId="77777777" w:rsidR="00BB7DBA" w:rsidDel="00263BD3" w:rsidRDefault="00BB7DBA" w:rsidP="004935C5">
      <w:pPr>
        <w:spacing w:before="120" w:line="240" w:lineRule="auto"/>
        <w:rPr>
          <w:del w:id="2212" w:author="Karol M" w:date="2024-01-26T21:52:00Z"/>
          <w:rFonts w:ascii="Times New Roman" w:eastAsiaTheme="majorEastAsia" w:hAnsi="Times New Roman" w:cs="Times New Roman"/>
          <w:caps/>
        </w:rPr>
      </w:pPr>
    </w:p>
    <w:p w14:paraId="47DC7731" w14:textId="77777777" w:rsidR="00BD4172" w:rsidRPr="00EB7329" w:rsidRDefault="00BD4172" w:rsidP="004935C5">
      <w:pPr>
        <w:spacing w:before="120" w:line="240" w:lineRule="auto"/>
        <w:rPr>
          <w:rFonts w:ascii="Times New Roman" w:eastAsiaTheme="majorEastAsia" w:hAnsi="Times New Roman" w:cs="Times New Roman"/>
          <w:caps/>
        </w:rPr>
      </w:pPr>
    </w:p>
    <w:p w14:paraId="7F088632" w14:textId="77777777" w:rsidR="00397616" w:rsidRDefault="00397616" w:rsidP="009A16FF">
      <w:pPr>
        <w:pStyle w:val="Nadpis2"/>
        <w:tabs>
          <w:tab w:val="left" w:pos="567"/>
        </w:tabs>
        <w:spacing w:before="0" w:after="200" w:line="240" w:lineRule="auto"/>
        <w:rPr>
          <w:ins w:id="2213" w:author="Karol M" w:date="2024-07-31T07:56:00Z"/>
          <w:rFonts w:ascii="Times New Roman" w:hAnsi="Times New Roman" w:cs="Times New Roman"/>
          <w:color w:val="auto"/>
          <w:sz w:val="24"/>
          <w:szCs w:val="24"/>
        </w:rPr>
      </w:pPr>
      <w:bookmarkStart w:id="2214" w:name="_Toc65839965"/>
      <w:bookmarkStart w:id="2215" w:name="_Toc177626900"/>
      <w:r w:rsidRPr="00BD4172">
        <w:rPr>
          <w:rFonts w:ascii="Times New Roman" w:hAnsi="Times New Roman" w:cs="Times New Roman"/>
          <w:color w:val="auto"/>
          <w:sz w:val="24"/>
          <w:szCs w:val="24"/>
        </w:rPr>
        <w:t>1.8   Postupy vo verejnom obstarávaní</w:t>
      </w:r>
      <w:bookmarkEnd w:id="2214"/>
      <w:bookmarkEnd w:id="2215"/>
    </w:p>
    <w:p w14:paraId="36EAC7D3" w14:textId="5A68244D" w:rsidR="009A16FF" w:rsidRPr="009A16FF" w:rsidDel="00336FD7" w:rsidRDefault="009A16FF">
      <w:pPr>
        <w:rPr>
          <w:del w:id="2216" w:author="Karol M" w:date="2024-07-31T08:08:00Z"/>
          <w:rPrChange w:id="2217" w:author="Karol M" w:date="2024-07-31T07:56:00Z">
            <w:rPr>
              <w:del w:id="2218" w:author="Karol M" w:date="2024-07-31T08:08:00Z"/>
              <w:rFonts w:ascii="Times New Roman" w:hAnsi="Times New Roman" w:cs="Times New Roman"/>
              <w:color w:val="auto"/>
              <w:sz w:val="24"/>
              <w:szCs w:val="24"/>
            </w:rPr>
          </w:rPrChange>
        </w:rPr>
        <w:pPrChange w:id="2219" w:author="Karol M" w:date="2024-07-31T07:56:00Z">
          <w:pPr>
            <w:pStyle w:val="Nadpis2"/>
            <w:tabs>
              <w:tab w:val="left" w:pos="567"/>
            </w:tabs>
            <w:spacing w:before="120" w:after="200" w:line="240" w:lineRule="auto"/>
          </w:pPr>
        </w:pPrChange>
      </w:pPr>
    </w:p>
    <w:p w14:paraId="05112986" w14:textId="45E5303A" w:rsidR="00397616" w:rsidRPr="00EB7329" w:rsidDel="004A6790" w:rsidRDefault="00397616">
      <w:pPr>
        <w:tabs>
          <w:tab w:val="left" w:pos="1014"/>
        </w:tabs>
        <w:spacing w:line="240" w:lineRule="auto"/>
        <w:contextualSpacing/>
        <w:jc w:val="both"/>
        <w:rPr>
          <w:del w:id="2220" w:author="Karol M" w:date="2024-07-31T02:00:00Z"/>
          <w:rFonts w:ascii="Times New Roman" w:hAnsi="Times New Roman" w:cs="Times New Roman"/>
          <w:b/>
        </w:rPr>
        <w:pPrChange w:id="2221" w:author="Karol M" w:date="2024-07-31T07:56:00Z">
          <w:pPr>
            <w:tabs>
              <w:tab w:val="left" w:pos="1014"/>
            </w:tabs>
            <w:spacing w:before="120" w:line="240" w:lineRule="auto"/>
            <w:contextualSpacing/>
            <w:jc w:val="both"/>
          </w:pPr>
        </w:pPrChange>
      </w:pPr>
    </w:p>
    <w:p w14:paraId="0FC2F0B5" w14:textId="60AAC54F" w:rsidR="00397616" w:rsidRPr="00BD4172" w:rsidDel="00434A0D" w:rsidRDefault="00397616">
      <w:pPr>
        <w:pStyle w:val="Nadpis2"/>
        <w:spacing w:before="0" w:after="200" w:line="240" w:lineRule="auto"/>
        <w:ind w:left="426" w:hanging="426"/>
        <w:jc w:val="both"/>
        <w:rPr>
          <w:del w:id="2222" w:author="Karol M" w:date="2024-07-31T00:24:00Z"/>
          <w:rFonts w:ascii="Times New Roman" w:hAnsi="Times New Roman" w:cs="Times New Roman"/>
          <w:sz w:val="24"/>
          <w:szCs w:val="24"/>
        </w:rPr>
        <w:pPrChange w:id="2223" w:author="Karol M" w:date="2024-07-31T07:56:00Z">
          <w:pPr>
            <w:pStyle w:val="Nadpis2"/>
            <w:spacing w:before="120" w:after="200" w:line="240" w:lineRule="auto"/>
            <w:ind w:left="426" w:hanging="426"/>
            <w:jc w:val="both"/>
          </w:pPr>
        </w:pPrChange>
      </w:pPr>
      <w:bookmarkStart w:id="2224" w:name="_Toc65839966"/>
      <w:del w:id="2225" w:author="Karol M" w:date="2024-07-31T00:24:00Z">
        <w:r w:rsidRPr="00BD4172" w:rsidDel="00434A0D">
          <w:rPr>
            <w:rFonts w:ascii="Times New Roman" w:hAnsi="Times New Roman" w:cs="Times New Roman"/>
            <w:color w:val="auto"/>
            <w:sz w:val="24"/>
            <w:szCs w:val="24"/>
          </w:rPr>
          <w:delText>1.8.1 Zákazky s nízkou hodnotou</w:delText>
        </w:r>
        <w:bookmarkEnd w:id="2224"/>
        <w:r w:rsidRPr="00BD4172" w:rsidDel="00434A0D">
          <w:rPr>
            <w:rFonts w:ascii="Times New Roman" w:hAnsi="Times New Roman" w:cs="Times New Roman"/>
            <w:color w:val="auto"/>
            <w:sz w:val="24"/>
            <w:szCs w:val="24"/>
          </w:rPr>
          <w:delText xml:space="preserve"> </w:delText>
        </w:r>
      </w:del>
    </w:p>
    <w:p w14:paraId="44990B9F" w14:textId="120B1915" w:rsidR="00397616" w:rsidRPr="00CA17FB" w:rsidDel="004A6790" w:rsidRDefault="00502E02">
      <w:pPr>
        <w:spacing w:line="240" w:lineRule="auto"/>
        <w:jc w:val="both"/>
        <w:rPr>
          <w:del w:id="2226" w:author="Karol M" w:date="2024-07-31T02:00:00Z"/>
          <w:rFonts w:ascii="Times New Roman" w:hAnsi="Times New Roman" w:cs="Times New Roman"/>
          <w:b/>
          <w:highlight w:val="darkYellow"/>
          <w:rPrChange w:id="2227" w:author="Karol M" w:date="2024-07-31T00:01:00Z">
            <w:rPr>
              <w:del w:id="2228" w:author="Karol M" w:date="2024-07-31T02:00:00Z"/>
              <w:rFonts w:ascii="Times New Roman" w:hAnsi="Times New Roman" w:cs="Times New Roman"/>
              <w:b/>
            </w:rPr>
          </w:rPrChange>
        </w:rPr>
        <w:pPrChange w:id="2229" w:author="Karol M" w:date="2024-07-31T07:56:00Z">
          <w:pPr>
            <w:spacing w:before="120" w:line="240" w:lineRule="auto"/>
            <w:jc w:val="both"/>
          </w:pPr>
        </w:pPrChange>
      </w:pPr>
      <w:del w:id="2230" w:author="Karol M" w:date="2024-07-31T02:00:00Z">
        <w:r w:rsidRPr="00CA17FB" w:rsidDel="004A6790">
          <w:rPr>
            <w:rFonts w:ascii="Times New Roman" w:hAnsi="Times New Roman"/>
            <w:highlight w:val="darkYellow"/>
            <w:rPrChange w:id="2231" w:author="Karol M" w:date="2024-07-31T00:01:00Z">
              <w:rPr>
                <w:rFonts w:ascii="Times New Roman" w:hAnsi="Times New Roman"/>
              </w:rPr>
            </w:rPrChange>
          </w:rPr>
          <w:delText>Pri zadávaní zákaziek s nízkou hodnotou postupuje prijímateľ podľa prvej časti ZVO okrem ustanovení § 4, § 24 a § 25 ods. 3 ZVO, podľa § 117 ZVO a ďalej v súlade s ustanoveniami k zákazkám s nízkou hodnotou uvedenými v tomto U</w:delText>
        </w:r>
        <w:r w:rsidR="00CD54FD" w:rsidRPr="00CA17FB" w:rsidDel="004A6790">
          <w:rPr>
            <w:rFonts w:ascii="Times New Roman" w:hAnsi="Times New Roman"/>
            <w:highlight w:val="darkYellow"/>
            <w:rPrChange w:id="2232" w:author="Karol M" w:date="2024-07-31T00:01:00Z">
              <w:rPr>
                <w:rFonts w:ascii="Times New Roman" w:hAnsi="Times New Roman"/>
              </w:rPr>
            </w:rPrChange>
          </w:rPr>
          <w:delText>s</w:delText>
        </w:r>
        <w:r w:rsidRPr="00CA17FB" w:rsidDel="004A6790">
          <w:rPr>
            <w:rFonts w:ascii="Times New Roman" w:hAnsi="Times New Roman"/>
            <w:highlight w:val="darkYellow"/>
            <w:rPrChange w:id="2233" w:author="Karol M" w:date="2024-07-31T00:01:00Z">
              <w:rPr>
                <w:rFonts w:ascii="Times New Roman" w:hAnsi="Times New Roman"/>
              </w:rPr>
            </w:rPrChange>
          </w:rPr>
          <w:delText>mernení.</w:delText>
        </w:r>
      </w:del>
    </w:p>
    <w:p w14:paraId="16B47A77" w14:textId="4ECDEB1B" w:rsidR="00397616" w:rsidRPr="00CA17FB" w:rsidDel="004A6790" w:rsidRDefault="00397616">
      <w:pPr>
        <w:tabs>
          <w:tab w:val="left" w:pos="1014"/>
        </w:tabs>
        <w:spacing w:line="240" w:lineRule="auto"/>
        <w:contextualSpacing/>
        <w:jc w:val="both"/>
        <w:rPr>
          <w:del w:id="2234" w:author="Karol M" w:date="2024-07-31T02:00:00Z"/>
          <w:rFonts w:ascii="Times New Roman" w:hAnsi="Times New Roman" w:cs="Times New Roman"/>
          <w:highlight w:val="darkYellow"/>
          <w:rPrChange w:id="2235" w:author="Karol M" w:date="2024-07-31T00:01:00Z">
            <w:rPr>
              <w:del w:id="2236" w:author="Karol M" w:date="2024-07-31T02:00:00Z"/>
              <w:rFonts w:ascii="Times New Roman" w:hAnsi="Times New Roman" w:cs="Times New Roman"/>
            </w:rPr>
          </w:rPrChange>
        </w:rPr>
        <w:pPrChange w:id="2237" w:author="Karol M" w:date="2024-07-31T07:56:00Z">
          <w:pPr>
            <w:tabs>
              <w:tab w:val="left" w:pos="1014"/>
            </w:tabs>
            <w:spacing w:before="120" w:line="240" w:lineRule="auto"/>
            <w:contextualSpacing/>
            <w:jc w:val="both"/>
          </w:pPr>
        </w:pPrChange>
      </w:pPr>
    </w:p>
    <w:p w14:paraId="173A8C26" w14:textId="6E3CC3BE" w:rsidR="00397616" w:rsidRPr="00CA17FB" w:rsidDel="004A6790" w:rsidRDefault="00397616">
      <w:pPr>
        <w:tabs>
          <w:tab w:val="left" w:pos="1014"/>
        </w:tabs>
        <w:spacing w:line="240" w:lineRule="auto"/>
        <w:contextualSpacing/>
        <w:jc w:val="both"/>
        <w:rPr>
          <w:del w:id="2238" w:author="Karol M" w:date="2024-07-31T02:00:00Z"/>
          <w:rFonts w:ascii="Times New Roman" w:hAnsi="Times New Roman" w:cs="Times New Roman"/>
          <w:highlight w:val="darkYellow"/>
          <w:rPrChange w:id="2239" w:author="Karol M" w:date="2024-07-31T00:01:00Z">
            <w:rPr>
              <w:del w:id="2240" w:author="Karol M" w:date="2024-07-31T02:00:00Z"/>
              <w:rFonts w:ascii="Times New Roman" w:hAnsi="Times New Roman" w:cs="Times New Roman"/>
            </w:rPr>
          </w:rPrChange>
        </w:rPr>
        <w:pPrChange w:id="2241" w:author="Karol M" w:date="2024-07-31T07:56:00Z">
          <w:pPr>
            <w:tabs>
              <w:tab w:val="left" w:pos="1014"/>
            </w:tabs>
            <w:spacing w:before="120" w:line="240" w:lineRule="auto"/>
            <w:contextualSpacing/>
            <w:jc w:val="both"/>
          </w:pPr>
        </w:pPrChange>
      </w:pPr>
      <w:del w:id="2242" w:author="Karol M" w:date="2024-07-31T02:00:00Z">
        <w:r w:rsidRPr="00CA17FB" w:rsidDel="004A6790">
          <w:rPr>
            <w:rFonts w:ascii="Times New Roman" w:hAnsi="Times New Roman" w:cs="Times New Roman"/>
            <w:highlight w:val="darkYellow"/>
            <w:rPrChange w:id="2243" w:author="Karol M" w:date="2024-07-31T00:01:00Z">
              <w:rPr>
                <w:rFonts w:ascii="Times New Roman" w:hAnsi="Times New Roman" w:cs="Times New Roman"/>
              </w:rPr>
            </w:rPrChange>
          </w:rPr>
          <w:delText xml:space="preserve">Finančné limity určené pre </w:delText>
        </w:r>
        <w:r w:rsidRPr="00CA17FB" w:rsidDel="004A6790">
          <w:rPr>
            <w:rFonts w:ascii="Times New Roman" w:hAnsi="Times New Roman" w:cs="Times New Roman"/>
            <w:b/>
            <w:highlight w:val="darkYellow"/>
            <w:rPrChange w:id="2244" w:author="Karol M" w:date="2024-07-31T00:01:00Z">
              <w:rPr>
                <w:rFonts w:ascii="Times New Roman" w:hAnsi="Times New Roman" w:cs="Times New Roman"/>
                <w:b/>
              </w:rPr>
            </w:rPrChange>
          </w:rPr>
          <w:delText>zákazky s nízkou hodnotou</w:delText>
        </w:r>
        <w:r w:rsidRPr="00CA17FB" w:rsidDel="004A6790">
          <w:rPr>
            <w:rFonts w:ascii="Times New Roman" w:hAnsi="Times New Roman" w:cs="Times New Roman"/>
            <w:highlight w:val="darkYellow"/>
            <w:rPrChange w:id="2245" w:author="Karol M" w:date="2024-07-31T00:01:00Z">
              <w:rPr>
                <w:rFonts w:ascii="Times New Roman" w:hAnsi="Times New Roman" w:cs="Times New Roman"/>
              </w:rPr>
            </w:rPrChange>
          </w:rPr>
          <w:delText xml:space="preserve"> sú určené v § 5 ods. 4 ZVO. Zákazky s nízkymi hodnotami sa v z</w:delText>
        </w:r>
        <w:r w:rsidR="00BD4172" w:rsidRPr="00CA17FB" w:rsidDel="004A6790">
          <w:rPr>
            <w:rFonts w:ascii="Times New Roman" w:hAnsi="Times New Roman" w:cs="Times New Roman"/>
            <w:highlight w:val="darkYellow"/>
            <w:rPrChange w:id="2246" w:author="Karol M" w:date="2024-07-31T00:01:00Z">
              <w:rPr>
                <w:rFonts w:ascii="Times New Roman" w:hAnsi="Times New Roman" w:cs="Times New Roman"/>
              </w:rPr>
            </w:rPrChange>
          </w:rPr>
          <w:delText xml:space="preserve">mysle tejto kapitoly delia na: </w:delText>
        </w:r>
      </w:del>
    </w:p>
    <w:p w14:paraId="3C1F5A4F" w14:textId="17CE99B8" w:rsidR="00397616" w:rsidRPr="00CA17FB" w:rsidDel="004A6790" w:rsidRDefault="00397616">
      <w:pPr>
        <w:pStyle w:val="Odsekzoznamu"/>
        <w:numPr>
          <w:ilvl w:val="0"/>
          <w:numId w:val="44"/>
        </w:numPr>
        <w:tabs>
          <w:tab w:val="left" w:pos="1014"/>
        </w:tabs>
        <w:spacing w:line="240" w:lineRule="auto"/>
        <w:jc w:val="both"/>
        <w:rPr>
          <w:del w:id="2247" w:author="Karol M" w:date="2024-07-31T02:00:00Z"/>
          <w:sz w:val="22"/>
          <w:highlight w:val="darkYellow"/>
          <w:rPrChange w:id="2248" w:author="Karol M" w:date="2024-07-31T00:01:00Z">
            <w:rPr>
              <w:del w:id="2249" w:author="Karol M" w:date="2024-07-31T02:00:00Z"/>
              <w:sz w:val="22"/>
            </w:rPr>
          </w:rPrChange>
        </w:rPr>
        <w:pPrChange w:id="2250" w:author="Karol M" w:date="2024-07-31T07:56:00Z">
          <w:pPr>
            <w:pStyle w:val="Odsekzoznamu"/>
            <w:numPr>
              <w:numId w:val="44"/>
            </w:numPr>
            <w:tabs>
              <w:tab w:val="left" w:pos="1014"/>
            </w:tabs>
            <w:spacing w:before="120" w:line="240" w:lineRule="auto"/>
            <w:ind w:left="927" w:hanging="360"/>
            <w:jc w:val="both"/>
          </w:pPr>
        </w:pPrChange>
      </w:pPr>
      <w:del w:id="2251" w:author="Karol M" w:date="2024-07-31T02:00:00Z">
        <w:r w:rsidRPr="00CA17FB" w:rsidDel="004A6790">
          <w:rPr>
            <w:b/>
            <w:highlight w:val="darkYellow"/>
            <w:rPrChange w:id="2252" w:author="Karol M" w:date="2024-07-31T00:01:00Z">
              <w:rPr>
                <w:b/>
              </w:rPr>
            </w:rPrChange>
          </w:rPr>
          <w:delText>zákazky s nízkou hodnotou nižšieho rozsahu</w:delText>
        </w:r>
        <w:r w:rsidRPr="00CA17FB" w:rsidDel="004A6790">
          <w:rPr>
            <w:highlight w:val="darkYellow"/>
            <w:rPrChange w:id="2253" w:author="Karol M" w:date="2024-07-31T00:01:00Z">
              <w:rPr/>
            </w:rPrChange>
          </w:rPr>
          <w:delText xml:space="preserve"> </w:delText>
        </w:r>
        <w:r w:rsidR="00B56D8D" w:rsidRPr="00CA17FB" w:rsidDel="004A6790">
          <w:rPr>
            <w:highlight w:val="darkYellow"/>
            <w:rPrChange w:id="2254" w:author="Karol M" w:date="2024-07-31T00:01:00Z">
              <w:rPr/>
            </w:rPrChange>
          </w:rPr>
          <w:delText>v hodnote nižšej ako</w:delText>
        </w:r>
        <w:r w:rsidRPr="00CA17FB" w:rsidDel="004A6790">
          <w:rPr>
            <w:highlight w:val="darkYellow"/>
            <w:rPrChange w:id="2255" w:author="Karol M" w:date="2024-07-31T00:01:00Z">
              <w:rPr/>
            </w:rPrChange>
          </w:rPr>
          <w:delText xml:space="preserve"> 70 000 EUR bez DPH v prípade tovarov a služieb, </w:delText>
        </w:r>
        <w:r w:rsidR="00B56D8D" w:rsidRPr="00CA17FB" w:rsidDel="004A6790">
          <w:rPr>
            <w:highlight w:val="darkYellow"/>
            <w:rPrChange w:id="2256" w:author="Karol M" w:date="2024-07-31T00:01:00Z">
              <w:rPr/>
            </w:rPrChange>
          </w:rPr>
          <w:delText xml:space="preserve">nižšej ako </w:delText>
        </w:r>
        <w:r w:rsidRPr="00CA17FB" w:rsidDel="004A6790">
          <w:rPr>
            <w:highlight w:val="darkYellow"/>
            <w:rPrChange w:id="2257" w:author="Karol M" w:date="2024-07-31T00:01:00Z">
              <w:rPr/>
            </w:rPrChange>
          </w:rPr>
          <w:delText>180 000 EUR bez DPH v prípade stavebných prác a </w:delText>
        </w:r>
        <w:r w:rsidR="00B56D8D" w:rsidRPr="00CA17FB" w:rsidDel="004A6790">
          <w:rPr>
            <w:highlight w:val="darkYellow"/>
            <w:rPrChange w:id="2258" w:author="Karol M" w:date="2024-07-31T00:01:00Z">
              <w:rPr/>
            </w:rPrChange>
          </w:rPr>
          <w:delText>nižšej ako</w:delText>
        </w:r>
        <w:r w:rsidRPr="00CA17FB" w:rsidDel="004A6790">
          <w:rPr>
            <w:highlight w:val="darkYellow"/>
            <w:rPrChange w:id="2259" w:author="Karol M" w:date="2024-07-31T00:01:00Z">
              <w:rPr/>
            </w:rPrChange>
          </w:rPr>
          <w:delText xml:space="preserve"> 260 000 EUR bez DPH v prípade služieb podľa prílohy č. 1 k ZVO (</w:delText>
        </w:r>
        <w:r w:rsidRPr="00CA17FB" w:rsidDel="004A6790">
          <w:rPr>
            <w:b/>
            <w:highlight w:val="darkYellow"/>
            <w:rPrChange w:id="2260" w:author="Karol M" w:date="2024-07-31T00:01:00Z">
              <w:rPr>
                <w:b/>
              </w:rPr>
            </w:rPrChange>
          </w:rPr>
          <w:delText>okrem zákaziek malého rozsahu</w:delText>
        </w:r>
        <w:r w:rsidRPr="00CA17FB" w:rsidDel="004A6790">
          <w:rPr>
            <w:highlight w:val="darkYellow"/>
            <w:rPrChange w:id="2261" w:author="Karol M" w:date="2024-07-31T00:01:00Z">
              <w:rPr/>
            </w:rPrChange>
          </w:rPr>
          <w:delText>), ide o tzv. zákazky s nízkou hodn</w:delText>
        </w:r>
        <w:r w:rsidR="00BD4172" w:rsidRPr="00CA17FB" w:rsidDel="004A6790">
          <w:rPr>
            <w:highlight w:val="darkYellow"/>
            <w:rPrChange w:id="2262" w:author="Karol M" w:date="2024-07-31T00:01:00Z">
              <w:rPr/>
            </w:rPrChange>
          </w:rPr>
          <w:delText xml:space="preserve">otou nižšieho rozsahu v zmysle </w:delText>
        </w:r>
        <w:r w:rsidRPr="00CA17FB" w:rsidDel="004A6790">
          <w:rPr>
            <w:highlight w:val="darkYellow"/>
            <w:rPrChange w:id="2263" w:author="Karol M" w:date="2024-07-31T00:01:00Z">
              <w:rPr/>
            </w:rPrChange>
          </w:rPr>
          <w:delText>§ 117 ods. 1 – 5 ZVO, (ďalej len „zákazky s nízkou hodnotou nižšieho rozsahu“),</w:delText>
        </w:r>
      </w:del>
    </w:p>
    <w:p w14:paraId="19D84DA3" w14:textId="6BEBDE04" w:rsidR="00397616" w:rsidRPr="00CA17FB" w:rsidDel="004A6790" w:rsidRDefault="00397616">
      <w:pPr>
        <w:pStyle w:val="Odsekzoznamu"/>
        <w:tabs>
          <w:tab w:val="left" w:pos="1014"/>
        </w:tabs>
        <w:spacing w:line="240" w:lineRule="auto"/>
        <w:ind w:left="927"/>
        <w:jc w:val="both"/>
        <w:rPr>
          <w:del w:id="2264" w:author="Karol M" w:date="2024-07-31T02:00:00Z"/>
          <w:sz w:val="22"/>
          <w:highlight w:val="darkYellow"/>
          <w:rPrChange w:id="2265" w:author="Karol M" w:date="2024-07-31T00:01:00Z">
            <w:rPr>
              <w:del w:id="2266" w:author="Karol M" w:date="2024-07-31T02:00:00Z"/>
              <w:sz w:val="22"/>
              <w:highlight w:val="green"/>
            </w:rPr>
          </w:rPrChange>
        </w:rPr>
        <w:pPrChange w:id="2267" w:author="Karol M" w:date="2024-07-31T07:56:00Z">
          <w:pPr>
            <w:pStyle w:val="Odsekzoznamu"/>
            <w:tabs>
              <w:tab w:val="left" w:pos="1014"/>
            </w:tabs>
            <w:spacing w:before="120" w:line="240" w:lineRule="auto"/>
            <w:ind w:left="927"/>
            <w:jc w:val="both"/>
          </w:pPr>
        </w:pPrChange>
      </w:pPr>
    </w:p>
    <w:p w14:paraId="1A271DE4" w14:textId="148200B3" w:rsidR="00397616" w:rsidRPr="00CA17FB" w:rsidDel="004A6790" w:rsidRDefault="00397616">
      <w:pPr>
        <w:pStyle w:val="Odsekzoznamu"/>
        <w:numPr>
          <w:ilvl w:val="0"/>
          <w:numId w:val="44"/>
        </w:numPr>
        <w:tabs>
          <w:tab w:val="left" w:pos="1014"/>
        </w:tabs>
        <w:spacing w:line="240" w:lineRule="auto"/>
        <w:jc w:val="both"/>
        <w:rPr>
          <w:del w:id="2268" w:author="Karol M" w:date="2024-07-31T02:00:00Z"/>
          <w:sz w:val="22"/>
          <w:highlight w:val="darkYellow"/>
          <w:rPrChange w:id="2269" w:author="Karol M" w:date="2024-07-31T00:01:00Z">
            <w:rPr>
              <w:del w:id="2270" w:author="Karol M" w:date="2024-07-31T02:00:00Z"/>
              <w:sz w:val="22"/>
            </w:rPr>
          </w:rPrChange>
        </w:rPr>
        <w:pPrChange w:id="2271" w:author="Karol M" w:date="2024-07-31T07:56:00Z">
          <w:pPr>
            <w:pStyle w:val="Odsekzoznamu"/>
            <w:numPr>
              <w:numId w:val="44"/>
            </w:numPr>
            <w:tabs>
              <w:tab w:val="left" w:pos="1014"/>
            </w:tabs>
            <w:spacing w:before="120" w:line="240" w:lineRule="auto"/>
            <w:ind w:left="927" w:hanging="360"/>
            <w:jc w:val="both"/>
          </w:pPr>
        </w:pPrChange>
      </w:pPr>
      <w:del w:id="2272" w:author="Karol M" w:date="2024-07-31T02:00:00Z">
        <w:r w:rsidRPr="00CA17FB" w:rsidDel="004A6790">
          <w:rPr>
            <w:b/>
            <w:highlight w:val="darkYellow"/>
            <w:rPrChange w:id="2273" w:author="Karol M" w:date="2024-07-31T00:01:00Z">
              <w:rPr>
                <w:b/>
              </w:rPr>
            </w:rPrChange>
          </w:rPr>
          <w:delText>zákazky s nízkou hodnotou vyššieho rozsahu</w:delText>
        </w:r>
        <w:r w:rsidRPr="00CA17FB" w:rsidDel="004A6790">
          <w:rPr>
            <w:highlight w:val="darkYellow"/>
            <w:rPrChange w:id="2274" w:author="Karol M" w:date="2024-07-31T00:01:00Z">
              <w:rPr/>
            </w:rPrChange>
          </w:rPr>
          <w:delText xml:space="preserve"> od 70 000 EUR bez DPH v prípade tovarov a služieb, od 180 000 EUR bez DPH v prípade stavených prác a od 260 000 EUR bez DPH </w:delText>
        </w:r>
        <w:r w:rsidR="00BD4172" w:rsidRPr="00CA17FB" w:rsidDel="004A6790">
          <w:rPr>
            <w:highlight w:val="darkYellow"/>
            <w:rPrChange w:id="2275" w:author="Karol M" w:date="2024-07-31T00:01:00Z">
              <w:rPr/>
            </w:rPrChange>
          </w:rPr>
          <w:br/>
        </w:r>
        <w:r w:rsidRPr="00CA17FB" w:rsidDel="004A6790">
          <w:rPr>
            <w:highlight w:val="darkYellow"/>
            <w:rPrChange w:id="2276" w:author="Karol M" w:date="2024-07-31T00:01:00Z">
              <w:rPr/>
            </w:rPrChange>
          </w:rPr>
          <w:delText>v prípade služieb podľa prílohy č. 1 k ZVO, ide o tzv. zákazky s nízkou hodnotou vyššieho rozsahu v zmysle § 117 ods. 6 – 9 ZVO, (ďalej len „zákazky s nízkou hodnotou vyššieho rozsahu“). V týchto prípadoch ide teda o zákazky v hodnotách rovnakých, alebo vyšších ako uvedené sumy.</w:delText>
        </w:r>
      </w:del>
    </w:p>
    <w:p w14:paraId="69B265BA" w14:textId="03C25FE2" w:rsidR="00397616" w:rsidRPr="00CA17FB" w:rsidDel="004A6790" w:rsidRDefault="00502E02">
      <w:pPr>
        <w:tabs>
          <w:tab w:val="left" w:pos="1014"/>
        </w:tabs>
        <w:spacing w:line="240" w:lineRule="auto"/>
        <w:contextualSpacing/>
        <w:jc w:val="both"/>
        <w:rPr>
          <w:del w:id="2277" w:author="Karol M" w:date="2024-07-31T02:00:00Z"/>
          <w:rFonts w:ascii="Times New Roman" w:hAnsi="Times New Roman" w:cs="Times New Roman"/>
          <w:highlight w:val="darkYellow"/>
          <w:rPrChange w:id="2278" w:author="Karol M" w:date="2024-07-31T00:01:00Z">
            <w:rPr>
              <w:del w:id="2279" w:author="Karol M" w:date="2024-07-31T02:00:00Z"/>
              <w:rFonts w:ascii="Times New Roman" w:hAnsi="Times New Roman" w:cs="Times New Roman"/>
            </w:rPr>
          </w:rPrChange>
        </w:rPr>
        <w:pPrChange w:id="2280" w:author="Karol M" w:date="2024-07-31T07:56:00Z">
          <w:pPr>
            <w:tabs>
              <w:tab w:val="left" w:pos="1014"/>
            </w:tabs>
            <w:spacing w:before="120" w:line="240" w:lineRule="auto"/>
            <w:contextualSpacing/>
            <w:jc w:val="both"/>
          </w:pPr>
        </w:pPrChange>
      </w:pPr>
      <w:del w:id="2281" w:author="Karol M" w:date="2024-07-31T02:00:00Z">
        <w:r w:rsidRPr="00CA17FB" w:rsidDel="004A6790">
          <w:rPr>
            <w:rFonts w:ascii="Times New Roman" w:hAnsi="Times New Roman" w:cs="Times New Roman"/>
            <w:highlight w:val="darkYellow"/>
            <w:rPrChange w:id="2282" w:author="Karol M" w:date="2024-07-31T00:01:00Z">
              <w:rPr>
                <w:rFonts w:ascii="Times New Roman" w:hAnsi="Times New Roman" w:cs="Times New Roman"/>
              </w:rPr>
            </w:rPrChange>
          </w:rPr>
          <w:delText>R</w:delText>
        </w:r>
        <w:r w:rsidR="00397616" w:rsidRPr="00CA17FB" w:rsidDel="004A6790">
          <w:rPr>
            <w:rFonts w:ascii="Times New Roman" w:hAnsi="Times New Roman" w:cs="Times New Roman"/>
            <w:highlight w:val="darkYellow"/>
            <w:rPrChange w:id="2283" w:author="Karol M" w:date="2024-07-31T00:01:00Z">
              <w:rPr>
                <w:rFonts w:ascii="Times New Roman" w:hAnsi="Times New Roman" w:cs="Times New Roman"/>
              </w:rPr>
            </w:rPrChange>
          </w:rPr>
          <w:delText xml:space="preserve">O overuje pri kontrole zákaziek s nízkymi hodnotami podľa § 117 ZVO, či vynaložené náklady na obstaranie predmetu zákazky sú hospodárne. Zároveň </w:delText>
        </w:r>
        <w:r w:rsidRPr="00CA17FB" w:rsidDel="004A6790">
          <w:rPr>
            <w:rFonts w:ascii="Times New Roman" w:hAnsi="Times New Roman" w:cs="Times New Roman"/>
            <w:highlight w:val="darkYellow"/>
            <w:rPrChange w:id="2284" w:author="Karol M" w:date="2024-07-31T00:01:00Z">
              <w:rPr>
                <w:rFonts w:ascii="Times New Roman" w:hAnsi="Times New Roman" w:cs="Times New Roman"/>
              </w:rPr>
            </w:rPrChange>
          </w:rPr>
          <w:delText>R</w:delText>
        </w:r>
        <w:r w:rsidR="00397616" w:rsidRPr="00CA17FB" w:rsidDel="004A6790">
          <w:rPr>
            <w:rFonts w:ascii="Times New Roman" w:hAnsi="Times New Roman" w:cs="Times New Roman"/>
            <w:highlight w:val="darkYellow"/>
            <w:rPrChange w:id="2285" w:author="Karol M" w:date="2024-07-31T00:01:00Z">
              <w:rPr>
                <w:rFonts w:ascii="Times New Roman" w:hAnsi="Times New Roman" w:cs="Times New Roman"/>
              </w:rPr>
            </w:rPrChange>
          </w:rPr>
          <w:delText xml:space="preserve">O overí, či pri obstarávaní neboli porušené základné princípy VO a postupy uvedené v tejto časti kapitoly. Prijímateľ nesmie uzavrieť zmluvu s uchádzačom alebo vystaviť objednávku uchádzačovi, ktorý nespĺňa podmienky účasti podľa </w:delText>
        </w:r>
        <w:r w:rsidR="00BD4172" w:rsidRPr="00CA17FB" w:rsidDel="004A6790">
          <w:rPr>
            <w:rFonts w:ascii="Times New Roman" w:hAnsi="Times New Roman" w:cs="Times New Roman"/>
            <w:highlight w:val="darkYellow"/>
            <w:rPrChange w:id="2286" w:author="Karol M" w:date="2024-07-31T00:01:00Z">
              <w:rPr>
                <w:rFonts w:ascii="Times New Roman" w:hAnsi="Times New Roman" w:cs="Times New Roman"/>
              </w:rPr>
            </w:rPrChange>
          </w:rPr>
          <w:br/>
        </w:r>
        <w:r w:rsidR="00397616" w:rsidRPr="00CA17FB" w:rsidDel="004A6790">
          <w:rPr>
            <w:rFonts w:ascii="Times New Roman" w:hAnsi="Times New Roman" w:cs="Times New Roman"/>
            <w:highlight w:val="darkYellow"/>
            <w:rPrChange w:id="2287" w:author="Karol M" w:date="2024-07-31T00:01:00Z">
              <w:rPr>
                <w:rFonts w:ascii="Times New Roman" w:hAnsi="Times New Roman" w:cs="Times New Roman"/>
              </w:rPr>
            </w:rPrChange>
          </w:rPr>
          <w:delText xml:space="preserve">§ 32 ods. 1 písm. e) a f) ZVO alebo ak u neho existuje dôvod na vylúčenie podľa § 40 ods. 6 písm. f) ZVO (konflikt záujmov nemožno odstrániť inými účinnými opatreniami), ustanovenie § 11 ZVO tým nie je dotknuté.  </w:delText>
        </w:r>
      </w:del>
    </w:p>
    <w:p w14:paraId="7BF58FB8" w14:textId="52E50C2F" w:rsidR="00397616" w:rsidRPr="00CA17FB" w:rsidDel="004A6790" w:rsidRDefault="00397616">
      <w:pPr>
        <w:tabs>
          <w:tab w:val="left" w:pos="1014"/>
        </w:tabs>
        <w:spacing w:line="240" w:lineRule="auto"/>
        <w:contextualSpacing/>
        <w:jc w:val="both"/>
        <w:rPr>
          <w:del w:id="2288" w:author="Karol M" w:date="2024-07-31T02:00:00Z"/>
          <w:rFonts w:ascii="Times New Roman" w:hAnsi="Times New Roman" w:cs="Times New Roman"/>
          <w:highlight w:val="darkYellow"/>
          <w:rPrChange w:id="2289" w:author="Karol M" w:date="2024-07-31T00:01:00Z">
            <w:rPr>
              <w:del w:id="2290" w:author="Karol M" w:date="2024-07-31T02:00:00Z"/>
              <w:rFonts w:ascii="Times New Roman" w:hAnsi="Times New Roman" w:cs="Times New Roman"/>
            </w:rPr>
          </w:rPrChange>
        </w:rPr>
        <w:pPrChange w:id="2291" w:author="Karol M" w:date="2024-07-31T07:56:00Z">
          <w:pPr>
            <w:tabs>
              <w:tab w:val="left" w:pos="1014"/>
            </w:tabs>
            <w:spacing w:before="120" w:line="240" w:lineRule="auto"/>
            <w:contextualSpacing/>
            <w:jc w:val="both"/>
          </w:pPr>
        </w:pPrChange>
      </w:pPr>
    </w:p>
    <w:p w14:paraId="16978F6A" w14:textId="527EDA23" w:rsidR="00397616" w:rsidRPr="00CA17FB" w:rsidDel="004A6790" w:rsidRDefault="00397616">
      <w:pPr>
        <w:tabs>
          <w:tab w:val="left" w:pos="1014"/>
        </w:tabs>
        <w:spacing w:line="240" w:lineRule="auto"/>
        <w:contextualSpacing/>
        <w:jc w:val="both"/>
        <w:rPr>
          <w:del w:id="2292" w:author="Karol M" w:date="2024-07-31T02:00:00Z"/>
          <w:rFonts w:ascii="Times New Roman" w:hAnsi="Times New Roman" w:cs="Times New Roman"/>
          <w:highlight w:val="darkYellow"/>
          <w:rPrChange w:id="2293" w:author="Karol M" w:date="2024-07-31T00:01:00Z">
            <w:rPr>
              <w:del w:id="2294" w:author="Karol M" w:date="2024-07-31T02:00:00Z"/>
              <w:rFonts w:ascii="Times New Roman" w:hAnsi="Times New Roman" w:cs="Times New Roman"/>
            </w:rPr>
          </w:rPrChange>
        </w:rPr>
        <w:pPrChange w:id="2295" w:author="Karol M" w:date="2024-07-31T07:56:00Z">
          <w:pPr>
            <w:tabs>
              <w:tab w:val="left" w:pos="1014"/>
            </w:tabs>
            <w:spacing w:before="120" w:line="240" w:lineRule="auto"/>
            <w:contextualSpacing/>
            <w:jc w:val="both"/>
          </w:pPr>
        </w:pPrChange>
      </w:pPr>
      <w:del w:id="2296" w:author="Karol M" w:date="2024-07-31T02:00:00Z">
        <w:r w:rsidRPr="00CA17FB" w:rsidDel="004A6790">
          <w:rPr>
            <w:rFonts w:ascii="Times New Roman" w:hAnsi="Times New Roman" w:cs="Times New Roman"/>
            <w:highlight w:val="darkYellow"/>
            <w:rPrChange w:id="2297" w:author="Karol M" w:date="2024-07-31T00:01:00Z">
              <w:rPr>
                <w:rFonts w:ascii="Times New Roman" w:hAnsi="Times New Roman" w:cs="Times New Roman"/>
              </w:rPr>
            </w:rPrChange>
          </w:rPr>
          <w:delText>Prijímateľ je povinný v zápise z prieskumu trhu (</w:delText>
        </w:r>
        <w:r w:rsidRPr="00CA17FB" w:rsidDel="004A6790">
          <w:rPr>
            <w:rFonts w:ascii="Times New Roman" w:hAnsi="Times New Roman" w:cs="Times New Roman"/>
            <w:i/>
            <w:highlight w:val="darkYellow"/>
            <w:rPrChange w:id="2298" w:author="Karol M" w:date="2024-07-31T00:01:00Z">
              <w:rPr>
                <w:rFonts w:ascii="Times New Roman" w:hAnsi="Times New Roman" w:cs="Times New Roman"/>
                <w:i/>
              </w:rPr>
            </w:rPrChange>
          </w:rPr>
          <w:delText xml:space="preserve">príloha č. </w:delText>
        </w:r>
        <w:r w:rsidR="0063229A" w:rsidRPr="00CA17FB" w:rsidDel="004A6790">
          <w:rPr>
            <w:rFonts w:ascii="Times New Roman" w:hAnsi="Times New Roman" w:cs="Times New Roman"/>
            <w:i/>
            <w:highlight w:val="darkYellow"/>
            <w:rPrChange w:id="2299" w:author="Karol M" w:date="2024-07-31T00:01:00Z">
              <w:rPr>
                <w:rFonts w:ascii="Times New Roman" w:hAnsi="Times New Roman" w:cs="Times New Roman"/>
                <w:i/>
              </w:rPr>
            </w:rPrChange>
          </w:rPr>
          <w:delText>5</w:delText>
        </w:r>
        <w:r w:rsidRPr="00CA17FB" w:rsidDel="004A6790">
          <w:rPr>
            <w:rFonts w:ascii="Times New Roman" w:hAnsi="Times New Roman" w:cs="Times New Roman"/>
            <w:i/>
            <w:highlight w:val="darkYellow"/>
            <w:rPrChange w:id="2300" w:author="Karol M" w:date="2024-07-31T00:01:00Z">
              <w:rPr>
                <w:rFonts w:ascii="Times New Roman" w:hAnsi="Times New Roman" w:cs="Times New Roman"/>
                <w:i/>
              </w:rPr>
            </w:rPrChange>
          </w:rPr>
          <w:delText xml:space="preserve"> Usmernenia</w:delText>
        </w:r>
        <w:r w:rsidRPr="00CA17FB" w:rsidDel="004A6790">
          <w:rPr>
            <w:rFonts w:ascii="Times New Roman" w:hAnsi="Times New Roman" w:cs="Times New Roman"/>
            <w:highlight w:val="darkYellow"/>
            <w:rPrChange w:id="2301" w:author="Karol M" w:date="2024-07-31T00:01:00Z">
              <w:rPr>
                <w:rFonts w:ascii="Times New Roman" w:hAnsi="Times New Roman" w:cs="Times New Roman"/>
              </w:rPr>
            </w:rPrChange>
          </w:rPr>
          <w:delText>) uviesť, že preveril u oslovených (resp. identifikovaných) záujemcov a uchádzačov, ktorí predložili ponuku, či sú oprávnení dodávať tovar, uskutočňovať stavebné práce alebo poskytovať službu, ktorá je predmetom zákazky a </w:delText>
        </w:r>
        <w:r w:rsidR="006D6D62" w:rsidRPr="00CA17FB" w:rsidDel="004A6790">
          <w:rPr>
            <w:rFonts w:ascii="Times New Roman" w:hAnsi="Times New Roman" w:cs="Times New Roman"/>
            <w:highlight w:val="darkYellow"/>
            <w:rPrChange w:id="2302" w:author="Karol M" w:date="2024-07-31T00:01:00Z">
              <w:rPr>
                <w:rFonts w:ascii="Times New Roman" w:hAnsi="Times New Roman" w:cs="Times New Roman"/>
              </w:rPr>
            </w:rPrChange>
          </w:rPr>
          <w:delText>R</w:delText>
        </w:r>
        <w:r w:rsidRPr="00CA17FB" w:rsidDel="004A6790">
          <w:rPr>
            <w:rFonts w:ascii="Times New Roman" w:hAnsi="Times New Roman" w:cs="Times New Roman"/>
            <w:highlight w:val="darkYellow"/>
            <w:rPrChange w:id="2303" w:author="Karol M" w:date="2024-07-31T00:01:00Z">
              <w:rPr>
                <w:rFonts w:ascii="Times New Roman" w:hAnsi="Times New Roman" w:cs="Times New Roman"/>
              </w:rPr>
            </w:rPrChange>
          </w:rPr>
          <w:delText>O skutočnosť, že oslovení záujemcovia a uchádzači, ktorí predložili ponuku, sú oprávnení dodávať tovar, uskutočňovať stavebné práce alebo poskytovať službu, overí v rámci výkonu kontroly VO. Prijímateľ zároveň na webovom sídle ÚVO</w:delText>
        </w:r>
        <w:r w:rsidRPr="00CA17FB" w:rsidDel="004A6790">
          <w:rPr>
            <w:rStyle w:val="Odkaznapoznmkupodiarou"/>
            <w:rFonts w:ascii="Times New Roman" w:hAnsi="Times New Roman" w:cs="Times New Roman"/>
            <w:highlight w:val="darkYellow"/>
            <w:rPrChange w:id="2304" w:author="Karol M" w:date="2024-07-31T00:01:00Z">
              <w:rPr>
                <w:rStyle w:val="Odkaznapoznmkupodiarou"/>
                <w:rFonts w:ascii="Times New Roman" w:hAnsi="Times New Roman" w:cs="Times New Roman"/>
              </w:rPr>
            </w:rPrChange>
          </w:rPr>
          <w:footnoteReference w:id="24"/>
        </w:r>
        <w:r w:rsidRPr="00CA17FB" w:rsidDel="004A6790">
          <w:rPr>
            <w:rFonts w:ascii="Times New Roman" w:hAnsi="Times New Roman" w:cs="Times New Roman"/>
            <w:highlight w:val="darkYellow"/>
            <w:rPrChange w:id="2307" w:author="Karol M" w:date="2024-07-31T00:01:00Z">
              <w:rPr>
                <w:rFonts w:ascii="Times New Roman" w:hAnsi="Times New Roman" w:cs="Times New Roman"/>
              </w:rPr>
            </w:rPrChange>
          </w:rPr>
          <w:delText xml:space="preserve">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sa prijímateľovi odporúča, aby si uchovával vo svojej dokumentácii k zadávaniu zákazky „printscreen“ z registra osôb so zákazom účasti (tento „printscreen“ nemusí predložiť </w:delText>
        </w:r>
        <w:r w:rsidR="006D6D62" w:rsidRPr="00CA17FB" w:rsidDel="004A6790">
          <w:rPr>
            <w:rFonts w:ascii="Times New Roman" w:hAnsi="Times New Roman" w:cs="Times New Roman"/>
            <w:highlight w:val="darkYellow"/>
            <w:rPrChange w:id="2308" w:author="Karol M" w:date="2024-07-31T00:01:00Z">
              <w:rPr>
                <w:rFonts w:ascii="Times New Roman" w:hAnsi="Times New Roman" w:cs="Times New Roman"/>
              </w:rPr>
            </w:rPrChange>
          </w:rPr>
          <w:delText>R</w:delText>
        </w:r>
        <w:r w:rsidRPr="00CA17FB" w:rsidDel="004A6790">
          <w:rPr>
            <w:rFonts w:ascii="Times New Roman" w:hAnsi="Times New Roman" w:cs="Times New Roman"/>
            <w:highlight w:val="darkYellow"/>
            <w:rPrChange w:id="2309" w:author="Karol M" w:date="2024-07-31T00:01:00Z">
              <w:rPr>
                <w:rFonts w:ascii="Times New Roman" w:hAnsi="Times New Roman" w:cs="Times New Roman"/>
              </w:rPr>
            </w:rPrChange>
          </w:rPr>
          <w:delText xml:space="preserve">O). </w:delText>
        </w:r>
      </w:del>
    </w:p>
    <w:p w14:paraId="4F659BDD" w14:textId="67835B8F" w:rsidR="00397616" w:rsidRPr="00CA17FB" w:rsidDel="004A6790" w:rsidRDefault="00397616">
      <w:pPr>
        <w:tabs>
          <w:tab w:val="left" w:pos="1014"/>
        </w:tabs>
        <w:spacing w:line="240" w:lineRule="auto"/>
        <w:contextualSpacing/>
        <w:jc w:val="both"/>
        <w:rPr>
          <w:del w:id="2310" w:author="Karol M" w:date="2024-07-31T02:00:00Z"/>
          <w:rFonts w:ascii="Times New Roman" w:hAnsi="Times New Roman" w:cs="Times New Roman"/>
          <w:highlight w:val="darkYellow"/>
          <w:rPrChange w:id="2311" w:author="Karol M" w:date="2024-07-31T00:01:00Z">
            <w:rPr>
              <w:del w:id="2312" w:author="Karol M" w:date="2024-07-31T02:00:00Z"/>
              <w:rFonts w:ascii="Times New Roman" w:hAnsi="Times New Roman" w:cs="Times New Roman"/>
            </w:rPr>
          </w:rPrChange>
        </w:rPr>
        <w:pPrChange w:id="2313" w:author="Karol M" w:date="2024-07-31T07:56:00Z">
          <w:pPr>
            <w:tabs>
              <w:tab w:val="left" w:pos="1014"/>
            </w:tabs>
            <w:spacing w:before="120" w:line="240" w:lineRule="auto"/>
            <w:contextualSpacing/>
            <w:jc w:val="both"/>
          </w:pPr>
        </w:pPrChange>
      </w:pPr>
    </w:p>
    <w:p w14:paraId="08195CA2" w14:textId="0CDADC52" w:rsidR="00397616" w:rsidRPr="00CA17FB" w:rsidDel="004A6790" w:rsidRDefault="00397616">
      <w:pPr>
        <w:tabs>
          <w:tab w:val="left" w:pos="1014"/>
        </w:tabs>
        <w:spacing w:line="240" w:lineRule="auto"/>
        <w:contextualSpacing/>
        <w:jc w:val="both"/>
        <w:rPr>
          <w:del w:id="2314" w:author="Karol M" w:date="2024-07-31T02:00:00Z"/>
          <w:rFonts w:ascii="Times New Roman" w:hAnsi="Times New Roman" w:cs="Times New Roman"/>
          <w:highlight w:val="darkYellow"/>
          <w:rPrChange w:id="2315" w:author="Karol M" w:date="2024-07-31T00:01:00Z">
            <w:rPr>
              <w:del w:id="2316" w:author="Karol M" w:date="2024-07-31T02:00:00Z"/>
              <w:rFonts w:ascii="Times New Roman" w:hAnsi="Times New Roman" w:cs="Times New Roman"/>
            </w:rPr>
          </w:rPrChange>
        </w:rPr>
        <w:pPrChange w:id="2317" w:author="Karol M" w:date="2024-07-31T07:56:00Z">
          <w:pPr>
            <w:tabs>
              <w:tab w:val="left" w:pos="1014"/>
            </w:tabs>
            <w:spacing w:before="120" w:line="240" w:lineRule="auto"/>
            <w:contextualSpacing/>
            <w:jc w:val="both"/>
          </w:pPr>
        </w:pPrChange>
      </w:pPr>
      <w:del w:id="2318" w:author="Karol M" w:date="2024-07-31T02:00:00Z">
        <w:r w:rsidRPr="00CA17FB" w:rsidDel="004A6790">
          <w:rPr>
            <w:rFonts w:ascii="Times New Roman" w:hAnsi="Times New Roman" w:cs="Times New Roman"/>
            <w:highlight w:val="darkYellow"/>
            <w:rPrChange w:id="2319" w:author="Karol M" w:date="2024-07-31T00:01:00Z">
              <w:rPr>
                <w:rFonts w:ascii="Times New Roman" w:hAnsi="Times New Roman" w:cs="Times New Roman"/>
              </w:rPr>
            </w:rPrChange>
          </w:rPr>
          <w:delText xml:space="preserve">Prijímateľ môže odmietnuť uzavrieť zmluvu s uchádzačom, u ktorého existuje dôvod na vylúčenie podľa § 40 ods. 8 písm. d) ZVO. Uchádzač môže predbežne nahradiť doklady určené prijímateľom na preukázanie splnenia podmienok účasti jednotným európskym dokumentom podľa § 39 ZVO alebo čestným vyhlásením, v ktorom vyhlási, že spĺňa všetky podmienky účasti určené prijímateľom </w:delText>
        </w:r>
        <w:r w:rsidR="00310BAC" w:rsidRPr="00CA17FB" w:rsidDel="004A6790">
          <w:rPr>
            <w:rFonts w:ascii="Times New Roman" w:hAnsi="Times New Roman" w:cs="Times New Roman"/>
            <w:highlight w:val="darkYellow"/>
            <w:rPrChange w:id="2320"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2321" w:author="Karol M" w:date="2024-07-31T00:01:00Z">
              <w:rPr>
                <w:rFonts w:ascii="Times New Roman" w:hAnsi="Times New Roman" w:cs="Times New Roman"/>
              </w:rPr>
            </w:rPrChange>
          </w:rPr>
          <w:delText xml:space="preserve">a poskytne prijímateľovi na požiadanie doklady, ktoré čestným vyhlásením nahradil. Uchádzač môže </w:delText>
        </w:r>
        <w:r w:rsidR="00310BAC" w:rsidRPr="00CA17FB" w:rsidDel="004A6790">
          <w:rPr>
            <w:rFonts w:ascii="Times New Roman" w:hAnsi="Times New Roman" w:cs="Times New Roman"/>
            <w:highlight w:val="darkYellow"/>
            <w:rPrChange w:id="2322"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2323" w:author="Karol M" w:date="2024-07-31T00:01:00Z">
              <w:rPr>
                <w:rFonts w:ascii="Times New Roman" w:hAnsi="Times New Roman" w:cs="Times New Roman"/>
              </w:rPr>
            </w:rPrChange>
          </w:rPr>
          <w:delText xml:space="preserve">v čestnom vyhlásení uviesť aj informácie o dokladoch, ktoré sú priamo a bezodplatne prístupné </w:delText>
        </w:r>
        <w:r w:rsidR="00310BAC" w:rsidRPr="00CA17FB" w:rsidDel="004A6790">
          <w:rPr>
            <w:rFonts w:ascii="Times New Roman" w:hAnsi="Times New Roman" w:cs="Times New Roman"/>
            <w:highlight w:val="darkYellow"/>
            <w:rPrChange w:id="2324"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2325" w:author="Karol M" w:date="2024-07-31T00:01:00Z">
              <w:rPr>
                <w:rFonts w:ascii="Times New Roman" w:hAnsi="Times New Roman" w:cs="Times New Roman"/>
              </w:rPr>
            </w:rPrChange>
          </w:rPr>
          <w:delText>v elektronických databázach, vrátane informácií potrebných na prístup do týchto databáz, a informácie o dokladoch, ktoré verejnému obstarávateľovi predložil v inom verejnom obstarávaní a sú naďalej platné.</w:delText>
        </w:r>
      </w:del>
    </w:p>
    <w:p w14:paraId="5003632E" w14:textId="4342EA8A" w:rsidR="00397616" w:rsidRPr="00CA17FB" w:rsidDel="004A6790" w:rsidRDefault="00397616">
      <w:pPr>
        <w:tabs>
          <w:tab w:val="left" w:pos="1014"/>
        </w:tabs>
        <w:spacing w:line="240" w:lineRule="auto"/>
        <w:contextualSpacing/>
        <w:jc w:val="both"/>
        <w:rPr>
          <w:del w:id="2326" w:author="Karol M" w:date="2024-07-31T02:00:00Z"/>
          <w:rFonts w:ascii="Times New Roman" w:hAnsi="Times New Roman" w:cs="Times New Roman"/>
          <w:highlight w:val="darkYellow"/>
          <w:rPrChange w:id="2327" w:author="Karol M" w:date="2024-07-31T00:01:00Z">
            <w:rPr>
              <w:del w:id="2328" w:author="Karol M" w:date="2024-07-31T02:00:00Z"/>
              <w:rFonts w:ascii="Times New Roman" w:hAnsi="Times New Roman" w:cs="Times New Roman"/>
            </w:rPr>
          </w:rPrChange>
        </w:rPr>
        <w:pPrChange w:id="2329" w:author="Karol M" w:date="2024-07-31T07:56:00Z">
          <w:pPr>
            <w:tabs>
              <w:tab w:val="left" w:pos="1014"/>
            </w:tabs>
            <w:spacing w:before="120" w:line="240" w:lineRule="auto"/>
            <w:contextualSpacing/>
            <w:jc w:val="both"/>
          </w:pPr>
        </w:pPrChange>
      </w:pPr>
    </w:p>
    <w:p w14:paraId="2D00BB9F" w14:textId="2E3072EB" w:rsidR="00397616" w:rsidRPr="00CA17FB" w:rsidDel="004A6790" w:rsidRDefault="00397616">
      <w:pPr>
        <w:tabs>
          <w:tab w:val="left" w:pos="1014"/>
        </w:tabs>
        <w:spacing w:line="240" w:lineRule="auto"/>
        <w:contextualSpacing/>
        <w:jc w:val="both"/>
        <w:rPr>
          <w:del w:id="2330" w:author="Karol M" w:date="2024-07-31T02:00:00Z"/>
          <w:rFonts w:ascii="Times New Roman" w:hAnsi="Times New Roman" w:cs="Times New Roman"/>
          <w:highlight w:val="darkYellow"/>
          <w:rPrChange w:id="2331" w:author="Karol M" w:date="2024-07-31T00:01:00Z">
            <w:rPr>
              <w:del w:id="2332" w:author="Karol M" w:date="2024-07-31T02:00:00Z"/>
              <w:rFonts w:ascii="Times New Roman" w:hAnsi="Times New Roman" w:cs="Times New Roman"/>
            </w:rPr>
          </w:rPrChange>
        </w:rPr>
        <w:pPrChange w:id="2333" w:author="Karol M" w:date="2024-07-31T07:56:00Z">
          <w:pPr>
            <w:tabs>
              <w:tab w:val="left" w:pos="1014"/>
            </w:tabs>
            <w:spacing w:before="120" w:line="240" w:lineRule="auto"/>
            <w:contextualSpacing/>
            <w:jc w:val="both"/>
          </w:pPr>
        </w:pPrChange>
      </w:pPr>
      <w:del w:id="2334" w:author="Karol M" w:date="2024-07-31T02:00:00Z">
        <w:r w:rsidRPr="00CA17FB" w:rsidDel="004A6790">
          <w:rPr>
            <w:rFonts w:ascii="Times New Roman" w:hAnsi="Times New Roman" w:cs="Times New Roman"/>
            <w:highlight w:val="darkYellow"/>
            <w:rPrChange w:id="2335" w:author="Karol M" w:date="2024-07-31T00:01:00Z">
              <w:rPr>
                <w:rFonts w:ascii="Times New Roman" w:hAnsi="Times New Roman" w:cs="Times New Roman"/>
              </w:rPr>
            </w:rPrChange>
          </w:rPr>
          <w:delText xml:space="preserve">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w:delText>
        </w:r>
        <w:r w:rsidR="00310BAC" w:rsidRPr="00CA17FB" w:rsidDel="004A6790">
          <w:rPr>
            <w:rFonts w:ascii="Times New Roman" w:hAnsi="Times New Roman" w:cs="Times New Roman"/>
            <w:highlight w:val="darkYellow"/>
            <w:rPrChange w:id="2336"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2337" w:author="Karol M" w:date="2024-07-31T00:01:00Z">
              <w:rPr>
                <w:rFonts w:ascii="Times New Roman" w:hAnsi="Times New Roman" w:cs="Times New Roman"/>
              </w:rPr>
            </w:rPrChange>
          </w:rPr>
          <w:delText xml:space="preserve">a splnenie podmienok účasti v prípade všetkých dodávateľov, ktorí predložili ponuku. Prijímateľ je zároveň povinný vyhodnocovať ponuku dodávateľa, ktorý sa umiestnil na prvom mieste v poradí </w:delText>
        </w:r>
        <w:r w:rsidR="00310BAC" w:rsidRPr="00CA17FB" w:rsidDel="004A6790">
          <w:rPr>
            <w:rFonts w:ascii="Times New Roman" w:hAnsi="Times New Roman" w:cs="Times New Roman"/>
            <w:highlight w:val="darkYellow"/>
            <w:rPrChange w:id="2338"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2339" w:author="Karol M" w:date="2024-07-31T00:01:00Z">
              <w:rPr>
                <w:rFonts w:ascii="Times New Roman" w:hAnsi="Times New Roman" w:cs="Times New Roman"/>
              </w:rPr>
            </w:rPrChange>
          </w:rPr>
          <w:delText>a uzatvoriť zmluvu/zadať objednávku v súlade s výzvou na predkladanie ponúk a s ponukou úspešného dodávateľa.</w:delText>
        </w:r>
      </w:del>
    </w:p>
    <w:p w14:paraId="102A896C" w14:textId="13B5766B" w:rsidR="00397616" w:rsidRPr="00CA17FB" w:rsidDel="004A6790" w:rsidRDefault="00397616">
      <w:pPr>
        <w:tabs>
          <w:tab w:val="left" w:pos="1014"/>
        </w:tabs>
        <w:spacing w:line="240" w:lineRule="auto"/>
        <w:contextualSpacing/>
        <w:jc w:val="both"/>
        <w:rPr>
          <w:del w:id="2340" w:author="Karol M" w:date="2024-07-31T02:00:00Z"/>
          <w:rFonts w:ascii="Times New Roman" w:hAnsi="Times New Roman" w:cs="Times New Roman"/>
          <w:highlight w:val="darkYellow"/>
          <w:rPrChange w:id="2341" w:author="Karol M" w:date="2024-07-31T00:01:00Z">
            <w:rPr>
              <w:del w:id="2342" w:author="Karol M" w:date="2024-07-31T02:00:00Z"/>
              <w:rFonts w:ascii="Times New Roman" w:hAnsi="Times New Roman" w:cs="Times New Roman"/>
            </w:rPr>
          </w:rPrChange>
        </w:rPr>
        <w:pPrChange w:id="2343" w:author="Karol M" w:date="2024-07-31T07:56:00Z">
          <w:pPr>
            <w:tabs>
              <w:tab w:val="left" w:pos="1014"/>
            </w:tabs>
            <w:spacing w:before="120" w:line="240" w:lineRule="auto"/>
            <w:contextualSpacing/>
            <w:jc w:val="both"/>
          </w:pPr>
        </w:pPrChange>
      </w:pPr>
    </w:p>
    <w:p w14:paraId="4AE6B2B9" w14:textId="3BAF5E53" w:rsidR="00397616" w:rsidRPr="00CA17FB" w:rsidDel="004A6790" w:rsidRDefault="00397616">
      <w:pPr>
        <w:tabs>
          <w:tab w:val="left" w:pos="1014"/>
        </w:tabs>
        <w:spacing w:line="240" w:lineRule="auto"/>
        <w:contextualSpacing/>
        <w:jc w:val="both"/>
        <w:rPr>
          <w:del w:id="2344" w:author="Karol M" w:date="2024-07-31T02:00:00Z"/>
          <w:rFonts w:ascii="Times New Roman" w:hAnsi="Times New Roman" w:cs="Times New Roman"/>
          <w:highlight w:val="darkYellow"/>
          <w:rPrChange w:id="2345" w:author="Karol M" w:date="2024-07-31T00:01:00Z">
            <w:rPr>
              <w:del w:id="2346" w:author="Karol M" w:date="2024-07-31T02:00:00Z"/>
              <w:rFonts w:ascii="Times New Roman" w:hAnsi="Times New Roman" w:cs="Times New Roman"/>
            </w:rPr>
          </w:rPrChange>
        </w:rPr>
        <w:pPrChange w:id="2347" w:author="Karol M" w:date="2024-07-31T07:56:00Z">
          <w:pPr>
            <w:tabs>
              <w:tab w:val="left" w:pos="1014"/>
            </w:tabs>
            <w:spacing w:before="120" w:line="240" w:lineRule="auto"/>
            <w:contextualSpacing/>
            <w:jc w:val="both"/>
          </w:pPr>
        </w:pPrChange>
      </w:pPr>
      <w:del w:id="2348" w:author="Karol M" w:date="2024-07-31T02:00:00Z">
        <w:r w:rsidRPr="00CA17FB" w:rsidDel="004A6790">
          <w:rPr>
            <w:rFonts w:ascii="Times New Roman" w:hAnsi="Times New Roman" w:cs="Times New Roman"/>
            <w:highlight w:val="darkYellow"/>
            <w:rPrChange w:id="2349" w:author="Karol M" w:date="2024-07-31T00:01:00Z">
              <w:rPr>
                <w:rFonts w:ascii="Times New Roman" w:hAnsi="Times New Roman" w:cs="Times New Roman"/>
              </w:rPr>
            </w:rPrChange>
          </w:rPr>
          <w:delTex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w:delText>
        </w:r>
        <w:r w:rsidR="00310BAC" w:rsidRPr="00CA17FB" w:rsidDel="004A6790">
          <w:rPr>
            <w:rFonts w:ascii="Times New Roman" w:hAnsi="Times New Roman" w:cs="Times New Roman"/>
            <w:highlight w:val="darkYellow"/>
            <w:rPrChange w:id="2350" w:author="Karol M" w:date="2024-07-31T00:01:00Z">
              <w:rPr>
                <w:rFonts w:ascii="Times New Roman" w:hAnsi="Times New Roman" w:cs="Times New Roman"/>
              </w:rPr>
            </w:rPrChange>
          </w:rPr>
          <w:delText xml:space="preserve">ádzač preukázať svoje finančné </w:delText>
        </w:r>
        <w:r w:rsidRPr="00CA17FB" w:rsidDel="004A6790">
          <w:rPr>
            <w:rFonts w:ascii="Times New Roman" w:hAnsi="Times New Roman" w:cs="Times New Roman"/>
            <w:highlight w:val="darkYellow"/>
            <w:rPrChange w:id="2351" w:author="Karol M" w:date="2024-07-31T00:01:00Z">
              <w:rPr>
                <w:rFonts w:ascii="Times New Roman" w:hAnsi="Times New Roman" w:cs="Times New Roman"/>
              </w:rPr>
            </w:rPrChange>
          </w:rPr>
          <w:delText xml:space="preserve">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w:delText>
        </w:r>
        <w:r w:rsidR="00310BAC" w:rsidRPr="00CA17FB" w:rsidDel="004A6790">
          <w:rPr>
            <w:rFonts w:ascii="Times New Roman" w:hAnsi="Times New Roman" w:cs="Times New Roman"/>
            <w:highlight w:val="darkYellow"/>
            <w:rPrChange w:id="2352"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2353" w:author="Karol M" w:date="2024-07-31T00:01:00Z">
              <w:rPr>
                <w:rFonts w:ascii="Times New Roman" w:hAnsi="Times New Roman" w:cs="Times New Roman"/>
              </w:rPr>
            </w:rPrChange>
          </w:rPr>
          <w:delText>§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delText>
        </w:r>
      </w:del>
    </w:p>
    <w:p w14:paraId="0F634FC8" w14:textId="51C26FB1" w:rsidR="00397616" w:rsidRPr="00CA17FB" w:rsidDel="004A6790" w:rsidRDefault="00397616">
      <w:pPr>
        <w:tabs>
          <w:tab w:val="left" w:pos="1014"/>
        </w:tabs>
        <w:spacing w:line="240" w:lineRule="auto"/>
        <w:contextualSpacing/>
        <w:jc w:val="both"/>
        <w:rPr>
          <w:del w:id="2354" w:author="Karol M" w:date="2024-07-31T02:00:00Z"/>
          <w:rFonts w:ascii="Times New Roman" w:hAnsi="Times New Roman" w:cs="Times New Roman"/>
          <w:highlight w:val="darkYellow"/>
          <w:rPrChange w:id="2355" w:author="Karol M" w:date="2024-07-31T00:01:00Z">
            <w:rPr>
              <w:del w:id="2356" w:author="Karol M" w:date="2024-07-31T02:00:00Z"/>
              <w:rFonts w:ascii="Times New Roman" w:hAnsi="Times New Roman" w:cs="Times New Roman"/>
            </w:rPr>
          </w:rPrChange>
        </w:rPr>
        <w:pPrChange w:id="2357" w:author="Karol M" w:date="2024-07-31T07:56:00Z">
          <w:pPr>
            <w:tabs>
              <w:tab w:val="left" w:pos="1014"/>
            </w:tabs>
            <w:spacing w:before="120" w:line="240" w:lineRule="auto"/>
            <w:contextualSpacing/>
            <w:jc w:val="both"/>
          </w:pPr>
        </w:pPrChange>
      </w:pPr>
    </w:p>
    <w:p w14:paraId="6FF866B2" w14:textId="4F5D9197" w:rsidR="00397616" w:rsidRPr="00EB7329" w:rsidDel="004A6790" w:rsidRDefault="00397616">
      <w:pPr>
        <w:tabs>
          <w:tab w:val="left" w:pos="1014"/>
        </w:tabs>
        <w:spacing w:line="240" w:lineRule="auto"/>
        <w:contextualSpacing/>
        <w:jc w:val="both"/>
        <w:rPr>
          <w:del w:id="2358" w:author="Karol M" w:date="2024-07-31T02:00:00Z"/>
          <w:rFonts w:ascii="Times New Roman" w:hAnsi="Times New Roman" w:cs="Times New Roman"/>
        </w:rPr>
        <w:pPrChange w:id="2359" w:author="Karol M" w:date="2024-07-31T07:56:00Z">
          <w:pPr>
            <w:tabs>
              <w:tab w:val="left" w:pos="1014"/>
            </w:tabs>
            <w:spacing w:before="120" w:line="240" w:lineRule="auto"/>
            <w:contextualSpacing/>
            <w:jc w:val="both"/>
          </w:pPr>
        </w:pPrChange>
      </w:pPr>
      <w:del w:id="2360" w:author="Karol M" w:date="2024-07-31T02:00:00Z">
        <w:r w:rsidRPr="00CA17FB" w:rsidDel="004A6790">
          <w:rPr>
            <w:rFonts w:ascii="Times New Roman" w:hAnsi="Times New Roman" w:cs="Times New Roman"/>
            <w:highlight w:val="darkYellow"/>
            <w:rPrChange w:id="2361" w:author="Karol M" w:date="2024-07-31T00:01:00Z">
              <w:rPr>
                <w:rFonts w:ascii="Times New Roman" w:hAnsi="Times New Roman" w:cs="Times New Roman"/>
              </w:rPr>
            </w:rPrChange>
          </w:rPr>
          <w:delText>Ak prijímateľ vo výzve na predkladanie ponúk vyžaduje, aby uchádzač v ponuke uviedol podiel zákazky, ktorý má v úmysle zadať subdodávateľom,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neho existovať dôvod na vylúčenie podľa § 40 ods. 6 písm. f) ZVO (konflikt záujmov nemožno odstrániť inými účinnými opatreniami).</w:delText>
        </w:r>
        <w:r w:rsidRPr="00EB7329" w:rsidDel="004A6790">
          <w:rPr>
            <w:rFonts w:ascii="Times New Roman" w:hAnsi="Times New Roman" w:cs="Times New Roman"/>
          </w:rPr>
          <w:delText xml:space="preserve"> </w:delText>
        </w:r>
      </w:del>
    </w:p>
    <w:p w14:paraId="2788BFF7" w14:textId="77777777" w:rsidR="00397616" w:rsidRPr="00EB7329" w:rsidDel="009A16FF" w:rsidRDefault="00397616">
      <w:pPr>
        <w:tabs>
          <w:tab w:val="left" w:pos="1014"/>
        </w:tabs>
        <w:spacing w:line="240" w:lineRule="auto"/>
        <w:contextualSpacing/>
        <w:jc w:val="both"/>
        <w:rPr>
          <w:del w:id="2362" w:author="Karol M" w:date="2024-07-31T07:55:00Z"/>
          <w:rFonts w:ascii="Times New Roman" w:hAnsi="Times New Roman" w:cs="Times New Roman"/>
        </w:rPr>
        <w:pPrChange w:id="2363" w:author="Karol M" w:date="2024-07-31T07:56:00Z">
          <w:pPr>
            <w:tabs>
              <w:tab w:val="left" w:pos="1014"/>
            </w:tabs>
            <w:spacing w:before="120" w:line="240" w:lineRule="auto"/>
            <w:contextualSpacing/>
            <w:jc w:val="both"/>
          </w:pPr>
        </w:pPrChange>
      </w:pPr>
    </w:p>
    <w:p w14:paraId="44391F9A" w14:textId="4DB055D9" w:rsidR="00397616" w:rsidRPr="00EB7329" w:rsidDel="009A16FF" w:rsidRDefault="00397616">
      <w:pPr>
        <w:tabs>
          <w:tab w:val="left" w:pos="1014"/>
        </w:tabs>
        <w:spacing w:line="240" w:lineRule="auto"/>
        <w:contextualSpacing/>
        <w:jc w:val="both"/>
        <w:rPr>
          <w:del w:id="2364" w:author="Karol M" w:date="2024-07-31T07:55:00Z"/>
          <w:rFonts w:ascii="Times New Roman" w:hAnsi="Times New Roman" w:cs="Times New Roman"/>
          <w:b/>
        </w:rPr>
        <w:pPrChange w:id="2365" w:author="Karol M" w:date="2024-07-31T07:56:00Z">
          <w:pPr>
            <w:tabs>
              <w:tab w:val="left" w:pos="1014"/>
            </w:tabs>
            <w:spacing w:before="120" w:line="240" w:lineRule="auto"/>
            <w:contextualSpacing/>
            <w:jc w:val="both"/>
          </w:pPr>
        </w:pPrChange>
      </w:pPr>
    </w:p>
    <w:p w14:paraId="5E7E2B9D" w14:textId="6852EC23" w:rsidR="00397616" w:rsidRPr="00EB7329" w:rsidDel="009A16FF" w:rsidRDefault="00397616">
      <w:pPr>
        <w:tabs>
          <w:tab w:val="left" w:pos="1014"/>
        </w:tabs>
        <w:spacing w:line="240" w:lineRule="auto"/>
        <w:contextualSpacing/>
        <w:jc w:val="both"/>
        <w:rPr>
          <w:del w:id="2366" w:author="Karol M" w:date="2024-07-31T07:55:00Z"/>
          <w:rFonts w:ascii="Times New Roman" w:hAnsi="Times New Roman" w:cs="Times New Roman"/>
          <w:b/>
        </w:rPr>
        <w:pPrChange w:id="2367" w:author="Karol M" w:date="2024-07-31T07:56:00Z">
          <w:pPr>
            <w:tabs>
              <w:tab w:val="left" w:pos="1014"/>
            </w:tabs>
            <w:spacing w:before="120" w:line="240" w:lineRule="auto"/>
            <w:contextualSpacing/>
            <w:jc w:val="both"/>
          </w:pPr>
        </w:pPrChange>
      </w:pPr>
      <w:del w:id="2368" w:author="Karol M" w:date="2024-07-31T07:55:00Z">
        <w:r w:rsidRPr="004A6790" w:rsidDel="009A16FF">
          <w:rPr>
            <w:rFonts w:ascii="Times New Roman" w:hAnsi="Times New Roman" w:cs="Times New Roman"/>
            <w:b/>
            <w:highlight w:val="magenta"/>
            <w:rPrChange w:id="2369" w:author="Karol M" w:date="2024-07-31T02:01:00Z">
              <w:rPr>
                <w:rFonts w:ascii="Times New Roman" w:hAnsi="Times New Roman" w:cs="Times New Roman"/>
                <w:b/>
              </w:rPr>
            </w:rPrChange>
          </w:rPr>
          <w:delText>Kontrola zadávania zákaziek s nízkou hodnotou</w:delText>
        </w:r>
      </w:del>
    </w:p>
    <w:p w14:paraId="295C099E" w14:textId="5039FAD7" w:rsidR="00397616" w:rsidRPr="00EB7329" w:rsidDel="009A16FF" w:rsidRDefault="00397616">
      <w:pPr>
        <w:tabs>
          <w:tab w:val="left" w:pos="1014"/>
        </w:tabs>
        <w:spacing w:line="240" w:lineRule="auto"/>
        <w:contextualSpacing/>
        <w:jc w:val="both"/>
        <w:rPr>
          <w:del w:id="2370" w:author="Karol M" w:date="2024-07-31T07:55:00Z"/>
          <w:rFonts w:ascii="Times New Roman" w:hAnsi="Times New Roman" w:cs="Times New Roman"/>
          <w:b/>
        </w:rPr>
        <w:pPrChange w:id="2371" w:author="Karol M" w:date="2024-07-31T07:56:00Z">
          <w:pPr>
            <w:tabs>
              <w:tab w:val="left" w:pos="1014"/>
            </w:tabs>
            <w:spacing w:before="120" w:line="240" w:lineRule="auto"/>
            <w:contextualSpacing/>
            <w:jc w:val="both"/>
          </w:pPr>
        </w:pPrChange>
      </w:pPr>
    </w:p>
    <w:p w14:paraId="4AE9B53C" w14:textId="04BA2877" w:rsidR="00397616" w:rsidRPr="00CA17FB" w:rsidDel="009A16FF" w:rsidRDefault="00397616">
      <w:pPr>
        <w:spacing w:line="240" w:lineRule="auto"/>
        <w:jc w:val="both"/>
        <w:rPr>
          <w:del w:id="2372" w:author="Karol M" w:date="2024-07-31T07:55:00Z"/>
          <w:rFonts w:ascii="Times New Roman" w:hAnsi="Times New Roman" w:cs="Times New Roman"/>
          <w:highlight w:val="darkYellow"/>
          <w:rPrChange w:id="2373" w:author="Karol M" w:date="2024-07-31T00:01:00Z">
            <w:rPr>
              <w:del w:id="2374" w:author="Karol M" w:date="2024-07-31T07:55:00Z"/>
              <w:rFonts w:ascii="Times New Roman" w:hAnsi="Times New Roman" w:cs="Times New Roman"/>
            </w:rPr>
          </w:rPrChange>
        </w:rPr>
        <w:pPrChange w:id="2375" w:author="Karol M" w:date="2024-07-31T07:56:00Z">
          <w:pPr>
            <w:spacing w:before="120" w:line="240" w:lineRule="auto"/>
            <w:jc w:val="both"/>
          </w:pPr>
        </w:pPrChange>
      </w:pPr>
      <w:del w:id="2376" w:author="Karol M" w:date="2024-07-31T07:55:00Z">
        <w:r w:rsidRPr="00CA17FB" w:rsidDel="009A16FF">
          <w:rPr>
            <w:rFonts w:ascii="Times New Roman" w:hAnsi="Times New Roman" w:cs="Times New Roman"/>
            <w:highlight w:val="darkYellow"/>
            <w:rPrChange w:id="2377" w:author="Karol M" w:date="2024-07-31T00:01:00Z">
              <w:rPr>
                <w:rFonts w:ascii="Times New Roman" w:hAnsi="Times New Roman" w:cs="Times New Roman"/>
              </w:rPr>
            </w:rPrChange>
          </w:rPr>
          <w:delText xml:space="preserve">V prípade </w:delText>
        </w:r>
        <w:r w:rsidRPr="00CA17FB" w:rsidDel="009A16FF">
          <w:rPr>
            <w:rFonts w:ascii="Times New Roman" w:hAnsi="Times New Roman" w:cs="Times New Roman"/>
            <w:b/>
            <w:highlight w:val="darkYellow"/>
            <w:rPrChange w:id="2378" w:author="Karol M" w:date="2024-07-31T00:01:00Z">
              <w:rPr>
                <w:rFonts w:ascii="Times New Roman" w:hAnsi="Times New Roman" w:cs="Times New Roman"/>
                <w:b/>
              </w:rPr>
            </w:rPrChange>
          </w:rPr>
          <w:delText>zákaziek s nízkou hodnotou vyššieho rozsahu</w:delText>
        </w:r>
        <w:r w:rsidRPr="00CA17FB" w:rsidDel="009A16FF">
          <w:rPr>
            <w:rFonts w:ascii="Times New Roman" w:hAnsi="Times New Roman" w:cs="Times New Roman"/>
            <w:highlight w:val="darkYellow"/>
            <w:rPrChange w:id="2379" w:author="Karol M" w:date="2024-07-31T00:01:00Z">
              <w:rPr>
                <w:rFonts w:ascii="Times New Roman" w:hAnsi="Times New Roman" w:cs="Times New Roman"/>
              </w:rPr>
            </w:rPrChange>
          </w:rPr>
          <w:delText xml:space="preserve"> vykoná </w:delText>
        </w:r>
        <w:r w:rsidR="00502E02" w:rsidRPr="00CA17FB" w:rsidDel="009A16FF">
          <w:rPr>
            <w:rFonts w:ascii="Times New Roman" w:hAnsi="Times New Roman" w:cs="Times New Roman"/>
            <w:highlight w:val="darkYellow"/>
            <w:rPrChange w:id="2380" w:author="Karol M" w:date="2024-07-31T00:01: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2381" w:author="Karol M" w:date="2024-07-31T00:01:00Z">
              <w:rPr>
                <w:rFonts w:ascii="Times New Roman" w:hAnsi="Times New Roman" w:cs="Times New Roman"/>
              </w:rPr>
            </w:rPrChange>
          </w:rPr>
          <w:delText>kontrolu VO po podpise zmluvy s úspešným uchádzačom</w:delText>
        </w:r>
        <w:r w:rsidR="00502E02" w:rsidRPr="00CA17FB" w:rsidDel="009A16FF">
          <w:rPr>
            <w:rFonts w:ascii="Times New Roman" w:hAnsi="Times New Roman" w:cs="Times New Roman"/>
            <w:highlight w:val="darkYellow"/>
            <w:rPrChange w:id="2382"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2383" w:author="Karol M" w:date="2024-07-31T00:01:00Z">
              <w:rPr>
                <w:rFonts w:ascii="Times New Roman" w:hAnsi="Times New Roman" w:cs="Times New Roman"/>
              </w:rPr>
            </w:rPrChange>
          </w:rPr>
          <w:delText xml:space="preserve"> a vypracuje </w:delText>
        </w:r>
        <w:r w:rsidR="00502E02" w:rsidRPr="00CA17FB" w:rsidDel="009A16FF">
          <w:rPr>
            <w:rFonts w:ascii="Times New Roman" w:hAnsi="Times New Roman" w:cs="Times New Roman"/>
            <w:highlight w:val="darkYellow"/>
            <w:rPrChange w:id="2384" w:author="Karol M" w:date="2024-07-31T00:01:00Z">
              <w:rPr>
                <w:rFonts w:ascii="Times New Roman" w:hAnsi="Times New Roman" w:cs="Times New Roman"/>
              </w:rPr>
            </w:rPrChange>
          </w:rPr>
          <w:delText>N</w:delText>
        </w:r>
        <w:r w:rsidRPr="00CA17FB" w:rsidDel="009A16FF">
          <w:rPr>
            <w:rFonts w:ascii="Times New Roman" w:hAnsi="Times New Roman" w:cs="Times New Roman"/>
            <w:highlight w:val="darkYellow"/>
            <w:rPrChange w:id="2385" w:author="Karol M" w:date="2024-07-31T00:01:00Z">
              <w:rPr>
                <w:rFonts w:ascii="Times New Roman" w:hAnsi="Times New Roman" w:cs="Times New Roman"/>
              </w:rPr>
            </w:rPrChange>
          </w:rPr>
          <w:delText>ávrh správy z kontroly/</w:delText>
        </w:r>
        <w:r w:rsidR="00502E02" w:rsidRPr="00CA17FB" w:rsidDel="009A16FF">
          <w:rPr>
            <w:rFonts w:ascii="Times New Roman" w:hAnsi="Times New Roman" w:cs="Times New Roman"/>
            <w:highlight w:val="darkYellow"/>
            <w:rPrChange w:id="2386" w:author="Karol M" w:date="2024-07-31T00:01:00Z">
              <w:rPr>
                <w:rFonts w:ascii="Times New Roman" w:hAnsi="Times New Roman" w:cs="Times New Roman"/>
              </w:rPr>
            </w:rPrChange>
          </w:rPr>
          <w:delText>S</w:delText>
        </w:r>
        <w:r w:rsidRPr="00CA17FB" w:rsidDel="009A16FF">
          <w:rPr>
            <w:rFonts w:ascii="Times New Roman" w:hAnsi="Times New Roman" w:cs="Times New Roman"/>
            <w:highlight w:val="darkYellow"/>
            <w:rPrChange w:id="2387" w:author="Karol M" w:date="2024-07-31T00:01:00Z">
              <w:rPr>
                <w:rFonts w:ascii="Times New Roman" w:hAnsi="Times New Roman" w:cs="Times New Roman"/>
              </w:rPr>
            </w:rPrChange>
          </w:rPr>
          <w:delText xml:space="preserve">právu z kontroly </w:delText>
        </w:r>
        <w:r w:rsidR="00502E02" w:rsidRPr="00CA17FB" w:rsidDel="009A16FF">
          <w:rPr>
            <w:rFonts w:ascii="Times New Roman" w:hAnsi="Times New Roman" w:cs="Times New Roman"/>
            <w:highlight w:val="darkYellow"/>
            <w:rPrChange w:id="2388"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2389" w:author="Karol M" w:date="2024-07-31T00:01:00Z">
              <w:rPr>
                <w:rFonts w:ascii="Times New Roman" w:hAnsi="Times New Roman" w:cs="Times New Roman"/>
              </w:rPr>
            </w:rPrChange>
          </w:rPr>
          <w:delText>alebo v prípade potreby vyzve prijímateľa na doplnenie/vysvetlenie dokumentácie z</w:delText>
        </w:r>
        <w:r w:rsidR="00502E02" w:rsidRPr="00CA17FB" w:rsidDel="009A16FF">
          <w:rPr>
            <w:rFonts w:ascii="Times New Roman" w:hAnsi="Times New Roman" w:cs="Times New Roman"/>
            <w:highlight w:val="darkYellow"/>
            <w:rPrChange w:id="2390" w:author="Karol M" w:date="2024-07-31T00:01:00Z">
              <w:rPr>
                <w:rFonts w:ascii="Times New Roman" w:hAnsi="Times New Roman" w:cs="Times New Roman"/>
              </w:rPr>
            </w:rPrChange>
          </w:rPr>
          <w:delText> </w:delText>
        </w:r>
        <w:r w:rsidRPr="00CA17FB" w:rsidDel="009A16FF">
          <w:rPr>
            <w:rFonts w:ascii="Times New Roman" w:hAnsi="Times New Roman" w:cs="Times New Roman"/>
            <w:highlight w:val="darkYellow"/>
            <w:rPrChange w:id="2391" w:author="Karol M" w:date="2024-07-31T00:01:00Z">
              <w:rPr>
                <w:rFonts w:ascii="Times New Roman" w:hAnsi="Times New Roman" w:cs="Times New Roman"/>
              </w:rPr>
            </w:rPrChange>
          </w:rPr>
          <w:delText>VO</w:delText>
        </w:r>
        <w:r w:rsidR="00502E02" w:rsidRPr="00CA17FB" w:rsidDel="009A16FF">
          <w:rPr>
            <w:rFonts w:ascii="Times New Roman" w:hAnsi="Times New Roman" w:cs="Times New Roman"/>
            <w:highlight w:val="darkYellow"/>
            <w:rPrChange w:id="2392"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2393" w:author="Karol M" w:date="2024-07-31T00:01:00Z">
              <w:rPr>
                <w:rFonts w:ascii="Times New Roman" w:hAnsi="Times New Roman" w:cs="Times New Roman"/>
              </w:rPr>
            </w:rPrChange>
          </w:rPr>
          <w:delText xml:space="preserve"> do </w:delText>
        </w:r>
        <w:r w:rsidRPr="00CA17FB" w:rsidDel="009A16FF">
          <w:rPr>
            <w:rFonts w:ascii="Times New Roman" w:hAnsi="Times New Roman" w:cs="Times New Roman"/>
            <w:b/>
            <w:highlight w:val="darkYellow"/>
            <w:rPrChange w:id="2394" w:author="Karol M" w:date="2024-07-31T00:01:00Z">
              <w:rPr>
                <w:rFonts w:ascii="Times New Roman" w:hAnsi="Times New Roman" w:cs="Times New Roman"/>
                <w:b/>
              </w:rPr>
            </w:rPrChange>
          </w:rPr>
          <w:delText>20 pracovných dní</w:delText>
        </w:r>
        <w:r w:rsidRPr="00CA17FB" w:rsidDel="009A16FF">
          <w:rPr>
            <w:rFonts w:ascii="Times New Roman" w:hAnsi="Times New Roman" w:cs="Times New Roman"/>
            <w:highlight w:val="darkYellow"/>
            <w:rPrChange w:id="2395" w:author="Karol M" w:date="2024-07-31T00:01:00Z">
              <w:rPr>
                <w:rFonts w:ascii="Times New Roman" w:hAnsi="Times New Roman" w:cs="Times New Roman"/>
              </w:rPr>
            </w:rPrChange>
          </w:rPr>
          <w:delText xml:space="preserve"> </w:delText>
        </w:r>
        <w:r w:rsidR="00502E02" w:rsidRPr="00CA17FB" w:rsidDel="009A16FF">
          <w:rPr>
            <w:rFonts w:ascii="Times New Roman" w:hAnsi="Times New Roman" w:cs="Times New Roman"/>
            <w:b/>
            <w:highlight w:val="darkYellow"/>
            <w:rPrChange w:id="2396" w:author="Karol M" w:date="2024-07-31T00:01:00Z">
              <w:rPr>
                <w:rFonts w:ascii="Times New Roman" w:hAnsi="Times New Roman" w:cs="Times New Roman"/>
                <w:b/>
              </w:rPr>
            </w:rPrChange>
          </w:rPr>
          <w:delText>odo dňa začatia kontroly po uzavretí zmluvy</w:delText>
        </w:r>
        <w:r w:rsidRPr="00CA17FB" w:rsidDel="009A16FF">
          <w:rPr>
            <w:rFonts w:ascii="Times New Roman" w:hAnsi="Times New Roman" w:cs="Times New Roman"/>
            <w:highlight w:val="darkYellow"/>
            <w:rPrChange w:id="2397" w:author="Karol M" w:date="2024-07-31T00:01:00Z">
              <w:rPr>
                <w:rFonts w:ascii="Times New Roman" w:hAnsi="Times New Roman" w:cs="Times New Roman"/>
              </w:rPr>
            </w:rPrChange>
          </w:rPr>
          <w:delText xml:space="preserve">. </w:delText>
        </w:r>
      </w:del>
    </w:p>
    <w:p w14:paraId="02DA998A" w14:textId="1B85A860" w:rsidR="00397616" w:rsidRPr="00CA17FB" w:rsidDel="009A16FF" w:rsidRDefault="00397616">
      <w:pPr>
        <w:spacing w:line="240" w:lineRule="auto"/>
        <w:jc w:val="both"/>
        <w:rPr>
          <w:del w:id="2398" w:author="Karol M" w:date="2024-07-31T07:55:00Z"/>
          <w:rFonts w:ascii="Times New Roman" w:hAnsi="Times New Roman" w:cs="Times New Roman"/>
          <w:highlight w:val="darkYellow"/>
          <w:rPrChange w:id="2399" w:author="Karol M" w:date="2024-07-31T00:01:00Z">
            <w:rPr>
              <w:del w:id="2400" w:author="Karol M" w:date="2024-07-31T07:55:00Z"/>
              <w:rFonts w:ascii="Times New Roman" w:hAnsi="Times New Roman" w:cs="Times New Roman"/>
            </w:rPr>
          </w:rPrChange>
        </w:rPr>
        <w:pPrChange w:id="2401" w:author="Karol M" w:date="2024-07-31T07:56:00Z">
          <w:pPr>
            <w:spacing w:before="120" w:line="240" w:lineRule="auto"/>
            <w:jc w:val="both"/>
          </w:pPr>
        </w:pPrChange>
      </w:pPr>
      <w:del w:id="2402" w:author="Karol M" w:date="2024-07-31T07:55:00Z">
        <w:r w:rsidRPr="00CA17FB" w:rsidDel="009A16FF">
          <w:rPr>
            <w:rFonts w:ascii="Times New Roman" w:hAnsi="Times New Roman" w:cs="Times New Roman"/>
            <w:highlight w:val="darkYellow"/>
            <w:rPrChange w:id="2403" w:author="Karol M" w:date="2024-07-31T00:01:00Z">
              <w:rPr>
                <w:rFonts w:ascii="Times New Roman" w:hAnsi="Times New Roman" w:cs="Times New Roman"/>
              </w:rPr>
            </w:rPrChange>
          </w:rPr>
          <w:delText xml:space="preserve">V prípade </w:delText>
        </w:r>
        <w:r w:rsidRPr="00CA17FB" w:rsidDel="009A16FF">
          <w:rPr>
            <w:rFonts w:ascii="Times New Roman" w:hAnsi="Times New Roman" w:cs="Times New Roman"/>
            <w:b/>
            <w:highlight w:val="darkYellow"/>
            <w:rPrChange w:id="2404" w:author="Karol M" w:date="2024-07-31T00:01:00Z">
              <w:rPr>
                <w:rFonts w:ascii="Times New Roman" w:hAnsi="Times New Roman" w:cs="Times New Roman"/>
                <w:b/>
              </w:rPr>
            </w:rPrChange>
          </w:rPr>
          <w:delText xml:space="preserve">zákaziek s nízkou hodnotou nižšieho rozsahu </w:delText>
        </w:r>
        <w:r w:rsidRPr="00CA17FB" w:rsidDel="009A16FF">
          <w:rPr>
            <w:rFonts w:ascii="Times New Roman" w:hAnsi="Times New Roman" w:cs="Times New Roman"/>
            <w:highlight w:val="darkYellow"/>
            <w:rPrChange w:id="2405" w:author="Karol M" w:date="2024-07-31T00:01:00Z">
              <w:rPr>
                <w:rFonts w:ascii="Times New Roman" w:hAnsi="Times New Roman" w:cs="Times New Roman"/>
              </w:rPr>
            </w:rPrChange>
          </w:rPr>
          <w:delText xml:space="preserve">vykoná </w:delText>
        </w:r>
        <w:r w:rsidR="00502E02" w:rsidRPr="00CA17FB" w:rsidDel="009A16FF">
          <w:rPr>
            <w:rFonts w:ascii="Times New Roman" w:hAnsi="Times New Roman" w:cs="Times New Roman"/>
            <w:highlight w:val="darkYellow"/>
            <w:rPrChange w:id="2406" w:author="Karol M" w:date="2024-07-31T00:01: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2407" w:author="Karol M" w:date="2024-07-31T00:01:00Z">
              <w:rPr>
                <w:rFonts w:ascii="Times New Roman" w:hAnsi="Times New Roman" w:cs="Times New Roman"/>
              </w:rPr>
            </w:rPrChange>
          </w:rPr>
          <w:delText>kontrolu VO. Kontrola sa vykonáva po podpise zmluvy s úspešným uchádzačom a</w:delText>
        </w:r>
        <w:r w:rsidR="00502E02" w:rsidRPr="00CA17FB" w:rsidDel="009A16FF">
          <w:rPr>
            <w:rFonts w:ascii="Times New Roman" w:hAnsi="Times New Roman" w:cs="Times New Roman"/>
            <w:highlight w:val="darkYellow"/>
            <w:rPrChange w:id="2408" w:author="Karol M" w:date="2024-07-31T00:01:00Z">
              <w:rPr>
                <w:rFonts w:ascii="Times New Roman" w:hAnsi="Times New Roman" w:cs="Times New Roman"/>
              </w:rPr>
            </w:rPrChange>
          </w:rPr>
          <w:delText xml:space="preserve"> RO </w:delText>
        </w:r>
        <w:r w:rsidRPr="00CA17FB" w:rsidDel="009A16FF">
          <w:rPr>
            <w:rFonts w:ascii="Times New Roman" w:hAnsi="Times New Roman" w:cs="Times New Roman"/>
            <w:highlight w:val="darkYellow"/>
            <w:rPrChange w:id="2409" w:author="Karol M" w:date="2024-07-31T00:01:00Z">
              <w:rPr>
                <w:rFonts w:ascii="Times New Roman" w:hAnsi="Times New Roman" w:cs="Times New Roman"/>
              </w:rPr>
            </w:rPrChange>
          </w:rPr>
          <w:delText xml:space="preserve">vypracuje </w:delText>
        </w:r>
        <w:r w:rsidR="00502E02" w:rsidRPr="00CA17FB" w:rsidDel="009A16FF">
          <w:rPr>
            <w:rFonts w:ascii="Times New Roman" w:hAnsi="Times New Roman" w:cs="Times New Roman"/>
            <w:highlight w:val="darkYellow"/>
            <w:rPrChange w:id="2410" w:author="Karol M" w:date="2024-07-31T00:01:00Z">
              <w:rPr>
                <w:rFonts w:ascii="Times New Roman" w:hAnsi="Times New Roman" w:cs="Times New Roman"/>
              </w:rPr>
            </w:rPrChange>
          </w:rPr>
          <w:delText>N</w:delText>
        </w:r>
        <w:r w:rsidRPr="00CA17FB" w:rsidDel="009A16FF">
          <w:rPr>
            <w:rFonts w:ascii="Times New Roman" w:hAnsi="Times New Roman" w:cs="Times New Roman"/>
            <w:highlight w:val="darkYellow"/>
            <w:rPrChange w:id="2411" w:author="Karol M" w:date="2024-07-31T00:01:00Z">
              <w:rPr>
                <w:rFonts w:ascii="Times New Roman" w:hAnsi="Times New Roman" w:cs="Times New Roman"/>
              </w:rPr>
            </w:rPrChange>
          </w:rPr>
          <w:delText>ávrh správy z kontroly/</w:delText>
        </w:r>
        <w:r w:rsidR="00502E02" w:rsidRPr="00CA17FB" w:rsidDel="009A16FF">
          <w:rPr>
            <w:rFonts w:ascii="Times New Roman" w:hAnsi="Times New Roman" w:cs="Times New Roman"/>
            <w:highlight w:val="darkYellow"/>
            <w:rPrChange w:id="2412" w:author="Karol M" w:date="2024-07-31T00:01:00Z">
              <w:rPr>
                <w:rFonts w:ascii="Times New Roman" w:hAnsi="Times New Roman" w:cs="Times New Roman"/>
              </w:rPr>
            </w:rPrChange>
          </w:rPr>
          <w:delText>S</w:delText>
        </w:r>
        <w:r w:rsidRPr="00CA17FB" w:rsidDel="009A16FF">
          <w:rPr>
            <w:rFonts w:ascii="Times New Roman" w:hAnsi="Times New Roman" w:cs="Times New Roman"/>
            <w:highlight w:val="darkYellow"/>
            <w:rPrChange w:id="2413" w:author="Karol M" w:date="2024-07-31T00:01:00Z">
              <w:rPr>
                <w:rFonts w:ascii="Times New Roman" w:hAnsi="Times New Roman" w:cs="Times New Roman"/>
              </w:rPr>
            </w:rPrChange>
          </w:rPr>
          <w:delText xml:space="preserve">právu z kontroly </w:delText>
        </w:r>
        <w:r w:rsidR="00502E02" w:rsidRPr="00CA17FB" w:rsidDel="009A16FF">
          <w:rPr>
            <w:rFonts w:ascii="Times New Roman" w:hAnsi="Times New Roman" w:cs="Times New Roman"/>
            <w:highlight w:val="darkYellow"/>
            <w:rPrChange w:id="2414"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2415" w:author="Karol M" w:date="2024-07-31T00:01:00Z">
              <w:rPr>
                <w:rFonts w:ascii="Times New Roman" w:hAnsi="Times New Roman" w:cs="Times New Roman"/>
              </w:rPr>
            </w:rPrChange>
          </w:rPr>
          <w:delText>alebo v prípade potreby vyzve prijímateľa na doplnenie/vysvetlenie dokumentácie z</w:delText>
        </w:r>
        <w:r w:rsidR="00502E02" w:rsidRPr="00CA17FB" w:rsidDel="009A16FF">
          <w:rPr>
            <w:rFonts w:ascii="Times New Roman" w:hAnsi="Times New Roman" w:cs="Times New Roman"/>
            <w:highlight w:val="darkYellow"/>
            <w:rPrChange w:id="2416" w:author="Karol M" w:date="2024-07-31T00:01:00Z">
              <w:rPr>
                <w:rFonts w:ascii="Times New Roman" w:hAnsi="Times New Roman" w:cs="Times New Roman"/>
              </w:rPr>
            </w:rPrChange>
          </w:rPr>
          <w:delText> </w:delText>
        </w:r>
        <w:r w:rsidRPr="00CA17FB" w:rsidDel="009A16FF">
          <w:rPr>
            <w:rFonts w:ascii="Times New Roman" w:hAnsi="Times New Roman" w:cs="Times New Roman"/>
            <w:highlight w:val="darkYellow"/>
            <w:rPrChange w:id="2417" w:author="Karol M" w:date="2024-07-31T00:01:00Z">
              <w:rPr>
                <w:rFonts w:ascii="Times New Roman" w:hAnsi="Times New Roman" w:cs="Times New Roman"/>
              </w:rPr>
            </w:rPrChange>
          </w:rPr>
          <w:delText>VO</w:delText>
        </w:r>
        <w:r w:rsidR="00502E02" w:rsidRPr="00CA17FB" w:rsidDel="009A16FF">
          <w:rPr>
            <w:rFonts w:ascii="Times New Roman" w:hAnsi="Times New Roman" w:cs="Times New Roman"/>
            <w:highlight w:val="darkYellow"/>
            <w:rPrChange w:id="2418"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2419" w:author="Karol M" w:date="2024-07-31T00:01:00Z">
              <w:rPr>
                <w:rFonts w:ascii="Times New Roman" w:hAnsi="Times New Roman" w:cs="Times New Roman"/>
              </w:rPr>
            </w:rPrChange>
          </w:rPr>
          <w:delText xml:space="preserve"> do </w:delText>
        </w:r>
        <w:r w:rsidRPr="00CA17FB" w:rsidDel="009A16FF">
          <w:rPr>
            <w:rFonts w:ascii="Times New Roman" w:hAnsi="Times New Roman" w:cs="Times New Roman"/>
            <w:b/>
            <w:highlight w:val="darkYellow"/>
            <w:rPrChange w:id="2420" w:author="Karol M" w:date="2024-07-31T00:01:00Z">
              <w:rPr>
                <w:rFonts w:ascii="Times New Roman" w:hAnsi="Times New Roman" w:cs="Times New Roman"/>
                <w:b/>
              </w:rPr>
            </w:rPrChange>
          </w:rPr>
          <w:delText>20 pracovných dní</w:delText>
        </w:r>
        <w:r w:rsidRPr="00CA17FB" w:rsidDel="009A16FF">
          <w:rPr>
            <w:rFonts w:ascii="Times New Roman" w:hAnsi="Times New Roman" w:cs="Times New Roman"/>
            <w:highlight w:val="darkYellow"/>
            <w:rPrChange w:id="2421" w:author="Karol M" w:date="2024-07-31T00:01:00Z">
              <w:rPr>
                <w:rFonts w:ascii="Times New Roman" w:hAnsi="Times New Roman" w:cs="Times New Roman"/>
              </w:rPr>
            </w:rPrChange>
          </w:rPr>
          <w:delText xml:space="preserve"> od predloženia </w:delText>
        </w:r>
        <w:r w:rsidR="00502E02" w:rsidRPr="00CA17FB" w:rsidDel="009A16FF">
          <w:rPr>
            <w:rFonts w:ascii="Times New Roman" w:hAnsi="Times New Roman" w:cs="Times New Roman"/>
            <w:highlight w:val="darkYellow"/>
            <w:rPrChange w:id="2422" w:author="Karol M" w:date="2024-07-31T00:01:00Z">
              <w:rPr>
                <w:rFonts w:ascii="Times New Roman" w:hAnsi="Times New Roman" w:cs="Times New Roman"/>
              </w:rPr>
            </w:rPrChange>
          </w:rPr>
          <w:delText xml:space="preserve"> žiadosti o vykonanie kontroly </w:delText>
        </w:r>
        <w:r w:rsidRPr="00CA17FB" w:rsidDel="009A16FF">
          <w:rPr>
            <w:rFonts w:ascii="Times New Roman" w:hAnsi="Times New Roman" w:cs="Times New Roman"/>
            <w:highlight w:val="darkYellow"/>
            <w:rPrChange w:id="2423" w:author="Karol M" w:date="2024-07-31T00:01:00Z">
              <w:rPr>
                <w:rFonts w:ascii="Times New Roman" w:hAnsi="Times New Roman" w:cs="Times New Roman"/>
              </w:rPr>
            </w:rPrChange>
          </w:rPr>
          <w:delText xml:space="preserve">. </w:delText>
        </w:r>
        <w:r w:rsidR="00502E02" w:rsidRPr="00CA17FB" w:rsidDel="009A16FF">
          <w:rPr>
            <w:rFonts w:ascii="Times New Roman" w:hAnsi="Times New Roman" w:cs="Times New Roman"/>
            <w:highlight w:val="darkYellow"/>
            <w:rPrChange w:id="2424"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2425" w:author="Karol M" w:date="2024-07-31T00:01:00Z">
              <w:rPr>
                <w:rFonts w:ascii="Times New Roman" w:hAnsi="Times New Roman" w:cs="Times New Roman"/>
              </w:rPr>
            </w:rPrChange>
          </w:rPr>
          <w:delText xml:space="preserve">O pri uvedených úkonoch postupuje v zmysle kapitoly 1. Verejné obstarávanie tohto Usmernenia. </w:delText>
        </w:r>
      </w:del>
    </w:p>
    <w:p w14:paraId="1740F556" w14:textId="6E02FEF4" w:rsidR="00397616" w:rsidRPr="00CA17FB" w:rsidDel="009A16FF" w:rsidRDefault="00502E02">
      <w:pPr>
        <w:spacing w:line="240" w:lineRule="auto"/>
        <w:jc w:val="both"/>
        <w:rPr>
          <w:del w:id="2426" w:author="Karol M" w:date="2024-07-31T07:55:00Z"/>
          <w:rFonts w:ascii="Times New Roman" w:hAnsi="Times New Roman" w:cs="Times New Roman"/>
          <w:highlight w:val="darkYellow"/>
          <w:rPrChange w:id="2427" w:author="Karol M" w:date="2024-07-31T00:01:00Z">
            <w:rPr>
              <w:del w:id="2428" w:author="Karol M" w:date="2024-07-31T07:55:00Z"/>
              <w:rFonts w:ascii="Times New Roman" w:hAnsi="Times New Roman" w:cs="Times New Roman"/>
            </w:rPr>
          </w:rPrChange>
        </w:rPr>
        <w:pPrChange w:id="2429" w:author="Karol M" w:date="2024-07-31T07:56:00Z">
          <w:pPr>
            <w:spacing w:before="120" w:line="240" w:lineRule="auto"/>
            <w:jc w:val="both"/>
          </w:pPr>
        </w:pPrChange>
      </w:pPr>
      <w:del w:id="2430" w:author="Karol M" w:date="2024-07-31T07:55:00Z">
        <w:r w:rsidRPr="00CA17FB" w:rsidDel="009A16FF">
          <w:rPr>
            <w:rFonts w:ascii="Times New Roman" w:hAnsi="Times New Roman" w:cs="Times New Roman"/>
            <w:highlight w:val="darkYellow"/>
            <w:rPrChange w:id="2431" w:author="Karol M" w:date="2024-07-31T00:01:00Z">
              <w:rPr>
                <w:rFonts w:ascii="Times New Roman" w:hAnsi="Times New Roman" w:cs="Times New Roman"/>
              </w:rPr>
            </w:rPrChange>
          </w:rPr>
          <w:delText xml:space="preserve">RO </w:delText>
        </w:r>
        <w:r w:rsidR="00397616" w:rsidRPr="00CA17FB" w:rsidDel="009A16FF">
          <w:rPr>
            <w:rFonts w:ascii="Times New Roman" w:hAnsi="Times New Roman" w:cs="Times New Roman"/>
            <w:highlight w:val="darkYellow"/>
            <w:rPrChange w:id="2432" w:author="Karol M" w:date="2024-07-31T00:01:00Z">
              <w:rPr>
                <w:rFonts w:ascii="Times New Roman" w:hAnsi="Times New Roman" w:cs="Times New Roman"/>
              </w:rPr>
            </w:rPrChange>
          </w:rPr>
          <w:delText xml:space="preserve">vykonáva kontrolu zákaziek s nízkou hodnotou v rozsahu kontroly </w:delText>
        </w:r>
        <w:r w:rsidRPr="00CA17FB" w:rsidDel="009A16FF">
          <w:rPr>
            <w:rFonts w:ascii="Times New Roman" w:hAnsi="Times New Roman" w:cs="Times New Roman"/>
            <w:highlight w:val="darkYellow"/>
            <w:rPrChange w:id="2433" w:author="Karol M" w:date="2024-07-31T00:01:00Z">
              <w:rPr>
                <w:rFonts w:ascii="Times New Roman" w:hAnsi="Times New Roman" w:cs="Times New Roman"/>
              </w:rPr>
            </w:rPrChange>
          </w:rPr>
          <w:delText xml:space="preserve">po uzavretí zmluvy </w:delText>
        </w:r>
        <w:r w:rsidR="00397616" w:rsidRPr="00CA17FB" w:rsidDel="009A16FF">
          <w:rPr>
            <w:rFonts w:ascii="Times New Roman" w:hAnsi="Times New Roman" w:cs="Times New Roman"/>
            <w:highlight w:val="darkYellow"/>
            <w:rPrChange w:id="2434" w:author="Karol M" w:date="2024-07-31T00:01:00Z">
              <w:rPr>
                <w:rFonts w:ascii="Times New Roman" w:hAnsi="Times New Roman" w:cs="Times New Roman"/>
              </w:rPr>
            </w:rPrChange>
          </w:rPr>
          <w:delText>s ohľadom na špecifiká uvedené v tejto kapitole.</w:delText>
        </w:r>
      </w:del>
    </w:p>
    <w:p w14:paraId="3210B28C" w14:textId="2F0D31EC" w:rsidR="00397616" w:rsidRPr="00CA17FB" w:rsidDel="009A16FF" w:rsidRDefault="00397616">
      <w:pPr>
        <w:spacing w:line="240" w:lineRule="auto"/>
        <w:jc w:val="both"/>
        <w:rPr>
          <w:del w:id="2435" w:author="Karol M" w:date="2024-07-31T07:55:00Z"/>
          <w:rFonts w:ascii="Times New Roman" w:hAnsi="Times New Roman" w:cs="Times New Roman"/>
          <w:highlight w:val="darkYellow"/>
          <w:rPrChange w:id="2436" w:author="Karol M" w:date="2024-07-31T00:01:00Z">
            <w:rPr>
              <w:del w:id="2437" w:author="Karol M" w:date="2024-07-31T07:55:00Z"/>
              <w:rFonts w:ascii="Times New Roman" w:hAnsi="Times New Roman" w:cs="Times New Roman"/>
            </w:rPr>
          </w:rPrChange>
        </w:rPr>
        <w:pPrChange w:id="2438" w:author="Karol M" w:date="2024-07-31T07:56:00Z">
          <w:pPr>
            <w:spacing w:before="120" w:line="240" w:lineRule="auto"/>
            <w:jc w:val="both"/>
          </w:pPr>
        </w:pPrChange>
      </w:pPr>
      <w:del w:id="2439" w:author="Karol M" w:date="2024-07-31T07:55:00Z">
        <w:r w:rsidRPr="00CA17FB" w:rsidDel="009A16FF">
          <w:rPr>
            <w:rFonts w:ascii="Times New Roman" w:hAnsi="Times New Roman" w:cs="Times New Roman"/>
            <w:highlight w:val="darkYellow"/>
            <w:rPrChange w:id="2440" w:author="Karol M" w:date="2024-07-31T00:01:00Z">
              <w:rPr>
                <w:rFonts w:ascii="Times New Roman" w:hAnsi="Times New Roman" w:cs="Times New Roman"/>
              </w:rPr>
            </w:rPrChange>
          </w:rPr>
          <w:delText xml:space="preserve">V prípade potreby požiada </w:delText>
        </w:r>
        <w:r w:rsidR="00502E02" w:rsidRPr="00CA17FB" w:rsidDel="009A16FF">
          <w:rPr>
            <w:rFonts w:ascii="Times New Roman" w:hAnsi="Times New Roman" w:cs="Times New Roman"/>
            <w:highlight w:val="darkYellow"/>
            <w:rPrChange w:id="2441"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2442" w:author="Karol M" w:date="2024-07-31T00:01:00Z">
              <w:rPr>
                <w:rFonts w:ascii="Times New Roman" w:hAnsi="Times New Roman" w:cs="Times New Roman"/>
              </w:rPr>
            </w:rPrChange>
          </w:rPr>
          <w:delText xml:space="preserve">O prijímateľa o </w:delText>
        </w:r>
        <w:r w:rsidRPr="00CA17FB" w:rsidDel="009A16FF">
          <w:rPr>
            <w:rFonts w:ascii="Times New Roman" w:hAnsi="Times New Roman" w:cs="Times New Roman"/>
            <w:b/>
            <w:highlight w:val="darkYellow"/>
            <w:rPrChange w:id="2443" w:author="Karol M" w:date="2024-07-31T00:01:00Z">
              <w:rPr>
                <w:rFonts w:ascii="Times New Roman" w:hAnsi="Times New Roman" w:cs="Times New Roman"/>
                <w:b/>
              </w:rPr>
            </w:rPrChange>
          </w:rPr>
          <w:delText>vysvetlenie/doplnenie dokumentácie</w:delText>
        </w:r>
        <w:r w:rsidRPr="00CA17FB" w:rsidDel="009A16FF">
          <w:rPr>
            <w:rFonts w:ascii="Times New Roman" w:hAnsi="Times New Roman" w:cs="Times New Roman"/>
            <w:highlight w:val="darkYellow"/>
            <w:rPrChange w:id="2444" w:author="Karol M" w:date="2024-07-31T00:01:00Z">
              <w:rPr>
                <w:rFonts w:ascii="Times New Roman" w:hAnsi="Times New Roman" w:cs="Times New Roman"/>
              </w:rPr>
            </w:rPrChange>
          </w:rPr>
          <w:delText xml:space="preserve"> alebo informácií </w:delText>
        </w:r>
        <w:r w:rsidR="009E4AF0" w:rsidRPr="00CA17FB" w:rsidDel="009A16FF">
          <w:rPr>
            <w:rFonts w:ascii="Times New Roman" w:hAnsi="Times New Roman" w:cs="Times New Roman"/>
            <w:highlight w:val="darkYellow"/>
            <w:rPrChange w:id="2445" w:author="Karol M" w:date="2024-07-31T00:01:00Z">
              <w:rPr>
                <w:rFonts w:ascii="Times New Roman" w:hAnsi="Times New Roman" w:cs="Times New Roman"/>
              </w:rPr>
            </w:rPrChange>
          </w:rPr>
          <w:br/>
        </w:r>
        <w:r w:rsidRPr="00CA17FB" w:rsidDel="009A16FF">
          <w:rPr>
            <w:rFonts w:ascii="Times New Roman" w:hAnsi="Times New Roman" w:cs="Times New Roman"/>
            <w:highlight w:val="darkYellow"/>
            <w:rPrChange w:id="2446" w:author="Karol M" w:date="2024-07-31T00:01:00Z">
              <w:rPr>
                <w:rFonts w:ascii="Times New Roman" w:hAnsi="Times New Roman" w:cs="Times New Roman"/>
              </w:rPr>
            </w:rPrChange>
          </w:rPr>
          <w:delText xml:space="preserve">v lehote </w:delText>
        </w:r>
        <w:r w:rsidRPr="00CA17FB" w:rsidDel="009A16FF">
          <w:rPr>
            <w:rFonts w:ascii="Times New Roman" w:hAnsi="Times New Roman" w:cs="Times New Roman"/>
            <w:b/>
            <w:highlight w:val="darkYellow"/>
            <w:rPrChange w:id="2447" w:author="Karol M" w:date="2024-07-31T00:01:00Z">
              <w:rPr>
                <w:rFonts w:ascii="Times New Roman" w:hAnsi="Times New Roman" w:cs="Times New Roman"/>
                <w:b/>
              </w:rPr>
            </w:rPrChange>
          </w:rPr>
          <w:delText xml:space="preserve">minimálne 5 pracovných dní </w:delText>
        </w:r>
        <w:r w:rsidRPr="00CA17FB" w:rsidDel="009A16FF">
          <w:rPr>
            <w:rFonts w:ascii="Times New Roman" w:hAnsi="Times New Roman" w:cs="Times New Roman"/>
            <w:highlight w:val="darkYellow"/>
            <w:rPrChange w:id="2448" w:author="Karol M" w:date="2024-07-31T00:01:00Z">
              <w:rPr>
                <w:rFonts w:ascii="Times New Roman" w:hAnsi="Times New Roman" w:cs="Times New Roman"/>
              </w:rPr>
            </w:rPrChange>
          </w:rPr>
          <w:delText xml:space="preserve">odo dňa doručenia žiadosti o vysvetlenie, resp. doplnenie dokumentácie. Dňom odoslania žiadosti sa lehota na výkon kontroly VO prerušuje. Dňom nasledujúcim po dni doručenia vysvetlenia alebo doplnenia dokumentácie </w:delText>
        </w:r>
        <w:r w:rsidR="002F539D" w:rsidRPr="00CA17FB" w:rsidDel="009A16FF">
          <w:rPr>
            <w:rFonts w:ascii="Times New Roman" w:hAnsi="Times New Roman" w:cs="Times New Roman"/>
            <w:highlight w:val="darkYellow"/>
            <w:rPrChange w:id="2449" w:author="Karol M" w:date="2024-07-31T00:01: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2450" w:author="Karol M" w:date="2024-07-31T00:01:00Z">
              <w:rPr>
                <w:rFonts w:ascii="Times New Roman" w:hAnsi="Times New Roman" w:cs="Times New Roman"/>
              </w:rPr>
            </w:rPrChange>
          </w:rPr>
          <w:delText xml:space="preserve">pokračuje plynutie lehoty na výkon kontroly VO. Lehota na doplnenie, resp. vysvetlenie dokumentácie k VO začína prijímateľovi plynúť odo dňa doručenia výzvy. </w:delText>
        </w:r>
      </w:del>
    </w:p>
    <w:p w14:paraId="459E6838" w14:textId="2871E8F1" w:rsidR="00397616" w:rsidRPr="00CA17FB" w:rsidDel="009A16FF" w:rsidRDefault="00397616">
      <w:pPr>
        <w:spacing w:line="240" w:lineRule="auto"/>
        <w:jc w:val="both"/>
        <w:rPr>
          <w:del w:id="2451" w:author="Karol M" w:date="2024-07-31T07:55:00Z"/>
          <w:rFonts w:ascii="Times New Roman" w:hAnsi="Times New Roman" w:cs="Times New Roman"/>
          <w:highlight w:val="darkYellow"/>
          <w:rPrChange w:id="2452" w:author="Karol M" w:date="2024-07-31T00:01:00Z">
            <w:rPr>
              <w:del w:id="2453" w:author="Karol M" w:date="2024-07-31T07:55:00Z"/>
              <w:rFonts w:ascii="Times New Roman" w:hAnsi="Times New Roman" w:cs="Times New Roman"/>
            </w:rPr>
          </w:rPrChange>
        </w:rPr>
        <w:pPrChange w:id="2454" w:author="Karol M" w:date="2024-07-31T07:56:00Z">
          <w:pPr>
            <w:spacing w:before="120" w:line="240" w:lineRule="auto"/>
            <w:jc w:val="both"/>
          </w:pPr>
        </w:pPrChange>
      </w:pPr>
      <w:del w:id="2455" w:author="Karol M" w:date="2024-07-31T07:55:00Z">
        <w:r w:rsidRPr="00CA17FB" w:rsidDel="009A16FF">
          <w:rPr>
            <w:rFonts w:ascii="Times New Roman" w:hAnsi="Times New Roman" w:cs="Times New Roman"/>
            <w:highlight w:val="darkYellow"/>
            <w:rPrChange w:id="2456" w:author="Karol M" w:date="2024-07-31T00:01:00Z">
              <w:rPr>
                <w:rFonts w:ascii="Times New Roman" w:hAnsi="Times New Roman" w:cs="Times New Roman"/>
              </w:rPr>
            </w:rPrChange>
          </w:rPr>
          <w:delText xml:space="preserve">Ak </w:delText>
        </w:r>
        <w:r w:rsidR="002F539D" w:rsidRPr="00CA17FB" w:rsidDel="009A16FF">
          <w:rPr>
            <w:rFonts w:ascii="Times New Roman" w:hAnsi="Times New Roman" w:cs="Times New Roman"/>
            <w:highlight w:val="darkYellow"/>
            <w:rPrChange w:id="2457"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2458" w:author="Karol M" w:date="2024-07-31T00:01:00Z">
              <w:rPr>
                <w:rFonts w:ascii="Times New Roman" w:hAnsi="Times New Roman" w:cs="Times New Roman"/>
              </w:rPr>
            </w:rPrChange>
          </w:rPr>
          <w:delText xml:space="preserve">O identifikuje nedostatky v procese VO, preruší kontrolu a vyzve prijímateľa v návrhu správy </w:delText>
        </w:r>
        <w:r w:rsidR="009E4AF0" w:rsidRPr="00CA17FB" w:rsidDel="009A16FF">
          <w:rPr>
            <w:rFonts w:ascii="Times New Roman" w:hAnsi="Times New Roman" w:cs="Times New Roman"/>
            <w:highlight w:val="darkYellow"/>
            <w:rPrChange w:id="2459" w:author="Karol M" w:date="2024-07-31T00:01:00Z">
              <w:rPr>
                <w:rFonts w:ascii="Times New Roman" w:hAnsi="Times New Roman" w:cs="Times New Roman"/>
              </w:rPr>
            </w:rPrChange>
          </w:rPr>
          <w:br/>
        </w:r>
        <w:r w:rsidRPr="00CA17FB" w:rsidDel="009A16FF">
          <w:rPr>
            <w:rFonts w:ascii="Times New Roman" w:hAnsi="Times New Roman" w:cs="Times New Roman"/>
            <w:highlight w:val="darkYellow"/>
            <w:rPrChange w:id="2460" w:author="Karol M" w:date="2024-07-31T00:01:00Z">
              <w:rPr>
                <w:rFonts w:ascii="Times New Roman" w:hAnsi="Times New Roman" w:cs="Times New Roman"/>
              </w:rPr>
            </w:rPrChange>
          </w:rPr>
          <w:delText xml:space="preserve">z kontroly v primeranej lehote na odstránenie nedostatkov, zapracovanie pripomienok, zdôvodnenie nezapracovania pripomienok alebo podanie námietok k návrhu správy z kontroly VO. </w:delText>
        </w:r>
        <w:r w:rsidR="002F539D" w:rsidRPr="00CA17FB" w:rsidDel="009A16FF">
          <w:rPr>
            <w:rFonts w:ascii="Times New Roman" w:hAnsi="Times New Roman" w:cs="Times New Roman"/>
            <w:highlight w:val="darkYellow"/>
            <w:rPrChange w:id="2461"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2462" w:author="Karol M" w:date="2024-07-31T00:01:00Z">
              <w:rPr>
                <w:rFonts w:ascii="Times New Roman" w:hAnsi="Times New Roman" w:cs="Times New Roman"/>
              </w:rPr>
            </w:rPrChange>
          </w:rPr>
          <w:delText>O posúdi námietky k návrhu správy z kontroly VO a zašle prijímateľovi správu z kontroly VO, ktorej záverom môže byť  pripustenie</w:delText>
        </w:r>
        <w:r w:rsidR="002F539D" w:rsidRPr="00CA17FB" w:rsidDel="009A16FF">
          <w:rPr>
            <w:rFonts w:ascii="Times New Roman" w:hAnsi="Times New Roman" w:cs="Times New Roman"/>
            <w:highlight w:val="darkYellow"/>
            <w:rPrChange w:id="2463"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2464" w:author="Karol M" w:date="2024-07-31T00:01:00Z">
              <w:rPr>
                <w:rFonts w:ascii="Times New Roman" w:hAnsi="Times New Roman" w:cs="Times New Roman"/>
              </w:rPr>
            </w:rPrChange>
          </w:rPr>
          <w:delText xml:space="preserve"> resp. nepripustenie výdavkov týkajúcich sa predmetu zákazky zadávanej na základe kontrolovaného VO do financovania. </w:delText>
        </w:r>
      </w:del>
    </w:p>
    <w:p w14:paraId="6911117F" w14:textId="2DDA23F5" w:rsidR="00397616" w:rsidRPr="00CA17FB" w:rsidDel="009A16FF" w:rsidRDefault="00397616">
      <w:pPr>
        <w:spacing w:line="240" w:lineRule="auto"/>
        <w:jc w:val="both"/>
        <w:rPr>
          <w:del w:id="2465" w:author="Karol M" w:date="2024-07-31T07:55:00Z"/>
          <w:rFonts w:ascii="Times New Roman" w:hAnsi="Times New Roman" w:cs="Times New Roman"/>
          <w:highlight w:val="darkYellow"/>
          <w:rPrChange w:id="2466" w:author="Karol M" w:date="2024-07-31T00:01:00Z">
            <w:rPr>
              <w:del w:id="2467" w:author="Karol M" w:date="2024-07-31T07:55:00Z"/>
              <w:rFonts w:ascii="Times New Roman" w:hAnsi="Times New Roman" w:cs="Times New Roman"/>
            </w:rPr>
          </w:rPrChange>
        </w:rPr>
        <w:pPrChange w:id="2468" w:author="Karol M" w:date="2024-07-31T07:56:00Z">
          <w:pPr>
            <w:spacing w:before="120" w:line="240" w:lineRule="auto"/>
            <w:jc w:val="both"/>
          </w:pPr>
        </w:pPrChange>
      </w:pPr>
      <w:del w:id="2469" w:author="Karol M" w:date="2024-07-31T07:55:00Z">
        <w:r w:rsidRPr="00CA17FB" w:rsidDel="009A16FF">
          <w:rPr>
            <w:rFonts w:ascii="Times New Roman" w:hAnsi="Times New Roman" w:cs="Times New Roman"/>
            <w:highlight w:val="darkYellow"/>
            <w:rPrChange w:id="2470" w:author="Karol M" w:date="2024-07-31T00:01:00Z">
              <w:rPr>
                <w:rFonts w:ascii="Times New Roman" w:hAnsi="Times New Roman" w:cs="Times New Roman"/>
              </w:rPr>
            </w:rPrChange>
          </w:rPr>
          <w:delText xml:space="preserve">Kontrola VO sa považuje za ukončenú zaslaním správy z kontroly VO prijímateľovi. </w:delText>
        </w:r>
      </w:del>
    </w:p>
    <w:p w14:paraId="4ED91738" w14:textId="23931B86" w:rsidR="00397616" w:rsidRPr="00CA17FB" w:rsidDel="009A16FF" w:rsidRDefault="00397616">
      <w:pPr>
        <w:spacing w:line="240" w:lineRule="auto"/>
        <w:jc w:val="both"/>
        <w:rPr>
          <w:del w:id="2471" w:author="Karol M" w:date="2024-07-31T07:55:00Z"/>
          <w:rFonts w:ascii="Times New Roman" w:hAnsi="Times New Roman" w:cs="Times New Roman"/>
          <w:highlight w:val="darkYellow"/>
          <w:rPrChange w:id="2472" w:author="Karol M" w:date="2024-07-31T00:01:00Z">
            <w:rPr>
              <w:del w:id="2473" w:author="Karol M" w:date="2024-07-31T07:55:00Z"/>
              <w:rFonts w:ascii="Times New Roman" w:hAnsi="Times New Roman" w:cs="Times New Roman"/>
            </w:rPr>
          </w:rPrChange>
        </w:rPr>
        <w:pPrChange w:id="2474" w:author="Karol M" w:date="2024-07-31T07:56:00Z">
          <w:pPr>
            <w:spacing w:before="120" w:line="240" w:lineRule="auto"/>
            <w:jc w:val="both"/>
          </w:pPr>
        </w:pPrChange>
      </w:pPr>
      <w:del w:id="2475" w:author="Karol M" w:date="2024-07-31T07:55:00Z">
        <w:r w:rsidRPr="00CA17FB" w:rsidDel="009A16FF">
          <w:rPr>
            <w:rFonts w:ascii="Times New Roman" w:hAnsi="Times New Roman" w:cs="Times New Roman"/>
            <w:highlight w:val="darkYellow"/>
            <w:rPrChange w:id="2476" w:author="Karol M" w:date="2024-07-31T00:01:00Z">
              <w:rPr>
                <w:rFonts w:ascii="Times New Roman" w:hAnsi="Times New Roman" w:cs="Times New Roman"/>
              </w:rPr>
            </w:rPrChange>
          </w:rPr>
          <w:delText xml:space="preserve">Ak </w:delText>
        </w:r>
        <w:r w:rsidR="002F539D" w:rsidRPr="00CA17FB" w:rsidDel="009A16FF">
          <w:rPr>
            <w:rFonts w:ascii="Times New Roman" w:hAnsi="Times New Roman" w:cs="Times New Roman"/>
            <w:highlight w:val="darkYellow"/>
            <w:rPrChange w:id="2477"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2478" w:author="Karol M" w:date="2024-07-31T00:01:00Z">
              <w:rPr>
                <w:rFonts w:ascii="Times New Roman" w:hAnsi="Times New Roman" w:cs="Times New Roman"/>
              </w:rPr>
            </w:rPrChange>
          </w:rPr>
          <w:delText xml:space="preserve">O pri kontrole VO zistí porušenie pravidiel a postupov VO, resp. porušenie pravidiel </w:delText>
        </w:r>
        <w:r w:rsidRPr="00CA17FB" w:rsidDel="009A16FF">
          <w:rPr>
            <w:rFonts w:ascii="Times New Roman" w:hAnsi="Times New Roman" w:cs="Times New Roman"/>
            <w:highlight w:val="darkYellow"/>
            <w:rPrChange w:id="2479" w:author="Karol M" w:date="2024-07-31T00:01:00Z">
              <w:rPr>
                <w:rFonts w:ascii="Times New Roman" w:hAnsi="Times New Roman" w:cs="Times New Roman"/>
              </w:rPr>
            </w:rPrChange>
          </w:rPr>
          <w:br/>
          <w:delText>a ustanovení legislatívy SR a EÚ, pričom rozsah a závažnosť týchto zistení má taký charakter, že mali alebo mohli mať vplyv na výsledok VO, v tomto prípade podľa závažnosti zistených nedostatkov:</w:delText>
        </w:r>
      </w:del>
    </w:p>
    <w:p w14:paraId="795C9043" w14:textId="208B11A1" w:rsidR="00397616" w:rsidRPr="00CA17FB" w:rsidDel="009A16FF" w:rsidRDefault="00397616">
      <w:pPr>
        <w:pStyle w:val="Odsekzoznamu"/>
        <w:numPr>
          <w:ilvl w:val="0"/>
          <w:numId w:val="36"/>
        </w:numPr>
        <w:spacing w:line="240" w:lineRule="auto"/>
        <w:jc w:val="both"/>
        <w:rPr>
          <w:del w:id="2480" w:author="Karol M" w:date="2024-07-31T07:55:00Z"/>
          <w:sz w:val="22"/>
          <w:highlight w:val="darkYellow"/>
          <w:rPrChange w:id="2481" w:author="Karol M" w:date="2024-07-31T00:01:00Z">
            <w:rPr>
              <w:del w:id="2482" w:author="Karol M" w:date="2024-07-31T07:55:00Z"/>
              <w:sz w:val="22"/>
            </w:rPr>
          </w:rPrChange>
        </w:rPr>
        <w:pPrChange w:id="2483" w:author="Karol M" w:date="2024-07-31T07:56:00Z">
          <w:pPr>
            <w:pStyle w:val="Odsekzoznamu"/>
            <w:numPr>
              <w:numId w:val="36"/>
            </w:numPr>
            <w:spacing w:before="120" w:line="240" w:lineRule="auto"/>
            <w:ind w:hanging="360"/>
            <w:jc w:val="both"/>
          </w:pPr>
        </w:pPrChange>
      </w:pPr>
      <w:del w:id="2484" w:author="Karol M" w:date="2024-07-31T07:55:00Z">
        <w:r w:rsidRPr="00CA17FB" w:rsidDel="009A16FF">
          <w:rPr>
            <w:highlight w:val="darkYellow"/>
            <w:rPrChange w:id="2485" w:author="Karol M" w:date="2024-07-31T00:01:00Z">
              <w:rPr/>
            </w:rPrChange>
          </w:rPr>
          <w:delText>v záveroch kontroly VO nepripustí výdavky týkajúce sa predmetu zákazky zadávanej na základe kontrolovaného VO do financovani</w:delText>
        </w:r>
        <w:r w:rsidR="009E4AF0" w:rsidRPr="00CA17FB" w:rsidDel="009A16FF">
          <w:rPr>
            <w:highlight w:val="darkYellow"/>
            <w:rPrChange w:id="2486" w:author="Karol M" w:date="2024-07-31T00:01:00Z">
              <w:rPr/>
            </w:rPrChange>
          </w:rPr>
          <w:delText xml:space="preserve">a v plnom rozsahu vychádzajúce </w:delText>
        </w:r>
        <w:r w:rsidRPr="00CA17FB" w:rsidDel="009A16FF">
          <w:rPr>
            <w:highlight w:val="darkYellow"/>
            <w:rPrChange w:id="2487" w:author="Karol M" w:date="2024-07-31T00:01:00Z">
              <w:rPr/>
            </w:rPrChange>
          </w:rPr>
          <w:delText xml:space="preserve">z realizácie výsledku daného VO, budú zo strany </w:delText>
        </w:r>
        <w:r w:rsidR="002F539D" w:rsidRPr="00CA17FB" w:rsidDel="009A16FF">
          <w:rPr>
            <w:highlight w:val="darkYellow"/>
            <w:rPrChange w:id="2488" w:author="Karol M" w:date="2024-07-31T00:01:00Z">
              <w:rPr/>
            </w:rPrChange>
          </w:rPr>
          <w:delText>RO</w:delText>
        </w:r>
        <w:r w:rsidRPr="00CA17FB" w:rsidDel="009A16FF">
          <w:rPr>
            <w:highlight w:val="darkYellow"/>
            <w:rPrChange w:id="2489" w:author="Karol M" w:date="2024-07-31T00:01:00Z">
              <w:rPr/>
            </w:rPrChange>
          </w:rPr>
          <w:delText>, označené ako neoprávnené), alebo</w:delText>
        </w:r>
      </w:del>
    </w:p>
    <w:p w14:paraId="6F176122" w14:textId="56C733B8" w:rsidR="00397616" w:rsidRPr="00CA17FB" w:rsidDel="009A16FF" w:rsidRDefault="00397616">
      <w:pPr>
        <w:pStyle w:val="Odsekzoznamu"/>
        <w:numPr>
          <w:ilvl w:val="0"/>
          <w:numId w:val="36"/>
        </w:numPr>
        <w:spacing w:line="240" w:lineRule="auto"/>
        <w:jc w:val="both"/>
        <w:rPr>
          <w:del w:id="2490" w:author="Karol M" w:date="2024-07-31T07:55:00Z"/>
          <w:sz w:val="22"/>
          <w:highlight w:val="darkYellow"/>
          <w:rPrChange w:id="2491" w:author="Karol M" w:date="2024-07-31T00:01:00Z">
            <w:rPr>
              <w:del w:id="2492" w:author="Karol M" w:date="2024-07-31T07:55:00Z"/>
              <w:sz w:val="22"/>
            </w:rPr>
          </w:rPrChange>
        </w:rPr>
        <w:pPrChange w:id="2493" w:author="Karol M" w:date="2024-07-31T07:56:00Z">
          <w:pPr>
            <w:pStyle w:val="Odsekzoznamu"/>
            <w:numPr>
              <w:numId w:val="36"/>
            </w:numPr>
            <w:spacing w:before="120" w:line="240" w:lineRule="auto"/>
            <w:ind w:hanging="360"/>
            <w:jc w:val="both"/>
          </w:pPr>
        </w:pPrChange>
      </w:pPr>
      <w:del w:id="2494" w:author="Karol M" w:date="2024-07-31T07:55:00Z">
        <w:r w:rsidRPr="00CA17FB" w:rsidDel="009A16FF">
          <w:rPr>
            <w:highlight w:val="darkYellow"/>
            <w:rPrChange w:id="2495" w:author="Karol M" w:date="2024-07-31T00:01:00Z">
              <w:rPr/>
            </w:rPrChange>
          </w:rPr>
          <w:delText>postupuje podľa rozhodnutia Komisie, ktoré upravuje postup pri určení finančných opráv za VO.</w:delText>
        </w:r>
      </w:del>
    </w:p>
    <w:p w14:paraId="6EF64CDC" w14:textId="62736925" w:rsidR="00397616" w:rsidRPr="00CA17FB" w:rsidDel="009A16FF" w:rsidRDefault="00397616">
      <w:pPr>
        <w:tabs>
          <w:tab w:val="left" w:pos="1014"/>
        </w:tabs>
        <w:spacing w:line="240" w:lineRule="auto"/>
        <w:contextualSpacing/>
        <w:jc w:val="both"/>
        <w:rPr>
          <w:del w:id="2496" w:author="Karol M" w:date="2024-07-31T07:55:00Z"/>
          <w:rFonts w:ascii="Times New Roman" w:hAnsi="Times New Roman" w:cs="Times New Roman"/>
          <w:highlight w:val="darkYellow"/>
          <w:rPrChange w:id="2497" w:author="Karol M" w:date="2024-07-31T00:01:00Z">
            <w:rPr>
              <w:del w:id="2498" w:author="Karol M" w:date="2024-07-31T07:55:00Z"/>
              <w:rFonts w:ascii="Times New Roman" w:hAnsi="Times New Roman" w:cs="Times New Roman"/>
            </w:rPr>
          </w:rPrChange>
        </w:rPr>
        <w:pPrChange w:id="2499" w:author="Karol M" w:date="2024-07-31T07:56:00Z">
          <w:pPr>
            <w:tabs>
              <w:tab w:val="left" w:pos="1014"/>
            </w:tabs>
            <w:spacing w:before="120" w:line="240" w:lineRule="auto"/>
            <w:contextualSpacing/>
            <w:jc w:val="both"/>
          </w:pPr>
        </w:pPrChange>
      </w:pPr>
      <w:del w:id="2500" w:author="Karol M" w:date="2024-07-31T07:55:00Z">
        <w:r w:rsidRPr="00CA17FB" w:rsidDel="009A16FF">
          <w:rPr>
            <w:rFonts w:ascii="Times New Roman" w:hAnsi="Times New Roman" w:cs="Times New Roman"/>
            <w:highlight w:val="darkYellow"/>
            <w:rPrChange w:id="2501" w:author="Karol M" w:date="2024-07-31T00:01:00Z">
              <w:rPr>
                <w:rFonts w:ascii="Times New Roman" w:hAnsi="Times New Roman" w:cs="Times New Roman"/>
              </w:rPr>
            </w:rPrChange>
          </w:rPr>
          <w:delText>Určenie finančných opráv sa riadi pravidlami, ktoré sú platné v čase vypracovania návrhu správy z kontroly.</w:delText>
        </w:r>
      </w:del>
    </w:p>
    <w:p w14:paraId="79EF8955" w14:textId="0095A376" w:rsidR="00397616" w:rsidRPr="00CA17FB" w:rsidDel="009A16FF" w:rsidRDefault="00397616">
      <w:pPr>
        <w:tabs>
          <w:tab w:val="left" w:pos="1014"/>
        </w:tabs>
        <w:spacing w:line="240" w:lineRule="auto"/>
        <w:contextualSpacing/>
        <w:jc w:val="both"/>
        <w:rPr>
          <w:del w:id="2502" w:author="Karol M" w:date="2024-07-31T07:55:00Z"/>
          <w:rFonts w:ascii="Times New Roman" w:hAnsi="Times New Roman" w:cs="Times New Roman"/>
          <w:b/>
          <w:highlight w:val="darkYellow"/>
          <w:rPrChange w:id="2503" w:author="Karol M" w:date="2024-07-31T00:01:00Z">
            <w:rPr>
              <w:del w:id="2504" w:author="Karol M" w:date="2024-07-31T07:55:00Z"/>
              <w:rFonts w:ascii="Times New Roman" w:hAnsi="Times New Roman" w:cs="Times New Roman"/>
              <w:b/>
            </w:rPr>
          </w:rPrChange>
        </w:rPr>
        <w:pPrChange w:id="2505" w:author="Karol M" w:date="2024-07-31T07:56:00Z">
          <w:pPr>
            <w:tabs>
              <w:tab w:val="left" w:pos="1014"/>
            </w:tabs>
            <w:spacing w:before="120" w:line="240" w:lineRule="auto"/>
            <w:contextualSpacing/>
            <w:jc w:val="both"/>
          </w:pPr>
        </w:pPrChange>
      </w:pPr>
    </w:p>
    <w:p w14:paraId="0F92C9B1" w14:textId="23BA3F69" w:rsidR="00397616" w:rsidRPr="00CA17FB" w:rsidDel="009A16FF" w:rsidRDefault="002F539D">
      <w:pPr>
        <w:tabs>
          <w:tab w:val="left" w:pos="1014"/>
        </w:tabs>
        <w:spacing w:line="240" w:lineRule="auto"/>
        <w:contextualSpacing/>
        <w:jc w:val="both"/>
        <w:rPr>
          <w:del w:id="2506" w:author="Karol M" w:date="2024-07-31T07:55:00Z"/>
          <w:rFonts w:ascii="Times New Roman" w:eastAsia="Calibri" w:hAnsi="Times New Roman" w:cs="Times New Roman"/>
          <w:highlight w:val="darkYellow"/>
          <w:rPrChange w:id="2507" w:author="Karol M" w:date="2024-07-31T00:01:00Z">
            <w:rPr>
              <w:del w:id="2508" w:author="Karol M" w:date="2024-07-31T07:55:00Z"/>
              <w:rFonts w:ascii="Times New Roman" w:eastAsia="Calibri" w:hAnsi="Times New Roman" w:cs="Times New Roman"/>
            </w:rPr>
          </w:rPrChange>
        </w:rPr>
        <w:pPrChange w:id="2509" w:author="Karol M" w:date="2024-07-31T07:56:00Z">
          <w:pPr>
            <w:tabs>
              <w:tab w:val="left" w:pos="1014"/>
            </w:tabs>
            <w:spacing w:before="120" w:line="240" w:lineRule="auto"/>
            <w:contextualSpacing/>
            <w:jc w:val="both"/>
          </w:pPr>
        </w:pPrChange>
      </w:pPr>
      <w:del w:id="2510" w:author="Karol M" w:date="2024-07-31T07:55:00Z">
        <w:r w:rsidRPr="00CA17FB" w:rsidDel="009A16FF">
          <w:rPr>
            <w:rFonts w:ascii="Times New Roman" w:eastAsia="Calibri" w:hAnsi="Times New Roman" w:cs="Times New Roman"/>
            <w:highlight w:val="darkYellow"/>
            <w:rPrChange w:id="2511" w:author="Karol M" w:date="2024-07-31T00:01:00Z">
              <w:rPr>
                <w:rFonts w:ascii="Times New Roman" w:eastAsia="Calibri" w:hAnsi="Times New Roman" w:cs="Times New Roman"/>
              </w:rPr>
            </w:rPrChange>
          </w:rPr>
          <w:delText>Prijímateľ nesmie uzavrieť zmluvu, koncesnú zmluvu alebo rámcovú dohodu s dodávateľom (uchádzačom) alebo dodávateľmi (uchádzačmi), ktorí majú povinnosť zapisovať sa do RPVS a nie sú zapísaní v RPVS, alebo ktorých subdodávatelia, ktorí majú povinnosť zapisovať sa do RPVS, nie sú v RPVS zapísaní. Prijímateľ tiež nesmie uzavrieť zmluvu, koncesnú zmluvu alebo rámcovú dohodu s uchádzačom, ktorý má povinnosť zapisovať sa do RPVS a ktorého konečným užívateľom výhod zapísaným v registri partnerov verejného sektora je niektorý z verejných funkcionárov podľa § 11 ods. 1 písm. c) ZVO (týka sa aj konečných užívateľov výhod subdodávateľa tohto uchádzača, ktorý má povinnosť zápisu do RPVS.</w:delText>
        </w:r>
      </w:del>
    </w:p>
    <w:p w14:paraId="28711A58" w14:textId="3B1F5CA9" w:rsidR="002F539D" w:rsidRPr="00CA17FB" w:rsidDel="009A16FF" w:rsidRDefault="002F539D">
      <w:pPr>
        <w:tabs>
          <w:tab w:val="left" w:pos="1014"/>
        </w:tabs>
        <w:spacing w:line="240" w:lineRule="auto"/>
        <w:contextualSpacing/>
        <w:jc w:val="both"/>
        <w:rPr>
          <w:del w:id="2512" w:author="Karol M" w:date="2024-07-31T07:55:00Z"/>
          <w:rFonts w:ascii="Times New Roman" w:hAnsi="Times New Roman" w:cs="Times New Roman"/>
          <w:b/>
          <w:highlight w:val="darkYellow"/>
          <w:rPrChange w:id="2513" w:author="Karol M" w:date="2024-07-31T00:01:00Z">
            <w:rPr>
              <w:del w:id="2514" w:author="Karol M" w:date="2024-07-31T07:55:00Z"/>
              <w:rFonts w:ascii="Times New Roman" w:hAnsi="Times New Roman" w:cs="Times New Roman"/>
              <w:b/>
            </w:rPr>
          </w:rPrChange>
        </w:rPr>
        <w:pPrChange w:id="2515" w:author="Karol M" w:date="2024-07-31T07:56:00Z">
          <w:pPr>
            <w:tabs>
              <w:tab w:val="left" w:pos="1014"/>
            </w:tabs>
            <w:spacing w:before="120" w:line="240" w:lineRule="auto"/>
            <w:contextualSpacing/>
            <w:jc w:val="both"/>
          </w:pPr>
        </w:pPrChange>
      </w:pPr>
    </w:p>
    <w:p w14:paraId="5CA191A6" w14:textId="06A13BAC" w:rsidR="00397616" w:rsidRPr="004A6790" w:rsidDel="009A16FF" w:rsidRDefault="00397616">
      <w:pPr>
        <w:pStyle w:val="Nadpis2"/>
        <w:spacing w:before="0" w:after="200" w:line="240" w:lineRule="auto"/>
        <w:ind w:left="426" w:hanging="426"/>
        <w:jc w:val="both"/>
        <w:rPr>
          <w:del w:id="2516" w:author="Karol M" w:date="2024-07-31T07:55:00Z"/>
          <w:rFonts w:ascii="Times New Roman" w:hAnsi="Times New Roman" w:cs="Times New Roman"/>
          <w:b w:val="0"/>
          <w:sz w:val="22"/>
          <w:szCs w:val="22"/>
          <w:highlight w:val="magenta"/>
          <w:rPrChange w:id="2517" w:author="Karol M" w:date="2024-07-31T02:01:00Z">
            <w:rPr>
              <w:del w:id="2518" w:author="Karol M" w:date="2024-07-31T07:55:00Z"/>
              <w:rFonts w:ascii="Times New Roman" w:hAnsi="Times New Roman" w:cs="Times New Roman"/>
              <w:b w:val="0"/>
              <w:sz w:val="22"/>
              <w:szCs w:val="22"/>
            </w:rPr>
          </w:rPrChange>
        </w:rPr>
        <w:pPrChange w:id="2519" w:author="Karol M" w:date="2024-07-31T07:56:00Z">
          <w:pPr>
            <w:pStyle w:val="Nadpis2"/>
            <w:spacing w:before="120" w:after="200" w:line="240" w:lineRule="auto"/>
            <w:ind w:left="426" w:hanging="426"/>
            <w:jc w:val="both"/>
          </w:pPr>
        </w:pPrChange>
      </w:pPr>
      <w:bookmarkStart w:id="2520" w:name="_Toc65839967"/>
      <w:del w:id="2521" w:author="Karol M" w:date="2024-07-31T07:55:00Z">
        <w:r w:rsidRPr="004A6790" w:rsidDel="009A16FF">
          <w:rPr>
            <w:rFonts w:ascii="Times New Roman" w:hAnsi="Times New Roman" w:cs="Times New Roman"/>
            <w:highlight w:val="magenta"/>
            <w:rPrChange w:id="2522" w:author="Karol M" w:date="2024-07-31T02:01:00Z">
              <w:rPr>
                <w:rFonts w:ascii="Times New Roman" w:hAnsi="Times New Roman" w:cs="Times New Roman"/>
              </w:rPr>
            </w:rPrChange>
          </w:rPr>
          <w:delText xml:space="preserve">1.8.1.1 Zákazky s nízkou hodnotou vyššieho rozsahu </w:delText>
        </w:r>
        <w:bookmarkEnd w:id="2520"/>
      </w:del>
    </w:p>
    <w:p w14:paraId="3D5D8591" w14:textId="6EB5A023" w:rsidR="00397616" w:rsidRPr="00CA17FB" w:rsidDel="009A16FF" w:rsidRDefault="00397616">
      <w:pPr>
        <w:tabs>
          <w:tab w:val="left" w:pos="1014"/>
        </w:tabs>
        <w:spacing w:line="240" w:lineRule="auto"/>
        <w:contextualSpacing/>
        <w:jc w:val="both"/>
        <w:rPr>
          <w:del w:id="2523" w:author="Karol M" w:date="2024-07-31T07:55:00Z"/>
          <w:rFonts w:ascii="Times New Roman" w:hAnsi="Times New Roman" w:cs="Times New Roman"/>
          <w:highlight w:val="darkYellow"/>
          <w:rPrChange w:id="2524" w:author="Karol M" w:date="2024-07-31T00:01:00Z">
            <w:rPr>
              <w:del w:id="2525" w:author="Karol M" w:date="2024-07-31T07:55:00Z"/>
              <w:rFonts w:ascii="Times New Roman" w:hAnsi="Times New Roman" w:cs="Times New Roman"/>
            </w:rPr>
          </w:rPrChange>
        </w:rPr>
        <w:pPrChange w:id="2526" w:author="Karol M" w:date="2024-07-31T07:56:00Z">
          <w:pPr>
            <w:tabs>
              <w:tab w:val="left" w:pos="1014"/>
            </w:tabs>
            <w:spacing w:before="120" w:line="240" w:lineRule="auto"/>
            <w:contextualSpacing/>
            <w:jc w:val="both"/>
          </w:pPr>
        </w:pPrChange>
      </w:pPr>
      <w:del w:id="2527" w:author="Karol M" w:date="2024-07-31T07:55:00Z">
        <w:r w:rsidRPr="00CA17FB" w:rsidDel="009A16FF">
          <w:rPr>
            <w:rFonts w:ascii="Times New Roman" w:hAnsi="Times New Roman" w:cs="Times New Roman"/>
            <w:highlight w:val="darkYellow"/>
            <w:rPrChange w:id="2528" w:author="Karol M" w:date="2024-07-31T00:01:00Z">
              <w:rPr>
                <w:rFonts w:ascii="Times New Roman" w:hAnsi="Times New Roman" w:cs="Times New Roman"/>
              </w:rPr>
            </w:rPrChange>
          </w:rPr>
          <w:delText xml:space="preserve">Prijímateľ musí vykonať všetky ďalej uvedené úkony, ktoré majú zabezpečiť získanie čo najvyššieho počtu písomných ponúk na obstaranie tovarov, stavebných prác alebo služieb. </w:delText>
        </w:r>
      </w:del>
    </w:p>
    <w:p w14:paraId="47D9D39B" w14:textId="06441736" w:rsidR="00397616" w:rsidRPr="00CA17FB" w:rsidDel="009A16FF" w:rsidRDefault="00397616">
      <w:pPr>
        <w:tabs>
          <w:tab w:val="left" w:pos="1014"/>
        </w:tabs>
        <w:spacing w:line="240" w:lineRule="auto"/>
        <w:contextualSpacing/>
        <w:jc w:val="both"/>
        <w:rPr>
          <w:del w:id="2529" w:author="Karol M" w:date="2024-07-31T07:55:00Z"/>
          <w:rFonts w:ascii="Times New Roman" w:hAnsi="Times New Roman" w:cs="Times New Roman"/>
          <w:highlight w:val="darkYellow"/>
          <w:rPrChange w:id="2530" w:author="Karol M" w:date="2024-07-31T00:01:00Z">
            <w:rPr>
              <w:del w:id="2531" w:author="Karol M" w:date="2024-07-31T07:55:00Z"/>
              <w:rFonts w:ascii="Times New Roman" w:hAnsi="Times New Roman" w:cs="Times New Roman"/>
            </w:rPr>
          </w:rPrChange>
        </w:rPr>
        <w:pPrChange w:id="2532" w:author="Karol M" w:date="2024-07-31T07:56:00Z">
          <w:pPr>
            <w:tabs>
              <w:tab w:val="left" w:pos="1014"/>
            </w:tabs>
            <w:spacing w:before="120" w:line="240" w:lineRule="auto"/>
            <w:contextualSpacing/>
            <w:jc w:val="both"/>
          </w:pPr>
        </w:pPrChange>
      </w:pPr>
      <w:del w:id="2533" w:author="Karol M" w:date="2024-07-31T07:55:00Z">
        <w:r w:rsidRPr="00CA17FB" w:rsidDel="009A16FF">
          <w:rPr>
            <w:rFonts w:ascii="Times New Roman" w:hAnsi="Times New Roman" w:cs="Times New Roman"/>
            <w:highlight w:val="darkYellow"/>
            <w:rPrChange w:id="2534" w:author="Karol M" w:date="2024-07-31T00:01:00Z">
              <w:rPr>
                <w:rFonts w:ascii="Times New Roman" w:hAnsi="Times New Roman" w:cs="Times New Roman"/>
              </w:rPr>
            </w:rPrChange>
          </w:rPr>
          <w:delText xml:space="preserve"> </w:delText>
        </w:r>
      </w:del>
    </w:p>
    <w:p w14:paraId="0A97C98A" w14:textId="64F925E0" w:rsidR="00397616" w:rsidRPr="00CA17FB" w:rsidDel="009A16FF" w:rsidRDefault="00397616">
      <w:pPr>
        <w:tabs>
          <w:tab w:val="left" w:pos="1014"/>
        </w:tabs>
        <w:spacing w:line="240" w:lineRule="auto"/>
        <w:contextualSpacing/>
        <w:jc w:val="both"/>
        <w:rPr>
          <w:del w:id="2535" w:author="Karol M" w:date="2024-07-31T07:55:00Z"/>
          <w:rFonts w:ascii="Times New Roman" w:hAnsi="Times New Roman" w:cs="Times New Roman"/>
          <w:highlight w:val="darkYellow"/>
          <w:rPrChange w:id="2536" w:author="Karol M" w:date="2024-07-31T00:01:00Z">
            <w:rPr>
              <w:del w:id="2537" w:author="Karol M" w:date="2024-07-31T07:55:00Z"/>
              <w:rFonts w:ascii="Times New Roman" w:hAnsi="Times New Roman" w:cs="Times New Roman"/>
            </w:rPr>
          </w:rPrChange>
        </w:rPr>
        <w:pPrChange w:id="2538" w:author="Karol M" w:date="2024-07-31T07:56:00Z">
          <w:pPr>
            <w:tabs>
              <w:tab w:val="left" w:pos="1014"/>
            </w:tabs>
            <w:spacing w:before="120" w:line="240" w:lineRule="auto"/>
            <w:contextualSpacing/>
            <w:jc w:val="both"/>
          </w:pPr>
        </w:pPrChange>
      </w:pPr>
      <w:del w:id="2539" w:author="Karol M" w:date="2024-07-31T07:55:00Z">
        <w:r w:rsidRPr="00CA17FB" w:rsidDel="009A16FF">
          <w:rPr>
            <w:rFonts w:ascii="Times New Roman" w:hAnsi="Times New Roman" w:cs="Times New Roman"/>
            <w:highlight w:val="darkYellow"/>
            <w:rPrChange w:id="2540" w:author="Karol M" w:date="2024-07-31T00:01:00Z">
              <w:rPr>
                <w:rFonts w:ascii="Times New Roman" w:hAnsi="Times New Roman" w:cs="Times New Roman"/>
              </w:rPr>
            </w:rPrChange>
          </w:rPr>
          <w:delText xml:space="preserve">Prijímateľ určí správny postup, a to s ohľadom na určenú PHZ v súlade s § 6 ZVO (najmä v súlade </w:delText>
        </w:r>
        <w:r w:rsidR="009E4AF0" w:rsidRPr="00CA17FB" w:rsidDel="009A16FF">
          <w:rPr>
            <w:rFonts w:ascii="Times New Roman" w:hAnsi="Times New Roman" w:cs="Times New Roman"/>
            <w:highlight w:val="darkYellow"/>
            <w:rPrChange w:id="2541" w:author="Karol M" w:date="2024-07-31T00:01:00Z">
              <w:rPr>
                <w:rFonts w:ascii="Times New Roman" w:hAnsi="Times New Roman" w:cs="Times New Roman"/>
              </w:rPr>
            </w:rPrChange>
          </w:rPr>
          <w:br/>
        </w:r>
        <w:r w:rsidRPr="00CA17FB" w:rsidDel="009A16FF">
          <w:rPr>
            <w:rFonts w:ascii="Times New Roman" w:hAnsi="Times New Roman" w:cs="Times New Roman"/>
            <w:highlight w:val="darkYellow"/>
            <w:rPrChange w:id="2542" w:author="Karol M" w:date="2024-07-31T00:01:00Z">
              <w:rPr>
                <w:rFonts w:ascii="Times New Roman" w:hAnsi="Times New Roman" w:cs="Times New Roman"/>
              </w:rPr>
            </w:rPrChange>
          </w:rPr>
          <w:delText xml:space="preserve">s § 6 ods. 1 a ods. 16 ZVO) </w:delText>
        </w:r>
        <w:r w:rsidRPr="00CA17FB" w:rsidDel="009A16FF">
          <w:rPr>
            <w:rFonts w:ascii="Times New Roman" w:hAnsi="Times New Roman" w:cs="Times New Roman"/>
            <w:highlight w:val="darkYellow"/>
            <w:u w:val="single"/>
            <w:rPrChange w:id="2543" w:author="Karol M" w:date="2024-07-31T00:01:00Z">
              <w:rPr>
                <w:rFonts w:ascii="Times New Roman" w:hAnsi="Times New Roman" w:cs="Times New Roman"/>
                <w:u w:val="single"/>
              </w:rPr>
            </w:rPrChange>
          </w:rPr>
          <w:delText>s prihliadnutím na plán verejných obstarávaní</w:delText>
        </w:r>
        <w:r w:rsidRPr="00CA17FB" w:rsidDel="009A16FF">
          <w:rPr>
            <w:rFonts w:ascii="Times New Roman" w:hAnsi="Times New Roman" w:cs="Times New Roman"/>
            <w:highlight w:val="darkYellow"/>
            <w:rPrChange w:id="2544" w:author="Karol M" w:date="2024-07-31T00:01:00Z">
              <w:rPr>
                <w:rFonts w:ascii="Times New Roman" w:hAnsi="Times New Roman" w:cs="Times New Roman"/>
              </w:rPr>
            </w:rPrChange>
          </w:rPr>
          <w:delText xml:space="preserve">. </w:delText>
        </w:r>
      </w:del>
    </w:p>
    <w:p w14:paraId="7C1B59A5" w14:textId="452EFD2F" w:rsidR="00397616" w:rsidRPr="00CA17FB" w:rsidDel="009A16FF" w:rsidRDefault="00397616">
      <w:pPr>
        <w:tabs>
          <w:tab w:val="left" w:pos="1014"/>
        </w:tabs>
        <w:spacing w:line="240" w:lineRule="auto"/>
        <w:contextualSpacing/>
        <w:jc w:val="both"/>
        <w:rPr>
          <w:del w:id="2545" w:author="Karol M" w:date="2024-07-31T07:55:00Z"/>
          <w:rFonts w:ascii="Times New Roman" w:hAnsi="Times New Roman" w:cs="Times New Roman"/>
          <w:highlight w:val="darkYellow"/>
          <w:rPrChange w:id="2546" w:author="Karol M" w:date="2024-07-31T00:01:00Z">
            <w:rPr>
              <w:del w:id="2547" w:author="Karol M" w:date="2024-07-31T07:55:00Z"/>
              <w:rFonts w:ascii="Times New Roman" w:hAnsi="Times New Roman" w:cs="Times New Roman"/>
            </w:rPr>
          </w:rPrChange>
        </w:rPr>
        <w:pPrChange w:id="2548" w:author="Karol M" w:date="2024-07-31T07:56:00Z">
          <w:pPr>
            <w:tabs>
              <w:tab w:val="left" w:pos="1014"/>
            </w:tabs>
            <w:spacing w:before="120" w:line="240" w:lineRule="auto"/>
            <w:contextualSpacing/>
            <w:jc w:val="both"/>
          </w:pPr>
        </w:pPrChange>
      </w:pPr>
    </w:p>
    <w:p w14:paraId="404AF6B8" w14:textId="6A2E6D15" w:rsidR="00397616" w:rsidRPr="00CA17FB" w:rsidDel="009A16FF" w:rsidRDefault="00397616">
      <w:pPr>
        <w:tabs>
          <w:tab w:val="left" w:pos="1014"/>
        </w:tabs>
        <w:spacing w:line="240" w:lineRule="auto"/>
        <w:contextualSpacing/>
        <w:jc w:val="both"/>
        <w:rPr>
          <w:del w:id="2549" w:author="Karol M" w:date="2024-07-31T07:55:00Z"/>
          <w:rFonts w:ascii="Times New Roman" w:hAnsi="Times New Roman" w:cs="Times New Roman"/>
          <w:highlight w:val="darkYellow"/>
          <w:rPrChange w:id="2550" w:author="Karol M" w:date="2024-07-31T00:01:00Z">
            <w:rPr>
              <w:del w:id="2551" w:author="Karol M" w:date="2024-07-31T07:55:00Z"/>
              <w:rFonts w:ascii="Times New Roman" w:hAnsi="Times New Roman" w:cs="Times New Roman"/>
            </w:rPr>
          </w:rPrChange>
        </w:rPr>
        <w:pPrChange w:id="2552" w:author="Karol M" w:date="2024-07-31T07:56:00Z">
          <w:pPr>
            <w:tabs>
              <w:tab w:val="left" w:pos="1014"/>
            </w:tabs>
            <w:spacing w:before="120" w:line="240" w:lineRule="auto"/>
            <w:contextualSpacing/>
            <w:jc w:val="both"/>
          </w:pPr>
        </w:pPrChange>
      </w:pPr>
      <w:del w:id="2553" w:author="Karol M" w:date="2024-07-31T07:55:00Z">
        <w:r w:rsidRPr="00CA17FB" w:rsidDel="009A16FF">
          <w:rPr>
            <w:rFonts w:ascii="Times New Roman" w:hAnsi="Times New Roman" w:cs="Times New Roman"/>
            <w:highlight w:val="darkYellow"/>
            <w:rPrChange w:id="2554" w:author="Karol M" w:date="2024-07-31T00:01:00Z">
              <w:rPr>
                <w:rFonts w:ascii="Times New Roman" w:hAnsi="Times New Roman" w:cs="Times New Roman"/>
              </w:rPr>
            </w:rPrChange>
          </w:rPr>
          <w:delText>Následne prijímateľ vypracuje Výzvu na predkladanie ponúk (</w:delText>
        </w:r>
        <w:r w:rsidRPr="00CA17FB" w:rsidDel="009A16FF">
          <w:rPr>
            <w:rFonts w:ascii="Times New Roman" w:hAnsi="Times New Roman" w:cs="Times New Roman"/>
            <w:i/>
            <w:highlight w:val="darkYellow"/>
            <w:rPrChange w:id="2555" w:author="Karol M" w:date="2024-07-31T00:01:00Z">
              <w:rPr>
                <w:rFonts w:ascii="Times New Roman" w:hAnsi="Times New Roman" w:cs="Times New Roman"/>
                <w:i/>
              </w:rPr>
            </w:rPrChange>
          </w:rPr>
          <w:delText xml:space="preserve">príloha č. </w:delText>
        </w:r>
        <w:r w:rsidR="0063229A" w:rsidRPr="00CA17FB" w:rsidDel="009A16FF">
          <w:rPr>
            <w:rFonts w:ascii="Times New Roman" w:hAnsi="Times New Roman" w:cs="Times New Roman"/>
            <w:i/>
            <w:highlight w:val="darkYellow"/>
            <w:rPrChange w:id="2556" w:author="Karol M" w:date="2024-07-31T00:01:00Z">
              <w:rPr>
                <w:rFonts w:ascii="Times New Roman" w:hAnsi="Times New Roman" w:cs="Times New Roman"/>
                <w:i/>
              </w:rPr>
            </w:rPrChange>
          </w:rPr>
          <w:delText>4</w:delText>
        </w:r>
        <w:r w:rsidRPr="00CA17FB" w:rsidDel="009A16FF">
          <w:rPr>
            <w:rFonts w:ascii="Times New Roman" w:hAnsi="Times New Roman" w:cs="Times New Roman"/>
            <w:i/>
            <w:highlight w:val="darkYellow"/>
            <w:rPrChange w:id="2557" w:author="Karol M" w:date="2024-07-31T00:01:00Z">
              <w:rPr>
                <w:rFonts w:ascii="Times New Roman" w:hAnsi="Times New Roman" w:cs="Times New Roman"/>
                <w:i/>
              </w:rPr>
            </w:rPrChange>
          </w:rPr>
          <w:delText xml:space="preserve"> Usmernenia</w:delText>
        </w:r>
        <w:r w:rsidRPr="00CA17FB" w:rsidDel="009A16FF">
          <w:rPr>
            <w:rFonts w:ascii="Times New Roman" w:hAnsi="Times New Roman" w:cs="Times New Roman"/>
            <w:highlight w:val="darkYellow"/>
            <w:rPrChange w:id="2558" w:author="Karol M" w:date="2024-07-31T00:01:00Z">
              <w:rPr>
                <w:rFonts w:ascii="Times New Roman" w:hAnsi="Times New Roman" w:cs="Times New Roman"/>
              </w:rPr>
            </w:rPrChange>
          </w:rPr>
          <w:delText xml:space="preserve">), </w:delText>
        </w:r>
        <w:r w:rsidRPr="00CA17FB" w:rsidDel="009A16FF">
          <w:rPr>
            <w:rFonts w:ascii="Times New Roman" w:hAnsi="Times New Roman" w:cs="Times New Roman"/>
            <w:highlight w:val="darkYellow"/>
            <w:rPrChange w:id="2559" w:author="Karol M" w:date="2024-07-31T00:01:00Z">
              <w:rPr>
                <w:rFonts w:ascii="Times New Roman" w:hAnsi="Times New Roman" w:cs="Times New Roman"/>
              </w:rPr>
            </w:rPrChange>
          </w:rPr>
          <w:br/>
          <w:delText xml:space="preserve">v rámci ktorej uvedie najmä svoju identifikáciu, jednoznačnú, podrobnú a úplnú špecifikáciu predmetu zákazky opísanú nediskriminačným spôsobom (vrátane kódu CPV), ďalej: </w:delText>
        </w:r>
      </w:del>
    </w:p>
    <w:p w14:paraId="16E7BA5A" w14:textId="4924F4B6" w:rsidR="00397616" w:rsidRPr="00CA17FB" w:rsidDel="009A16FF" w:rsidRDefault="00397616">
      <w:pPr>
        <w:tabs>
          <w:tab w:val="left" w:pos="1014"/>
        </w:tabs>
        <w:spacing w:line="240" w:lineRule="auto"/>
        <w:contextualSpacing/>
        <w:jc w:val="both"/>
        <w:rPr>
          <w:del w:id="2560" w:author="Karol M" w:date="2024-07-31T07:55:00Z"/>
          <w:rFonts w:ascii="Times New Roman" w:hAnsi="Times New Roman" w:cs="Times New Roman"/>
          <w:highlight w:val="darkYellow"/>
          <w:rPrChange w:id="2561" w:author="Karol M" w:date="2024-07-31T00:01:00Z">
            <w:rPr>
              <w:del w:id="2562" w:author="Karol M" w:date="2024-07-31T07:55:00Z"/>
              <w:rFonts w:ascii="Times New Roman" w:hAnsi="Times New Roman" w:cs="Times New Roman"/>
            </w:rPr>
          </w:rPrChange>
        </w:rPr>
        <w:pPrChange w:id="2563" w:author="Karol M" w:date="2024-07-31T07:56:00Z">
          <w:pPr>
            <w:tabs>
              <w:tab w:val="left" w:pos="1014"/>
            </w:tabs>
            <w:spacing w:before="120" w:line="240" w:lineRule="auto"/>
            <w:contextualSpacing/>
            <w:jc w:val="both"/>
          </w:pPr>
        </w:pPrChange>
      </w:pPr>
      <w:del w:id="2564" w:author="Karol M" w:date="2024-07-31T07:55:00Z">
        <w:r w:rsidRPr="00CA17FB" w:rsidDel="009A16FF">
          <w:rPr>
            <w:rFonts w:ascii="Times New Roman" w:hAnsi="Times New Roman" w:cs="Times New Roman"/>
            <w:highlight w:val="darkYellow"/>
            <w:rPrChange w:id="2565" w:author="Karol M" w:date="2024-07-31T00:01:00Z">
              <w:rPr>
                <w:rFonts w:ascii="Times New Roman" w:hAnsi="Times New Roman" w:cs="Times New Roman"/>
              </w:rPr>
            </w:rPrChange>
          </w:rPr>
          <w:delText xml:space="preserve">a) predpokladanú hodnotu, množstvo alebo rozsah obstarávaných tovarov, stavebných prác alebo služieb, </w:delText>
        </w:r>
      </w:del>
    </w:p>
    <w:p w14:paraId="52E4C970" w14:textId="30E50FE6" w:rsidR="00397616" w:rsidRPr="00CA17FB" w:rsidDel="009A16FF" w:rsidRDefault="00397616">
      <w:pPr>
        <w:tabs>
          <w:tab w:val="left" w:pos="1014"/>
        </w:tabs>
        <w:spacing w:line="240" w:lineRule="auto"/>
        <w:contextualSpacing/>
        <w:jc w:val="both"/>
        <w:rPr>
          <w:del w:id="2566" w:author="Karol M" w:date="2024-07-31T07:55:00Z"/>
          <w:rFonts w:ascii="Times New Roman" w:hAnsi="Times New Roman" w:cs="Times New Roman"/>
          <w:highlight w:val="darkYellow"/>
          <w:rPrChange w:id="2567" w:author="Karol M" w:date="2024-07-31T00:01:00Z">
            <w:rPr>
              <w:del w:id="2568" w:author="Karol M" w:date="2024-07-31T07:55:00Z"/>
              <w:rFonts w:ascii="Times New Roman" w:hAnsi="Times New Roman" w:cs="Times New Roman"/>
            </w:rPr>
          </w:rPrChange>
        </w:rPr>
        <w:pPrChange w:id="2569" w:author="Karol M" w:date="2024-07-31T07:56:00Z">
          <w:pPr>
            <w:tabs>
              <w:tab w:val="left" w:pos="1014"/>
            </w:tabs>
            <w:spacing w:before="120" w:line="240" w:lineRule="auto"/>
            <w:contextualSpacing/>
            <w:jc w:val="both"/>
          </w:pPr>
        </w:pPrChange>
      </w:pPr>
      <w:del w:id="2570" w:author="Karol M" w:date="2024-07-31T07:55:00Z">
        <w:r w:rsidRPr="00CA17FB" w:rsidDel="009A16FF">
          <w:rPr>
            <w:rFonts w:ascii="Times New Roman" w:hAnsi="Times New Roman" w:cs="Times New Roman"/>
            <w:highlight w:val="darkYellow"/>
            <w:rPrChange w:id="2571" w:author="Karol M" w:date="2024-07-31T00:01:00Z">
              <w:rPr>
                <w:rFonts w:ascii="Times New Roman" w:hAnsi="Times New Roman" w:cs="Times New Roman"/>
              </w:rPr>
            </w:rPrChange>
          </w:rPr>
          <w:delText>b) lehotu na predkladanie ponúk,</w:delText>
        </w:r>
      </w:del>
    </w:p>
    <w:p w14:paraId="2E10B71D" w14:textId="3191B020" w:rsidR="00397616" w:rsidRPr="00CA17FB" w:rsidDel="009A16FF" w:rsidRDefault="00397616">
      <w:pPr>
        <w:tabs>
          <w:tab w:val="left" w:pos="1014"/>
        </w:tabs>
        <w:spacing w:line="240" w:lineRule="auto"/>
        <w:contextualSpacing/>
        <w:jc w:val="both"/>
        <w:rPr>
          <w:del w:id="2572" w:author="Karol M" w:date="2024-07-31T07:55:00Z"/>
          <w:rFonts w:ascii="Times New Roman" w:hAnsi="Times New Roman" w:cs="Times New Roman"/>
          <w:highlight w:val="darkYellow"/>
          <w:rPrChange w:id="2573" w:author="Karol M" w:date="2024-07-31T00:01:00Z">
            <w:rPr>
              <w:del w:id="2574" w:author="Karol M" w:date="2024-07-31T07:55:00Z"/>
              <w:rFonts w:ascii="Times New Roman" w:hAnsi="Times New Roman" w:cs="Times New Roman"/>
            </w:rPr>
          </w:rPrChange>
        </w:rPr>
        <w:pPrChange w:id="2575" w:author="Karol M" w:date="2024-07-31T07:56:00Z">
          <w:pPr>
            <w:tabs>
              <w:tab w:val="left" w:pos="1014"/>
            </w:tabs>
            <w:spacing w:before="120" w:line="240" w:lineRule="auto"/>
            <w:contextualSpacing/>
            <w:jc w:val="both"/>
          </w:pPr>
        </w:pPrChange>
      </w:pPr>
      <w:del w:id="2576" w:author="Karol M" w:date="2024-07-31T07:55:00Z">
        <w:r w:rsidRPr="00CA17FB" w:rsidDel="009A16FF">
          <w:rPr>
            <w:rFonts w:ascii="Times New Roman" w:hAnsi="Times New Roman" w:cs="Times New Roman"/>
            <w:highlight w:val="darkYellow"/>
            <w:rPrChange w:id="2577" w:author="Karol M" w:date="2024-07-31T00:01:00Z">
              <w:rPr>
                <w:rFonts w:ascii="Times New Roman" w:hAnsi="Times New Roman" w:cs="Times New Roman"/>
              </w:rPr>
            </w:rPrChange>
          </w:rPr>
          <w:delText>c) informácie o vyžadovaných podmienkach účasti a doklady, ktorými ich možno preukázať,</w:delText>
        </w:r>
      </w:del>
    </w:p>
    <w:p w14:paraId="524D9CD0" w14:textId="56172D68" w:rsidR="00397616" w:rsidRPr="00CA17FB" w:rsidDel="009A16FF" w:rsidRDefault="00397616">
      <w:pPr>
        <w:tabs>
          <w:tab w:val="left" w:pos="1014"/>
        </w:tabs>
        <w:spacing w:line="240" w:lineRule="auto"/>
        <w:contextualSpacing/>
        <w:jc w:val="both"/>
        <w:rPr>
          <w:del w:id="2578" w:author="Karol M" w:date="2024-07-31T07:55:00Z"/>
          <w:rFonts w:ascii="Times New Roman" w:hAnsi="Times New Roman" w:cs="Times New Roman"/>
          <w:highlight w:val="darkYellow"/>
          <w:rPrChange w:id="2579" w:author="Karol M" w:date="2024-07-31T00:01:00Z">
            <w:rPr>
              <w:del w:id="2580" w:author="Karol M" w:date="2024-07-31T07:55:00Z"/>
              <w:rFonts w:ascii="Times New Roman" w:hAnsi="Times New Roman" w:cs="Times New Roman"/>
            </w:rPr>
          </w:rPrChange>
        </w:rPr>
        <w:pPrChange w:id="2581" w:author="Karol M" w:date="2024-07-31T07:56:00Z">
          <w:pPr>
            <w:tabs>
              <w:tab w:val="left" w:pos="1014"/>
            </w:tabs>
            <w:spacing w:before="120" w:line="240" w:lineRule="auto"/>
            <w:contextualSpacing/>
            <w:jc w:val="both"/>
          </w:pPr>
        </w:pPrChange>
      </w:pPr>
      <w:del w:id="2582" w:author="Karol M" w:date="2024-07-31T07:55:00Z">
        <w:r w:rsidRPr="00CA17FB" w:rsidDel="009A16FF">
          <w:rPr>
            <w:rFonts w:ascii="Times New Roman" w:hAnsi="Times New Roman" w:cs="Times New Roman"/>
            <w:highlight w:val="darkYellow"/>
            <w:rPrChange w:id="2583" w:author="Karol M" w:date="2024-07-31T00:01:00Z">
              <w:rPr>
                <w:rFonts w:ascii="Times New Roman" w:hAnsi="Times New Roman" w:cs="Times New Roman"/>
              </w:rPr>
            </w:rPrChange>
          </w:rPr>
          <w:delText>d) informácie potrebné na vypracovanie ponuky, predloženie ponuky a plnenie zmluvy,</w:delText>
        </w:r>
      </w:del>
    </w:p>
    <w:p w14:paraId="0685CA22" w14:textId="752D441F" w:rsidR="00397616" w:rsidRPr="00CA17FB" w:rsidDel="009A16FF" w:rsidRDefault="00397616">
      <w:pPr>
        <w:tabs>
          <w:tab w:val="left" w:pos="1014"/>
        </w:tabs>
        <w:spacing w:line="240" w:lineRule="auto"/>
        <w:contextualSpacing/>
        <w:jc w:val="both"/>
        <w:rPr>
          <w:del w:id="2584" w:author="Karol M" w:date="2024-07-31T07:55:00Z"/>
          <w:rFonts w:ascii="Times New Roman" w:hAnsi="Times New Roman" w:cs="Times New Roman"/>
          <w:highlight w:val="darkYellow"/>
          <w:rPrChange w:id="2585" w:author="Karol M" w:date="2024-07-31T00:01:00Z">
            <w:rPr>
              <w:del w:id="2586" w:author="Karol M" w:date="2024-07-31T07:55:00Z"/>
              <w:rFonts w:ascii="Times New Roman" w:hAnsi="Times New Roman" w:cs="Times New Roman"/>
            </w:rPr>
          </w:rPrChange>
        </w:rPr>
        <w:pPrChange w:id="2587" w:author="Karol M" w:date="2024-07-31T07:56:00Z">
          <w:pPr>
            <w:tabs>
              <w:tab w:val="left" w:pos="1014"/>
            </w:tabs>
            <w:spacing w:before="120" w:line="240" w:lineRule="auto"/>
            <w:contextualSpacing/>
            <w:jc w:val="both"/>
          </w:pPr>
        </w:pPrChange>
      </w:pPr>
      <w:del w:id="2588" w:author="Karol M" w:date="2024-07-31T07:55:00Z">
        <w:r w:rsidRPr="00CA17FB" w:rsidDel="009A16FF">
          <w:rPr>
            <w:rFonts w:ascii="Times New Roman" w:hAnsi="Times New Roman" w:cs="Times New Roman"/>
            <w:highlight w:val="darkYellow"/>
            <w:rPrChange w:id="2589" w:author="Karol M" w:date="2024-07-31T00:01:00Z">
              <w:rPr>
                <w:rFonts w:ascii="Times New Roman" w:hAnsi="Times New Roman" w:cs="Times New Roman"/>
              </w:rPr>
            </w:rPrChange>
          </w:rPr>
          <w:delText xml:space="preserve">e) výhradu podľa § 108 ods. 2 ZVO, ak sa uplatňuje, </w:delText>
        </w:r>
      </w:del>
    </w:p>
    <w:p w14:paraId="55A82369" w14:textId="3279ED62" w:rsidR="00397616" w:rsidRPr="00CA17FB" w:rsidDel="009A16FF" w:rsidRDefault="00397616">
      <w:pPr>
        <w:tabs>
          <w:tab w:val="left" w:pos="1014"/>
        </w:tabs>
        <w:spacing w:line="240" w:lineRule="auto"/>
        <w:contextualSpacing/>
        <w:jc w:val="both"/>
        <w:rPr>
          <w:del w:id="2590" w:author="Karol M" w:date="2024-07-31T07:55:00Z"/>
          <w:rFonts w:ascii="Times New Roman" w:hAnsi="Times New Roman" w:cs="Times New Roman"/>
          <w:highlight w:val="darkYellow"/>
          <w:rPrChange w:id="2591" w:author="Karol M" w:date="2024-07-31T00:01:00Z">
            <w:rPr>
              <w:del w:id="2592" w:author="Karol M" w:date="2024-07-31T07:55:00Z"/>
              <w:rFonts w:ascii="Times New Roman" w:hAnsi="Times New Roman" w:cs="Times New Roman"/>
            </w:rPr>
          </w:rPrChange>
        </w:rPr>
        <w:pPrChange w:id="2593" w:author="Karol M" w:date="2024-07-31T07:56:00Z">
          <w:pPr>
            <w:tabs>
              <w:tab w:val="left" w:pos="1014"/>
            </w:tabs>
            <w:spacing w:before="120" w:line="240" w:lineRule="auto"/>
            <w:contextualSpacing/>
            <w:jc w:val="both"/>
          </w:pPr>
        </w:pPrChange>
      </w:pPr>
      <w:del w:id="2594" w:author="Karol M" w:date="2024-07-31T07:55:00Z">
        <w:r w:rsidRPr="00CA17FB" w:rsidDel="009A16FF">
          <w:rPr>
            <w:rFonts w:ascii="Times New Roman" w:hAnsi="Times New Roman" w:cs="Times New Roman"/>
            <w:highlight w:val="darkYellow"/>
            <w:rPrChange w:id="2595" w:author="Karol M" w:date="2024-07-31T00:01:00Z">
              <w:rPr>
                <w:rFonts w:ascii="Times New Roman" w:hAnsi="Times New Roman" w:cs="Times New Roman"/>
              </w:rPr>
            </w:rPrChange>
          </w:rPr>
          <w:delText>f) kritériá na vyhodnotenie ponúk a ich relatívnu váhu,</w:delText>
        </w:r>
      </w:del>
    </w:p>
    <w:p w14:paraId="2E6361AA" w14:textId="7E96AF5B" w:rsidR="00397616" w:rsidRPr="00CA17FB" w:rsidDel="009A16FF" w:rsidRDefault="00397616">
      <w:pPr>
        <w:tabs>
          <w:tab w:val="left" w:pos="1014"/>
        </w:tabs>
        <w:spacing w:line="240" w:lineRule="auto"/>
        <w:contextualSpacing/>
        <w:jc w:val="both"/>
        <w:rPr>
          <w:del w:id="2596" w:author="Karol M" w:date="2024-07-31T07:55:00Z"/>
          <w:rFonts w:ascii="Times New Roman" w:hAnsi="Times New Roman" w:cs="Times New Roman"/>
          <w:highlight w:val="darkYellow"/>
          <w:rPrChange w:id="2597" w:author="Karol M" w:date="2024-07-31T00:01:00Z">
            <w:rPr>
              <w:del w:id="2598" w:author="Karol M" w:date="2024-07-31T07:55:00Z"/>
              <w:rFonts w:ascii="Times New Roman" w:hAnsi="Times New Roman" w:cs="Times New Roman"/>
            </w:rPr>
          </w:rPrChange>
        </w:rPr>
        <w:pPrChange w:id="2599" w:author="Karol M" w:date="2024-07-31T07:56:00Z">
          <w:pPr>
            <w:tabs>
              <w:tab w:val="left" w:pos="1014"/>
            </w:tabs>
            <w:spacing w:before="120" w:line="240" w:lineRule="auto"/>
            <w:contextualSpacing/>
            <w:jc w:val="both"/>
          </w:pPr>
        </w:pPrChange>
      </w:pPr>
      <w:del w:id="2600" w:author="Karol M" w:date="2024-07-31T07:55:00Z">
        <w:r w:rsidRPr="00CA17FB" w:rsidDel="009A16FF">
          <w:rPr>
            <w:rFonts w:ascii="Times New Roman" w:hAnsi="Times New Roman" w:cs="Times New Roman"/>
            <w:highlight w:val="darkYellow"/>
            <w:rPrChange w:id="2601" w:author="Karol M" w:date="2024-07-31T00:01:00Z">
              <w:rPr>
                <w:rFonts w:ascii="Times New Roman" w:hAnsi="Times New Roman" w:cs="Times New Roman"/>
              </w:rPr>
            </w:rPrChange>
          </w:rPr>
          <w:delText>g) informáciu, či sa použije elektronická aukcia.</w:delText>
        </w:r>
      </w:del>
    </w:p>
    <w:p w14:paraId="35A68D87" w14:textId="75D22B18" w:rsidR="00397616" w:rsidRPr="00CA17FB" w:rsidDel="009A16FF" w:rsidRDefault="00397616">
      <w:pPr>
        <w:tabs>
          <w:tab w:val="left" w:pos="1014"/>
        </w:tabs>
        <w:spacing w:line="240" w:lineRule="auto"/>
        <w:contextualSpacing/>
        <w:jc w:val="both"/>
        <w:rPr>
          <w:del w:id="2602" w:author="Karol M" w:date="2024-07-31T07:55:00Z"/>
          <w:rFonts w:ascii="Times New Roman" w:hAnsi="Times New Roman" w:cs="Times New Roman"/>
          <w:highlight w:val="darkYellow"/>
          <w:rPrChange w:id="2603" w:author="Karol M" w:date="2024-07-31T00:01:00Z">
            <w:rPr>
              <w:del w:id="2604" w:author="Karol M" w:date="2024-07-31T07:55:00Z"/>
              <w:rFonts w:ascii="Times New Roman" w:hAnsi="Times New Roman" w:cs="Times New Roman"/>
            </w:rPr>
          </w:rPrChange>
        </w:rPr>
        <w:pPrChange w:id="2605" w:author="Karol M" w:date="2024-07-31T07:56:00Z">
          <w:pPr>
            <w:tabs>
              <w:tab w:val="left" w:pos="1014"/>
            </w:tabs>
            <w:spacing w:before="120" w:line="240" w:lineRule="auto"/>
            <w:contextualSpacing/>
            <w:jc w:val="both"/>
          </w:pPr>
        </w:pPrChange>
      </w:pPr>
    </w:p>
    <w:p w14:paraId="5190348E" w14:textId="02994AF6" w:rsidR="00397616" w:rsidRPr="00CA17FB" w:rsidDel="009A16FF" w:rsidRDefault="00397616">
      <w:pPr>
        <w:autoSpaceDE w:val="0"/>
        <w:autoSpaceDN w:val="0"/>
        <w:adjustRightInd w:val="0"/>
        <w:spacing w:line="240" w:lineRule="auto"/>
        <w:jc w:val="both"/>
        <w:rPr>
          <w:del w:id="2606" w:author="Karol M" w:date="2024-07-31T07:55:00Z"/>
          <w:rFonts w:ascii="Times New Roman" w:eastAsia="Times New Roman" w:hAnsi="Times New Roman" w:cs="Times New Roman"/>
          <w:highlight w:val="darkYellow"/>
          <w:lang w:eastAsia="sk-SK"/>
          <w:rPrChange w:id="2607" w:author="Karol M" w:date="2024-07-31T00:01:00Z">
            <w:rPr>
              <w:del w:id="2608" w:author="Karol M" w:date="2024-07-31T07:55:00Z"/>
              <w:rFonts w:ascii="Times New Roman" w:eastAsia="Times New Roman" w:hAnsi="Times New Roman" w:cs="Times New Roman"/>
              <w:lang w:eastAsia="sk-SK"/>
            </w:rPr>
          </w:rPrChange>
        </w:rPr>
        <w:pPrChange w:id="2609" w:author="Karol M" w:date="2024-07-31T07:56:00Z">
          <w:pPr>
            <w:autoSpaceDE w:val="0"/>
            <w:autoSpaceDN w:val="0"/>
            <w:adjustRightInd w:val="0"/>
            <w:spacing w:before="120" w:line="240" w:lineRule="auto"/>
            <w:jc w:val="both"/>
          </w:pPr>
        </w:pPrChange>
      </w:pPr>
      <w:del w:id="2610" w:author="Karol M" w:date="2024-07-31T07:55:00Z">
        <w:r w:rsidRPr="00CA17FB" w:rsidDel="009A16FF">
          <w:rPr>
            <w:rFonts w:ascii="Times New Roman" w:eastAsia="Times New Roman" w:hAnsi="Times New Roman" w:cs="Times New Roman"/>
            <w:highlight w:val="darkYellow"/>
            <w:lang w:eastAsia="sk-SK"/>
            <w:rPrChange w:id="2611" w:author="Karol M" w:date="2024-07-31T00:01:00Z">
              <w:rPr>
                <w:rFonts w:ascii="Times New Roman" w:eastAsia="Times New Roman" w:hAnsi="Times New Roman" w:cs="Times New Roman"/>
                <w:lang w:eastAsia="sk-SK"/>
              </w:rPr>
            </w:rPrChange>
          </w:rPr>
          <w:delText xml:space="preserve">Prijímateľ je povinný odoslať na uverejnenie prostredníctvom na to určenej funkcionality </w:delText>
        </w:r>
        <w:r w:rsidRPr="00CA17FB" w:rsidDel="009A16FF">
          <w:rPr>
            <w:rFonts w:ascii="Times New Roman" w:eastAsia="Times New Roman" w:hAnsi="Times New Roman" w:cs="Times New Roman"/>
            <w:b/>
            <w:highlight w:val="darkYellow"/>
            <w:lang w:eastAsia="sk-SK"/>
            <w:rPrChange w:id="2612" w:author="Karol M" w:date="2024-07-31T00:01:00Z">
              <w:rPr>
                <w:rFonts w:ascii="Times New Roman" w:eastAsia="Times New Roman" w:hAnsi="Times New Roman" w:cs="Times New Roman"/>
                <w:b/>
                <w:lang w:eastAsia="sk-SK"/>
              </w:rPr>
            </w:rPrChange>
          </w:rPr>
          <w:delText>elektronickej platformy</w:delText>
        </w:r>
        <w:r w:rsidRPr="00CA17FB" w:rsidDel="009A16FF">
          <w:rPr>
            <w:rFonts w:ascii="Times New Roman" w:eastAsia="Times New Roman" w:hAnsi="Times New Roman" w:cs="Times New Roman"/>
            <w:highlight w:val="darkYellow"/>
            <w:lang w:eastAsia="sk-SK"/>
            <w:rPrChange w:id="2613" w:author="Karol M" w:date="2024-07-31T00:01:00Z">
              <w:rPr>
                <w:rFonts w:ascii="Times New Roman" w:eastAsia="Times New Roman" w:hAnsi="Times New Roman" w:cs="Times New Roman"/>
                <w:lang w:eastAsia="sk-SK"/>
              </w:rPr>
            </w:rPrChange>
          </w:rPr>
          <w:delText xml:space="preserve"> výzvu na predkladanie ponúk a </w:delText>
        </w:r>
        <w:r w:rsidRPr="00CA17FB" w:rsidDel="009A16FF">
          <w:rPr>
            <w:rFonts w:ascii="Times New Roman" w:eastAsia="Times New Roman" w:hAnsi="Times New Roman" w:cs="Times New Roman"/>
            <w:b/>
            <w:highlight w:val="darkYellow"/>
            <w:u w:val="single"/>
            <w:lang w:eastAsia="sk-SK"/>
            <w:rPrChange w:id="2614" w:author="Karol M" w:date="2024-07-31T00:01:00Z">
              <w:rPr>
                <w:rFonts w:ascii="Times New Roman" w:eastAsia="Times New Roman" w:hAnsi="Times New Roman" w:cs="Times New Roman"/>
                <w:b/>
                <w:u w:val="single"/>
                <w:lang w:eastAsia="sk-SK"/>
              </w:rPr>
            </w:rPrChange>
          </w:rPr>
          <w:delText>uskutočňovať komunikáciu v rámci zadávania zákazky s nízkou hodnotou vrátane predkladania ponúk prostredníctvom elektronickej platformy</w:delText>
        </w:r>
        <w:r w:rsidRPr="00CA17FB" w:rsidDel="009A16FF">
          <w:rPr>
            <w:rFonts w:ascii="Times New Roman" w:eastAsia="Times New Roman" w:hAnsi="Times New Roman" w:cs="Times New Roman"/>
            <w:highlight w:val="darkYellow"/>
            <w:lang w:eastAsia="sk-SK"/>
            <w:rPrChange w:id="2615" w:author="Karol M" w:date="2024-07-31T00:01:00Z">
              <w:rPr>
                <w:rFonts w:ascii="Times New Roman" w:eastAsia="Times New Roman" w:hAnsi="Times New Roman" w:cs="Times New Roman"/>
                <w:lang w:eastAsia="sk-SK"/>
              </w:rPr>
            </w:rPrChange>
          </w:rPr>
          <w:delText>.</w:delText>
        </w:r>
      </w:del>
    </w:p>
    <w:p w14:paraId="243D147D" w14:textId="793CF7DC" w:rsidR="00397616" w:rsidRPr="00CA17FB" w:rsidDel="009A16FF" w:rsidRDefault="00397616">
      <w:pPr>
        <w:autoSpaceDE w:val="0"/>
        <w:autoSpaceDN w:val="0"/>
        <w:adjustRightInd w:val="0"/>
        <w:spacing w:line="240" w:lineRule="auto"/>
        <w:jc w:val="both"/>
        <w:rPr>
          <w:del w:id="2616" w:author="Karol M" w:date="2024-07-31T07:55:00Z"/>
          <w:rFonts w:ascii="Times New Roman" w:eastAsia="Times New Roman" w:hAnsi="Times New Roman" w:cs="Times New Roman"/>
          <w:highlight w:val="darkYellow"/>
          <w:lang w:eastAsia="sk-SK"/>
          <w:rPrChange w:id="2617" w:author="Karol M" w:date="2024-07-31T00:01:00Z">
            <w:rPr>
              <w:del w:id="2618" w:author="Karol M" w:date="2024-07-31T07:55:00Z"/>
              <w:rFonts w:ascii="Times New Roman" w:eastAsia="Times New Roman" w:hAnsi="Times New Roman" w:cs="Times New Roman"/>
              <w:lang w:eastAsia="sk-SK"/>
            </w:rPr>
          </w:rPrChange>
        </w:rPr>
        <w:pPrChange w:id="2619" w:author="Karol M" w:date="2024-07-31T07:56:00Z">
          <w:pPr>
            <w:autoSpaceDE w:val="0"/>
            <w:autoSpaceDN w:val="0"/>
            <w:adjustRightInd w:val="0"/>
            <w:spacing w:before="120" w:line="240" w:lineRule="auto"/>
            <w:jc w:val="both"/>
          </w:pPr>
        </w:pPrChange>
      </w:pPr>
      <w:del w:id="2620" w:author="Karol M" w:date="2024-07-31T07:55:00Z">
        <w:r w:rsidRPr="00CA17FB" w:rsidDel="009A16FF">
          <w:rPr>
            <w:rFonts w:ascii="Times New Roman" w:eastAsia="Times New Roman" w:hAnsi="Times New Roman" w:cs="Times New Roman"/>
            <w:highlight w:val="darkYellow"/>
            <w:lang w:eastAsia="sk-SK"/>
            <w:rPrChange w:id="2621" w:author="Karol M" w:date="2024-07-31T00:01:00Z">
              <w:rPr>
                <w:rFonts w:ascii="Times New Roman" w:eastAsia="Times New Roman" w:hAnsi="Times New Roman" w:cs="Times New Roman"/>
                <w:lang w:eastAsia="sk-SK"/>
              </w:rPr>
            </w:rPrChange>
          </w:rPr>
          <w:delText xml:space="preserve">Lehota na predkladanie ponúk </w:delText>
        </w:r>
        <w:r w:rsidRPr="00CA17FB" w:rsidDel="009A16FF">
          <w:rPr>
            <w:rFonts w:ascii="Times New Roman" w:eastAsia="Times New Roman" w:hAnsi="Times New Roman" w:cs="Times New Roman"/>
            <w:b/>
            <w:highlight w:val="darkYellow"/>
            <w:lang w:eastAsia="sk-SK"/>
            <w:rPrChange w:id="2622" w:author="Karol M" w:date="2024-07-31T00:01:00Z">
              <w:rPr>
                <w:rFonts w:ascii="Times New Roman" w:eastAsia="Times New Roman" w:hAnsi="Times New Roman" w:cs="Times New Roman"/>
                <w:b/>
                <w:lang w:eastAsia="sk-SK"/>
              </w:rPr>
            </w:rPrChange>
          </w:rPr>
          <w:delText>nesmie byť kratšia ako 7 pracovných dní</w:delText>
        </w:r>
        <w:r w:rsidRPr="00CA17FB" w:rsidDel="009A16FF">
          <w:rPr>
            <w:rFonts w:ascii="Times New Roman" w:eastAsia="Times New Roman" w:hAnsi="Times New Roman" w:cs="Times New Roman"/>
            <w:highlight w:val="darkYellow"/>
            <w:lang w:eastAsia="sk-SK"/>
            <w:rPrChange w:id="2623" w:author="Karol M" w:date="2024-07-31T00:01:00Z">
              <w:rPr>
                <w:rFonts w:ascii="Times New Roman" w:eastAsia="Times New Roman" w:hAnsi="Times New Roman" w:cs="Times New Roman"/>
                <w:lang w:eastAsia="sk-SK"/>
              </w:rPr>
            </w:rPrChange>
          </w:rPr>
          <w:delText xml:space="preserve"> odo dňa odoslania výzvy na predkladanie ponúk, ak ide o zákazku na dodanie tovaru alebo zákazku na poskytnutie služby </w:delText>
        </w:r>
        <w:r w:rsidR="009E4AF0" w:rsidRPr="00CA17FB" w:rsidDel="009A16FF">
          <w:rPr>
            <w:rFonts w:ascii="Times New Roman" w:eastAsia="Times New Roman" w:hAnsi="Times New Roman" w:cs="Times New Roman"/>
            <w:highlight w:val="darkYellow"/>
            <w:lang w:eastAsia="sk-SK"/>
            <w:rPrChange w:id="2624" w:author="Karol M" w:date="2024-07-31T00:01:00Z">
              <w:rPr>
                <w:rFonts w:ascii="Times New Roman" w:eastAsia="Times New Roman" w:hAnsi="Times New Roman" w:cs="Times New Roman"/>
                <w:lang w:eastAsia="sk-SK"/>
              </w:rPr>
            </w:rPrChange>
          </w:rPr>
          <w:br/>
        </w:r>
        <w:r w:rsidRPr="00CA17FB" w:rsidDel="009A16FF">
          <w:rPr>
            <w:rFonts w:ascii="Times New Roman" w:eastAsia="Times New Roman" w:hAnsi="Times New Roman" w:cs="Times New Roman"/>
            <w:highlight w:val="darkYellow"/>
            <w:lang w:eastAsia="sk-SK"/>
            <w:rPrChange w:id="2625" w:author="Karol M" w:date="2024-07-31T00:01:00Z">
              <w:rPr>
                <w:rFonts w:ascii="Times New Roman" w:eastAsia="Times New Roman" w:hAnsi="Times New Roman" w:cs="Times New Roman"/>
                <w:lang w:eastAsia="sk-SK"/>
              </w:rPr>
            </w:rPrChange>
          </w:rPr>
          <w:delText>a </w:delText>
        </w:r>
        <w:r w:rsidRPr="00CA17FB" w:rsidDel="009A16FF">
          <w:rPr>
            <w:rFonts w:ascii="Times New Roman" w:eastAsia="Times New Roman" w:hAnsi="Times New Roman" w:cs="Times New Roman"/>
            <w:b/>
            <w:highlight w:val="darkYellow"/>
            <w:lang w:eastAsia="sk-SK"/>
            <w:rPrChange w:id="2626" w:author="Karol M" w:date="2024-07-31T00:01:00Z">
              <w:rPr>
                <w:rFonts w:ascii="Times New Roman" w:eastAsia="Times New Roman" w:hAnsi="Times New Roman" w:cs="Times New Roman"/>
                <w:b/>
                <w:lang w:eastAsia="sk-SK"/>
              </w:rPr>
            </w:rPrChange>
          </w:rPr>
          <w:delText>9 pracovných dní</w:delText>
        </w:r>
        <w:r w:rsidRPr="00CA17FB" w:rsidDel="009A16FF">
          <w:rPr>
            <w:rFonts w:ascii="Times New Roman" w:eastAsia="Times New Roman" w:hAnsi="Times New Roman" w:cs="Times New Roman"/>
            <w:highlight w:val="darkYellow"/>
            <w:lang w:eastAsia="sk-SK"/>
            <w:rPrChange w:id="2627" w:author="Karol M" w:date="2024-07-31T00:01:00Z">
              <w:rPr>
                <w:rFonts w:ascii="Times New Roman" w:eastAsia="Times New Roman" w:hAnsi="Times New Roman" w:cs="Times New Roman"/>
                <w:lang w:eastAsia="sk-SK"/>
              </w:rPr>
            </w:rPrChange>
          </w:rPr>
          <w:delText xml:space="preserve"> odo dňa odoslania výzvy na predkladanie ponúk, ak ide o zákazku na uskutočnenie stavebných prác. </w:delText>
        </w:r>
      </w:del>
    </w:p>
    <w:p w14:paraId="5647BE46" w14:textId="2A7F92A6" w:rsidR="00397616" w:rsidRPr="00CA17FB" w:rsidDel="009A16FF" w:rsidRDefault="00397616">
      <w:pPr>
        <w:tabs>
          <w:tab w:val="left" w:pos="1014"/>
        </w:tabs>
        <w:spacing w:line="240" w:lineRule="auto"/>
        <w:contextualSpacing/>
        <w:jc w:val="both"/>
        <w:rPr>
          <w:del w:id="2628" w:author="Karol M" w:date="2024-07-31T07:55:00Z"/>
          <w:rFonts w:ascii="Times New Roman" w:hAnsi="Times New Roman" w:cs="Times New Roman"/>
          <w:highlight w:val="darkYellow"/>
          <w:rPrChange w:id="2629" w:author="Karol M" w:date="2024-07-31T00:01:00Z">
            <w:rPr>
              <w:del w:id="2630" w:author="Karol M" w:date="2024-07-31T07:55:00Z"/>
              <w:rFonts w:ascii="Times New Roman" w:hAnsi="Times New Roman" w:cs="Times New Roman"/>
            </w:rPr>
          </w:rPrChange>
        </w:rPr>
        <w:pPrChange w:id="2631" w:author="Karol M" w:date="2024-07-31T07:56:00Z">
          <w:pPr>
            <w:tabs>
              <w:tab w:val="left" w:pos="1014"/>
            </w:tabs>
            <w:spacing w:before="120" w:line="240" w:lineRule="auto"/>
            <w:contextualSpacing/>
            <w:jc w:val="both"/>
          </w:pPr>
        </w:pPrChange>
      </w:pPr>
      <w:del w:id="2632" w:author="Karol M" w:date="2024-07-31T07:55:00Z">
        <w:r w:rsidRPr="00CA17FB" w:rsidDel="009A16FF">
          <w:rPr>
            <w:rFonts w:ascii="Times New Roman" w:eastAsia="Times New Roman" w:hAnsi="Times New Roman" w:cs="Times New Roman"/>
            <w:highlight w:val="darkYellow"/>
            <w:lang w:eastAsia="sk-SK"/>
            <w:rPrChange w:id="2633" w:author="Karol M" w:date="2024-07-31T00:01:00Z">
              <w:rPr>
                <w:rFonts w:ascii="Times New Roman" w:eastAsia="Times New Roman" w:hAnsi="Times New Roman" w:cs="Times New Roman"/>
                <w:lang w:eastAsia="sk-SK"/>
              </w:rPr>
            </w:rPrChange>
          </w:rPr>
          <w:delText>ÚVO uverejní výzvu na predkladanie ponúk podľa odseku 2 vo Vestníku VO do troch pracovných dní odo dňa jej odoslania. Dátum odoslania výzvy na predkladanie ponúk preukazuje prijímateľ.</w:delText>
        </w:r>
      </w:del>
    </w:p>
    <w:p w14:paraId="1B1CFEF0" w14:textId="7B29AB90" w:rsidR="00397616" w:rsidRPr="00CA17FB" w:rsidDel="009A16FF" w:rsidRDefault="00397616">
      <w:pPr>
        <w:tabs>
          <w:tab w:val="left" w:pos="1014"/>
        </w:tabs>
        <w:spacing w:line="240" w:lineRule="auto"/>
        <w:contextualSpacing/>
        <w:jc w:val="both"/>
        <w:rPr>
          <w:del w:id="2634" w:author="Karol M" w:date="2024-07-31T07:55:00Z"/>
          <w:rFonts w:ascii="Times New Roman" w:hAnsi="Times New Roman" w:cs="Times New Roman"/>
          <w:highlight w:val="darkYellow"/>
          <w:rPrChange w:id="2635" w:author="Karol M" w:date="2024-07-31T00:01:00Z">
            <w:rPr>
              <w:del w:id="2636" w:author="Karol M" w:date="2024-07-31T07:55:00Z"/>
              <w:rFonts w:ascii="Times New Roman" w:hAnsi="Times New Roman" w:cs="Times New Roman"/>
            </w:rPr>
          </w:rPrChange>
        </w:rPr>
        <w:pPrChange w:id="2637" w:author="Karol M" w:date="2024-07-31T07:56:00Z">
          <w:pPr>
            <w:tabs>
              <w:tab w:val="left" w:pos="1014"/>
            </w:tabs>
            <w:spacing w:before="120" w:line="240" w:lineRule="auto"/>
            <w:contextualSpacing/>
            <w:jc w:val="both"/>
          </w:pPr>
        </w:pPrChange>
      </w:pPr>
    </w:p>
    <w:p w14:paraId="426D080B" w14:textId="25D232F0" w:rsidR="00397616" w:rsidRPr="00EB7329" w:rsidDel="009A16FF" w:rsidRDefault="00397616">
      <w:pPr>
        <w:autoSpaceDE w:val="0"/>
        <w:autoSpaceDN w:val="0"/>
        <w:adjustRightInd w:val="0"/>
        <w:spacing w:line="240" w:lineRule="auto"/>
        <w:jc w:val="both"/>
        <w:rPr>
          <w:del w:id="2638" w:author="Karol M" w:date="2024-07-31T07:55:00Z"/>
          <w:rFonts w:ascii="Times New Roman" w:eastAsia="Times New Roman" w:hAnsi="Times New Roman" w:cs="Times New Roman"/>
          <w:lang w:eastAsia="sk-SK"/>
        </w:rPr>
        <w:pPrChange w:id="2639" w:author="Karol M" w:date="2024-07-31T07:56:00Z">
          <w:pPr>
            <w:autoSpaceDE w:val="0"/>
            <w:autoSpaceDN w:val="0"/>
            <w:adjustRightInd w:val="0"/>
            <w:spacing w:before="120" w:line="240" w:lineRule="auto"/>
            <w:jc w:val="both"/>
          </w:pPr>
        </w:pPrChange>
      </w:pPr>
      <w:del w:id="2640" w:author="Karol M" w:date="2024-07-31T07:55:00Z">
        <w:r w:rsidRPr="00CA17FB" w:rsidDel="009A16FF">
          <w:rPr>
            <w:rFonts w:ascii="Times New Roman" w:eastAsia="Times New Roman" w:hAnsi="Times New Roman" w:cs="Times New Roman"/>
            <w:highlight w:val="darkYellow"/>
            <w:lang w:eastAsia="sk-SK"/>
            <w:rPrChange w:id="2641" w:author="Karol M" w:date="2024-07-31T00:01:00Z">
              <w:rPr>
                <w:rFonts w:ascii="Times New Roman" w:eastAsia="Times New Roman" w:hAnsi="Times New Roman" w:cs="Times New Roman"/>
                <w:lang w:eastAsia="sk-SK"/>
              </w:rPr>
            </w:rPrChange>
          </w:rPr>
          <w:delTex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delText>
        </w:r>
      </w:del>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EB7329" w:rsidDel="004A6790" w14:paraId="31B2123D" w14:textId="797D237F" w:rsidTr="00A67209">
        <w:trPr>
          <w:del w:id="2642" w:author="Karol M" w:date="2024-07-31T02:01:00Z"/>
        </w:trPr>
        <w:tc>
          <w:tcPr>
            <w:tcW w:w="9062" w:type="dxa"/>
            <w:shd w:val="clear" w:color="auto" w:fill="E5B8B7" w:themeFill="accent2" w:themeFillTint="66"/>
          </w:tcPr>
          <w:p w14:paraId="6BDA5314" w14:textId="1A7E472C" w:rsidR="00397616" w:rsidRPr="00EB7329" w:rsidDel="004A6790" w:rsidRDefault="00397616">
            <w:pPr>
              <w:autoSpaceDE w:val="0"/>
              <w:autoSpaceDN w:val="0"/>
              <w:adjustRightInd w:val="0"/>
              <w:spacing w:after="200"/>
              <w:jc w:val="both"/>
              <w:rPr>
                <w:del w:id="2643" w:author="Karol M" w:date="2024-07-31T02:01:00Z"/>
                <w:rFonts w:ascii="Times New Roman" w:eastAsia="Times New Roman" w:hAnsi="Times New Roman" w:cs="Times New Roman"/>
                <w:lang w:eastAsia="sk-SK"/>
              </w:rPr>
              <w:pPrChange w:id="2644" w:author="Karol M" w:date="2024-07-31T07:56:00Z">
                <w:pPr>
                  <w:autoSpaceDE w:val="0"/>
                  <w:autoSpaceDN w:val="0"/>
                  <w:adjustRightInd w:val="0"/>
                  <w:spacing w:before="120" w:after="200"/>
                  <w:jc w:val="both"/>
                </w:pPr>
              </w:pPrChange>
            </w:pPr>
            <w:del w:id="2645" w:author="Karol M" w:date="2024-07-31T02:01:00Z">
              <w:r w:rsidRPr="00EB7329" w:rsidDel="004A6790">
                <w:rPr>
                  <w:rFonts w:ascii="Times New Roman" w:eastAsia="Times New Roman" w:hAnsi="Times New Roman" w:cs="Times New Roman"/>
                  <w:b/>
                  <w:u w:val="single"/>
                  <w:lang w:eastAsia="sk-SK"/>
                </w:rPr>
                <w:delText>Upozornenie</w:delText>
              </w:r>
              <w:r w:rsidRPr="00EB7329" w:rsidDel="004A6790">
                <w:rPr>
                  <w:rFonts w:ascii="Times New Roman" w:eastAsia="Times New Roman" w:hAnsi="Times New Roman" w:cs="Times New Roman"/>
                  <w:lang w:eastAsia="sk-SK"/>
                </w:rPr>
                <w:delText xml:space="preserve">: Ak prijímateľovi </w:delText>
              </w:r>
              <w:r w:rsidRPr="00EB7329" w:rsidDel="004A6790">
                <w:rPr>
                  <w:rFonts w:ascii="Times New Roman" w:eastAsia="Times New Roman" w:hAnsi="Times New Roman" w:cs="Times New Roman"/>
                  <w:b/>
                  <w:lang w:eastAsia="sk-SK"/>
                </w:rPr>
                <w:delText>nebola predložená ani jedna ponuka</w:delText>
              </w:r>
              <w:r w:rsidRPr="00EB7329" w:rsidDel="004A6790">
                <w:rPr>
                  <w:rFonts w:ascii="Times New Roman" w:eastAsia="Times New Roman" w:hAnsi="Times New Roman" w:cs="Times New Roman"/>
                  <w:lang w:eastAsia="sk-SK"/>
                </w:rPr>
                <w:delText xml:space="preserve"> </w:delText>
              </w:r>
              <w:r w:rsidRPr="00EB7329" w:rsidDel="004A6790">
                <w:rPr>
                  <w:rFonts w:ascii="Times New Roman" w:eastAsia="Times New Roman" w:hAnsi="Times New Roman" w:cs="Times New Roman"/>
                  <w:b/>
                  <w:lang w:eastAsia="sk-SK"/>
                </w:rPr>
                <w:delText>alebo ani jedna</w:delText>
              </w:r>
              <w:r w:rsidRPr="00EB7329" w:rsidDel="004A6790">
                <w:rPr>
                  <w:rFonts w:ascii="Times New Roman" w:eastAsia="Times New Roman" w:hAnsi="Times New Roman" w:cs="Times New Roman"/>
                  <w:lang w:eastAsia="sk-SK"/>
                </w:rPr>
                <w:delText xml:space="preserve"> </w:delText>
              </w:r>
              <w:r w:rsidRPr="00EB7329" w:rsidDel="004A6790">
                <w:rPr>
                  <w:rFonts w:ascii="Times New Roman" w:eastAsia="Times New Roman" w:hAnsi="Times New Roman" w:cs="Times New Roman"/>
                  <w:lang w:eastAsia="sk-SK"/>
                </w:rPr>
                <w:br/>
                <w:delText xml:space="preserve">z predložených ponúk bez vykonania podstatných zmien </w:delText>
              </w:r>
              <w:r w:rsidRPr="00EB7329" w:rsidDel="004A6790">
                <w:rPr>
                  <w:rFonts w:ascii="Times New Roman" w:eastAsia="Times New Roman" w:hAnsi="Times New Roman" w:cs="Times New Roman"/>
                  <w:b/>
                  <w:lang w:eastAsia="sk-SK"/>
                </w:rPr>
                <w:delText>nespĺňa požiadavky</w:delText>
              </w:r>
              <w:r w:rsidRPr="00EB7329" w:rsidDel="004A6790">
                <w:rPr>
                  <w:rFonts w:ascii="Times New Roman" w:eastAsia="Times New Roman" w:hAnsi="Times New Roman" w:cs="Times New Roman"/>
                  <w:lang w:eastAsia="sk-SK"/>
                </w:rPr>
                <w:delText xml:space="preserve"> určené verejným obstarávateľom na predmet zákazky alebo ani jeden uchádzač nespĺňa podmienky účasti, a za predpokladu, že pôvodné podmienky zadávania zákazky sa podstatne nezmenia, </w:delText>
              </w:r>
              <w:r w:rsidRPr="00EB7329" w:rsidDel="004A6790">
                <w:rPr>
                  <w:rFonts w:ascii="Times New Roman" w:eastAsia="Times New Roman" w:hAnsi="Times New Roman" w:cs="Times New Roman"/>
                  <w:b/>
                  <w:lang w:eastAsia="sk-SK"/>
                </w:rPr>
                <w:delText>prijímateľ je oprávnený vyzvať na rokovanie jedného alebo viacerých záujemcov</w:delText>
              </w:r>
              <w:r w:rsidR="009E4AF0" w:rsidDel="004A6790">
                <w:rPr>
                  <w:rFonts w:ascii="Times New Roman" w:eastAsia="Times New Roman" w:hAnsi="Times New Roman" w:cs="Times New Roman"/>
                  <w:lang w:eastAsia="sk-SK"/>
                </w:rPr>
                <w:delText xml:space="preserve">, </w:delText>
              </w:r>
              <w:r w:rsidRPr="00EB7329" w:rsidDel="004A6790">
                <w:rPr>
                  <w:rFonts w:ascii="Times New Roman" w:eastAsia="Times New Roman" w:hAnsi="Times New Roman" w:cs="Times New Roman"/>
                  <w:lang w:eastAsia="sk-SK"/>
                </w:rPr>
                <w:delText>s ktorými rokuje o zadaní zákazky. Predmetom týchto rokovaní nemôže byť zúženie/ 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Na účely rokovania nie je prijímateľ povinný použiť elektronickú platformu.</w:delText>
              </w:r>
              <w:r w:rsidR="00CA28BF" w:rsidDel="004A6790">
                <w:rPr>
                  <w:rFonts w:ascii="Times New Roman" w:eastAsia="Times New Roman" w:hAnsi="Times New Roman" w:cs="Times New Roman"/>
                  <w:lang w:eastAsia="sk-SK"/>
                </w:rPr>
                <w:delText xml:space="preserve"> </w:delText>
              </w:r>
              <w:r w:rsidR="00CA28BF" w:rsidRPr="00CA28BF" w:rsidDel="004A6790">
                <w:rPr>
                  <w:rFonts w:ascii="Times New Roman" w:eastAsia="Times New Roman" w:hAnsi="Times New Roman" w:cs="Times New Roman"/>
                  <w:lang w:eastAsia="sk-SK"/>
                </w:rPr>
                <w:delText>Prijímateľ nie je povinný použiť elektronickú platformu a ani postupovať podľa § 117 ods. 6 ZVO, ak je splnená niektorá z podmienok podľa § 81 písm. b), d) až h), § 115 ods. 3 a 4 ZVO.</w:delText>
              </w:r>
            </w:del>
          </w:p>
        </w:tc>
      </w:tr>
    </w:tbl>
    <w:p w14:paraId="17727E43" w14:textId="0BF8F58F" w:rsidR="00397616" w:rsidRPr="00EB7329" w:rsidDel="009A16FF" w:rsidRDefault="00397616">
      <w:pPr>
        <w:tabs>
          <w:tab w:val="left" w:pos="1014"/>
        </w:tabs>
        <w:spacing w:line="240" w:lineRule="auto"/>
        <w:contextualSpacing/>
        <w:jc w:val="both"/>
        <w:rPr>
          <w:del w:id="2646" w:author="Karol M" w:date="2024-07-31T07:55:00Z"/>
          <w:rFonts w:ascii="Times New Roman" w:hAnsi="Times New Roman" w:cs="Times New Roman"/>
        </w:rPr>
        <w:pPrChange w:id="2647" w:author="Karol M" w:date="2024-07-31T07:56:00Z">
          <w:pPr>
            <w:tabs>
              <w:tab w:val="left" w:pos="1014"/>
            </w:tabs>
            <w:spacing w:before="120" w:line="240" w:lineRule="auto"/>
            <w:contextualSpacing/>
            <w:jc w:val="both"/>
          </w:pPr>
        </w:pPrChange>
      </w:pPr>
    </w:p>
    <w:p w14:paraId="1E628A7D" w14:textId="08D170A8" w:rsidR="00397616" w:rsidRPr="00CA17FB" w:rsidDel="009A16FF" w:rsidRDefault="00397616">
      <w:pPr>
        <w:autoSpaceDE w:val="0"/>
        <w:autoSpaceDN w:val="0"/>
        <w:adjustRightInd w:val="0"/>
        <w:spacing w:line="240" w:lineRule="auto"/>
        <w:jc w:val="both"/>
        <w:rPr>
          <w:del w:id="2648" w:author="Karol M" w:date="2024-07-31T07:55:00Z"/>
          <w:rFonts w:ascii="Times New Roman" w:eastAsia="Times New Roman" w:hAnsi="Times New Roman" w:cs="Times New Roman"/>
          <w:highlight w:val="darkYellow"/>
          <w:lang w:eastAsia="sk-SK"/>
          <w:rPrChange w:id="2649" w:author="Karol M" w:date="2024-07-31T00:02:00Z">
            <w:rPr>
              <w:del w:id="2650" w:author="Karol M" w:date="2024-07-31T07:55:00Z"/>
              <w:rFonts w:ascii="Times New Roman" w:eastAsia="Times New Roman" w:hAnsi="Times New Roman" w:cs="Times New Roman"/>
              <w:lang w:eastAsia="sk-SK"/>
            </w:rPr>
          </w:rPrChange>
        </w:rPr>
        <w:pPrChange w:id="2651" w:author="Karol M" w:date="2024-07-31T07:56:00Z">
          <w:pPr>
            <w:autoSpaceDE w:val="0"/>
            <w:autoSpaceDN w:val="0"/>
            <w:adjustRightInd w:val="0"/>
            <w:spacing w:before="120" w:line="240" w:lineRule="auto"/>
            <w:jc w:val="both"/>
          </w:pPr>
        </w:pPrChange>
      </w:pPr>
      <w:del w:id="2652" w:author="Karol M" w:date="2024-07-31T07:55:00Z">
        <w:r w:rsidRPr="00CA17FB" w:rsidDel="009A16FF">
          <w:rPr>
            <w:rFonts w:ascii="Times New Roman" w:eastAsia="Times New Roman" w:hAnsi="Times New Roman" w:cs="Times New Roman"/>
            <w:highlight w:val="darkYellow"/>
            <w:lang w:eastAsia="sk-SK"/>
            <w:rPrChange w:id="2653" w:author="Karol M" w:date="2024-07-31T00:02:00Z">
              <w:rPr>
                <w:rFonts w:ascii="Times New Roman" w:eastAsia="Times New Roman" w:hAnsi="Times New Roman" w:cs="Times New Roman"/>
                <w:lang w:eastAsia="sk-SK"/>
              </w:rPr>
            </w:rPrChange>
          </w:rPr>
          <w:delText>Postup prijímateľa bude zdokumentovaný v rámci zápisu z prieskumu trhu (</w:delText>
        </w:r>
        <w:r w:rsidRPr="00CA17FB" w:rsidDel="009A16FF">
          <w:rPr>
            <w:rFonts w:ascii="Times New Roman" w:eastAsia="Times New Roman" w:hAnsi="Times New Roman" w:cs="Times New Roman"/>
            <w:i/>
            <w:highlight w:val="darkYellow"/>
            <w:lang w:eastAsia="sk-SK"/>
            <w:rPrChange w:id="2654" w:author="Karol M" w:date="2024-07-31T00:02:00Z">
              <w:rPr>
                <w:rFonts w:ascii="Times New Roman" w:eastAsia="Times New Roman" w:hAnsi="Times New Roman" w:cs="Times New Roman"/>
                <w:i/>
                <w:lang w:eastAsia="sk-SK"/>
              </w:rPr>
            </w:rPrChange>
          </w:rPr>
          <w:delText xml:space="preserve">príloha č. </w:delText>
        </w:r>
        <w:r w:rsidR="0063229A" w:rsidRPr="00CA17FB" w:rsidDel="009A16FF">
          <w:rPr>
            <w:rFonts w:ascii="Times New Roman" w:eastAsia="Times New Roman" w:hAnsi="Times New Roman" w:cs="Times New Roman"/>
            <w:i/>
            <w:highlight w:val="darkYellow"/>
            <w:lang w:eastAsia="sk-SK"/>
            <w:rPrChange w:id="2655" w:author="Karol M" w:date="2024-07-31T00:02:00Z">
              <w:rPr>
                <w:rFonts w:ascii="Times New Roman" w:eastAsia="Times New Roman" w:hAnsi="Times New Roman" w:cs="Times New Roman"/>
                <w:i/>
                <w:lang w:eastAsia="sk-SK"/>
              </w:rPr>
            </w:rPrChange>
          </w:rPr>
          <w:delText>5</w:delText>
        </w:r>
        <w:r w:rsidRPr="00CA17FB" w:rsidDel="009A16FF">
          <w:rPr>
            <w:rFonts w:ascii="Times New Roman" w:eastAsia="Times New Roman" w:hAnsi="Times New Roman" w:cs="Times New Roman"/>
            <w:i/>
            <w:highlight w:val="darkYellow"/>
            <w:lang w:eastAsia="sk-SK"/>
            <w:rPrChange w:id="2656" w:author="Karol M" w:date="2024-07-31T00:02:00Z">
              <w:rPr>
                <w:rFonts w:ascii="Times New Roman" w:eastAsia="Times New Roman" w:hAnsi="Times New Roman" w:cs="Times New Roman"/>
                <w:i/>
                <w:lang w:eastAsia="sk-SK"/>
              </w:rPr>
            </w:rPrChange>
          </w:rPr>
          <w:delText xml:space="preserve"> Usmernenia)</w:delText>
        </w:r>
        <w:r w:rsidRPr="00CA17FB" w:rsidDel="009A16FF">
          <w:rPr>
            <w:rFonts w:ascii="Times New Roman" w:eastAsia="Times New Roman" w:hAnsi="Times New Roman" w:cs="Times New Roman"/>
            <w:highlight w:val="darkYellow"/>
            <w:lang w:eastAsia="sk-SK"/>
            <w:rPrChange w:id="2657" w:author="Karol M" w:date="2024-07-31T00:02:00Z">
              <w:rPr>
                <w:rFonts w:ascii="Times New Roman" w:eastAsia="Times New Roman" w:hAnsi="Times New Roman" w:cs="Times New Roman"/>
                <w:lang w:eastAsia="sk-SK"/>
              </w:rPr>
            </w:rPrChange>
          </w:rPr>
          <w:delText xml:space="preserve">. Jeho minimálne náležitosti sú nasledovné: </w:delText>
        </w:r>
      </w:del>
    </w:p>
    <w:p w14:paraId="45678F16" w14:textId="35600496" w:rsidR="00397616" w:rsidRPr="00CA17FB" w:rsidDel="009A16FF" w:rsidRDefault="00397616">
      <w:pPr>
        <w:pStyle w:val="Odsekzoznamu"/>
        <w:numPr>
          <w:ilvl w:val="0"/>
          <w:numId w:val="45"/>
        </w:numPr>
        <w:autoSpaceDE w:val="0"/>
        <w:autoSpaceDN w:val="0"/>
        <w:adjustRightInd w:val="0"/>
        <w:spacing w:line="240" w:lineRule="auto"/>
        <w:jc w:val="both"/>
        <w:rPr>
          <w:del w:id="2658" w:author="Karol M" w:date="2024-07-31T07:55:00Z"/>
          <w:sz w:val="22"/>
          <w:highlight w:val="darkYellow"/>
          <w:rPrChange w:id="2659" w:author="Karol M" w:date="2024-07-31T00:02:00Z">
            <w:rPr>
              <w:del w:id="2660" w:author="Karol M" w:date="2024-07-31T07:55:00Z"/>
              <w:sz w:val="22"/>
            </w:rPr>
          </w:rPrChange>
        </w:rPr>
        <w:pPrChange w:id="2661" w:author="Karol M" w:date="2024-07-31T07:56:00Z">
          <w:pPr>
            <w:pStyle w:val="Odsekzoznamu"/>
            <w:numPr>
              <w:numId w:val="45"/>
            </w:numPr>
            <w:autoSpaceDE w:val="0"/>
            <w:autoSpaceDN w:val="0"/>
            <w:adjustRightInd w:val="0"/>
            <w:spacing w:before="120" w:line="240" w:lineRule="auto"/>
            <w:ind w:left="1145" w:hanging="360"/>
            <w:jc w:val="both"/>
          </w:pPr>
        </w:pPrChange>
      </w:pPr>
      <w:del w:id="2662" w:author="Karol M" w:date="2024-07-31T07:55:00Z">
        <w:r w:rsidRPr="00CA17FB" w:rsidDel="009A16FF">
          <w:rPr>
            <w:highlight w:val="darkYellow"/>
            <w:rPrChange w:id="2663" w:author="Karol M" w:date="2024-07-31T00:02:00Z">
              <w:rPr/>
            </w:rPrChange>
          </w:rPr>
          <w:delText xml:space="preserve">identifikácia prijímateľa, </w:delText>
        </w:r>
      </w:del>
    </w:p>
    <w:p w14:paraId="30E9293E" w14:textId="7B8D8442" w:rsidR="00397616" w:rsidRPr="00CA17FB" w:rsidDel="009A16FF" w:rsidRDefault="00397616">
      <w:pPr>
        <w:pStyle w:val="Odsekzoznamu"/>
        <w:numPr>
          <w:ilvl w:val="0"/>
          <w:numId w:val="45"/>
        </w:numPr>
        <w:autoSpaceDE w:val="0"/>
        <w:autoSpaceDN w:val="0"/>
        <w:adjustRightInd w:val="0"/>
        <w:spacing w:line="240" w:lineRule="auto"/>
        <w:jc w:val="both"/>
        <w:rPr>
          <w:del w:id="2664" w:author="Karol M" w:date="2024-07-31T07:55:00Z"/>
          <w:sz w:val="22"/>
          <w:highlight w:val="darkYellow"/>
          <w:rPrChange w:id="2665" w:author="Karol M" w:date="2024-07-31T00:02:00Z">
            <w:rPr>
              <w:del w:id="2666" w:author="Karol M" w:date="2024-07-31T07:55:00Z"/>
              <w:sz w:val="22"/>
            </w:rPr>
          </w:rPrChange>
        </w:rPr>
        <w:pPrChange w:id="2667" w:author="Karol M" w:date="2024-07-31T07:56:00Z">
          <w:pPr>
            <w:pStyle w:val="Odsekzoznamu"/>
            <w:numPr>
              <w:numId w:val="45"/>
            </w:numPr>
            <w:autoSpaceDE w:val="0"/>
            <w:autoSpaceDN w:val="0"/>
            <w:adjustRightInd w:val="0"/>
            <w:spacing w:before="120" w:line="240" w:lineRule="auto"/>
            <w:ind w:left="1145" w:hanging="360"/>
            <w:jc w:val="both"/>
          </w:pPr>
        </w:pPrChange>
      </w:pPr>
      <w:del w:id="2668" w:author="Karol M" w:date="2024-07-31T07:55:00Z">
        <w:r w:rsidRPr="00CA17FB" w:rsidDel="009A16FF">
          <w:rPr>
            <w:highlight w:val="darkYellow"/>
            <w:rPrChange w:id="2669" w:author="Karol M" w:date="2024-07-31T00:02:00Z">
              <w:rPr/>
            </w:rPrChange>
          </w:rPr>
          <w:delText>názov zákazky,</w:delText>
        </w:r>
      </w:del>
    </w:p>
    <w:p w14:paraId="7BDFF8BA" w14:textId="4D3557D7" w:rsidR="00397616" w:rsidRPr="00CA17FB" w:rsidDel="009A16FF" w:rsidRDefault="00397616">
      <w:pPr>
        <w:pStyle w:val="Odsekzoznamu"/>
        <w:numPr>
          <w:ilvl w:val="0"/>
          <w:numId w:val="45"/>
        </w:numPr>
        <w:autoSpaceDE w:val="0"/>
        <w:autoSpaceDN w:val="0"/>
        <w:adjustRightInd w:val="0"/>
        <w:spacing w:line="240" w:lineRule="auto"/>
        <w:jc w:val="both"/>
        <w:rPr>
          <w:del w:id="2670" w:author="Karol M" w:date="2024-07-31T07:55:00Z"/>
          <w:sz w:val="22"/>
          <w:highlight w:val="darkYellow"/>
          <w:rPrChange w:id="2671" w:author="Karol M" w:date="2024-07-31T00:02:00Z">
            <w:rPr>
              <w:del w:id="2672" w:author="Karol M" w:date="2024-07-31T07:55:00Z"/>
              <w:sz w:val="22"/>
            </w:rPr>
          </w:rPrChange>
        </w:rPr>
        <w:pPrChange w:id="2673" w:author="Karol M" w:date="2024-07-31T07:56:00Z">
          <w:pPr>
            <w:pStyle w:val="Odsekzoznamu"/>
            <w:numPr>
              <w:numId w:val="45"/>
            </w:numPr>
            <w:autoSpaceDE w:val="0"/>
            <w:autoSpaceDN w:val="0"/>
            <w:adjustRightInd w:val="0"/>
            <w:spacing w:before="120" w:line="240" w:lineRule="auto"/>
            <w:ind w:left="1145" w:hanging="360"/>
            <w:jc w:val="both"/>
          </w:pPr>
        </w:pPrChange>
      </w:pPr>
      <w:del w:id="2674" w:author="Karol M" w:date="2024-07-31T07:55:00Z">
        <w:r w:rsidRPr="00CA17FB" w:rsidDel="009A16FF">
          <w:rPr>
            <w:highlight w:val="darkYellow"/>
            <w:rPrChange w:id="2675" w:author="Karol M" w:date="2024-07-31T00:02:00Z">
              <w:rPr/>
            </w:rPrChange>
          </w:rPr>
          <w:delText xml:space="preserve">kód CPV, </w:delText>
        </w:r>
      </w:del>
    </w:p>
    <w:p w14:paraId="5A55E32B" w14:textId="17576D61" w:rsidR="00397616" w:rsidRPr="00CA17FB" w:rsidDel="009A16FF" w:rsidRDefault="00397616">
      <w:pPr>
        <w:pStyle w:val="Odsekzoznamu"/>
        <w:numPr>
          <w:ilvl w:val="0"/>
          <w:numId w:val="45"/>
        </w:numPr>
        <w:autoSpaceDE w:val="0"/>
        <w:autoSpaceDN w:val="0"/>
        <w:adjustRightInd w:val="0"/>
        <w:spacing w:line="240" w:lineRule="auto"/>
        <w:jc w:val="both"/>
        <w:rPr>
          <w:del w:id="2676" w:author="Karol M" w:date="2024-07-31T07:55:00Z"/>
          <w:sz w:val="22"/>
          <w:highlight w:val="darkYellow"/>
          <w:rPrChange w:id="2677" w:author="Karol M" w:date="2024-07-31T00:02:00Z">
            <w:rPr>
              <w:del w:id="2678" w:author="Karol M" w:date="2024-07-31T07:55:00Z"/>
              <w:sz w:val="22"/>
            </w:rPr>
          </w:rPrChange>
        </w:rPr>
        <w:pPrChange w:id="2679" w:author="Karol M" w:date="2024-07-31T07:56:00Z">
          <w:pPr>
            <w:pStyle w:val="Odsekzoznamu"/>
            <w:numPr>
              <w:numId w:val="45"/>
            </w:numPr>
            <w:autoSpaceDE w:val="0"/>
            <w:autoSpaceDN w:val="0"/>
            <w:adjustRightInd w:val="0"/>
            <w:spacing w:before="120" w:line="240" w:lineRule="auto"/>
            <w:ind w:left="1145" w:hanging="360"/>
            <w:jc w:val="both"/>
          </w:pPr>
        </w:pPrChange>
      </w:pPr>
      <w:del w:id="2680" w:author="Karol M" w:date="2024-07-31T07:55:00Z">
        <w:r w:rsidRPr="00CA17FB" w:rsidDel="009A16FF">
          <w:rPr>
            <w:highlight w:val="darkYellow"/>
            <w:rPrChange w:id="2681" w:author="Karol M" w:date="2024-07-31T00:02:00Z">
              <w:rPr/>
            </w:rPrChange>
          </w:rPr>
          <w:delText xml:space="preserve">predmet zákazky, </w:delText>
        </w:r>
      </w:del>
    </w:p>
    <w:p w14:paraId="2BF8BC2B" w14:textId="308E651A" w:rsidR="00397616" w:rsidRPr="00CA17FB" w:rsidDel="009A16FF" w:rsidRDefault="00397616">
      <w:pPr>
        <w:pStyle w:val="Odsekzoznamu"/>
        <w:numPr>
          <w:ilvl w:val="0"/>
          <w:numId w:val="45"/>
        </w:numPr>
        <w:autoSpaceDE w:val="0"/>
        <w:autoSpaceDN w:val="0"/>
        <w:adjustRightInd w:val="0"/>
        <w:spacing w:line="240" w:lineRule="auto"/>
        <w:jc w:val="both"/>
        <w:rPr>
          <w:del w:id="2682" w:author="Karol M" w:date="2024-07-31T07:55:00Z"/>
          <w:sz w:val="22"/>
          <w:highlight w:val="darkYellow"/>
          <w:rPrChange w:id="2683" w:author="Karol M" w:date="2024-07-31T00:02:00Z">
            <w:rPr>
              <w:del w:id="2684" w:author="Karol M" w:date="2024-07-31T07:55:00Z"/>
              <w:sz w:val="22"/>
            </w:rPr>
          </w:rPrChange>
        </w:rPr>
        <w:pPrChange w:id="2685" w:author="Karol M" w:date="2024-07-31T07:56:00Z">
          <w:pPr>
            <w:pStyle w:val="Odsekzoznamu"/>
            <w:numPr>
              <w:numId w:val="45"/>
            </w:numPr>
            <w:autoSpaceDE w:val="0"/>
            <w:autoSpaceDN w:val="0"/>
            <w:adjustRightInd w:val="0"/>
            <w:spacing w:before="120" w:line="240" w:lineRule="auto"/>
            <w:ind w:left="1145" w:hanging="360"/>
            <w:jc w:val="both"/>
          </w:pPr>
        </w:pPrChange>
      </w:pPr>
      <w:del w:id="2686" w:author="Karol M" w:date="2024-07-31T07:55:00Z">
        <w:r w:rsidRPr="00CA17FB" w:rsidDel="009A16FF">
          <w:rPr>
            <w:highlight w:val="darkYellow"/>
            <w:rPrChange w:id="2687" w:author="Karol M" w:date="2024-07-31T00:02:00Z">
              <w:rPr/>
            </w:rPrChange>
          </w:rPr>
          <w:delText>predpokladaná hodnota zákazky,</w:delText>
        </w:r>
      </w:del>
    </w:p>
    <w:p w14:paraId="00578568" w14:textId="077DF6DA" w:rsidR="00397616" w:rsidRPr="00CA17FB" w:rsidDel="009A16FF" w:rsidRDefault="00397616">
      <w:pPr>
        <w:pStyle w:val="Odsekzoznamu"/>
        <w:numPr>
          <w:ilvl w:val="0"/>
          <w:numId w:val="45"/>
        </w:numPr>
        <w:autoSpaceDE w:val="0"/>
        <w:autoSpaceDN w:val="0"/>
        <w:adjustRightInd w:val="0"/>
        <w:spacing w:line="240" w:lineRule="auto"/>
        <w:jc w:val="both"/>
        <w:rPr>
          <w:del w:id="2688" w:author="Karol M" w:date="2024-07-31T07:55:00Z"/>
          <w:sz w:val="22"/>
          <w:highlight w:val="darkYellow"/>
          <w:rPrChange w:id="2689" w:author="Karol M" w:date="2024-07-31T00:02:00Z">
            <w:rPr>
              <w:del w:id="2690" w:author="Karol M" w:date="2024-07-31T07:55:00Z"/>
              <w:sz w:val="22"/>
            </w:rPr>
          </w:rPrChange>
        </w:rPr>
        <w:pPrChange w:id="2691" w:author="Karol M" w:date="2024-07-31T07:56:00Z">
          <w:pPr>
            <w:pStyle w:val="Odsekzoznamu"/>
            <w:numPr>
              <w:numId w:val="45"/>
            </w:numPr>
            <w:autoSpaceDE w:val="0"/>
            <w:autoSpaceDN w:val="0"/>
            <w:adjustRightInd w:val="0"/>
            <w:spacing w:before="120" w:line="240" w:lineRule="auto"/>
            <w:ind w:left="1145" w:hanging="360"/>
            <w:jc w:val="both"/>
          </w:pPr>
        </w:pPrChange>
      </w:pPr>
      <w:del w:id="2692" w:author="Karol M" w:date="2024-07-31T07:55:00Z">
        <w:r w:rsidRPr="00CA17FB" w:rsidDel="009A16FF">
          <w:rPr>
            <w:highlight w:val="darkYellow"/>
            <w:rPrChange w:id="2693" w:author="Karol M" w:date="2024-07-31T00:02:00Z">
              <w:rPr/>
            </w:rPrChange>
          </w:rPr>
          <w:delText xml:space="preserve">určenie kritéria/kritérií na vyhodnocovanie ponúk, </w:delText>
        </w:r>
      </w:del>
    </w:p>
    <w:p w14:paraId="38A59AB5" w14:textId="20452DBB" w:rsidR="00397616" w:rsidRPr="00CA17FB" w:rsidDel="009A16FF" w:rsidRDefault="00397616">
      <w:pPr>
        <w:pStyle w:val="Odsekzoznamu"/>
        <w:numPr>
          <w:ilvl w:val="0"/>
          <w:numId w:val="45"/>
        </w:numPr>
        <w:autoSpaceDE w:val="0"/>
        <w:autoSpaceDN w:val="0"/>
        <w:adjustRightInd w:val="0"/>
        <w:spacing w:line="240" w:lineRule="auto"/>
        <w:jc w:val="both"/>
        <w:rPr>
          <w:del w:id="2694" w:author="Karol M" w:date="2024-07-31T07:55:00Z"/>
          <w:sz w:val="22"/>
          <w:highlight w:val="darkYellow"/>
          <w:rPrChange w:id="2695" w:author="Karol M" w:date="2024-07-31T00:02:00Z">
            <w:rPr>
              <w:del w:id="2696" w:author="Karol M" w:date="2024-07-31T07:55:00Z"/>
              <w:sz w:val="22"/>
            </w:rPr>
          </w:rPrChange>
        </w:rPr>
        <w:pPrChange w:id="2697" w:author="Karol M" w:date="2024-07-31T07:56:00Z">
          <w:pPr>
            <w:pStyle w:val="Odsekzoznamu"/>
            <w:numPr>
              <w:numId w:val="45"/>
            </w:numPr>
            <w:autoSpaceDE w:val="0"/>
            <w:autoSpaceDN w:val="0"/>
            <w:adjustRightInd w:val="0"/>
            <w:spacing w:before="120" w:line="240" w:lineRule="auto"/>
            <w:ind w:left="1145" w:hanging="360"/>
            <w:jc w:val="both"/>
          </w:pPr>
        </w:pPrChange>
      </w:pPr>
      <w:del w:id="2698" w:author="Karol M" w:date="2024-07-31T07:55:00Z">
        <w:r w:rsidRPr="00CA17FB" w:rsidDel="009A16FF">
          <w:rPr>
            <w:highlight w:val="darkYellow"/>
            <w:rPrChange w:id="2699" w:author="Karol M" w:date="2024-07-31T00:02:00Z">
              <w:rPr/>
            </w:rPrChange>
          </w:rPr>
          <w:delText xml:space="preserve">dátum predloženia ponúk, </w:delText>
        </w:r>
      </w:del>
    </w:p>
    <w:p w14:paraId="442CE6E0" w14:textId="7F8B1BF4" w:rsidR="00397616" w:rsidRPr="00CA17FB" w:rsidDel="009A16FF" w:rsidRDefault="00397616">
      <w:pPr>
        <w:pStyle w:val="Odsekzoznamu"/>
        <w:numPr>
          <w:ilvl w:val="0"/>
          <w:numId w:val="45"/>
        </w:numPr>
        <w:autoSpaceDE w:val="0"/>
        <w:autoSpaceDN w:val="0"/>
        <w:adjustRightInd w:val="0"/>
        <w:spacing w:line="240" w:lineRule="auto"/>
        <w:jc w:val="both"/>
        <w:rPr>
          <w:del w:id="2700" w:author="Karol M" w:date="2024-07-31T07:55:00Z"/>
          <w:sz w:val="22"/>
          <w:highlight w:val="darkYellow"/>
          <w:rPrChange w:id="2701" w:author="Karol M" w:date="2024-07-31T00:02:00Z">
            <w:rPr>
              <w:del w:id="2702" w:author="Karol M" w:date="2024-07-31T07:55:00Z"/>
              <w:sz w:val="22"/>
            </w:rPr>
          </w:rPrChange>
        </w:rPr>
        <w:pPrChange w:id="2703" w:author="Karol M" w:date="2024-07-31T07:56:00Z">
          <w:pPr>
            <w:pStyle w:val="Odsekzoznamu"/>
            <w:numPr>
              <w:numId w:val="45"/>
            </w:numPr>
            <w:autoSpaceDE w:val="0"/>
            <w:autoSpaceDN w:val="0"/>
            <w:adjustRightInd w:val="0"/>
            <w:spacing w:before="120" w:line="240" w:lineRule="auto"/>
            <w:ind w:left="1145" w:hanging="360"/>
            <w:jc w:val="both"/>
          </w:pPr>
        </w:pPrChange>
      </w:pPr>
      <w:del w:id="2704" w:author="Karol M" w:date="2024-07-31T07:55:00Z">
        <w:r w:rsidRPr="00CA17FB" w:rsidDel="009A16FF">
          <w:rPr>
            <w:highlight w:val="darkYellow"/>
            <w:rPrChange w:id="2705" w:author="Karol M" w:date="2024-07-31T00:02:00Z">
              <w:rPr/>
            </w:rPrChange>
          </w:rPr>
          <w:delText xml:space="preserve">zoznam uchádzačov, ktorí predložili ponuku s uvedením dátumu a času predloženia ponuky, </w:delText>
        </w:r>
      </w:del>
    </w:p>
    <w:p w14:paraId="09A1EE6E" w14:textId="5068993D" w:rsidR="00397616" w:rsidRPr="00CA17FB" w:rsidDel="009A16FF" w:rsidRDefault="00397616">
      <w:pPr>
        <w:pStyle w:val="Odsekzoznamu"/>
        <w:numPr>
          <w:ilvl w:val="0"/>
          <w:numId w:val="45"/>
        </w:numPr>
        <w:autoSpaceDE w:val="0"/>
        <w:autoSpaceDN w:val="0"/>
        <w:adjustRightInd w:val="0"/>
        <w:spacing w:line="240" w:lineRule="auto"/>
        <w:jc w:val="both"/>
        <w:rPr>
          <w:del w:id="2706" w:author="Karol M" w:date="2024-07-31T07:55:00Z"/>
          <w:sz w:val="22"/>
          <w:highlight w:val="darkYellow"/>
          <w:rPrChange w:id="2707" w:author="Karol M" w:date="2024-07-31T00:02:00Z">
            <w:rPr>
              <w:del w:id="2708" w:author="Karol M" w:date="2024-07-31T07:55:00Z"/>
              <w:sz w:val="22"/>
            </w:rPr>
          </w:rPrChange>
        </w:rPr>
        <w:pPrChange w:id="2709" w:author="Karol M" w:date="2024-07-31T07:56:00Z">
          <w:pPr>
            <w:pStyle w:val="Odsekzoznamu"/>
            <w:numPr>
              <w:numId w:val="45"/>
            </w:numPr>
            <w:autoSpaceDE w:val="0"/>
            <w:autoSpaceDN w:val="0"/>
            <w:adjustRightInd w:val="0"/>
            <w:spacing w:before="120" w:line="240" w:lineRule="auto"/>
            <w:ind w:left="1145" w:hanging="360"/>
            <w:jc w:val="both"/>
          </w:pPr>
        </w:pPrChange>
      </w:pPr>
      <w:del w:id="2710" w:author="Karol M" w:date="2024-07-31T07:55:00Z">
        <w:r w:rsidRPr="00CA17FB" w:rsidDel="009A16FF">
          <w:rPr>
            <w:highlight w:val="darkYellow"/>
            <w:rPrChange w:id="2711" w:author="Karol M" w:date="2024-07-31T00:02:00Z">
              <w:rPr/>
            </w:rPrChange>
          </w:rPr>
          <w:delText xml:space="preserve">identifikácia a vyhodnotenie splnenia jednotlivých podmienok účasti a návrhov na plnenie kritérií na vyhodnotenie ponúk, </w:delText>
        </w:r>
      </w:del>
    </w:p>
    <w:p w14:paraId="24449747" w14:textId="36662919" w:rsidR="00397616" w:rsidRPr="00CA17FB" w:rsidDel="009A16FF" w:rsidRDefault="00397616">
      <w:pPr>
        <w:pStyle w:val="Odsekzoznamu"/>
        <w:numPr>
          <w:ilvl w:val="0"/>
          <w:numId w:val="45"/>
        </w:numPr>
        <w:autoSpaceDE w:val="0"/>
        <w:autoSpaceDN w:val="0"/>
        <w:adjustRightInd w:val="0"/>
        <w:spacing w:line="240" w:lineRule="auto"/>
        <w:jc w:val="both"/>
        <w:rPr>
          <w:del w:id="2712" w:author="Karol M" w:date="2024-07-31T07:55:00Z"/>
          <w:sz w:val="22"/>
          <w:highlight w:val="darkYellow"/>
          <w:rPrChange w:id="2713" w:author="Karol M" w:date="2024-07-31T00:02:00Z">
            <w:rPr>
              <w:del w:id="2714" w:author="Karol M" w:date="2024-07-31T07:55:00Z"/>
              <w:sz w:val="22"/>
            </w:rPr>
          </w:rPrChange>
        </w:rPr>
        <w:pPrChange w:id="2715" w:author="Karol M" w:date="2024-07-31T07:56:00Z">
          <w:pPr>
            <w:pStyle w:val="Odsekzoznamu"/>
            <w:numPr>
              <w:numId w:val="45"/>
            </w:numPr>
            <w:autoSpaceDE w:val="0"/>
            <w:autoSpaceDN w:val="0"/>
            <w:adjustRightInd w:val="0"/>
            <w:spacing w:before="120" w:line="240" w:lineRule="auto"/>
            <w:ind w:left="1145" w:hanging="360"/>
            <w:jc w:val="both"/>
          </w:pPr>
        </w:pPrChange>
      </w:pPr>
      <w:del w:id="2716" w:author="Karol M" w:date="2024-07-31T07:55:00Z">
        <w:r w:rsidRPr="00CA17FB" w:rsidDel="009A16FF">
          <w:rPr>
            <w:highlight w:val="darkYellow"/>
            <w:rPrChange w:id="2717" w:author="Karol M" w:date="2024-07-31T00:02:00Z">
              <w:rPr/>
            </w:rPrChange>
          </w:rPr>
          <w:delText xml:space="preserve">identifikácia úspešného dodávateľa/poskytovateľa/zhotoviteľa, </w:delText>
        </w:r>
      </w:del>
    </w:p>
    <w:p w14:paraId="766C43CD" w14:textId="1E2350DA" w:rsidR="00397616" w:rsidRPr="00CA17FB" w:rsidDel="009A16FF" w:rsidRDefault="00397616">
      <w:pPr>
        <w:pStyle w:val="Odsekzoznamu"/>
        <w:numPr>
          <w:ilvl w:val="0"/>
          <w:numId w:val="45"/>
        </w:numPr>
        <w:autoSpaceDE w:val="0"/>
        <w:autoSpaceDN w:val="0"/>
        <w:adjustRightInd w:val="0"/>
        <w:spacing w:line="240" w:lineRule="auto"/>
        <w:jc w:val="both"/>
        <w:rPr>
          <w:del w:id="2718" w:author="Karol M" w:date="2024-07-31T07:55:00Z"/>
          <w:sz w:val="22"/>
          <w:highlight w:val="darkYellow"/>
          <w:rPrChange w:id="2719" w:author="Karol M" w:date="2024-07-31T00:02:00Z">
            <w:rPr>
              <w:del w:id="2720" w:author="Karol M" w:date="2024-07-31T07:55:00Z"/>
              <w:sz w:val="22"/>
            </w:rPr>
          </w:rPrChange>
        </w:rPr>
        <w:pPrChange w:id="2721" w:author="Karol M" w:date="2024-07-31T07:56:00Z">
          <w:pPr>
            <w:pStyle w:val="Odsekzoznamu"/>
            <w:numPr>
              <w:numId w:val="45"/>
            </w:numPr>
            <w:autoSpaceDE w:val="0"/>
            <w:autoSpaceDN w:val="0"/>
            <w:adjustRightInd w:val="0"/>
            <w:spacing w:before="120" w:line="240" w:lineRule="auto"/>
            <w:ind w:left="1145" w:hanging="360"/>
            <w:jc w:val="both"/>
          </w:pPr>
        </w:pPrChange>
      </w:pPr>
      <w:del w:id="2722" w:author="Karol M" w:date="2024-07-31T07:55:00Z">
        <w:r w:rsidRPr="00CA17FB" w:rsidDel="009A16FF">
          <w:rPr>
            <w:highlight w:val="darkYellow"/>
            <w:rPrChange w:id="2723" w:author="Karol M" w:date="2024-07-31T00:02:00Z">
              <w:rPr/>
            </w:rPrChange>
          </w:rPr>
          <w:delText xml:space="preserve">konečná zmluvná cena ponuky úspešného uchádzača (uviesť cenu s DPH aj bez DPH; v prípade, že dodávateľ nie je platca DPH, uvedie sa konečná cena), </w:delText>
        </w:r>
      </w:del>
    </w:p>
    <w:p w14:paraId="3271F47A" w14:textId="2339732C" w:rsidR="00397616" w:rsidRPr="00CA17FB" w:rsidDel="009A16FF" w:rsidRDefault="00397616">
      <w:pPr>
        <w:pStyle w:val="Odsekzoznamu"/>
        <w:numPr>
          <w:ilvl w:val="0"/>
          <w:numId w:val="45"/>
        </w:numPr>
        <w:autoSpaceDE w:val="0"/>
        <w:autoSpaceDN w:val="0"/>
        <w:adjustRightInd w:val="0"/>
        <w:spacing w:line="240" w:lineRule="auto"/>
        <w:jc w:val="both"/>
        <w:rPr>
          <w:del w:id="2724" w:author="Karol M" w:date="2024-07-31T07:55:00Z"/>
          <w:sz w:val="22"/>
          <w:highlight w:val="darkYellow"/>
          <w:rPrChange w:id="2725" w:author="Karol M" w:date="2024-07-31T00:02:00Z">
            <w:rPr>
              <w:del w:id="2726" w:author="Karol M" w:date="2024-07-31T07:55:00Z"/>
              <w:sz w:val="22"/>
            </w:rPr>
          </w:rPrChange>
        </w:rPr>
        <w:pPrChange w:id="2727" w:author="Karol M" w:date="2024-07-31T07:56:00Z">
          <w:pPr>
            <w:pStyle w:val="Odsekzoznamu"/>
            <w:numPr>
              <w:numId w:val="45"/>
            </w:numPr>
            <w:autoSpaceDE w:val="0"/>
            <w:autoSpaceDN w:val="0"/>
            <w:adjustRightInd w:val="0"/>
            <w:spacing w:before="120" w:line="240" w:lineRule="auto"/>
            <w:ind w:left="1145" w:hanging="360"/>
            <w:jc w:val="both"/>
          </w:pPr>
        </w:pPrChange>
      </w:pPr>
      <w:del w:id="2728" w:author="Karol M" w:date="2024-07-31T07:55:00Z">
        <w:r w:rsidRPr="00CA17FB" w:rsidDel="009A16FF">
          <w:rPr>
            <w:highlight w:val="darkYellow"/>
            <w:rPrChange w:id="2729" w:author="Karol M" w:date="2024-07-31T00:02:00Z">
              <w:rPr/>
            </w:rPrChange>
          </w:rPr>
          <w:delText>spôsob vznik</w:delText>
        </w:r>
        <w:r w:rsidR="009E4AF0" w:rsidRPr="00CA17FB" w:rsidDel="009A16FF">
          <w:rPr>
            <w:highlight w:val="darkYellow"/>
            <w:rPrChange w:id="2730" w:author="Karol M" w:date="2024-07-31T00:02:00Z">
              <w:rPr/>
            </w:rPrChange>
          </w:rPr>
          <w:delText>u záväzku (zmluva, objednávka, a pod.</w:delText>
        </w:r>
        <w:r w:rsidRPr="00CA17FB" w:rsidDel="009A16FF">
          <w:rPr>
            <w:highlight w:val="darkYellow"/>
            <w:rPrChange w:id="2731" w:author="Karol M" w:date="2024-07-31T00:02:00Z">
              <w:rPr/>
            </w:rPrChange>
          </w:rPr>
          <w:delText xml:space="preserve">), </w:delText>
        </w:r>
      </w:del>
    </w:p>
    <w:p w14:paraId="58BCC077" w14:textId="32C58B2C" w:rsidR="00397616" w:rsidRPr="00CA17FB" w:rsidDel="009A16FF" w:rsidRDefault="00397616">
      <w:pPr>
        <w:pStyle w:val="Odsekzoznamu"/>
        <w:numPr>
          <w:ilvl w:val="0"/>
          <w:numId w:val="45"/>
        </w:numPr>
        <w:autoSpaceDE w:val="0"/>
        <w:autoSpaceDN w:val="0"/>
        <w:adjustRightInd w:val="0"/>
        <w:spacing w:line="240" w:lineRule="auto"/>
        <w:jc w:val="both"/>
        <w:rPr>
          <w:del w:id="2732" w:author="Karol M" w:date="2024-07-31T07:55:00Z"/>
          <w:sz w:val="22"/>
          <w:highlight w:val="darkYellow"/>
          <w:rPrChange w:id="2733" w:author="Karol M" w:date="2024-07-31T00:02:00Z">
            <w:rPr>
              <w:del w:id="2734" w:author="Karol M" w:date="2024-07-31T07:55:00Z"/>
              <w:sz w:val="22"/>
            </w:rPr>
          </w:rPrChange>
        </w:rPr>
        <w:pPrChange w:id="2735" w:author="Karol M" w:date="2024-07-31T07:56:00Z">
          <w:pPr>
            <w:pStyle w:val="Odsekzoznamu"/>
            <w:numPr>
              <w:numId w:val="45"/>
            </w:numPr>
            <w:autoSpaceDE w:val="0"/>
            <w:autoSpaceDN w:val="0"/>
            <w:adjustRightInd w:val="0"/>
            <w:spacing w:before="120" w:line="240" w:lineRule="auto"/>
            <w:ind w:left="1145" w:hanging="360"/>
            <w:jc w:val="both"/>
          </w:pPr>
        </w:pPrChange>
      </w:pPr>
      <w:del w:id="2736" w:author="Karol M" w:date="2024-07-31T07:55:00Z">
        <w:r w:rsidRPr="00CA17FB" w:rsidDel="009A16FF">
          <w:rPr>
            <w:highlight w:val="darkYellow"/>
            <w:rPrChange w:id="2737" w:author="Karol M" w:date="2024-07-31T00:02:00Z">
              <w:rPr/>
            </w:rPrChange>
          </w:rPr>
          <w:delText>podmienky realizácie zmluvy (najmä lehota plnenia a miesto realizácie),</w:delText>
        </w:r>
      </w:del>
    </w:p>
    <w:p w14:paraId="5C306E65" w14:textId="3A014B43" w:rsidR="00397616" w:rsidRPr="00CA17FB" w:rsidDel="009A16FF" w:rsidRDefault="00397616">
      <w:pPr>
        <w:pStyle w:val="Odsekzoznamu"/>
        <w:numPr>
          <w:ilvl w:val="0"/>
          <w:numId w:val="45"/>
        </w:numPr>
        <w:autoSpaceDE w:val="0"/>
        <w:autoSpaceDN w:val="0"/>
        <w:adjustRightInd w:val="0"/>
        <w:spacing w:line="240" w:lineRule="auto"/>
        <w:jc w:val="both"/>
        <w:rPr>
          <w:del w:id="2738" w:author="Karol M" w:date="2024-07-31T07:55:00Z"/>
          <w:sz w:val="22"/>
          <w:highlight w:val="darkYellow"/>
          <w:rPrChange w:id="2739" w:author="Karol M" w:date="2024-07-31T00:02:00Z">
            <w:rPr>
              <w:del w:id="2740" w:author="Karol M" w:date="2024-07-31T07:55:00Z"/>
              <w:sz w:val="22"/>
            </w:rPr>
          </w:rPrChange>
        </w:rPr>
        <w:pPrChange w:id="2741" w:author="Karol M" w:date="2024-07-31T07:56:00Z">
          <w:pPr>
            <w:pStyle w:val="Odsekzoznamu"/>
            <w:numPr>
              <w:numId w:val="45"/>
            </w:numPr>
            <w:autoSpaceDE w:val="0"/>
            <w:autoSpaceDN w:val="0"/>
            <w:adjustRightInd w:val="0"/>
            <w:spacing w:before="120" w:line="240" w:lineRule="auto"/>
            <w:ind w:left="1145" w:hanging="360"/>
            <w:jc w:val="both"/>
          </w:pPr>
        </w:pPrChange>
      </w:pPr>
      <w:del w:id="2742" w:author="Karol M" w:date="2024-07-31T07:55:00Z">
        <w:r w:rsidRPr="00CA17FB" w:rsidDel="009A16FF">
          <w:rPr>
            <w:highlight w:val="darkYellow"/>
            <w:rPrChange w:id="2743" w:author="Karol M" w:date="2024-07-31T00:02:00Z">
              <w:rPr/>
            </w:rPrChange>
          </w:rPr>
          <w:delText>skutočnosti týkajúce sa identifikácie prepojenia medzi zainteresovanou osobou verejného obstarávateľa a uchádzača a prijaté  opatrenia v súlade s § 23 ZVO,</w:delText>
        </w:r>
      </w:del>
    </w:p>
    <w:p w14:paraId="4027A813" w14:textId="6E3E8173" w:rsidR="00397616" w:rsidRPr="00CA17FB" w:rsidDel="009A16FF" w:rsidRDefault="00397616">
      <w:pPr>
        <w:pStyle w:val="Odsekzoznamu"/>
        <w:numPr>
          <w:ilvl w:val="0"/>
          <w:numId w:val="45"/>
        </w:numPr>
        <w:autoSpaceDE w:val="0"/>
        <w:autoSpaceDN w:val="0"/>
        <w:adjustRightInd w:val="0"/>
        <w:spacing w:line="240" w:lineRule="auto"/>
        <w:jc w:val="both"/>
        <w:rPr>
          <w:del w:id="2744" w:author="Karol M" w:date="2024-07-31T07:55:00Z"/>
          <w:sz w:val="22"/>
          <w:highlight w:val="darkYellow"/>
          <w:rPrChange w:id="2745" w:author="Karol M" w:date="2024-07-31T00:02:00Z">
            <w:rPr>
              <w:del w:id="2746" w:author="Karol M" w:date="2024-07-31T07:55:00Z"/>
              <w:sz w:val="22"/>
            </w:rPr>
          </w:rPrChange>
        </w:rPr>
        <w:pPrChange w:id="2747" w:author="Karol M" w:date="2024-07-31T07:56:00Z">
          <w:pPr>
            <w:pStyle w:val="Odsekzoznamu"/>
            <w:numPr>
              <w:numId w:val="45"/>
            </w:numPr>
            <w:autoSpaceDE w:val="0"/>
            <w:autoSpaceDN w:val="0"/>
            <w:adjustRightInd w:val="0"/>
            <w:spacing w:before="120" w:line="240" w:lineRule="auto"/>
            <w:ind w:left="1145" w:hanging="360"/>
            <w:jc w:val="both"/>
          </w:pPr>
        </w:pPrChange>
      </w:pPr>
      <w:del w:id="2748" w:author="Karol M" w:date="2024-07-31T07:55:00Z">
        <w:r w:rsidRPr="00CA17FB" w:rsidDel="009A16FF">
          <w:rPr>
            <w:highlight w:val="darkYellow"/>
            <w:rPrChange w:id="2749" w:author="Karol M" w:date="2024-07-31T00:02:00Z">
              <w:rPr/>
            </w:rPrChange>
          </w:rPr>
          <w:delText>meno, funkcia, dátum a podpis zodpovednej osob</w:delText>
        </w:r>
        <w:r w:rsidR="009E4AF0" w:rsidRPr="00CA17FB" w:rsidDel="009A16FF">
          <w:rPr>
            <w:highlight w:val="darkYellow"/>
            <w:rPrChange w:id="2750" w:author="Karol M" w:date="2024-07-31T00:02:00Z">
              <w:rPr/>
            </w:rPrChange>
          </w:rPr>
          <w:delText>y/osôb, ktoré vykonali prieskum.</w:delText>
        </w:r>
      </w:del>
    </w:p>
    <w:p w14:paraId="3F6BBF9D" w14:textId="5D5E890F" w:rsidR="00397616" w:rsidRPr="00CA17FB" w:rsidDel="009A16FF" w:rsidRDefault="00397616">
      <w:pPr>
        <w:tabs>
          <w:tab w:val="left" w:pos="0"/>
        </w:tabs>
        <w:autoSpaceDE w:val="0"/>
        <w:autoSpaceDN w:val="0"/>
        <w:adjustRightInd w:val="0"/>
        <w:spacing w:line="240" w:lineRule="auto"/>
        <w:jc w:val="both"/>
        <w:rPr>
          <w:del w:id="2751" w:author="Karol M" w:date="2024-07-31T07:55:00Z"/>
          <w:rFonts w:ascii="Times New Roman" w:eastAsia="Times New Roman" w:hAnsi="Times New Roman" w:cs="Times New Roman"/>
          <w:highlight w:val="darkYellow"/>
          <w:lang w:eastAsia="sk-SK"/>
          <w:rPrChange w:id="2752" w:author="Karol M" w:date="2024-07-31T00:02:00Z">
            <w:rPr>
              <w:del w:id="2753" w:author="Karol M" w:date="2024-07-31T07:55:00Z"/>
              <w:rFonts w:ascii="Times New Roman" w:eastAsia="Times New Roman" w:hAnsi="Times New Roman" w:cs="Times New Roman"/>
              <w:lang w:eastAsia="sk-SK"/>
            </w:rPr>
          </w:rPrChange>
        </w:rPr>
        <w:pPrChange w:id="2754" w:author="Karol M" w:date="2024-07-31T07:56:00Z">
          <w:pPr>
            <w:tabs>
              <w:tab w:val="left" w:pos="0"/>
            </w:tabs>
            <w:autoSpaceDE w:val="0"/>
            <w:autoSpaceDN w:val="0"/>
            <w:adjustRightInd w:val="0"/>
            <w:spacing w:before="120" w:line="240" w:lineRule="auto"/>
            <w:jc w:val="both"/>
          </w:pPr>
        </w:pPrChange>
      </w:pPr>
      <w:del w:id="2755" w:author="Karol M" w:date="2024-07-31T07:55:00Z">
        <w:r w:rsidRPr="00CA17FB" w:rsidDel="009A16FF">
          <w:rPr>
            <w:rFonts w:ascii="Times New Roman" w:eastAsia="Times New Roman" w:hAnsi="Times New Roman" w:cs="Times New Roman"/>
            <w:highlight w:val="darkYellow"/>
            <w:lang w:eastAsia="sk-SK"/>
            <w:rPrChange w:id="2756" w:author="Karol M" w:date="2024-07-31T00:02:00Z">
              <w:rPr>
                <w:rFonts w:ascii="Times New Roman" w:eastAsia="Times New Roman" w:hAnsi="Times New Roman" w:cs="Times New Roman"/>
                <w:lang w:eastAsia="sk-SK"/>
              </w:rPr>
            </w:rPrChange>
          </w:rPr>
          <w:delText>Prijímateľ je povinný oznámiť všetkým uchádzačom, ktorí predložili ponuky, výsledok vyhodnotenia ponúk. Zákazka s nízkou hodnotou môže byť realizovaná aj v prípa</w:delText>
        </w:r>
        <w:r w:rsidR="009E4AF0" w:rsidRPr="00CA17FB" w:rsidDel="009A16FF">
          <w:rPr>
            <w:rFonts w:ascii="Times New Roman" w:eastAsia="Times New Roman" w:hAnsi="Times New Roman" w:cs="Times New Roman"/>
            <w:highlight w:val="darkYellow"/>
            <w:lang w:eastAsia="sk-SK"/>
            <w:rPrChange w:id="2757" w:author="Karol M" w:date="2024-07-31T00:02:00Z">
              <w:rPr>
                <w:rFonts w:ascii="Times New Roman" w:eastAsia="Times New Roman" w:hAnsi="Times New Roman" w:cs="Times New Roman"/>
                <w:lang w:eastAsia="sk-SK"/>
              </w:rPr>
            </w:rPrChange>
          </w:rPr>
          <w:delText>de predloženia 1 alebo 2 ponúk.</w:delText>
        </w:r>
      </w:del>
    </w:p>
    <w:p w14:paraId="23A2C394" w14:textId="19DB4E4B" w:rsidR="00397616" w:rsidRPr="00CA17FB" w:rsidDel="009A16FF" w:rsidRDefault="00397616">
      <w:pPr>
        <w:tabs>
          <w:tab w:val="left" w:pos="0"/>
        </w:tabs>
        <w:autoSpaceDE w:val="0"/>
        <w:autoSpaceDN w:val="0"/>
        <w:adjustRightInd w:val="0"/>
        <w:spacing w:line="240" w:lineRule="auto"/>
        <w:jc w:val="both"/>
        <w:rPr>
          <w:del w:id="2758" w:author="Karol M" w:date="2024-07-31T07:55:00Z"/>
          <w:rFonts w:ascii="Times New Roman" w:eastAsia="Times New Roman" w:hAnsi="Times New Roman" w:cs="Times New Roman"/>
          <w:highlight w:val="darkYellow"/>
          <w:lang w:eastAsia="sk-SK"/>
          <w:rPrChange w:id="2759" w:author="Karol M" w:date="2024-07-31T00:02:00Z">
            <w:rPr>
              <w:del w:id="2760" w:author="Karol M" w:date="2024-07-31T07:55:00Z"/>
              <w:rFonts w:ascii="Times New Roman" w:eastAsia="Times New Roman" w:hAnsi="Times New Roman" w:cs="Times New Roman"/>
              <w:lang w:eastAsia="sk-SK"/>
            </w:rPr>
          </w:rPrChange>
        </w:rPr>
        <w:pPrChange w:id="2761" w:author="Karol M" w:date="2024-07-31T07:56:00Z">
          <w:pPr>
            <w:tabs>
              <w:tab w:val="left" w:pos="0"/>
            </w:tabs>
            <w:autoSpaceDE w:val="0"/>
            <w:autoSpaceDN w:val="0"/>
            <w:adjustRightInd w:val="0"/>
            <w:spacing w:before="120" w:line="240" w:lineRule="auto"/>
            <w:jc w:val="both"/>
          </w:pPr>
        </w:pPrChange>
      </w:pPr>
      <w:del w:id="2762" w:author="Karol M" w:date="2024-07-31T07:55:00Z">
        <w:r w:rsidRPr="00CA17FB" w:rsidDel="009A16FF">
          <w:rPr>
            <w:rFonts w:ascii="Times New Roman" w:eastAsia="Times New Roman" w:hAnsi="Times New Roman" w:cs="Times New Roman"/>
            <w:highlight w:val="darkYellow"/>
            <w:lang w:eastAsia="sk-SK"/>
            <w:rPrChange w:id="2763" w:author="Karol M" w:date="2024-07-31T00:02:00Z">
              <w:rPr>
                <w:rFonts w:ascii="Times New Roman" w:eastAsia="Times New Roman" w:hAnsi="Times New Roman" w:cs="Times New Roman"/>
                <w:lang w:eastAsia="sk-SK"/>
              </w:rPr>
            </w:rPrChange>
          </w:rPr>
          <w:delText xml:space="preserve">Prijímateľ predkladá </w:delText>
        </w:r>
        <w:r w:rsidR="00CA28BF" w:rsidRPr="00CA17FB" w:rsidDel="009A16FF">
          <w:rPr>
            <w:rFonts w:ascii="Times New Roman" w:eastAsia="Times New Roman" w:hAnsi="Times New Roman" w:cs="Times New Roman"/>
            <w:highlight w:val="darkYellow"/>
            <w:lang w:eastAsia="sk-SK"/>
            <w:rPrChange w:id="2764" w:author="Karol M" w:date="2024-07-31T00:02:00Z">
              <w:rPr>
                <w:rFonts w:ascii="Times New Roman" w:eastAsia="Times New Roman" w:hAnsi="Times New Roman" w:cs="Times New Roman"/>
                <w:lang w:eastAsia="sk-SK"/>
              </w:rPr>
            </w:rPrChange>
          </w:rPr>
          <w:delText xml:space="preserve">RO </w:delText>
        </w:r>
        <w:r w:rsidRPr="00CA17FB" w:rsidDel="009A16FF">
          <w:rPr>
            <w:rFonts w:ascii="Times New Roman" w:eastAsia="Times New Roman" w:hAnsi="Times New Roman" w:cs="Times New Roman"/>
            <w:highlight w:val="darkYellow"/>
            <w:lang w:eastAsia="sk-SK"/>
            <w:rPrChange w:id="2765" w:author="Karol M" w:date="2024-07-31T00:02:00Z">
              <w:rPr>
                <w:rFonts w:ascii="Times New Roman" w:eastAsia="Times New Roman" w:hAnsi="Times New Roman" w:cs="Times New Roman"/>
                <w:lang w:eastAsia="sk-SK"/>
              </w:rPr>
            </w:rPrChange>
          </w:rPr>
          <w:delText>na kontrolu zadávania zákazky s nízkou hodnotou vyššieho rozsahu dokumentáciu z VO v plnom rozsahu, a to najmä:</w:delText>
        </w:r>
      </w:del>
    </w:p>
    <w:p w14:paraId="3635BA91" w14:textId="69748B0A"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766" w:author="Karol M" w:date="2024-07-31T07:55:00Z"/>
          <w:sz w:val="22"/>
          <w:highlight w:val="darkYellow"/>
          <w:rPrChange w:id="2767" w:author="Karol M" w:date="2024-07-31T00:02:00Z">
            <w:rPr>
              <w:del w:id="2768" w:author="Karol M" w:date="2024-07-31T07:55:00Z"/>
              <w:sz w:val="22"/>
            </w:rPr>
          </w:rPrChange>
        </w:rPr>
        <w:pPrChange w:id="276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770" w:author="Karol M" w:date="2024-07-31T07:55:00Z">
        <w:r w:rsidRPr="00CA17FB" w:rsidDel="009A16FF">
          <w:rPr>
            <w:highlight w:val="darkYellow"/>
            <w:rPrChange w:id="2771" w:author="Karol M" w:date="2024-07-31T00:02:00Z">
              <w:rPr/>
            </w:rPrChange>
          </w:rPr>
          <w:delText>plán verejných obstarávaní;</w:delText>
        </w:r>
      </w:del>
    </w:p>
    <w:p w14:paraId="46431030" w14:textId="1C944144"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772" w:author="Karol M" w:date="2024-07-31T07:55:00Z"/>
          <w:sz w:val="22"/>
          <w:highlight w:val="darkYellow"/>
          <w:rPrChange w:id="2773" w:author="Karol M" w:date="2024-07-31T00:02:00Z">
            <w:rPr>
              <w:del w:id="2774" w:author="Karol M" w:date="2024-07-31T07:55:00Z"/>
              <w:sz w:val="22"/>
            </w:rPr>
          </w:rPrChange>
        </w:rPr>
        <w:pPrChange w:id="277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776" w:author="Karol M" w:date="2024-07-31T07:55:00Z">
        <w:r w:rsidRPr="00CA17FB" w:rsidDel="009A16FF">
          <w:rPr>
            <w:highlight w:val="darkYellow"/>
            <w:rPrChange w:id="2777" w:author="Karol M" w:date="2024-07-31T00:02:00Z">
              <w:rPr/>
            </w:rPrChange>
          </w:rPr>
          <w:delText>určenie/výpočet PHZ s podkladmi (</w:delText>
        </w:r>
        <w:r w:rsidRPr="00CA17FB" w:rsidDel="009A16FF">
          <w:rPr>
            <w:i/>
            <w:highlight w:val="darkYellow"/>
            <w:rPrChange w:id="2778" w:author="Karol M" w:date="2024-07-31T00:02:00Z">
              <w:rPr>
                <w:i/>
              </w:rPr>
            </w:rPrChange>
          </w:rPr>
          <w:delText>príloha č. 3 Usmernenia</w:delText>
        </w:r>
        <w:r w:rsidRPr="00CA17FB" w:rsidDel="009A16FF">
          <w:rPr>
            <w:highlight w:val="darkYellow"/>
            <w:rPrChange w:id="2779" w:author="Karol M" w:date="2024-07-31T00:02:00Z">
              <w:rPr/>
            </w:rPrChange>
          </w:rPr>
          <w:delText>);</w:delText>
        </w:r>
      </w:del>
    </w:p>
    <w:p w14:paraId="15D0CE2B" w14:textId="3DFC383A"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780" w:author="Karol M" w:date="2024-07-31T07:55:00Z"/>
          <w:sz w:val="22"/>
          <w:highlight w:val="darkYellow"/>
          <w:rPrChange w:id="2781" w:author="Karol M" w:date="2024-07-31T00:02:00Z">
            <w:rPr>
              <w:del w:id="2782" w:author="Karol M" w:date="2024-07-31T07:55:00Z"/>
              <w:sz w:val="22"/>
            </w:rPr>
          </w:rPrChange>
        </w:rPr>
        <w:pPrChange w:id="2783"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784" w:author="Karol M" w:date="2024-07-31T07:55:00Z">
        <w:r w:rsidRPr="00CA17FB" w:rsidDel="009A16FF">
          <w:rPr>
            <w:highlight w:val="darkYellow"/>
            <w:rPrChange w:id="2785" w:author="Karol M" w:date="2024-07-31T00:02:00Z">
              <w:rPr/>
            </w:rPrChange>
          </w:rPr>
          <w:delText>výzvu na predkladanie ponúk so všetkými prílohami a vysvetleniami;</w:delText>
        </w:r>
      </w:del>
    </w:p>
    <w:p w14:paraId="0681FB1A" w14:textId="49977C14"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786" w:author="Karol M" w:date="2024-07-31T07:55:00Z"/>
          <w:sz w:val="22"/>
          <w:highlight w:val="darkYellow"/>
          <w:rPrChange w:id="2787" w:author="Karol M" w:date="2024-07-31T00:02:00Z">
            <w:rPr>
              <w:del w:id="2788" w:author="Karol M" w:date="2024-07-31T07:55:00Z"/>
              <w:sz w:val="22"/>
            </w:rPr>
          </w:rPrChange>
        </w:rPr>
        <w:pPrChange w:id="278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790" w:author="Karol M" w:date="2024-07-31T07:55:00Z">
        <w:r w:rsidRPr="00CA17FB" w:rsidDel="009A16FF">
          <w:rPr>
            <w:highlight w:val="darkYellow"/>
            <w:rPrChange w:id="2791" w:author="Karol M" w:date="2024-07-31T00:02:00Z">
              <w:rPr/>
            </w:rPrChange>
          </w:rPr>
          <w:delText xml:space="preserve">kompletnú komunikáciu so záujemcami/uchádzačmi; </w:delText>
        </w:r>
      </w:del>
    </w:p>
    <w:p w14:paraId="438ABFC1" w14:textId="6E9036F1"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792" w:author="Karol M" w:date="2024-07-31T07:55:00Z"/>
          <w:sz w:val="22"/>
          <w:highlight w:val="darkYellow"/>
          <w:rPrChange w:id="2793" w:author="Karol M" w:date="2024-07-31T00:02:00Z">
            <w:rPr>
              <w:del w:id="2794" w:author="Karol M" w:date="2024-07-31T07:55:00Z"/>
              <w:sz w:val="22"/>
            </w:rPr>
          </w:rPrChange>
        </w:rPr>
        <w:pPrChange w:id="279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796" w:author="Karol M" w:date="2024-07-31T07:55:00Z">
        <w:r w:rsidRPr="00CA17FB" w:rsidDel="009A16FF">
          <w:rPr>
            <w:highlight w:val="darkYellow"/>
            <w:rPrChange w:id="2797" w:author="Karol M" w:date="2024-07-31T00:02:00Z">
              <w:rPr/>
            </w:rPrChange>
          </w:rPr>
          <w:delText xml:space="preserve">ponuky jednotlivých uchádzačov, vrátane dokladu preukazujúceho čas doručenia ponuky </w:delText>
        </w:r>
      </w:del>
    </w:p>
    <w:p w14:paraId="3CEB2881" w14:textId="542BD21B"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798" w:author="Karol M" w:date="2024-07-31T07:55:00Z"/>
          <w:sz w:val="22"/>
          <w:highlight w:val="darkYellow"/>
          <w:rPrChange w:id="2799" w:author="Karol M" w:date="2024-07-31T00:02:00Z">
            <w:rPr>
              <w:del w:id="2800" w:author="Karol M" w:date="2024-07-31T07:55:00Z"/>
              <w:sz w:val="22"/>
            </w:rPr>
          </w:rPrChange>
        </w:rPr>
        <w:pPrChange w:id="280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802" w:author="Karol M" w:date="2024-07-31T07:55:00Z">
        <w:r w:rsidRPr="00CA17FB" w:rsidDel="009A16FF">
          <w:rPr>
            <w:highlight w:val="darkYellow"/>
            <w:rPrChange w:id="2803" w:author="Karol M" w:date="2024-07-31T00:02:00Z">
              <w:rPr/>
            </w:rPrChange>
          </w:rPr>
          <w:delText>prípadné odôvodnenie osobitostí vykonania prieskumu trhu;</w:delText>
        </w:r>
      </w:del>
    </w:p>
    <w:p w14:paraId="247DAB17" w14:textId="0C5A59B1"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804" w:author="Karol M" w:date="2024-07-31T07:55:00Z"/>
          <w:sz w:val="22"/>
          <w:highlight w:val="darkYellow"/>
          <w:rPrChange w:id="2805" w:author="Karol M" w:date="2024-07-31T00:02:00Z">
            <w:rPr>
              <w:del w:id="2806" w:author="Karol M" w:date="2024-07-31T07:55:00Z"/>
              <w:sz w:val="22"/>
            </w:rPr>
          </w:rPrChange>
        </w:rPr>
        <w:pPrChange w:id="280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808" w:author="Karol M" w:date="2024-07-31T07:55:00Z">
        <w:r w:rsidRPr="00CA17FB" w:rsidDel="009A16FF">
          <w:rPr>
            <w:highlight w:val="darkYellow"/>
            <w:rPrChange w:id="2809" w:author="Karol M" w:date="2024-07-31T00:02:00Z">
              <w:rPr/>
            </w:rPrChange>
          </w:rPr>
          <w:delText>zápis z prieskumu trhu (</w:delText>
        </w:r>
        <w:r w:rsidRPr="00CA17FB" w:rsidDel="009A16FF">
          <w:rPr>
            <w:i/>
            <w:highlight w:val="darkYellow"/>
            <w:rPrChange w:id="2810" w:author="Karol M" w:date="2024-07-31T00:02:00Z">
              <w:rPr>
                <w:i/>
              </w:rPr>
            </w:rPrChange>
          </w:rPr>
          <w:delText xml:space="preserve">príloha č. </w:delText>
        </w:r>
        <w:r w:rsidR="0063229A" w:rsidRPr="00CA17FB" w:rsidDel="009A16FF">
          <w:rPr>
            <w:i/>
            <w:highlight w:val="darkYellow"/>
            <w:rPrChange w:id="2811" w:author="Karol M" w:date="2024-07-31T00:02:00Z">
              <w:rPr>
                <w:i/>
              </w:rPr>
            </w:rPrChange>
          </w:rPr>
          <w:delText>5</w:delText>
        </w:r>
        <w:r w:rsidRPr="00CA17FB" w:rsidDel="009A16FF">
          <w:rPr>
            <w:i/>
            <w:highlight w:val="darkYellow"/>
            <w:rPrChange w:id="2812" w:author="Karol M" w:date="2024-07-31T00:02:00Z">
              <w:rPr>
                <w:i/>
              </w:rPr>
            </w:rPrChange>
          </w:rPr>
          <w:delText xml:space="preserve"> Usmernenia</w:delText>
        </w:r>
        <w:r w:rsidRPr="00CA17FB" w:rsidDel="009A16FF">
          <w:rPr>
            <w:highlight w:val="darkYellow"/>
            <w:rPrChange w:id="2813" w:author="Karol M" w:date="2024-07-31T00:02:00Z">
              <w:rPr/>
            </w:rPrChange>
          </w:rPr>
          <w:delText>),</w:delText>
        </w:r>
      </w:del>
    </w:p>
    <w:p w14:paraId="04195D1D" w14:textId="0CC8CB1D"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814" w:author="Karol M" w:date="2024-07-31T07:55:00Z"/>
          <w:sz w:val="22"/>
          <w:highlight w:val="darkYellow"/>
          <w:rPrChange w:id="2815" w:author="Karol M" w:date="2024-07-31T00:02:00Z">
            <w:rPr>
              <w:del w:id="2816" w:author="Karol M" w:date="2024-07-31T07:55:00Z"/>
              <w:sz w:val="22"/>
            </w:rPr>
          </w:rPrChange>
        </w:rPr>
        <w:pPrChange w:id="281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818" w:author="Karol M" w:date="2024-07-31T07:55:00Z">
        <w:r w:rsidRPr="00CA17FB" w:rsidDel="009A16FF">
          <w:rPr>
            <w:highlight w:val="darkYellow"/>
            <w:rPrChange w:id="2819" w:author="Karol M" w:date="2024-07-31T00:02:00Z">
              <w:rPr/>
            </w:rPrChange>
          </w:rPr>
          <w:delText>zmluvu uzavretú medzi prijímateľom a úspešným uchádzačom, resp. objednávku a jej akceptáciu;</w:delText>
        </w:r>
      </w:del>
    </w:p>
    <w:p w14:paraId="5C15C726" w14:textId="35774939"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820" w:author="Karol M" w:date="2024-07-31T07:55:00Z"/>
          <w:sz w:val="22"/>
          <w:highlight w:val="darkYellow"/>
          <w:rPrChange w:id="2821" w:author="Karol M" w:date="2024-07-31T00:02:00Z">
            <w:rPr>
              <w:del w:id="2822" w:author="Karol M" w:date="2024-07-31T07:55:00Z"/>
              <w:sz w:val="22"/>
            </w:rPr>
          </w:rPrChange>
        </w:rPr>
        <w:pPrChange w:id="2823"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824" w:author="Karol M" w:date="2024-07-31T07:55:00Z">
        <w:r w:rsidRPr="00CA17FB" w:rsidDel="009A16FF">
          <w:rPr>
            <w:highlight w:val="darkYellow"/>
            <w:rPrChange w:id="2825" w:author="Karol M" w:date="2024-07-31T00:02:00Z">
              <w:rPr/>
            </w:rPrChange>
          </w:rPr>
          <w:delText>potvrdenie o zverejnení uzavretej zmluvy medzi prijímateľom a úspešným uchádzačom v CRZ, resp. na webovom sídle prijímateľa (ak je to relevantné);</w:delText>
        </w:r>
      </w:del>
    </w:p>
    <w:p w14:paraId="4A85DDB0" w14:textId="02E8BAA6"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826" w:author="Karol M" w:date="2024-07-31T07:55:00Z"/>
          <w:sz w:val="22"/>
          <w:highlight w:val="darkYellow"/>
          <w:rPrChange w:id="2827" w:author="Karol M" w:date="2024-07-31T00:02:00Z">
            <w:rPr>
              <w:del w:id="2828" w:author="Karol M" w:date="2024-07-31T07:55:00Z"/>
              <w:sz w:val="22"/>
            </w:rPr>
          </w:rPrChange>
        </w:rPr>
        <w:pPrChange w:id="282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830" w:author="Karol M" w:date="2024-07-31T07:55:00Z">
        <w:r w:rsidRPr="00CA17FB" w:rsidDel="009A16FF">
          <w:rPr>
            <w:highlight w:val="darkYellow"/>
            <w:rPrChange w:id="2831" w:author="Karol M" w:date="2024-07-31T00:02:00Z">
              <w:rPr/>
            </w:rPrChange>
          </w:rPr>
          <w:delText>čestné vyhlásenia o neprítomnosti konfliktu záujmov osôb zúčastňujúcich sa na procese VO (</w:delText>
        </w:r>
        <w:r w:rsidRPr="00CA17FB" w:rsidDel="009A16FF">
          <w:rPr>
            <w:i/>
            <w:highlight w:val="darkYellow"/>
            <w:rPrChange w:id="2832" w:author="Karol M" w:date="2024-07-31T00:02:00Z">
              <w:rPr>
                <w:i/>
              </w:rPr>
            </w:rPrChange>
          </w:rPr>
          <w:delText xml:space="preserve">príloha č. </w:delText>
        </w:r>
        <w:r w:rsidR="0063229A" w:rsidRPr="00CA17FB" w:rsidDel="009A16FF">
          <w:rPr>
            <w:i/>
            <w:highlight w:val="darkYellow"/>
            <w:rPrChange w:id="2833" w:author="Karol M" w:date="2024-07-31T00:02:00Z">
              <w:rPr>
                <w:i/>
              </w:rPr>
            </w:rPrChange>
          </w:rPr>
          <w:delText>8</w:delText>
        </w:r>
        <w:r w:rsidRPr="00CA17FB" w:rsidDel="009A16FF">
          <w:rPr>
            <w:i/>
            <w:highlight w:val="darkYellow"/>
            <w:rPrChange w:id="2834" w:author="Karol M" w:date="2024-07-31T00:02:00Z">
              <w:rPr>
                <w:i/>
              </w:rPr>
            </w:rPrChange>
          </w:rPr>
          <w:delText xml:space="preserve"> Usmernenia</w:delText>
        </w:r>
        <w:r w:rsidRPr="00CA17FB" w:rsidDel="009A16FF">
          <w:rPr>
            <w:highlight w:val="darkYellow"/>
            <w:rPrChange w:id="2835" w:author="Karol M" w:date="2024-07-31T00:02:00Z">
              <w:rPr/>
            </w:rPrChange>
          </w:rPr>
          <w:delText>);</w:delText>
        </w:r>
      </w:del>
    </w:p>
    <w:p w14:paraId="0C967D76" w14:textId="0A0B6E27"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836" w:author="Karol M" w:date="2024-07-31T07:55:00Z"/>
          <w:sz w:val="22"/>
          <w:highlight w:val="darkYellow"/>
          <w:rPrChange w:id="2837" w:author="Karol M" w:date="2024-07-31T00:02:00Z">
            <w:rPr>
              <w:del w:id="2838" w:author="Karol M" w:date="2024-07-31T07:55:00Z"/>
              <w:sz w:val="22"/>
            </w:rPr>
          </w:rPrChange>
        </w:rPr>
        <w:pPrChange w:id="283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840" w:author="Karol M" w:date="2024-07-31T07:55:00Z">
        <w:r w:rsidRPr="00CA17FB" w:rsidDel="009A16FF">
          <w:rPr>
            <w:highlight w:val="darkYellow"/>
            <w:rPrChange w:id="2841" w:author="Karol M" w:date="2024-07-31T00:02:00Z">
              <w:rPr/>
            </w:rPrChange>
          </w:rPr>
          <w:delText xml:space="preserve">čestné vyhlásenie o zhode predloženej dokumentácie z VO s originálom dokumentácie </w:delText>
        </w:r>
        <w:r w:rsidR="009E4AF0" w:rsidRPr="00CA17FB" w:rsidDel="009A16FF">
          <w:rPr>
            <w:highlight w:val="darkYellow"/>
            <w:rPrChange w:id="2842" w:author="Karol M" w:date="2024-07-31T00:02:00Z">
              <w:rPr/>
            </w:rPrChange>
          </w:rPr>
          <w:br/>
        </w:r>
        <w:r w:rsidRPr="00CA17FB" w:rsidDel="009A16FF">
          <w:rPr>
            <w:highlight w:val="darkYellow"/>
            <w:rPrChange w:id="2843" w:author="Karol M" w:date="2024-07-31T00:02:00Z">
              <w:rPr/>
            </w:rPrChange>
          </w:rPr>
          <w:delText xml:space="preserve">a o úplnosti a kompletnosti dokladov, obsahujúce jednoznačnú identifikáciu projektu </w:delText>
        </w:r>
        <w:r w:rsidRPr="00CA17FB" w:rsidDel="009A16FF">
          <w:rPr>
            <w:highlight w:val="darkYellow"/>
            <w:rPrChange w:id="2844" w:author="Karol M" w:date="2024-07-31T00:02:00Z">
              <w:rPr/>
            </w:rPrChange>
          </w:rPr>
          <w:br/>
          <w:delText>a predkladaného VO (</w:delText>
        </w:r>
        <w:r w:rsidRPr="00CA17FB" w:rsidDel="009A16FF">
          <w:rPr>
            <w:i/>
            <w:highlight w:val="darkYellow"/>
            <w:rPrChange w:id="2845" w:author="Karol M" w:date="2024-07-31T00:02:00Z">
              <w:rPr>
                <w:i/>
              </w:rPr>
            </w:rPrChange>
          </w:rPr>
          <w:delText xml:space="preserve">príloha č. </w:delText>
        </w:r>
        <w:r w:rsidR="0063229A" w:rsidRPr="00CA17FB" w:rsidDel="009A16FF">
          <w:rPr>
            <w:i/>
            <w:highlight w:val="darkYellow"/>
            <w:rPrChange w:id="2846" w:author="Karol M" w:date="2024-07-31T00:02:00Z">
              <w:rPr>
                <w:i/>
              </w:rPr>
            </w:rPrChange>
          </w:rPr>
          <w:delText>9</w:delText>
        </w:r>
        <w:r w:rsidRPr="00CA17FB" w:rsidDel="009A16FF">
          <w:rPr>
            <w:i/>
            <w:highlight w:val="darkYellow"/>
            <w:rPrChange w:id="2847" w:author="Karol M" w:date="2024-07-31T00:02:00Z">
              <w:rPr>
                <w:i/>
              </w:rPr>
            </w:rPrChange>
          </w:rPr>
          <w:delText xml:space="preserve"> Usmernenia</w:delText>
        </w:r>
        <w:r w:rsidRPr="00CA17FB" w:rsidDel="009A16FF">
          <w:rPr>
            <w:highlight w:val="darkYellow"/>
            <w:rPrChange w:id="2848" w:author="Karol M" w:date="2024-07-31T00:02:00Z">
              <w:rPr/>
            </w:rPrChange>
          </w:rPr>
          <w:delText>);</w:delText>
        </w:r>
      </w:del>
    </w:p>
    <w:p w14:paraId="0457C727" w14:textId="18A4B23E"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2849" w:author="Karol M" w:date="2024-07-31T07:55:00Z"/>
          <w:sz w:val="22"/>
          <w:highlight w:val="darkYellow"/>
          <w:rPrChange w:id="2850" w:author="Karol M" w:date="2024-07-31T00:02:00Z">
            <w:rPr>
              <w:del w:id="2851" w:author="Karol M" w:date="2024-07-31T07:55:00Z"/>
              <w:sz w:val="22"/>
            </w:rPr>
          </w:rPrChange>
        </w:rPr>
        <w:pPrChange w:id="285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853" w:author="Karol M" w:date="2024-07-31T07:55:00Z">
        <w:r w:rsidRPr="00CA17FB" w:rsidDel="009A16FF">
          <w:rPr>
            <w:highlight w:val="darkYellow"/>
            <w:rPrChange w:id="2854" w:author="Karol M" w:date="2024-07-31T00:02:00Z">
              <w:rPr/>
            </w:rPrChange>
          </w:rPr>
          <w:delText>ďalšie relevantné doklady, týkajúce sa nových skutočností (najmä výkonu kontroly VO, resp. auditu predmetného VO).</w:delText>
        </w:r>
      </w:del>
    </w:p>
    <w:p w14:paraId="5F240317" w14:textId="0156B797" w:rsidR="00397616" w:rsidRPr="00EB7329" w:rsidDel="009A16FF" w:rsidRDefault="00397616">
      <w:pPr>
        <w:tabs>
          <w:tab w:val="left" w:pos="1014"/>
        </w:tabs>
        <w:spacing w:line="240" w:lineRule="auto"/>
        <w:contextualSpacing/>
        <w:jc w:val="both"/>
        <w:rPr>
          <w:del w:id="2855" w:author="Karol M" w:date="2024-07-31T07:55:00Z"/>
          <w:rFonts w:ascii="Times New Roman" w:hAnsi="Times New Roman" w:cs="Times New Roman"/>
          <w:u w:val="single"/>
        </w:rPr>
        <w:pPrChange w:id="2856" w:author="Karol M" w:date="2024-07-31T07:56:00Z">
          <w:pPr>
            <w:tabs>
              <w:tab w:val="left" w:pos="1014"/>
            </w:tabs>
            <w:spacing w:before="120" w:line="240" w:lineRule="auto"/>
            <w:contextualSpacing/>
            <w:jc w:val="both"/>
          </w:pPr>
        </w:pPrChange>
      </w:pPr>
    </w:p>
    <w:p w14:paraId="62A29CE0" w14:textId="05ADF69A" w:rsidR="00397616" w:rsidRPr="004A6790" w:rsidDel="009A16FF" w:rsidRDefault="00397616">
      <w:pPr>
        <w:pStyle w:val="Nadpis2"/>
        <w:spacing w:before="0" w:after="200" w:line="240" w:lineRule="auto"/>
        <w:ind w:left="426" w:hanging="426"/>
        <w:jc w:val="both"/>
        <w:rPr>
          <w:del w:id="2857" w:author="Karol M" w:date="2024-07-31T07:55:00Z"/>
          <w:rFonts w:ascii="Times New Roman" w:hAnsi="Times New Roman" w:cs="Times New Roman"/>
          <w:b w:val="0"/>
          <w:sz w:val="24"/>
          <w:szCs w:val="24"/>
          <w:highlight w:val="magenta"/>
          <w:rPrChange w:id="2858" w:author="Karol M" w:date="2024-07-31T02:03:00Z">
            <w:rPr>
              <w:del w:id="2859" w:author="Karol M" w:date="2024-07-31T07:55:00Z"/>
              <w:rFonts w:ascii="Times New Roman" w:hAnsi="Times New Roman" w:cs="Times New Roman"/>
              <w:b w:val="0"/>
              <w:sz w:val="24"/>
              <w:szCs w:val="24"/>
            </w:rPr>
          </w:rPrChange>
        </w:rPr>
        <w:pPrChange w:id="2860" w:author="Karol M" w:date="2024-07-31T07:56:00Z">
          <w:pPr>
            <w:pStyle w:val="Nadpis2"/>
            <w:spacing w:before="120" w:after="200" w:line="240" w:lineRule="auto"/>
            <w:ind w:left="426" w:hanging="426"/>
            <w:jc w:val="both"/>
          </w:pPr>
        </w:pPrChange>
      </w:pPr>
      <w:bookmarkStart w:id="2861" w:name="_Toc65839968"/>
      <w:del w:id="2862" w:author="Karol M" w:date="2024-07-31T07:55:00Z">
        <w:r w:rsidRPr="004A6790" w:rsidDel="009A16FF">
          <w:rPr>
            <w:rFonts w:ascii="Times New Roman" w:hAnsi="Times New Roman" w:cs="Times New Roman"/>
            <w:sz w:val="24"/>
            <w:szCs w:val="24"/>
            <w:highlight w:val="magenta"/>
            <w:rPrChange w:id="2863" w:author="Karol M" w:date="2024-07-31T02:03:00Z">
              <w:rPr>
                <w:rFonts w:ascii="Times New Roman" w:hAnsi="Times New Roman" w:cs="Times New Roman"/>
                <w:sz w:val="24"/>
                <w:szCs w:val="24"/>
              </w:rPr>
            </w:rPrChange>
          </w:rPr>
          <w:delText xml:space="preserve">1.8.1.2 Zákazky s nízkou hodnotou nižšieho rozsahu </w:delText>
        </w:r>
        <w:bookmarkEnd w:id="2861"/>
      </w:del>
    </w:p>
    <w:p w14:paraId="136932B7" w14:textId="2F810BCF" w:rsidR="00397616" w:rsidRPr="00CA17FB" w:rsidDel="009A16FF" w:rsidRDefault="00397616">
      <w:pPr>
        <w:tabs>
          <w:tab w:val="left" w:pos="1014"/>
        </w:tabs>
        <w:spacing w:line="240" w:lineRule="auto"/>
        <w:contextualSpacing/>
        <w:jc w:val="both"/>
        <w:rPr>
          <w:del w:id="2864" w:author="Karol M" w:date="2024-07-31T07:55:00Z"/>
          <w:rFonts w:ascii="Times New Roman" w:hAnsi="Times New Roman" w:cs="Times New Roman"/>
          <w:highlight w:val="darkYellow"/>
          <w:rPrChange w:id="2865" w:author="Karol M" w:date="2024-07-31T00:02:00Z">
            <w:rPr>
              <w:del w:id="2866" w:author="Karol M" w:date="2024-07-31T07:55:00Z"/>
              <w:rFonts w:ascii="Times New Roman" w:hAnsi="Times New Roman" w:cs="Times New Roman"/>
            </w:rPr>
          </w:rPrChange>
        </w:rPr>
        <w:pPrChange w:id="2867" w:author="Karol M" w:date="2024-07-31T07:56:00Z">
          <w:pPr>
            <w:tabs>
              <w:tab w:val="left" w:pos="1014"/>
            </w:tabs>
            <w:spacing w:before="120" w:line="240" w:lineRule="auto"/>
            <w:contextualSpacing/>
            <w:jc w:val="both"/>
          </w:pPr>
        </w:pPrChange>
      </w:pPr>
      <w:del w:id="2868" w:author="Karol M" w:date="2024-07-31T07:55:00Z">
        <w:r w:rsidRPr="00CA17FB" w:rsidDel="009A16FF">
          <w:rPr>
            <w:rFonts w:ascii="Times New Roman" w:hAnsi="Times New Roman" w:cs="Times New Roman"/>
            <w:highlight w:val="darkYellow"/>
            <w:rPrChange w:id="2869" w:author="Karol M" w:date="2024-07-31T00:02:00Z">
              <w:rPr>
                <w:rFonts w:ascii="Times New Roman" w:hAnsi="Times New Roman" w:cs="Times New Roman"/>
              </w:rPr>
            </w:rPrChange>
          </w:rPr>
          <w:delText xml:space="preserve">V prípade </w:delText>
        </w:r>
        <w:r w:rsidRPr="00CA17FB" w:rsidDel="009A16FF">
          <w:rPr>
            <w:rFonts w:ascii="Times New Roman" w:hAnsi="Times New Roman" w:cs="Times New Roman"/>
            <w:b/>
            <w:highlight w:val="darkYellow"/>
            <w:rPrChange w:id="2870" w:author="Karol M" w:date="2024-07-31T00:02:00Z">
              <w:rPr>
                <w:rFonts w:ascii="Times New Roman" w:hAnsi="Times New Roman" w:cs="Times New Roman"/>
                <w:b/>
              </w:rPr>
            </w:rPrChange>
          </w:rPr>
          <w:delText>zákaziek s nízkou hodnotou nižšieho rozsahu</w:delText>
        </w:r>
        <w:r w:rsidRPr="00CA17FB" w:rsidDel="009A16FF">
          <w:rPr>
            <w:rFonts w:ascii="Times New Roman" w:hAnsi="Times New Roman" w:cs="Times New Roman"/>
            <w:highlight w:val="darkYellow"/>
            <w:rPrChange w:id="2871" w:author="Karol M" w:date="2024-07-31T00:02:00Z">
              <w:rPr>
                <w:rFonts w:ascii="Times New Roman" w:hAnsi="Times New Roman" w:cs="Times New Roman"/>
              </w:rPr>
            </w:rPrChange>
          </w:rPr>
          <w:delText xml:space="preserve"> vykoná </w:delText>
        </w:r>
        <w:r w:rsidR="00CA28BF" w:rsidRPr="00CA17FB" w:rsidDel="009A16FF">
          <w:rPr>
            <w:rFonts w:ascii="Times New Roman" w:hAnsi="Times New Roman" w:cs="Times New Roman"/>
            <w:highlight w:val="darkYellow"/>
            <w:rPrChange w:id="2872" w:author="Karol M" w:date="2024-07-31T00:02: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2873" w:author="Karol M" w:date="2024-07-31T00:02:00Z">
              <w:rPr>
                <w:rFonts w:ascii="Times New Roman" w:hAnsi="Times New Roman" w:cs="Times New Roman"/>
              </w:rPr>
            </w:rPrChange>
          </w:rPr>
          <w:delText xml:space="preserve">kontrolu VO </w:delText>
        </w:r>
        <w:r w:rsidR="00CA28BF" w:rsidRPr="00CA17FB" w:rsidDel="009A16FF">
          <w:rPr>
            <w:rFonts w:ascii="Times New Roman" w:hAnsi="Times New Roman" w:cs="Times New Roman"/>
            <w:highlight w:val="darkYellow"/>
            <w:rPrChange w:id="2874" w:author="Karol M" w:date="2024-07-31T00:02:00Z">
              <w:rPr>
                <w:rFonts w:ascii="Times New Roman" w:hAnsi="Times New Roman" w:cs="Times New Roman"/>
              </w:rPr>
            </w:rPrChange>
          </w:rPr>
          <w:delText>po uzavretí zmluvy s úspešným uchádzačom</w:delText>
        </w:r>
        <w:r w:rsidRPr="00CA17FB" w:rsidDel="009A16FF">
          <w:rPr>
            <w:rFonts w:ascii="Times New Roman" w:hAnsi="Times New Roman" w:cs="Times New Roman"/>
            <w:highlight w:val="darkYellow"/>
            <w:rPrChange w:id="2875" w:author="Karol M" w:date="2024-07-31T00:02:00Z">
              <w:rPr>
                <w:rFonts w:ascii="Times New Roman" w:hAnsi="Times New Roman" w:cs="Times New Roman"/>
              </w:rPr>
            </w:rPrChange>
          </w:rPr>
          <w:delText>.</w:delText>
        </w:r>
      </w:del>
    </w:p>
    <w:p w14:paraId="4219A217" w14:textId="04AEDB6B" w:rsidR="00397616" w:rsidRPr="00CA17FB" w:rsidDel="009A16FF" w:rsidRDefault="00397616">
      <w:pPr>
        <w:tabs>
          <w:tab w:val="left" w:pos="1014"/>
        </w:tabs>
        <w:spacing w:line="240" w:lineRule="auto"/>
        <w:contextualSpacing/>
        <w:jc w:val="both"/>
        <w:rPr>
          <w:del w:id="2876" w:author="Karol M" w:date="2024-07-31T07:55:00Z"/>
          <w:rFonts w:ascii="Times New Roman" w:hAnsi="Times New Roman" w:cs="Times New Roman"/>
          <w:highlight w:val="darkYellow"/>
          <w:rPrChange w:id="2877" w:author="Karol M" w:date="2024-07-31T00:02:00Z">
            <w:rPr>
              <w:del w:id="2878" w:author="Karol M" w:date="2024-07-31T07:55:00Z"/>
              <w:rFonts w:ascii="Times New Roman" w:hAnsi="Times New Roman" w:cs="Times New Roman"/>
            </w:rPr>
          </w:rPrChange>
        </w:rPr>
        <w:pPrChange w:id="2879" w:author="Karol M" w:date="2024-07-31T07:56:00Z">
          <w:pPr>
            <w:tabs>
              <w:tab w:val="left" w:pos="1014"/>
            </w:tabs>
            <w:spacing w:before="120" w:line="240" w:lineRule="auto"/>
            <w:contextualSpacing/>
            <w:jc w:val="both"/>
          </w:pPr>
        </w:pPrChange>
      </w:pPr>
    </w:p>
    <w:p w14:paraId="21654FE1" w14:textId="382DC76C" w:rsidR="005841AF" w:rsidRPr="00CA17FB" w:rsidDel="009A16FF" w:rsidRDefault="005841AF">
      <w:pPr>
        <w:tabs>
          <w:tab w:val="left" w:pos="1014"/>
        </w:tabs>
        <w:spacing w:line="240" w:lineRule="auto"/>
        <w:contextualSpacing/>
        <w:jc w:val="both"/>
        <w:rPr>
          <w:del w:id="2880" w:author="Karol M" w:date="2024-07-31T07:55:00Z"/>
          <w:rFonts w:ascii="Times New Roman" w:eastAsia="Times New Roman" w:hAnsi="Times New Roman"/>
          <w:highlight w:val="darkYellow"/>
          <w:lang w:eastAsia="sk-SK"/>
          <w:rPrChange w:id="2881" w:author="Karol M" w:date="2024-07-31T00:02:00Z">
            <w:rPr>
              <w:del w:id="2882" w:author="Karol M" w:date="2024-07-31T07:55:00Z"/>
              <w:rFonts w:ascii="Times New Roman" w:eastAsia="Times New Roman" w:hAnsi="Times New Roman"/>
              <w:lang w:eastAsia="sk-SK"/>
            </w:rPr>
          </w:rPrChange>
        </w:rPr>
        <w:pPrChange w:id="2883" w:author="Karol M" w:date="2024-07-31T07:56:00Z">
          <w:pPr>
            <w:tabs>
              <w:tab w:val="left" w:pos="1014"/>
            </w:tabs>
            <w:spacing w:before="120" w:line="240" w:lineRule="auto"/>
            <w:contextualSpacing/>
            <w:jc w:val="both"/>
          </w:pPr>
        </w:pPrChange>
      </w:pPr>
      <w:del w:id="2884" w:author="Karol M" w:date="2024-07-31T07:55:00Z">
        <w:r w:rsidRPr="00CA17FB" w:rsidDel="009A16FF">
          <w:rPr>
            <w:rFonts w:ascii="Times New Roman" w:eastAsia="Times New Roman" w:hAnsi="Times New Roman"/>
            <w:highlight w:val="darkYellow"/>
            <w:lang w:eastAsia="sk-SK"/>
            <w:rPrChange w:id="2885" w:author="Karol M" w:date="2024-07-31T00:02:00Z">
              <w:rPr>
                <w:rFonts w:ascii="Times New Roman" w:eastAsia="Times New Roman" w:hAnsi="Times New Roman"/>
                <w:lang w:eastAsia="sk-SK"/>
              </w:rPr>
            </w:rPrChange>
          </w:rPr>
          <w:delText>Prijímateľ určí predpokladanú hodnotu zákazky</w:delText>
        </w:r>
        <w:r w:rsidRPr="00CA17FB" w:rsidDel="009A16FF">
          <w:rPr>
            <w:rFonts w:ascii="Times New Roman" w:eastAsia="Times New Roman" w:hAnsi="Times New Roman"/>
            <w:b/>
            <w:highlight w:val="darkYellow"/>
            <w:lang w:eastAsia="sk-SK"/>
            <w:rPrChange w:id="2886" w:author="Karol M" w:date="2024-07-31T00:02:00Z">
              <w:rPr>
                <w:rFonts w:ascii="Times New Roman" w:eastAsia="Times New Roman" w:hAnsi="Times New Roman"/>
                <w:b/>
                <w:lang w:eastAsia="sk-SK"/>
              </w:rPr>
            </w:rPrChange>
          </w:rPr>
          <w:delText xml:space="preserve"> </w:delText>
        </w:r>
        <w:r w:rsidRPr="00CA17FB" w:rsidDel="009A16FF">
          <w:rPr>
            <w:rFonts w:ascii="Times New Roman" w:eastAsia="Times New Roman" w:hAnsi="Times New Roman"/>
            <w:highlight w:val="darkYellow"/>
            <w:lang w:eastAsia="sk-SK"/>
            <w:rPrChange w:id="2887" w:author="Karol M" w:date="2024-07-31T00:02:00Z">
              <w:rPr>
                <w:rFonts w:ascii="Times New Roman" w:eastAsia="Times New Roman" w:hAnsi="Times New Roman"/>
                <w:lang w:eastAsia="sk-SK"/>
              </w:rPr>
            </w:rPrChange>
          </w:rPr>
          <w:delText xml:space="preserve">v súlade s § 6 ZVO a kapitolou </w:delText>
        </w:r>
        <w:r w:rsidRPr="00CA17FB" w:rsidDel="009A16FF">
          <w:rPr>
            <w:highlight w:val="darkYellow"/>
            <w:rPrChange w:id="2888" w:author="Karol M" w:date="2024-07-31T00:02:00Z">
              <w:rPr/>
            </w:rPrChange>
          </w:rPr>
          <w:fldChar w:fldCharType="begin"/>
        </w:r>
        <w:r w:rsidRPr="00CA17FB" w:rsidDel="009A16FF">
          <w:rPr>
            <w:highlight w:val="darkYellow"/>
            <w:rPrChange w:id="2889" w:author="Karol M" w:date="2024-07-31T00:02:00Z">
              <w:rPr/>
            </w:rPrChange>
          </w:rPr>
          <w:delInstrText>HYPERLINK \l "_Určenie_PHZ"</w:delInstrText>
        </w:r>
        <w:r w:rsidRPr="00CA17FB" w:rsidDel="009A16FF">
          <w:rPr>
            <w:highlight w:val="darkYellow"/>
            <w:rPrChange w:id="2890" w:author="Karol M" w:date="2024-07-31T00:02:00Z">
              <w:rPr>
                <w:rStyle w:val="Hypertextovprepojenie"/>
                <w:rFonts w:ascii="Times New Roman" w:eastAsia="Times New Roman" w:hAnsi="Times New Roman"/>
                <w:lang w:eastAsia="sk-SK"/>
              </w:rPr>
            </w:rPrChange>
          </w:rPr>
          <w:fldChar w:fldCharType="separate"/>
        </w:r>
        <w:r w:rsidRPr="00CA17FB" w:rsidDel="009A16FF">
          <w:rPr>
            <w:rStyle w:val="Hypertextovprepojenie"/>
            <w:rFonts w:ascii="Times New Roman" w:eastAsia="Times New Roman" w:hAnsi="Times New Roman"/>
            <w:highlight w:val="darkYellow"/>
            <w:lang w:eastAsia="sk-SK"/>
            <w:rPrChange w:id="2891" w:author="Karol M" w:date="2024-07-31T00:02:00Z">
              <w:rPr>
                <w:rStyle w:val="Hypertextovprepojenie"/>
                <w:rFonts w:ascii="Times New Roman" w:eastAsia="Times New Roman" w:hAnsi="Times New Roman"/>
                <w:lang w:eastAsia="sk-SK"/>
              </w:rPr>
            </w:rPrChange>
          </w:rPr>
          <w:delText>1.2</w:delText>
        </w:r>
        <w:r w:rsidRPr="00CA17FB" w:rsidDel="009A16FF">
          <w:rPr>
            <w:rStyle w:val="Hypertextovprepojenie"/>
            <w:rFonts w:ascii="Times New Roman" w:eastAsia="Times New Roman" w:hAnsi="Times New Roman"/>
            <w:highlight w:val="darkYellow"/>
            <w:lang w:eastAsia="sk-SK"/>
            <w:rPrChange w:id="2892" w:author="Karol M" w:date="2024-07-31T00:02:00Z">
              <w:rPr>
                <w:rStyle w:val="Hypertextovprepojenie"/>
                <w:rFonts w:ascii="Times New Roman" w:eastAsia="Times New Roman" w:hAnsi="Times New Roman"/>
                <w:lang w:eastAsia="sk-SK"/>
              </w:rPr>
            </w:rPrChange>
          </w:rPr>
          <w:fldChar w:fldCharType="end"/>
        </w:r>
        <w:r w:rsidRPr="00CA17FB" w:rsidDel="009A16FF">
          <w:rPr>
            <w:rFonts w:ascii="Times New Roman" w:eastAsia="Times New Roman" w:hAnsi="Times New Roman"/>
            <w:highlight w:val="darkYellow"/>
            <w:lang w:eastAsia="sk-SK"/>
            <w:rPrChange w:id="2893" w:author="Karol M" w:date="2024-07-31T00:02:00Z">
              <w:rPr>
                <w:rFonts w:ascii="Times New Roman" w:eastAsia="Times New Roman" w:hAnsi="Times New Roman"/>
                <w:lang w:eastAsia="sk-SK"/>
              </w:rPr>
            </w:rPrChange>
          </w:rPr>
          <w:delText xml:space="preserve"> tohto Usmernenia a s ohľadom na jej určenie zvolí správny postup.</w:delText>
        </w:r>
      </w:del>
    </w:p>
    <w:p w14:paraId="128385F2" w14:textId="4F4845FC" w:rsidR="002A6E41" w:rsidRPr="00CA17FB" w:rsidDel="009A16FF" w:rsidRDefault="002A6E41">
      <w:pPr>
        <w:tabs>
          <w:tab w:val="left" w:pos="1014"/>
        </w:tabs>
        <w:spacing w:line="240" w:lineRule="auto"/>
        <w:contextualSpacing/>
        <w:jc w:val="both"/>
        <w:rPr>
          <w:del w:id="2894" w:author="Karol M" w:date="2024-07-31T07:55:00Z"/>
          <w:rFonts w:ascii="Times New Roman" w:eastAsia="Times New Roman" w:hAnsi="Times New Roman"/>
          <w:highlight w:val="darkYellow"/>
          <w:lang w:eastAsia="sk-SK"/>
          <w:rPrChange w:id="2895" w:author="Karol M" w:date="2024-07-31T00:02:00Z">
            <w:rPr>
              <w:del w:id="2896" w:author="Karol M" w:date="2024-07-31T07:55:00Z"/>
              <w:rFonts w:ascii="Times New Roman" w:eastAsia="Times New Roman" w:hAnsi="Times New Roman"/>
              <w:lang w:eastAsia="sk-SK"/>
            </w:rPr>
          </w:rPrChange>
        </w:rPr>
        <w:pPrChange w:id="2897" w:author="Karol M" w:date="2024-07-31T07:56:00Z">
          <w:pPr>
            <w:tabs>
              <w:tab w:val="left" w:pos="1014"/>
            </w:tabs>
            <w:spacing w:before="120" w:line="240" w:lineRule="auto"/>
            <w:contextualSpacing/>
            <w:jc w:val="both"/>
          </w:pPr>
        </w:pPrChange>
      </w:pPr>
    </w:p>
    <w:p w14:paraId="5AB64AB6" w14:textId="1927D35A" w:rsidR="002A6E41" w:rsidRPr="00CA17FB" w:rsidDel="009A16FF" w:rsidRDefault="002A6E41">
      <w:pPr>
        <w:tabs>
          <w:tab w:val="left" w:pos="1014"/>
        </w:tabs>
        <w:spacing w:line="240" w:lineRule="auto"/>
        <w:contextualSpacing/>
        <w:jc w:val="both"/>
        <w:rPr>
          <w:del w:id="2898" w:author="Karol M" w:date="2024-07-31T07:55:00Z"/>
          <w:rFonts w:ascii="Times New Roman" w:eastAsia="Times New Roman" w:hAnsi="Times New Roman"/>
          <w:b/>
          <w:highlight w:val="darkYellow"/>
          <w:lang w:eastAsia="sk-SK"/>
          <w:rPrChange w:id="2899" w:author="Karol M" w:date="2024-07-31T00:02:00Z">
            <w:rPr>
              <w:del w:id="2900" w:author="Karol M" w:date="2024-07-31T07:55:00Z"/>
              <w:rFonts w:ascii="Times New Roman" w:eastAsia="Times New Roman" w:hAnsi="Times New Roman"/>
              <w:b/>
              <w:lang w:eastAsia="sk-SK"/>
            </w:rPr>
          </w:rPrChange>
        </w:rPr>
        <w:pPrChange w:id="2901" w:author="Karol M" w:date="2024-07-31T07:56:00Z">
          <w:pPr>
            <w:tabs>
              <w:tab w:val="left" w:pos="1014"/>
            </w:tabs>
            <w:spacing w:before="120" w:line="240" w:lineRule="auto"/>
            <w:contextualSpacing/>
            <w:jc w:val="both"/>
          </w:pPr>
        </w:pPrChange>
      </w:pPr>
      <w:del w:id="2902" w:author="Karol M" w:date="2024-07-31T07:55:00Z">
        <w:r w:rsidRPr="00CA17FB" w:rsidDel="009A16FF">
          <w:rPr>
            <w:rFonts w:ascii="Times New Roman" w:eastAsia="Times New Roman" w:hAnsi="Times New Roman"/>
            <w:b/>
            <w:highlight w:val="darkYellow"/>
            <w:lang w:eastAsia="sk-SK"/>
            <w:rPrChange w:id="2903" w:author="Karol M" w:date="2024-07-31T00:02:00Z">
              <w:rPr>
                <w:rFonts w:ascii="Times New Roman" w:eastAsia="Times New Roman" w:hAnsi="Times New Roman"/>
                <w:b/>
                <w:lang w:eastAsia="sk-SK"/>
              </w:rPr>
            </w:rPrChange>
          </w:rPr>
          <w:delText>Organizačné zložky MV SR sú povinné postupovať nad rámec týchto pravidiel v zmysle prísnejších postupov uvedených v Metodickom usmernení k aplikácii postupu zadávania zákazky s nízkou hodnotou a zákazky malého rozsahu vydaného odborom verejného obstarávania MV SR v platnom znení.</w:delText>
        </w:r>
      </w:del>
    </w:p>
    <w:p w14:paraId="2A488AE3" w14:textId="27E3D1DA" w:rsidR="005841AF" w:rsidRPr="00CA17FB" w:rsidDel="009A16FF" w:rsidRDefault="005841AF">
      <w:pPr>
        <w:tabs>
          <w:tab w:val="left" w:pos="1014"/>
        </w:tabs>
        <w:spacing w:line="240" w:lineRule="auto"/>
        <w:contextualSpacing/>
        <w:jc w:val="both"/>
        <w:rPr>
          <w:del w:id="2904" w:author="Karol M" w:date="2024-07-31T07:55:00Z"/>
          <w:rFonts w:ascii="Times New Roman" w:hAnsi="Times New Roman" w:cs="Times New Roman"/>
          <w:b/>
          <w:highlight w:val="darkYellow"/>
          <w:rPrChange w:id="2905" w:author="Karol M" w:date="2024-07-31T00:02:00Z">
            <w:rPr>
              <w:del w:id="2906" w:author="Karol M" w:date="2024-07-31T07:55:00Z"/>
              <w:rFonts w:ascii="Times New Roman" w:hAnsi="Times New Roman" w:cs="Times New Roman"/>
              <w:b/>
            </w:rPr>
          </w:rPrChange>
        </w:rPr>
        <w:pPrChange w:id="2907" w:author="Karol M" w:date="2024-07-31T07:56:00Z">
          <w:pPr>
            <w:tabs>
              <w:tab w:val="left" w:pos="1014"/>
            </w:tabs>
            <w:spacing w:before="120" w:line="240" w:lineRule="auto"/>
            <w:contextualSpacing/>
            <w:jc w:val="both"/>
          </w:pPr>
        </w:pPrChange>
      </w:pPr>
    </w:p>
    <w:p w14:paraId="751BB40A" w14:textId="469BA330" w:rsidR="005841AF" w:rsidRPr="00CA17FB" w:rsidDel="009A16FF" w:rsidRDefault="00397616">
      <w:pPr>
        <w:tabs>
          <w:tab w:val="left" w:pos="1014"/>
        </w:tabs>
        <w:spacing w:line="240" w:lineRule="auto"/>
        <w:contextualSpacing/>
        <w:jc w:val="both"/>
        <w:rPr>
          <w:del w:id="2908" w:author="Karol M" w:date="2024-07-31T07:55:00Z"/>
          <w:rFonts w:ascii="Times New Roman" w:hAnsi="Times New Roman" w:cs="Times New Roman"/>
          <w:b/>
          <w:highlight w:val="darkYellow"/>
          <w:rPrChange w:id="2909" w:author="Karol M" w:date="2024-07-31T00:02:00Z">
            <w:rPr>
              <w:del w:id="2910" w:author="Karol M" w:date="2024-07-31T07:55:00Z"/>
              <w:rFonts w:ascii="Times New Roman" w:hAnsi="Times New Roman" w:cs="Times New Roman"/>
              <w:b/>
            </w:rPr>
          </w:rPrChange>
        </w:rPr>
        <w:pPrChange w:id="2911" w:author="Karol M" w:date="2024-07-31T07:56:00Z">
          <w:pPr>
            <w:tabs>
              <w:tab w:val="left" w:pos="1014"/>
            </w:tabs>
            <w:spacing w:before="120" w:line="240" w:lineRule="auto"/>
            <w:contextualSpacing/>
            <w:jc w:val="both"/>
          </w:pPr>
        </w:pPrChange>
      </w:pPr>
      <w:del w:id="2912" w:author="Karol M" w:date="2024-07-31T07:55:00Z">
        <w:r w:rsidRPr="00CA17FB" w:rsidDel="009A16FF">
          <w:rPr>
            <w:rFonts w:ascii="Times New Roman" w:hAnsi="Times New Roman" w:cs="Times New Roman"/>
            <w:b/>
            <w:highlight w:val="darkYellow"/>
            <w:rPrChange w:id="2913" w:author="Karol M" w:date="2024-07-31T00:02:00Z">
              <w:rPr>
                <w:rFonts w:ascii="Times New Roman" w:hAnsi="Times New Roman" w:cs="Times New Roman"/>
                <w:b/>
              </w:rPr>
            </w:rPrChange>
          </w:rPr>
          <w:delText xml:space="preserve">V prípade zákaziek s nízkou hodnotou nižšieho rozsahu je možné </w:delText>
        </w:r>
        <w:r w:rsidR="005841AF" w:rsidRPr="00CA17FB" w:rsidDel="009A16FF">
          <w:rPr>
            <w:rFonts w:ascii="Times New Roman" w:eastAsia="Times New Roman" w:hAnsi="Times New Roman"/>
            <w:highlight w:val="darkYellow"/>
            <w:lang w:eastAsia="sk-SK"/>
            <w:rPrChange w:id="2914" w:author="Karol M" w:date="2024-07-31T00:02:00Z">
              <w:rPr>
                <w:rFonts w:ascii="Times New Roman" w:eastAsia="Times New Roman" w:hAnsi="Times New Roman"/>
                <w:lang w:eastAsia="sk-SK"/>
              </w:rPr>
            </w:rPrChange>
          </w:rPr>
          <w:delText>určiť úspešného uchádzača a predpokladanú hodnotu zákazky aj jedným úkonom</w:delText>
        </w:r>
        <w:r w:rsidR="00BE2EE9" w:rsidRPr="00CA17FB" w:rsidDel="009A16FF">
          <w:rPr>
            <w:rFonts w:ascii="Times New Roman" w:eastAsia="Times New Roman" w:hAnsi="Times New Roman"/>
            <w:highlight w:val="darkYellow"/>
            <w:lang w:eastAsia="sk-SK"/>
            <w:rPrChange w:id="2915" w:author="Karol M" w:date="2024-07-31T00:02:00Z">
              <w:rPr>
                <w:rFonts w:ascii="Times New Roman" w:eastAsia="Times New Roman" w:hAnsi="Times New Roman"/>
                <w:lang w:eastAsia="sk-SK"/>
              </w:rPr>
            </w:rPrChange>
          </w:rPr>
          <w:delText xml:space="preserve"> (tzv. „jednokrokový postup“)</w:delText>
        </w:r>
        <w:r w:rsidR="005841AF" w:rsidRPr="00CA17FB" w:rsidDel="009A16FF">
          <w:rPr>
            <w:rFonts w:ascii="Times New Roman" w:eastAsia="Times New Roman" w:hAnsi="Times New Roman"/>
            <w:highlight w:val="darkYellow"/>
            <w:lang w:eastAsia="sk-SK"/>
            <w:rPrChange w:id="2916" w:author="Karol M" w:date="2024-07-31T00:02:00Z">
              <w:rPr>
                <w:rFonts w:ascii="Times New Roman" w:eastAsia="Times New Roman" w:hAnsi="Times New Roman"/>
                <w:lang w:eastAsia="sk-SK"/>
              </w:rPr>
            </w:rPrChange>
          </w:rPr>
          <w:delText xml:space="preserve">. Prijímateľ je však v každom prípade povinný dodržať procesné pravidlá upravené v tejto kapitole. </w:delText>
        </w:r>
      </w:del>
      <w:del w:id="2917" w:author="Karol M" w:date="2024-07-02T09:12:00Z">
        <w:r w:rsidR="005841AF" w:rsidRPr="00CA17FB" w:rsidDel="004968F9">
          <w:rPr>
            <w:rFonts w:ascii="Times New Roman" w:eastAsia="Times New Roman" w:hAnsi="Times New Roman"/>
            <w:highlight w:val="darkYellow"/>
            <w:lang w:eastAsia="sk-SK"/>
            <w:rPrChange w:id="2918" w:author="Karol M" w:date="2024-07-31T00:02:00Z">
              <w:rPr>
                <w:rFonts w:ascii="Times New Roman" w:eastAsia="Times New Roman" w:hAnsi="Times New Roman"/>
                <w:lang w:eastAsia="sk-SK"/>
              </w:rPr>
            </w:rPrChange>
          </w:rPr>
          <w:delText xml:space="preserve">Prijímateľ vo výzve na predkladanie ponúk adresovanej záujemcom prostredníctvom na to určenou funkcionalitou elektronickej platformy v tomto prípade neuvádza, že ide výlučne o určenie predpokladanej hodnoty zákazky. </w:delText>
        </w:r>
      </w:del>
      <w:del w:id="2919" w:author="Karol M" w:date="2024-07-31T07:55:00Z">
        <w:r w:rsidR="005841AF" w:rsidRPr="00CA17FB" w:rsidDel="009A16FF">
          <w:rPr>
            <w:rFonts w:ascii="Times New Roman" w:eastAsia="Times New Roman" w:hAnsi="Times New Roman"/>
            <w:highlight w:val="darkYellow"/>
            <w:lang w:eastAsia="sk-SK"/>
            <w:rPrChange w:id="2920" w:author="Karol M" w:date="2024-07-31T00:02:00Z">
              <w:rPr>
                <w:rFonts w:ascii="Times New Roman" w:eastAsia="Times New Roman" w:hAnsi="Times New Roman"/>
                <w:lang w:eastAsia="sk-SK"/>
              </w:rPr>
            </w:rPrChange>
          </w:rPr>
          <w:delText>Ak bola predložená iba jedna ponuka, predpokladaná hodnota zákazky je v tomto prípade zároveň cenou, ktorú uviedol úspešný uchádzač</w:delText>
        </w:r>
        <w:r w:rsidR="00BE2EE9" w:rsidRPr="00CA17FB" w:rsidDel="009A16FF">
          <w:rPr>
            <w:rFonts w:ascii="Times New Roman" w:eastAsia="Times New Roman" w:hAnsi="Times New Roman"/>
            <w:highlight w:val="darkYellow"/>
            <w:lang w:eastAsia="sk-SK"/>
            <w:rPrChange w:id="2921" w:author="Karol M" w:date="2024-07-31T00:02:00Z">
              <w:rPr>
                <w:rFonts w:ascii="Times New Roman" w:eastAsia="Times New Roman" w:hAnsi="Times New Roman"/>
                <w:lang w:eastAsia="sk-SK"/>
              </w:rPr>
            </w:rPrChange>
          </w:rPr>
          <w:delText>.</w:delText>
        </w:r>
      </w:del>
    </w:p>
    <w:p w14:paraId="455A63AB" w14:textId="5BD040DA" w:rsidR="005841AF" w:rsidRPr="00CA17FB" w:rsidDel="009A16FF" w:rsidRDefault="005841AF">
      <w:pPr>
        <w:tabs>
          <w:tab w:val="left" w:pos="1014"/>
        </w:tabs>
        <w:spacing w:line="240" w:lineRule="auto"/>
        <w:contextualSpacing/>
        <w:jc w:val="both"/>
        <w:rPr>
          <w:del w:id="2922" w:author="Karol M" w:date="2024-07-31T07:55:00Z"/>
          <w:rFonts w:ascii="Times New Roman" w:hAnsi="Times New Roman" w:cs="Times New Roman"/>
          <w:b/>
          <w:highlight w:val="darkYellow"/>
          <w:rPrChange w:id="2923" w:author="Karol M" w:date="2024-07-31T00:02:00Z">
            <w:rPr>
              <w:del w:id="2924" w:author="Karol M" w:date="2024-07-31T07:55:00Z"/>
              <w:rFonts w:ascii="Times New Roman" w:hAnsi="Times New Roman" w:cs="Times New Roman"/>
              <w:b/>
            </w:rPr>
          </w:rPrChange>
        </w:rPr>
        <w:pPrChange w:id="2925" w:author="Karol M" w:date="2024-07-31T07:56:00Z">
          <w:pPr>
            <w:tabs>
              <w:tab w:val="left" w:pos="1014"/>
            </w:tabs>
            <w:spacing w:before="120" w:line="240" w:lineRule="auto"/>
            <w:contextualSpacing/>
            <w:jc w:val="both"/>
          </w:pPr>
        </w:pPrChange>
      </w:pPr>
    </w:p>
    <w:p w14:paraId="6C6C2405" w14:textId="6329C8BA" w:rsidR="00397616" w:rsidRPr="00CA17FB" w:rsidDel="009A16FF" w:rsidRDefault="00397616">
      <w:pPr>
        <w:tabs>
          <w:tab w:val="left" w:pos="1014"/>
        </w:tabs>
        <w:spacing w:line="240" w:lineRule="auto"/>
        <w:contextualSpacing/>
        <w:jc w:val="both"/>
        <w:rPr>
          <w:del w:id="2926" w:author="Karol M" w:date="2024-07-31T07:55:00Z"/>
          <w:rFonts w:ascii="Times New Roman" w:hAnsi="Times New Roman" w:cs="Times New Roman"/>
          <w:highlight w:val="darkYellow"/>
          <w:rPrChange w:id="2927" w:author="Karol M" w:date="2024-07-31T00:02:00Z">
            <w:rPr>
              <w:del w:id="2928" w:author="Karol M" w:date="2024-07-31T07:55:00Z"/>
              <w:rFonts w:ascii="Times New Roman" w:hAnsi="Times New Roman" w:cs="Times New Roman"/>
            </w:rPr>
          </w:rPrChange>
        </w:rPr>
        <w:pPrChange w:id="2929" w:author="Karol M" w:date="2024-07-31T07:56:00Z">
          <w:pPr>
            <w:tabs>
              <w:tab w:val="left" w:pos="1014"/>
            </w:tabs>
            <w:spacing w:before="120" w:line="240" w:lineRule="auto"/>
            <w:contextualSpacing/>
            <w:jc w:val="both"/>
          </w:pPr>
        </w:pPrChange>
      </w:pPr>
      <w:del w:id="2930" w:author="Karol M" w:date="2024-07-31T07:55:00Z">
        <w:r w:rsidRPr="00CA17FB" w:rsidDel="009A16FF">
          <w:rPr>
            <w:rFonts w:ascii="Times New Roman" w:hAnsi="Times New Roman" w:cs="Times New Roman"/>
            <w:highlight w:val="darkYellow"/>
            <w:rPrChange w:id="2931" w:author="Karol M" w:date="2024-07-31T00:02:00Z">
              <w:rPr>
                <w:rFonts w:ascii="Times New Roman" w:hAnsi="Times New Roman" w:cs="Times New Roman"/>
              </w:rPr>
            </w:rPrChange>
          </w:rPr>
          <w:delText xml:space="preserve">PHZ a úspešný uchádzač musí byť určený oslovením minimálne troch potenciálnych záujemcov pričom oslovovaní dodávatelia musia byť subjekty, ktoré sú oprávnené dodávať službu, tovar alebo stavebnú prácu v rozsahu predmetu zákazky. V prípade voľby tohto postupu jedným prieskumom trhu musí prijímateľ disponovať minimálne dvomi ponukami, nakoľko okrem úspešného uchádzača určuje zároveň PHZ. Z uvedeného dôvodu sa prijímateľovi odporúča osloviť aj viac ako troch potenciálnych dodávateľov. Prijímateľ vo výzve na predkladanie ponúk adresovanej záujemcom prostredníctvom na to určenou funkcionalitou elektronickej platformy v tomto prípade neuvádza, že ide výlučne o určenie PHZ. Ak prijímateľovi neboli predložené dve cenové ponuky, je možné pre účely určenia PHZ použiť aj cenové ponuky identifikované cez webové rozhranie. Ak bola predložená iba jedna cenová ponuka, prijímateľ môže dohľadať minimálne jednu ďalšiu ponuku na webe a spolu s ponukou predloženou na základe výzvy na predkladanie ponúk určiť z cenových údajov PHZ. Zmluvu s dodávateľom, ktorý ako jediný v stanovenej lehote predložil ponuku, je možné uzavrieť v prípade, ak je </w:delText>
        </w:r>
        <w:r w:rsidRPr="00CA17FB" w:rsidDel="009A16FF">
          <w:rPr>
            <w:rFonts w:ascii="Times New Roman" w:hAnsi="Times New Roman" w:cs="Times New Roman"/>
            <w:b/>
            <w:highlight w:val="darkYellow"/>
            <w:rPrChange w:id="2932" w:author="Karol M" w:date="2024-07-31T00:02:00Z">
              <w:rPr>
                <w:rFonts w:ascii="Times New Roman" w:hAnsi="Times New Roman" w:cs="Times New Roman"/>
                <w:b/>
              </w:rPr>
            </w:rPrChange>
          </w:rPr>
          <w:delText>jeho cenová ponuka nižšia, ako bola cena zákazky identifikovaná na webe alebo pomocou CRZ</w:delText>
        </w:r>
        <w:r w:rsidRPr="00CA17FB" w:rsidDel="009A16FF">
          <w:rPr>
            <w:rFonts w:ascii="Times New Roman" w:hAnsi="Times New Roman" w:cs="Times New Roman"/>
            <w:highlight w:val="darkYellow"/>
            <w:rPrChange w:id="2933" w:author="Karol M" w:date="2024-07-31T00:02:00Z">
              <w:rPr>
                <w:rFonts w:ascii="Times New Roman" w:hAnsi="Times New Roman" w:cs="Times New Roman"/>
              </w:rPr>
            </w:rPrChange>
          </w:rPr>
          <w:delText>, pričom cena bola jediným kritériom na vyhodnotenie ponúk a predmet zákazky, identifikovaný na webe alebo pomocou CRZ, je preukázateľne porovnateľný s predmetom zákazky podľa výzvy na predkladanie ponúk.</w:delText>
        </w:r>
      </w:del>
    </w:p>
    <w:p w14:paraId="0BAEC197" w14:textId="5506647B" w:rsidR="00397616" w:rsidRPr="00CA17FB" w:rsidDel="009A16FF" w:rsidRDefault="00397616">
      <w:pPr>
        <w:tabs>
          <w:tab w:val="left" w:pos="1014"/>
        </w:tabs>
        <w:spacing w:line="240" w:lineRule="auto"/>
        <w:contextualSpacing/>
        <w:jc w:val="both"/>
        <w:rPr>
          <w:del w:id="2934" w:author="Karol M" w:date="2024-07-31T07:55:00Z"/>
          <w:rFonts w:ascii="Times New Roman" w:hAnsi="Times New Roman" w:cs="Times New Roman"/>
          <w:highlight w:val="darkYellow"/>
          <w:rPrChange w:id="2935" w:author="Karol M" w:date="2024-07-31T00:02:00Z">
            <w:rPr>
              <w:del w:id="2936" w:author="Karol M" w:date="2024-07-31T07:55:00Z"/>
              <w:rFonts w:ascii="Times New Roman" w:hAnsi="Times New Roman" w:cs="Times New Roman"/>
            </w:rPr>
          </w:rPrChange>
        </w:rPr>
        <w:pPrChange w:id="2937" w:author="Karol M" w:date="2024-07-31T07:56:00Z">
          <w:pPr>
            <w:tabs>
              <w:tab w:val="left" w:pos="1014"/>
            </w:tabs>
            <w:spacing w:before="120" w:line="240" w:lineRule="auto"/>
            <w:contextualSpacing/>
            <w:jc w:val="both"/>
          </w:pPr>
        </w:pPrChange>
      </w:pPr>
    </w:p>
    <w:p w14:paraId="47028E14" w14:textId="1718CA29" w:rsidR="00397616" w:rsidRPr="00CA17FB" w:rsidDel="009A16FF" w:rsidRDefault="00397616">
      <w:pPr>
        <w:autoSpaceDE w:val="0"/>
        <w:autoSpaceDN w:val="0"/>
        <w:adjustRightInd w:val="0"/>
        <w:spacing w:line="240" w:lineRule="auto"/>
        <w:jc w:val="both"/>
        <w:rPr>
          <w:del w:id="2938" w:author="Karol M" w:date="2024-07-31T07:55:00Z"/>
          <w:rFonts w:ascii="Times New Roman" w:eastAsia="Times New Roman" w:hAnsi="Times New Roman" w:cs="Times New Roman"/>
          <w:highlight w:val="darkYellow"/>
          <w:lang w:eastAsia="sk-SK"/>
          <w:rPrChange w:id="2939" w:author="Karol M" w:date="2024-07-31T00:02:00Z">
            <w:rPr>
              <w:del w:id="2940" w:author="Karol M" w:date="2024-07-31T07:55:00Z"/>
              <w:rFonts w:ascii="Times New Roman" w:eastAsia="Times New Roman" w:hAnsi="Times New Roman" w:cs="Times New Roman"/>
              <w:lang w:eastAsia="sk-SK"/>
            </w:rPr>
          </w:rPrChange>
        </w:rPr>
        <w:pPrChange w:id="2941" w:author="Karol M" w:date="2024-07-31T07:56:00Z">
          <w:pPr>
            <w:autoSpaceDE w:val="0"/>
            <w:autoSpaceDN w:val="0"/>
            <w:adjustRightInd w:val="0"/>
            <w:spacing w:before="120" w:line="240" w:lineRule="auto"/>
            <w:jc w:val="both"/>
          </w:pPr>
        </w:pPrChange>
      </w:pPr>
      <w:del w:id="2942" w:author="Karol M" w:date="2024-07-31T07:55:00Z">
        <w:r w:rsidRPr="00CA17FB" w:rsidDel="009A16FF">
          <w:rPr>
            <w:rFonts w:ascii="Times New Roman" w:eastAsia="Times New Roman" w:hAnsi="Times New Roman" w:cs="Times New Roman"/>
            <w:highlight w:val="darkYellow"/>
            <w:lang w:eastAsia="sk-SK"/>
            <w:rPrChange w:id="2943" w:author="Karol M" w:date="2024-07-31T00:02:00Z">
              <w:rPr>
                <w:rFonts w:ascii="Times New Roman" w:eastAsia="Times New Roman" w:hAnsi="Times New Roman" w:cs="Times New Roman"/>
                <w:lang w:eastAsia="sk-SK"/>
              </w:rPr>
            </w:rPrChange>
          </w:rPr>
          <w:delText>Prijímateľ vypracuje Výzvu na predkladanie ponúk</w:delText>
        </w:r>
        <w:r w:rsidR="00153AC9" w:rsidRPr="00CA17FB" w:rsidDel="009A16FF">
          <w:rPr>
            <w:rFonts w:ascii="Times New Roman" w:eastAsia="Times New Roman" w:hAnsi="Times New Roman" w:cs="Times New Roman"/>
            <w:highlight w:val="darkYellow"/>
            <w:lang w:eastAsia="sk-SK"/>
            <w:rPrChange w:id="2944" w:author="Karol M" w:date="2024-07-31T00:02:00Z">
              <w:rPr>
                <w:rFonts w:ascii="Times New Roman" w:eastAsia="Times New Roman" w:hAnsi="Times New Roman" w:cs="Times New Roman"/>
                <w:lang w:eastAsia="sk-SK"/>
              </w:rPr>
            </w:rPrChange>
          </w:rPr>
          <w:delText xml:space="preserve"> v rámci na to určenej funkcionality </w:delText>
        </w:r>
        <w:r w:rsidR="00153AC9" w:rsidRPr="00CA17FB" w:rsidDel="009A16FF">
          <w:rPr>
            <w:rFonts w:ascii="Times New Roman" w:eastAsia="Times New Roman" w:hAnsi="Times New Roman" w:cs="Times New Roman"/>
            <w:b/>
            <w:highlight w:val="darkYellow"/>
            <w:lang w:eastAsia="sk-SK"/>
            <w:rPrChange w:id="2945" w:author="Karol M" w:date="2024-07-31T00:02:00Z">
              <w:rPr>
                <w:rFonts w:ascii="Times New Roman" w:eastAsia="Times New Roman" w:hAnsi="Times New Roman" w:cs="Times New Roman"/>
                <w:b/>
                <w:lang w:eastAsia="sk-SK"/>
              </w:rPr>
            </w:rPrChange>
          </w:rPr>
          <w:delText>elektronickej platformy</w:delText>
        </w:r>
        <w:r w:rsidRPr="00CA17FB" w:rsidDel="009A16FF">
          <w:rPr>
            <w:rFonts w:ascii="Times New Roman" w:eastAsia="Times New Roman" w:hAnsi="Times New Roman" w:cs="Times New Roman"/>
            <w:highlight w:val="darkYellow"/>
            <w:lang w:eastAsia="sk-SK"/>
            <w:rPrChange w:id="2946" w:author="Karol M" w:date="2024-07-31T00:02:00Z">
              <w:rPr>
                <w:rFonts w:ascii="Times New Roman" w:eastAsia="Times New Roman" w:hAnsi="Times New Roman" w:cs="Times New Roman"/>
                <w:lang w:eastAsia="sk-SK"/>
              </w:rPr>
            </w:rPrChange>
          </w:rPr>
          <w:delText>, v rámci ktorej uvedie najmä:</w:delText>
        </w:r>
      </w:del>
    </w:p>
    <w:p w14:paraId="48117A6B" w14:textId="63C9F29A" w:rsidR="00397616" w:rsidRPr="00CA17FB" w:rsidDel="009A16FF" w:rsidRDefault="00397616">
      <w:pPr>
        <w:pStyle w:val="Odsekzoznamu"/>
        <w:numPr>
          <w:ilvl w:val="0"/>
          <w:numId w:val="41"/>
        </w:numPr>
        <w:autoSpaceDE w:val="0"/>
        <w:autoSpaceDN w:val="0"/>
        <w:adjustRightInd w:val="0"/>
        <w:spacing w:line="240" w:lineRule="auto"/>
        <w:jc w:val="both"/>
        <w:rPr>
          <w:del w:id="2947" w:author="Karol M" w:date="2024-07-31T07:55:00Z"/>
          <w:sz w:val="22"/>
          <w:highlight w:val="darkYellow"/>
          <w:rPrChange w:id="2948" w:author="Karol M" w:date="2024-07-31T00:02:00Z">
            <w:rPr>
              <w:del w:id="2949" w:author="Karol M" w:date="2024-07-31T07:55:00Z"/>
              <w:sz w:val="22"/>
            </w:rPr>
          </w:rPrChange>
        </w:rPr>
        <w:pPrChange w:id="2950" w:author="Karol M" w:date="2024-07-31T07:56:00Z">
          <w:pPr>
            <w:pStyle w:val="Odsekzoznamu"/>
            <w:numPr>
              <w:numId w:val="41"/>
            </w:numPr>
            <w:autoSpaceDE w:val="0"/>
            <w:autoSpaceDN w:val="0"/>
            <w:adjustRightInd w:val="0"/>
            <w:spacing w:before="120" w:line="240" w:lineRule="auto"/>
            <w:ind w:hanging="360"/>
            <w:jc w:val="both"/>
          </w:pPr>
        </w:pPrChange>
      </w:pPr>
      <w:del w:id="2951" w:author="Karol M" w:date="2024-07-31T07:55:00Z">
        <w:r w:rsidRPr="00CA17FB" w:rsidDel="009A16FF">
          <w:rPr>
            <w:highlight w:val="darkYellow"/>
            <w:rPrChange w:id="2952" w:author="Karol M" w:date="2024-07-31T00:02:00Z">
              <w:rPr/>
            </w:rPrChange>
          </w:rPr>
          <w:delText xml:space="preserve">svoju identifikáciu, </w:delText>
        </w:r>
      </w:del>
    </w:p>
    <w:p w14:paraId="61923CF3" w14:textId="4FB27CBF" w:rsidR="00397616" w:rsidRPr="00CA17FB" w:rsidDel="009A16FF" w:rsidRDefault="00397616">
      <w:pPr>
        <w:pStyle w:val="Odsekzoznamu"/>
        <w:numPr>
          <w:ilvl w:val="0"/>
          <w:numId w:val="41"/>
        </w:numPr>
        <w:autoSpaceDE w:val="0"/>
        <w:autoSpaceDN w:val="0"/>
        <w:adjustRightInd w:val="0"/>
        <w:spacing w:line="240" w:lineRule="auto"/>
        <w:jc w:val="both"/>
        <w:rPr>
          <w:del w:id="2953" w:author="Karol M" w:date="2024-07-31T07:55:00Z"/>
          <w:sz w:val="22"/>
          <w:highlight w:val="darkYellow"/>
          <w:rPrChange w:id="2954" w:author="Karol M" w:date="2024-07-31T00:02:00Z">
            <w:rPr>
              <w:del w:id="2955" w:author="Karol M" w:date="2024-07-31T07:55:00Z"/>
              <w:sz w:val="22"/>
            </w:rPr>
          </w:rPrChange>
        </w:rPr>
        <w:pPrChange w:id="2956" w:author="Karol M" w:date="2024-07-31T07:56:00Z">
          <w:pPr>
            <w:pStyle w:val="Odsekzoznamu"/>
            <w:numPr>
              <w:numId w:val="41"/>
            </w:numPr>
            <w:autoSpaceDE w:val="0"/>
            <w:autoSpaceDN w:val="0"/>
            <w:adjustRightInd w:val="0"/>
            <w:spacing w:before="120" w:line="240" w:lineRule="auto"/>
            <w:ind w:hanging="360"/>
            <w:jc w:val="both"/>
          </w:pPr>
        </w:pPrChange>
      </w:pPr>
      <w:del w:id="2957" w:author="Karol M" w:date="2024-07-31T07:55:00Z">
        <w:r w:rsidRPr="00CA17FB" w:rsidDel="009A16FF">
          <w:rPr>
            <w:highlight w:val="darkYellow"/>
            <w:rPrChange w:id="2958" w:author="Karol M" w:date="2024-07-31T00:02:00Z">
              <w:rPr/>
            </w:rPrChange>
          </w:rPr>
          <w:delText xml:space="preserve">jednoznačnú, podrobnú a úplnú špecifikáciu predmetu zákazky opísanú nediskriminačným spôsobom (vrátane kódu CPV), </w:delText>
        </w:r>
      </w:del>
    </w:p>
    <w:p w14:paraId="42392D90" w14:textId="3E363546" w:rsidR="00397616" w:rsidRPr="00CA17FB" w:rsidDel="009A16FF" w:rsidRDefault="00397616">
      <w:pPr>
        <w:pStyle w:val="Odsekzoznamu"/>
        <w:numPr>
          <w:ilvl w:val="0"/>
          <w:numId w:val="41"/>
        </w:numPr>
        <w:autoSpaceDE w:val="0"/>
        <w:autoSpaceDN w:val="0"/>
        <w:adjustRightInd w:val="0"/>
        <w:spacing w:line="240" w:lineRule="auto"/>
        <w:jc w:val="both"/>
        <w:rPr>
          <w:del w:id="2959" w:author="Karol M" w:date="2024-07-31T07:55:00Z"/>
          <w:sz w:val="22"/>
          <w:highlight w:val="darkYellow"/>
          <w:rPrChange w:id="2960" w:author="Karol M" w:date="2024-07-31T00:02:00Z">
            <w:rPr>
              <w:del w:id="2961" w:author="Karol M" w:date="2024-07-31T07:55:00Z"/>
              <w:sz w:val="22"/>
            </w:rPr>
          </w:rPrChange>
        </w:rPr>
        <w:pPrChange w:id="2962" w:author="Karol M" w:date="2024-07-31T07:56:00Z">
          <w:pPr>
            <w:pStyle w:val="Odsekzoznamu"/>
            <w:numPr>
              <w:numId w:val="41"/>
            </w:numPr>
            <w:autoSpaceDE w:val="0"/>
            <w:autoSpaceDN w:val="0"/>
            <w:adjustRightInd w:val="0"/>
            <w:spacing w:before="120" w:line="240" w:lineRule="auto"/>
            <w:ind w:hanging="360"/>
            <w:jc w:val="both"/>
          </w:pPr>
        </w:pPrChange>
      </w:pPr>
      <w:del w:id="2963" w:author="Karol M" w:date="2024-07-31T07:55:00Z">
        <w:r w:rsidRPr="00CA17FB" w:rsidDel="009A16FF">
          <w:rPr>
            <w:highlight w:val="darkYellow"/>
            <w:rPrChange w:id="2964" w:author="Karol M" w:date="2024-07-31T00:02:00Z">
              <w:rPr/>
            </w:rPrChange>
          </w:rPr>
          <w:delText>podmienky účasti (</w:delText>
        </w:r>
        <w:r w:rsidR="00153AC9" w:rsidRPr="00CA17FB" w:rsidDel="009A16FF">
          <w:rPr>
            <w:highlight w:val="darkYellow"/>
            <w:rPrChange w:id="2965" w:author="Karol M" w:date="2024-07-31T00:02:00Z">
              <w:rPr/>
            </w:rPrChange>
          </w:rPr>
          <w:delText xml:space="preserve">len </w:delText>
        </w:r>
        <w:r w:rsidRPr="00CA17FB" w:rsidDel="009A16FF">
          <w:rPr>
            <w:highlight w:val="darkYellow"/>
            <w:rPrChange w:id="2966" w:author="Karol M" w:date="2024-07-31T00:02:00Z">
              <w:rPr/>
            </w:rPrChange>
          </w:rPr>
          <w:delText xml:space="preserve">ak ich stanovuje), </w:delText>
        </w:r>
      </w:del>
    </w:p>
    <w:p w14:paraId="2695CDBF" w14:textId="53BBEEC3" w:rsidR="00397616" w:rsidRPr="00CA17FB" w:rsidDel="009A16FF" w:rsidRDefault="00397616">
      <w:pPr>
        <w:pStyle w:val="Odsekzoznamu"/>
        <w:numPr>
          <w:ilvl w:val="0"/>
          <w:numId w:val="41"/>
        </w:numPr>
        <w:autoSpaceDE w:val="0"/>
        <w:autoSpaceDN w:val="0"/>
        <w:adjustRightInd w:val="0"/>
        <w:spacing w:line="240" w:lineRule="auto"/>
        <w:jc w:val="both"/>
        <w:rPr>
          <w:del w:id="2967" w:author="Karol M" w:date="2024-07-31T07:55:00Z"/>
          <w:sz w:val="22"/>
          <w:highlight w:val="darkYellow"/>
          <w:rPrChange w:id="2968" w:author="Karol M" w:date="2024-07-31T00:02:00Z">
            <w:rPr>
              <w:del w:id="2969" w:author="Karol M" w:date="2024-07-31T07:55:00Z"/>
              <w:sz w:val="22"/>
            </w:rPr>
          </w:rPrChange>
        </w:rPr>
        <w:pPrChange w:id="2970" w:author="Karol M" w:date="2024-07-31T07:56:00Z">
          <w:pPr>
            <w:pStyle w:val="Odsekzoznamu"/>
            <w:numPr>
              <w:numId w:val="41"/>
            </w:numPr>
            <w:autoSpaceDE w:val="0"/>
            <w:autoSpaceDN w:val="0"/>
            <w:adjustRightInd w:val="0"/>
            <w:spacing w:before="120" w:line="240" w:lineRule="auto"/>
            <w:ind w:hanging="360"/>
            <w:jc w:val="both"/>
          </w:pPr>
        </w:pPrChange>
      </w:pPr>
      <w:del w:id="2971" w:author="Karol M" w:date="2024-07-31T07:55:00Z">
        <w:r w:rsidRPr="00CA17FB" w:rsidDel="009A16FF">
          <w:rPr>
            <w:highlight w:val="darkYellow"/>
            <w:rPrChange w:id="2972" w:author="Karol M" w:date="2024-07-31T00:02:00Z">
              <w:rPr/>
            </w:rPrChange>
          </w:rPr>
          <w:delText xml:space="preserve">PHZ (ak bola určená v samostatnom postupe), </w:delText>
        </w:r>
      </w:del>
    </w:p>
    <w:p w14:paraId="5C02E975" w14:textId="47B2A922" w:rsidR="00397616" w:rsidRPr="00CA17FB" w:rsidDel="009A16FF" w:rsidRDefault="00397616">
      <w:pPr>
        <w:pStyle w:val="Odsekzoznamu"/>
        <w:numPr>
          <w:ilvl w:val="0"/>
          <w:numId w:val="41"/>
        </w:numPr>
        <w:autoSpaceDE w:val="0"/>
        <w:autoSpaceDN w:val="0"/>
        <w:adjustRightInd w:val="0"/>
        <w:spacing w:line="240" w:lineRule="auto"/>
        <w:jc w:val="both"/>
        <w:rPr>
          <w:del w:id="2973" w:author="Karol M" w:date="2024-07-31T07:55:00Z"/>
          <w:sz w:val="22"/>
          <w:highlight w:val="darkYellow"/>
          <w:rPrChange w:id="2974" w:author="Karol M" w:date="2024-07-31T00:02:00Z">
            <w:rPr>
              <w:del w:id="2975" w:author="Karol M" w:date="2024-07-31T07:55:00Z"/>
              <w:sz w:val="22"/>
            </w:rPr>
          </w:rPrChange>
        </w:rPr>
        <w:pPrChange w:id="2976" w:author="Karol M" w:date="2024-07-31T07:56:00Z">
          <w:pPr>
            <w:pStyle w:val="Odsekzoznamu"/>
            <w:numPr>
              <w:numId w:val="41"/>
            </w:numPr>
            <w:autoSpaceDE w:val="0"/>
            <w:autoSpaceDN w:val="0"/>
            <w:adjustRightInd w:val="0"/>
            <w:spacing w:before="120" w:line="240" w:lineRule="auto"/>
            <w:ind w:hanging="360"/>
            <w:jc w:val="both"/>
          </w:pPr>
        </w:pPrChange>
      </w:pPr>
      <w:del w:id="2977" w:author="Karol M" w:date="2024-07-31T07:55:00Z">
        <w:r w:rsidRPr="00CA17FB" w:rsidDel="009A16FF">
          <w:rPr>
            <w:highlight w:val="darkYellow"/>
            <w:rPrChange w:id="2978" w:author="Karol M" w:date="2024-07-31T00:02:00Z">
              <w:rPr/>
            </w:rPrChange>
          </w:rPr>
          <w:delText xml:space="preserve">platobné podmienky, </w:delText>
        </w:r>
      </w:del>
    </w:p>
    <w:p w14:paraId="76C31BDF" w14:textId="04E72A96" w:rsidR="00397616" w:rsidRPr="00CA17FB" w:rsidDel="009A16FF" w:rsidRDefault="00397616">
      <w:pPr>
        <w:pStyle w:val="Odsekzoznamu"/>
        <w:numPr>
          <w:ilvl w:val="0"/>
          <w:numId w:val="41"/>
        </w:numPr>
        <w:autoSpaceDE w:val="0"/>
        <w:autoSpaceDN w:val="0"/>
        <w:adjustRightInd w:val="0"/>
        <w:spacing w:line="240" w:lineRule="auto"/>
        <w:jc w:val="both"/>
        <w:rPr>
          <w:del w:id="2979" w:author="Karol M" w:date="2024-07-31T07:55:00Z"/>
          <w:sz w:val="22"/>
          <w:highlight w:val="darkYellow"/>
          <w:rPrChange w:id="2980" w:author="Karol M" w:date="2024-07-31T00:02:00Z">
            <w:rPr>
              <w:del w:id="2981" w:author="Karol M" w:date="2024-07-31T07:55:00Z"/>
              <w:sz w:val="22"/>
            </w:rPr>
          </w:rPrChange>
        </w:rPr>
        <w:pPrChange w:id="2982" w:author="Karol M" w:date="2024-07-31T07:56:00Z">
          <w:pPr>
            <w:pStyle w:val="Odsekzoznamu"/>
            <w:numPr>
              <w:numId w:val="41"/>
            </w:numPr>
            <w:autoSpaceDE w:val="0"/>
            <w:autoSpaceDN w:val="0"/>
            <w:adjustRightInd w:val="0"/>
            <w:spacing w:before="120" w:line="240" w:lineRule="auto"/>
            <w:ind w:hanging="360"/>
            <w:jc w:val="both"/>
          </w:pPr>
        </w:pPrChange>
      </w:pPr>
      <w:del w:id="2983" w:author="Karol M" w:date="2024-07-31T07:55:00Z">
        <w:r w:rsidRPr="00CA17FB" w:rsidDel="009A16FF">
          <w:rPr>
            <w:highlight w:val="darkYellow"/>
            <w:rPrChange w:id="2984" w:author="Karol M" w:date="2024-07-31T00:02:00Z">
              <w:rPr/>
            </w:rPrChange>
          </w:rPr>
          <w:delText>podmienky realizácie zmluvy (najmä lehotu na realizáciu zmluvy</w:delText>
        </w:r>
        <w:r w:rsidR="00153AC9" w:rsidRPr="00CA17FB" w:rsidDel="009A16FF">
          <w:rPr>
            <w:highlight w:val="darkYellow"/>
            <w:rPrChange w:id="2985" w:author="Karol M" w:date="2024-07-31T00:02:00Z">
              <w:rPr/>
            </w:rPrChange>
          </w:rPr>
          <w:delText>, resp. dodania plnenia na základe objednávky</w:delText>
        </w:r>
        <w:r w:rsidRPr="00CA17FB" w:rsidDel="009A16FF">
          <w:rPr>
            <w:highlight w:val="darkYellow"/>
            <w:rPrChange w:id="2986" w:author="Karol M" w:date="2024-07-31T00:02:00Z">
              <w:rPr/>
            </w:rPrChange>
          </w:rPr>
          <w:delText xml:space="preserve"> a miesto jej realizácie), </w:delText>
        </w:r>
      </w:del>
    </w:p>
    <w:p w14:paraId="36112935" w14:textId="0654EF5C" w:rsidR="00397616" w:rsidRPr="00CA17FB" w:rsidDel="009A16FF" w:rsidRDefault="00397616">
      <w:pPr>
        <w:pStyle w:val="Odsekzoznamu"/>
        <w:numPr>
          <w:ilvl w:val="0"/>
          <w:numId w:val="41"/>
        </w:numPr>
        <w:autoSpaceDE w:val="0"/>
        <w:autoSpaceDN w:val="0"/>
        <w:adjustRightInd w:val="0"/>
        <w:spacing w:line="240" w:lineRule="auto"/>
        <w:jc w:val="both"/>
        <w:rPr>
          <w:del w:id="2987" w:author="Karol M" w:date="2024-07-31T07:55:00Z"/>
          <w:sz w:val="22"/>
          <w:highlight w:val="darkYellow"/>
          <w:rPrChange w:id="2988" w:author="Karol M" w:date="2024-07-31T00:02:00Z">
            <w:rPr>
              <w:del w:id="2989" w:author="Karol M" w:date="2024-07-31T07:55:00Z"/>
              <w:sz w:val="22"/>
            </w:rPr>
          </w:rPrChange>
        </w:rPr>
        <w:pPrChange w:id="2990" w:author="Karol M" w:date="2024-07-31T07:56:00Z">
          <w:pPr>
            <w:pStyle w:val="Odsekzoznamu"/>
            <w:numPr>
              <w:numId w:val="41"/>
            </w:numPr>
            <w:autoSpaceDE w:val="0"/>
            <w:autoSpaceDN w:val="0"/>
            <w:adjustRightInd w:val="0"/>
            <w:spacing w:before="120" w:line="240" w:lineRule="auto"/>
            <w:ind w:hanging="360"/>
            <w:jc w:val="both"/>
          </w:pPr>
        </w:pPrChange>
      </w:pPr>
      <w:del w:id="2991" w:author="Karol M" w:date="2024-07-31T07:55:00Z">
        <w:r w:rsidRPr="00CA17FB" w:rsidDel="009A16FF">
          <w:rPr>
            <w:highlight w:val="darkYellow"/>
            <w:rPrChange w:id="2992" w:author="Karol M" w:date="2024-07-31T00:02:00Z">
              <w:rPr/>
            </w:rPrChange>
          </w:rPr>
          <w:delText xml:space="preserve">kritériá na vyhodnotenie ponúk a pravidlá ich uplatnenia, </w:delText>
        </w:r>
      </w:del>
    </w:p>
    <w:p w14:paraId="4B669F02" w14:textId="60AF3858" w:rsidR="00397616" w:rsidRPr="00CA17FB" w:rsidDel="009A16FF" w:rsidRDefault="00397616">
      <w:pPr>
        <w:pStyle w:val="Odsekzoznamu"/>
        <w:numPr>
          <w:ilvl w:val="0"/>
          <w:numId w:val="41"/>
        </w:numPr>
        <w:autoSpaceDE w:val="0"/>
        <w:autoSpaceDN w:val="0"/>
        <w:adjustRightInd w:val="0"/>
        <w:spacing w:line="240" w:lineRule="auto"/>
        <w:jc w:val="both"/>
        <w:rPr>
          <w:del w:id="2993" w:author="Karol M" w:date="2024-07-31T07:55:00Z"/>
          <w:sz w:val="22"/>
          <w:highlight w:val="darkYellow"/>
          <w:rPrChange w:id="2994" w:author="Karol M" w:date="2024-07-31T00:02:00Z">
            <w:rPr>
              <w:del w:id="2995" w:author="Karol M" w:date="2024-07-31T07:55:00Z"/>
              <w:sz w:val="22"/>
            </w:rPr>
          </w:rPrChange>
        </w:rPr>
        <w:pPrChange w:id="2996" w:author="Karol M" w:date="2024-07-31T07:56:00Z">
          <w:pPr>
            <w:pStyle w:val="Odsekzoznamu"/>
            <w:numPr>
              <w:numId w:val="41"/>
            </w:numPr>
            <w:autoSpaceDE w:val="0"/>
            <w:autoSpaceDN w:val="0"/>
            <w:adjustRightInd w:val="0"/>
            <w:spacing w:before="120" w:line="240" w:lineRule="auto"/>
            <w:ind w:hanging="360"/>
            <w:jc w:val="both"/>
          </w:pPr>
        </w:pPrChange>
      </w:pPr>
      <w:del w:id="2997" w:author="Karol M" w:date="2024-07-31T07:55:00Z">
        <w:r w:rsidRPr="00CA17FB" w:rsidDel="009A16FF">
          <w:rPr>
            <w:highlight w:val="darkYellow"/>
            <w:rPrChange w:id="2998" w:author="Karol M" w:date="2024-07-31T00:02:00Z">
              <w:rPr/>
            </w:rPrChange>
          </w:rPr>
          <w:delText>presnú lehotu na predkladanie ponúk,</w:delText>
        </w:r>
      </w:del>
    </w:p>
    <w:p w14:paraId="3AEEF7E1" w14:textId="6348E12C" w:rsidR="00397616" w:rsidRPr="00CA17FB" w:rsidDel="009A16FF" w:rsidRDefault="00397616">
      <w:pPr>
        <w:pStyle w:val="Odsekzoznamu"/>
        <w:numPr>
          <w:ilvl w:val="0"/>
          <w:numId w:val="41"/>
        </w:numPr>
        <w:autoSpaceDE w:val="0"/>
        <w:autoSpaceDN w:val="0"/>
        <w:adjustRightInd w:val="0"/>
        <w:spacing w:line="240" w:lineRule="auto"/>
        <w:jc w:val="both"/>
        <w:rPr>
          <w:del w:id="2999" w:author="Karol M" w:date="2024-07-31T07:55:00Z"/>
          <w:sz w:val="22"/>
          <w:highlight w:val="darkYellow"/>
          <w:rPrChange w:id="3000" w:author="Karol M" w:date="2024-07-31T00:02:00Z">
            <w:rPr>
              <w:del w:id="3001" w:author="Karol M" w:date="2024-07-31T07:55:00Z"/>
              <w:sz w:val="22"/>
            </w:rPr>
          </w:rPrChange>
        </w:rPr>
        <w:pPrChange w:id="3002" w:author="Karol M" w:date="2024-07-31T07:56:00Z">
          <w:pPr>
            <w:pStyle w:val="Odsekzoznamu"/>
            <w:numPr>
              <w:numId w:val="41"/>
            </w:numPr>
            <w:autoSpaceDE w:val="0"/>
            <w:autoSpaceDN w:val="0"/>
            <w:adjustRightInd w:val="0"/>
            <w:spacing w:before="120" w:line="240" w:lineRule="auto"/>
            <w:ind w:hanging="360"/>
            <w:jc w:val="both"/>
          </w:pPr>
        </w:pPrChange>
      </w:pPr>
      <w:del w:id="3003" w:author="Karol M" w:date="2024-07-31T07:55:00Z">
        <w:r w:rsidRPr="00CA17FB" w:rsidDel="009A16FF">
          <w:rPr>
            <w:highlight w:val="darkYellow"/>
            <w:rPrChange w:id="3004" w:author="Karol M" w:date="2024-07-31T00:02:00Z">
              <w:rPr/>
            </w:rPrChange>
          </w:rPr>
          <w:delText xml:space="preserve">všetky okolnosti, ktoré budú dôležité na plnenie zákazky a na vypracovanie ponuky. </w:delText>
        </w:r>
      </w:del>
    </w:p>
    <w:p w14:paraId="7CA838A5" w14:textId="6707D059" w:rsidR="00397616" w:rsidRPr="00CA17FB" w:rsidDel="009A16FF" w:rsidRDefault="00397616">
      <w:pPr>
        <w:autoSpaceDE w:val="0"/>
        <w:autoSpaceDN w:val="0"/>
        <w:adjustRightInd w:val="0"/>
        <w:spacing w:line="240" w:lineRule="auto"/>
        <w:jc w:val="both"/>
        <w:rPr>
          <w:del w:id="3005" w:author="Karol M" w:date="2024-07-31T07:55:00Z"/>
          <w:rFonts w:ascii="Times New Roman" w:eastAsia="Times New Roman" w:hAnsi="Times New Roman" w:cs="Times New Roman"/>
          <w:highlight w:val="darkYellow"/>
          <w:lang w:eastAsia="sk-SK"/>
          <w:rPrChange w:id="3006" w:author="Karol M" w:date="2024-07-31T00:02:00Z">
            <w:rPr>
              <w:del w:id="3007" w:author="Karol M" w:date="2024-07-31T07:55:00Z"/>
              <w:rFonts w:ascii="Times New Roman" w:eastAsia="Times New Roman" w:hAnsi="Times New Roman" w:cs="Times New Roman"/>
              <w:lang w:eastAsia="sk-SK"/>
            </w:rPr>
          </w:rPrChange>
        </w:rPr>
        <w:pPrChange w:id="3008" w:author="Karol M" w:date="2024-07-31T07:56:00Z">
          <w:pPr>
            <w:autoSpaceDE w:val="0"/>
            <w:autoSpaceDN w:val="0"/>
            <w:adjustRightInd w:val="0"/>
            <w:spacing w:before="120" w:line="240" w:lineRule="auto"/>
            <w:jc w:val="both"/>
          </w:pPr>
        </w:pPrChange>
      </w:pPr>
      <w:del w:id="3009" w:author="Karol M" w:date="2024-07-31T07:55:00Z">
        <w:r w:rsidRPr="00CA17FB" w:rsidDel="009A16FF">
          <w:rPr>
            <w:rFonts w:ascii="Times New Roman" w:eastAsia="Times New Roman" w:hAnsi="Times New Roman" w:cs="Times New Roman"/>
            <w:highlight w:val="darkYellow"/>
            <w:lang w:eastAsia="sk-SK"/>
            <w:rPrChange w:id="3010" w:author="Karol M" w:date="2024-07-31T00:02:00Z">
              <w:rPr>
                <w:rFonts w:ascii="Times New Roman" w:eastAsia="Times New Roman" w:hAnsi="Times New Roman" w:cs="Times New Roman"/>
                <w:lang w:eastAsia="sk-SK"/>
              </w:rPr>
            </w:rPrChange>
          </w:rPr>
          <w:delText xml:space="preserve">Výzvu na predkladanie ponúk zašle prijímateľ minimálne trom vybraným záujemcom prostredníctvom </w:delText>
        </w:r>
        <w:r w:rsidRPr="00CA17FB" w:rsidDel="009A16FF">
          <w:rPr>
            <w:rFonts w:ascii="Times New Roman" w:eastAsia="Times New Roman" w:hAnsi="Times New Roman" w:cs="Times New Roman"/>
            <w:b/>
            <w:highlight w:val="darkYellow"/>
            <w:lang w:eastAsia="sk-SK"/>
            <w:rPrChange w:id="3011" w:author="Karol M" w:date="2024-07-31T00:02:00Z">
              <w:rPr>
                <w:rFonts w:ascii="Times New Roman" w:eastAsia="Times New Roman" w:hAnsi="Times New Roman" w:cs="Times New Roman"/>
                <w:b/>
                <w:lang w:eastAsia="sk-SK"/>
              </w:rPr>
            </w:rPrChange>
          </w:rPr>
          <w:delText>na to určenej funkcionality elektronickej platformy</w:delText>
        </w:r>
        <w:r w:rsidRPr="00CA17FB" w:rsidDel="009A16FF">
          <w:rPr>
            <w:rFonts w:ascii="Times New Roman" w:eastAsia="Times New Roman" w:hAnsi="Times New Roman" w:cs="Times New Roman"/>
            <w:highlight w:val="darkYellow"/>
            <w:lang w:eastAsia="sk-SK"/>
            <w:rPrChange w:id="3012" w:author="Karol M" w:date="2024-07-31T00:02:00Z">
              <w:rPr>
                <w:rFonts w:ascii="Times New Roman" w:eastAsia="Times New Roman" w:hAnsi="Times New Roman" w:cs="Times New Roman"/>
                <w:lang w:eastAsia="sk-SK"/>
              </w:rPr>
            </w:rPrChange>
          </w:rPr>
          <w:delText xml:space="preserve"> alebo prijímateľ môže prieskum trhu </w:delText>
        </w:r>
        <w:r w:rsidRPr="00CA17FB" w:rsidDel="009A16FF">
          <w:rPr>
            <w:rFonts w:ascii="Times New Roman" w:eastAsia="Times New Roman" w:hAnsi="Times New Roman" w:cs="Times New Roman"/>
            <w:b/>
            <w:highlight w:val="darkYellow"/>
            <w:lang w:eastAsia="sk-SK"/>
            <w:rPrChange w:id="3013" w:author="Karol M" w:date="2024-07-31T00:02:00Z">
              <w:rPr>
                <w:rFonts w:ascii="Times New Roman" w:eastAsia="Times New Roman" w:hAnsi="Times New Roman" w:cs="Times New Roman"/>
                <w:b/>
                <w:lang w:eastAsia="sk-SK"/>
              </w:rPr>
            </w:rPrChange>
          </w:rPr>
          <w:delText>realizovať aj identifikovaním minimálne troch záujemcov</w:delText>
        </w:r>
        <w:r w:rsidRPr="00CA17FB" w:rsidDel="009A16FF">
          <w:rPr>
            <w:rFonts w:ascii="Times New Roman" w:eastAsia="Times New Roman" w:hAnsi="Times New Roman" w:cs="Times New Roman"/>
            <w:highlight w:val="darkYellow"/>
            <w:lang w:eastAsia="sk-SK"/>
            <w:rPrChange w:id="3014" w:author="Karol M" w:date="2024-07-31T00:02:00Z">
              <w:rPr>
                <w:rFonts w:ascii="Times New Roman" w:eastAsia="Times New Roman" w:hAnsi="Times New Roman" w:cs="Times New Roman"/>
                <w:lang w:eastAsia="sk-SK"/>
              </w:rPr>
            </w:rPrChange>
          </w:rPr>
          <w:delText xml:space="preserve"> a ich cenových ponúk (napr. cez webové rozhranie – cenníky, katalógy) </w:delText>
        </w:r>
        <w:r w:rsidRPr="00CA17FB" w:rsidDel="009A16FF">
          <w:rPr>
            <w:rFonts w:ascii="Times New Roman" w:eastAsia="Times New Roman" w:hAnsi="Times New Roman" w:cs="Times New Roman"/>
            <w:b/>
            <w:highlight w:val="darkYellow"/>
            <w:lang w:eastAsia="sk-SK"/>
            <w:rPrChange w:id="3015" w:author="Karol M" w:date="2024-07-31T00:02:00Z">
              <w:rPr>
                <w:rFonts w:ascii="Times New Roman" w:eastAsia="Times New Roman" w:hAnsi="Times New Roman" w:cs="Times New Roman"/>
                <w:b/>
                <w:lang w:eastAsia="sk-SK"/>
              </w:rPr>
            </w:rPrChange>
          </w:rPr>
          <w:delText>a v tomto prípade nevyužíva elektronickú platformu</w:delText>
        </w:r>
        <w:r w:rsidRPr="00CA17FB" w:rsidDel="009A16FF">
          <w:rPr>
            <w:rFonts w:ascii="Times New Roman" w:eastAsia="Times New Roman" w:hAnsi="Times New Roman" w:cs="Times New Roman"/>
            <w:highlight w:val="darkYellow"/>
            <w:lang w:eastAsia="sk-SK"/>
            <w:rPrChange w:id="3016" w:author="Karol M" w:date="2024-07-31T00:02:00Z">
              <w:rPr>
                <w:rFonts w:ascii="Times New Roman" w:eastAsia="Times New Roman" w:hAnsi="Times New Roman" w:cs="Times New Roman"/>
                <w:lang w:eastAsia="sk-SK"/>
              </w:rPr>
            </w:rPrChange>
          </w:rPr>
          <w:delText xml:space="preserve">. </w:delText>
        </w:r>
      </w:del>
    </w:p>
    <w:p w14:paraId="5C91FDD6" w14:textId="20405D35" w:rsidR="00397616" w:rsidRPr="00CA17FB" w:rsidDel="009A16FF" w:rsidRDefault="00397616">
      <w:pPr>
        <w:autoSpaceDE w:val="0"/>
        <w:autoSpaceDN w:val="0"/>
        <w:adjustRightInd w:val="0"/>
        <w:spacing w:line="240" w:lineRule="auto"/>
        <w:jc w:val="both"/>
        <w:rPr>
          <w:del w:id="3017" w:author="Karol M" w:date="2024-07-31T07:55:00Z"/>
          <w:rFonts w:ascii="Times New Roman" w:eastAsia="Times New Roman" w:hAnsi="Times New Roman" w:cs="Times New Roman"/>
          <w:highlight w:val="darkYellow"/>
          <w:lang w:eastAsia="sk-SK"/>
          <w:rPrChange w:id="3018" w:author="Karol M" w:date="2024-07-31T00:02:00Z">
            <w:rPr>
              <w:del w:id="3019" w:author="Karol M" w:date="2024-07-31T07:55:00Z"/>
              <w:rFonts w:ascii="Times New Roman" w:eastAsia="Times New Roman" w:hAnsi="Times New Roman" w:cs="Times New Roman"/>
              <w:lang w:eastAsia="sk-SK"/>
            </w:rPr>
          </w:rPrChange>
        </w:rPr>
        <w:pPrChange w:id="3020" w:author="Karol M" w:date="2024-07-31T07:56:00Z">
          <w:pPr>
            <w:autoSpaceDE w:val="0"/>
            <w:autoSpaceDN w:val="0"/>
            <w:adjustRightInd w:val="0"/>
            <w:spacing w:before="120" w:line="240" w:lineRule="auto"/>
            <w:jc w:val="both"/>
          </w:pPr>
        </w:pPrChange>
      </w:pPr>
      <w:del w:id="3021" w:author="Karol M" w:date="2024-07-31T07:55:00Z">
        <w:r w:rsidRPr="00CA17FB" w:rsidDel="009A16FF">
          <w:rPr>
            <w:rFonts w:ascii="Times New Roman" w:eastAsia="Times New Roman" w:hAnsi="Times New Roman" w:cs="Times New Roman"/>
            <w:highlight w:val="darkYellow"/>
            <w:lang w:eastAsia="sk-SK"/>
            <w:rPrChange w:id="3022" w:author="Karol M" w:date="2024-07-31T00:02:00Z">
              <w:rPr>
                <w:rFonts w:ascii="Times New Roman" w:eastAsia="Times New Roman" w:hAnsi="Times New Roman" w:cs="Times New Roman"/>
                <w:lang w:eastAsia="sk-SK"/>
              </w:rPr>
            </w:rPrChange>
          </w:rPr>
          <w:delText xml:space="preserve">V prípade zaslania výzvy na predkladanie ponúk minimálne trom vybraným záujemcom prostredníctvom elektronickej platformy je minimálna lehota na predkladanie ponúk </w:delText>
        </w:r>
        <w:r w:rsidRPr="00CA17FB" w:rsidDel="009A16FF">
          <w:rPr>
            <w:rFonts w:ascii="Times New Roman" w:eastAsia="Times New Roman" w:hAnsi="Times New Roman" w:cs="Times New Roman"/>
            <w:b/>
            <w:highlight w:val="darkYellow"/>
            <w:lang w:eastAsia="sk-SK"/>
            <w:rPrChange w:id="3023" w:author="Karol M" w:date="2024-07-31T00:02:00Z">
              <w:rPr>
                <w:rFonts w:ascii="Times New Roman" w:eastAsia="Times New Roman" w:hAnsi="Times New Roman" w:cs="Times New Roman"/>
                <w:b/>
                <w:lang w:eastAsia="sk-SK"/>
              </w:rPr>
            </w:rPrChange>
          </w:rPr>
          <w:delText xml:space="preserve">celé </w:delText>
        </w:r>
        <w:r w:rsidR="00FF144C" w:rsidRPr="00CA17FB" w:rsidDel="009A16FF">
          <w:rPr>
            <w:rFonts w:ascii="Times New Roman" w:eastAsia="Times New Roman" w:hAnsi="Times New Roman" w:cs="Times New Roman"/>
            <w:b/>
            <w:highlight w:val="darkYellow"/>
            <w:lang w:eastAsia="sk-SK"/>
            <w:rPrChange w:id="3024" w:author="Karol M" w:date="2024-07-31T00:02:00Z">
              <w:rPr>
                <w:rFonts w:ascii="Times New Roman" w:eastAsia="Times New Roman" w:hAnsi="Times New Roman" w:cs="Times New Roman"/>
                <w:b/>
                <w:lang w:eastAsia="sk-SK"/>
              </w:rPr>
            </w:rPrChange>
          </w:rPr>
          <w:delText xml:space="preserve">2 </w:delText>
        </w:r>
        <w:r w:rsidRPr="00CA17FB" w:rsidDel="009A16FF">
          <w:rPr>
            <w:rFonts w:ascii="Times New Roman" w:eastAsia="Times New Roman" w:hAnsi="Times New Roman" w:cs="Times New Roman"/>
            <w:b/>
            <w:highlight w:val="darkYellow"/>
            <w:lang w:eastAsia="sk-SK"/>
            <w:rPrChange w:id="3025" w:author="Karol M" w:date="2024-07-31T00:02:00Z">
              <w:rPr>
                <w:rFonts w:ascii="Times New Roman" w:eastAsia="Times New Roman" w:hAnsi="Times New Roman" w:cs="Times New Roman"/>
                <w:b/>
                <w:lang w:eastAsia="sk-SK"/>
              </w:rPr>
            </w:rPrChange>
          </w:rPr>
          <w:delText>pracovné dni</w:delText>
        </w:r>
        <w:r w:rsidRPr="00CA17FB" w:rsidDel="009A16FF">
          <w:rPr>
            <w:rFonts w:ascii="Times New Roman" w:eastAsia="Times New Roman" w:hAnsi="Times New Roman" w:cs="Times New Roman"/>
            <w:highlight w:val="darkYellow"/>
            <w:lang w:eastAsia="sk-SK"/>
            <w:rPrChange w:id="3026" w:author="Karol M" w:date="2024-07-31T00:02:00Z">
              <w:rPr>
                <w:rFonts w:ascii="Times New Roman" w:eastAsia="Times New Roman" w:hAnsi="Times New Roman" w:cs="Times New Roman"/>
                <w:lang w:eastAsia="sk-SK"/>
              </w:rPr>
            </w:rPrChange>
          </w:rPr>
          <w:delText xml:space="preserve"> odo dňa zaslania výzvy minimálne trom vybraným záujemcom a minimálne </w:delText>
        </w:r>
        <w:r w:rsidRPr="00CA17FB" w:rsidDel="009A16FF">
          <w:rPr>
            <w:rFonts w:ascii="Times New Roman" w:eastAsia="Times New Roman" w:hAnsi="Times New Roman" w:cs="Times New Roman"/>
            <w:b/>
            <w:highlight w:val="darkYellow"/>
            <w:lang w:eastAsia="sk-SK"/>
            <w:rPrChange w:id="3027" w:author="Karol M" w:date="2024-07-31T00:02:00Z">
              <w:rPr>
                <w:rFonts w:ascii="Times New Roman" w:eastAsia="Times New Roman" w:hAnsi="Times New Roman" w:cs="Times New Roman"/>
                <w:b/>
                <w:lang w:eastAsia="sk-SK"/>
              </w:rPr>
            </w:rPrChange>
          </w:rPr>
          <w:delText xml:space="preserve">celých </w:delText>
        </w:r>
        <w:r w:rsidR="00FF144C" w:rsidRPr="00CA17FB" w:rsidDel="009A16FF">
          <w:rPr>
            <w:rFonts w:ascii="Times New Roman" w:eastAsia="Times New Roman" w:hAnsi="Times New Roman" w:cs="Times New Roman"/>
            <w:b/>
            <w:highlight w:val="darkYellow"/>
            <w:lang w:eastAsia="sk-SK"/>
            <w:rPrChange w:id="3028" w:author="Karol M" w:date="2024-07-31T00:02:00Z">
              <w:rPr>
                <w:rFonts w:ascii="Times New Roman" w:eastAsia="Times New Roman" w:hAnsi="Times New Roman" w:cs="Times New Roman"/>
                <w:b/>
                <w:lang w:eastAsia="sk-SK"/>
              </w:rPr>
            </w:rPrChange>
          </w:rPr>
          <w:delText xml:space="preserve">5 </w:delText>
        </w:r>
        <w:r w:rsidRPr="00CA17FB" w:rsidDel="009A16FF">
          <w:rPr>
            <w:rFonts w:ascii="Times New Roman" w:eastAsia="Times New Roman" w:hAnsi="Times New Roman" w:cs="Times New Roman"/>
            <w:b/>
            <w:highlight w:val="darkYellow"/>
            <w:lang w:eastAsia="sk-SK"/>
            <w:rPrChange w:id="3029" w:author="Karol M" w:date="2024-07-31T00:02:00Z">
              <w:rPr>
                <w:rFonts w:ascii="Times New Roman" w:eastAsia="Times New Roman" w:hAnsi="Times New Roman" w:cs="Times New Roman"/>
                <w:b/>
                <w:lang w:eastAsia="sk-SK"/>
              </w:rPr>
            </w:rPrChange>
          </w:rPr>
          <w:delText>pracovných dní</w:delText>
        </w:r>
        <w:r w:rsidRPr="00CA17FB" w:rsidDel="009A16FF">
          <w:rPr>
            <w:rFonts w:ascii="Times New Roman" w:eastAsia="Times New Roman" w:hAnsi="Times New Roman" w:cs="Times New Roman"/>
            <w:highlight w:val="darkYellow"/>
            <w:lang w:eastAsia="sk-SK"/>
            <w:rPrChange w:id="3030" w:author="Karol M" w:date="2024-07-31T00:02:00Z">
              <w:rPr>
                <w:rFonts w:ascii="Times New Roman" w:eastAsia="Times New Roman" w:hAnsi="Times New Roman" w:cs="Times New Roman"/>
                <w:lang w:eastAsia="sk-SK"/>
              </w:rPr>
            </w:rPrChange>
          </w:rPr>
          <w:delText xml:space="preserve"> v prípade zákaziek na uskutočnenie stavebných prác. Do lehoty sa nezapočítava deň zaslania výzvy (príklad: ak prijímateľ zašle výzvu na predkladanie ponúk k zákazke na dodanie tovarov alebo poskytnutie služieb v utorok, minimálna lehota na predkladanie ponúk uplynie budúci týždeň v pondelok o polnoci za predpokladu, že nejde o pracovný týždeň, v rámci ktorého je štátny sviatok. Prijímateľom sa však odporúča určiť lehotu nasledujúci pracovný deň, čo by pri tomto modelovom prípade bol utorok v ľubovoľnú hodinu).</w:delText>
        </w:r>
      </w:del>
    </w:p>
    <w:p w14:paraId="67C3EA29" w14:textId="6C8D2F71" w:rsidR="00397616" w:rsidRPr="00CA17FB" w:rsidDel="009A16FF" w:rsidRDefault="00397616">
      <w:pPr>
        <w:autoSpaceDE w:val="0"/>
        <w:autoSpaceDN w:val="0"/>
        <w:adjustRightInd w:val="0"/>
        <w:spacing w:line="240" w:lineRule="auto"/>
        <w:jc w:val="both"/>
        <w:rPr>
          <w:del w:id="3031" w:author="Karol M" w:date="2024-07-31T07:55:00Z"/>
          <w:rFonts w:ascii="Times New Roman" w:eastAsia="Times New Roman" w:hAnsi="Times New Roman" w:cs="Times New Roman"/>
          <w:highlight w:val="darkYellow"/>
          <w:lang w:eastAsia="sk-SK"/>
          <w:rPrChange w:id="3032" w:author="Karol M" w:date="2024-07-31T00:02:00Z">
            <w:rPr>
              <w:del w:id="3033" w:author="Karol M" w:date="2024-07-31T07:55:00Z"/>
              <w:rFonts w:ascii="Times New Roman" w:eastAsia="Times New Roman" w:hAnsi="Times New Roman" w:cs="Times New Roman"/>
              <w:lang w:eastAsia="sk-SK"/>
            </w:rPr>
          </w:rPrChange>
        </w:rPr>
        <w:pPrChange w:id="3034" w:author="Karol M" w:date="2024-07-31T07:56:00Z">
          <w:pPr>
            <w:autoSpaceDE w:val="0"/>
            <w:autoSpaceDN w:val="0"/>
            <w:adjustRightInd w:val="0"/>
            <w:spacing w:before="120" w:line="240" w:lineRule="auto"/>
            <w:jc w:val="both"/>
          </w:pPr>
        </w:pPrChange>
      </w:pPr>
      <w:del w:id="3035" w:author="Karol M" w:date="2024-07-31T07:55:00Z">
        <w:r w:rsidRPr="00CA17FB" w:rsidDel="009A16FF">
          <w:rPr>
            <w:rFonts w:ascii="Times New Roman" w:eastAsia="Times New Roman" w:hAnsi="Times New Roman" w:cs="Times New Roman"/>
            <w:highlight w:val="darkYellow"/>
            <w:lang w:eastAsia="sk-SK"/>
            <w:rPrChange w:id="3036" w:author="Karol M" w:date="2024-07-31T00:02:00Z">
              <w:rPr>
                <w:rFonts w:ascii="Times New Roman" w:eastAsia="Times New Roman" w:hAnsi="Times New Roman" w:cs="Times New Roman"/>
                <w:lang w:eastAsia="sk-SK"/>
              </w:rPr>
            </w:rPrChange>
          </w:rPr>
          <w:delText xml:space="preserve">Oslovovaní, resp. identifikovaní záujemcovia musia byť subjekty, ktoré sú oprávnené </w:delText>
        </w:r>
        <w:bookmarkStart w:id="3037" w:name="_Hlk506762999"/>
        <w:r w:rsidRPr="00CA17FB" w:rsidDel="009A16FF">
          <w:rPr>
            <w:rFonts w:ascii="Times New Roman" w:eastAsia="Times New Roman" w:hAnsi="Times New Roman" w:cs="Times New Roman"/>
            <w:highlight w:val="darkYellow"/>
            <w:lang w:eastAsia="sk-SK"/>
            <w:rPrChange w:id="3038" w:author="Karol M" w:date="2024-07-31T00:02:00Z">
              <w:rPr>
                <w:rFonts w:ascii="Times New Roman" w:eastAsia="Times New Roman" w:hAnsi="Times New Roman" w:cs="Times New Roman"/>
                <w:lang w:eastAsia="sk-SK"/>
              </w:rPr>
            </w:rPrChange>
          </w:rPr>
          <w:delText xml:space="preserve">dodávať tovar, uskutočňovať stavebné práce alebo poskytovať služby v rozsahu predmetu zákazky </w:delText>
        </w:r>
        <w:bookmarkEnd w:id="3037"/>
        <w:r w:rsidRPr="00CA17FB" w:rsidDel="009A16FF">
          <w:rPr>
            <w:rFonts w:ascii="Times New Roman" w:eastAsia="Times New Roman" w:hAnsi="Times New Roman" w:cs="Times New Roman"/>
            <w:highlight w:val="darkYellow"/>
            <w:lang w:eastAsia="sk-SK"/>
            <w:rPrChange w:id="3039" w:author="Karol M" w:date="2024-07-31T00:02:00Z">
              <w:rPr>
                <w:rFonts w:ascii="Times New Roman" w:eastAsia="Times New Roman" w:hAnsi="Times New Roman" w:cs="Times New Roman"/>
                <w:lang w:eastAsia="sk-SK"/>
              </w:rPr>
            </w:rPrChange>
          </w:rPr>
          <w:delText>(identifikácia prebieha najmä cez informácie verejne uvedené v obchodnom regist</w:delText>
        </w:r>
        <w:r w:rsidR="00E14684" w:rsidRPr="00CA17FB" w:rsidDel="009A16FF">
          <w:rPr>
            <w:rFonts w:ascii="Times New Roman" w:eastAsia="Times New Roman" w:hAnsi="Times New Roman" w:cs="Times New Roman"/>
            <w:highlight w:val="darkYellow"/>
            <w:lang w:eastAsia="sk-SK"/>
            <w:rPrChange w:id="3040" w:author="Karol M" w:date="2024-07-31T00:02:00Z">
              <w:rPr>
                <w:rFonts w:ascii="Times New Roman" w:eastAsia="Times New Roman" w:hAnsi="Times New Roman" w:cs="Times New Roman"/>
                <w:lang w:eastAsia="sk-SK"/>
              </w:rPr>
            </w:rPrChange>
          </w:rPr>
          <w:delText xml:space="preserve">ri alebo </w:delText>
        </w:r>
        <w:r w:rsidRPr="00CA17FB" w:rsidDel="009A16FF">
          <w:rPr>
            <w:rFonts w:ascii="Times New Roman" w:eastAsia="Times New Roman" w:hAnsi="Times New Roman" w:cs="Times New Roman"/>
            <w:highlight w:val="darkYellow"/>
            <w:lang w:eastAsia="sk-SK"/>
            <w:rPrChange w:id="3041" w:author="Karol M" w:date="2024-07-31T00:02:00Z">
              <w:rPr>
                <w:rFonts w:ascii="Times New Roman" w:eastAsia="Times New Roman" w:hAnsi="Times New Roman" w:cs="Times New Roman"/>
                <w:lang w:eastAsia="sk-SK"/>
              </w:rPr>
            </w:rPrChange>
          </w:rPr>
          <w:delText>v živnostenskom registri, formou náhľadu do Zoznamu hospodárskych subjektov alebo prostredníctvom portálu oversi.gov.sk).</w:delText>
        </w:r>
      </w:del>
    </w:p>
    <w:p w14:paraId="61FB048E" w14:textId="692940F8" w:rsidR="00397616" w:rsidRPr="00EB7329" w:rsidDel="009A16FF" w:rsidRDefault="00397616">
      <w:pPr>
        <w:tabs>
          <w:tab w:val="left" w:pos="1014"/>
        </w:tabs>
        <w:spacing w:line="240" w:lineRule="auto"/>
        <w:contextualSpacing/>
        <w:jc w:val="both"/>
        <w:rPr>
          <w:del w:id="3042" w:author="Karol M" w:date="2024-07-31T07:55:00Z"/>
          <w:rFonts w:ascii="Times New Roman" w:eastAsia="Times New Roman" w:hAnsi="Times New Roman" w:cs="Times New Roman"/>
          <w:lang w:eastAsia="sk-SK"/>
        </w:rPr>
        <w:pPrChange w:id="3043" w:author="Karol M" w:date="2024-07-31T07:56:00Z">
          <w:pPr>
            <w:tabs>
              <w:tab w:val="left" w:pos="1014"/>
            </w:tabs>
            <w:spacing w:before="120" w:line="240" w:lineRule="auto"/>
            <w:contextualSpacing/>
            <w:jc w:val="both"/>
          </w:pPr>
        </w:pPrChange>
      </w:pPr>
      <w:del w:id="3044" w:author="Karol M" w:date="2024-07-31T07:55:00Z">
        <w:r w:rsidRPr="00CA17FB" w:rsidDel="009A16FF">
          <w:rPr>
            <w:rFonts w:ascii="Times New Roman" w:eastAsia="Times New Roman" w:hAnsi="Times New Roman" w:cs="Times New Roman"/>
            <w:highlight w:val="darkYellow"/>
            <w:lang w:eastAsia="sk-SK"/>
            <w:rPrChange w:id="3045" w:author="Karol M" w:date="2024-07-31T00:02:00Z">
              <w:rPr>
                <w:rFonts w:ascii="Times New Roman" w:eastAsia="Times New Roman" w:hAnsi="Times New Roman" w:cs="Times New Roman"/>
                <w:lang w:eastAsia="sk-SK"/>
              </w:rPr>
            </w:rPrChange>
          </w:rPr>
          <w:delText>Oslovenie vybraných záujemcov, ktorí sú oprávnení dodávať tovary, uskutočňovať stavebné práce alebo poskytovať služby v rozsahu predmetu zákazky neznamená, že prijímateľ musí v lehote na predkladanie ponúk obdržať ponuky od všetkých záujemcov, ktorých priamo oslovil. Zákazka s nízkou hodnotou môže byť realizovaná aj v prípade predloženia 1 alebo 2 ponúk.</w:delText>
        </w:r>
      </w:del>
    </w:p>
    <w:p w14:paraId="75EA975F" w14:textId="6EAE51DE" w:rsidR="00397616" w:rsidRPr="00EB7329" w:rsidDel="009A16FF" w:rsidRDefault="00397616">
      <w:pPr>
        <w:tabs>
          <w:tab w:val="left" w:pos="1014"/>
        </w:tabs>
        <w:spacing w:line="240" w:lineRule="auto"/>
        <w:contextualSpacing/>
        <w:jc w:val="both"/>
        <w:rPr>
          <w:del w:id="3046" w:author="Karol M" w:date="2024-07-31T07:55:00Z"/>
          <w:rFonts w:ascii="Times New Roman" w:hAnsi="Times New Roman" w:cs="Times New Roman"/>
        </w:rPr>
        <w:pPrChange w:id="3047" w:author="Karol M" w:date="2024-07-31T07:56:00Z">
          <w:pPr>
            <w:tabs>
              <w:tab w:val="left" w:pos="1014"/>
            </w:tabs>
            <w:spacing w:before="120" w:line="240" w:lineRule="auto"/>
            <w:contextualSpacing/>
            <w:jc w:val="both"/>
          </w:pPr>
        </w:pPrChange>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EB7329" w:rsidDel="009A16FF" w14:paraId="6BCF199C" w14:textId="558B1C21" w:rsidTr="00E725E4">
        <w:trPr>
          <w:del w:id="3048" w:author="Karol M" w:date="2024-07-31T07:55:00Z"/>
        </w:trPr>
        <w:tc>
          <w:tcPr>
            <w:tcW w:w="9062" w:type="dxa"/>
            <w:shd w:val="clear" w:color="auto" w:fill="E5B8B7" w:themeFill="accent2" w:themeFillTint="66"/>
          </w:tcPr>
          <w:p w14:paraId="43BE04E8" w14:textId="7D1624B5" w:rsidR="00397616" w:rsidRPr="00EB7329" w:rsidDel="009A16FF" w:rsidRDefault="00397616">
            <w:pPr>
              <w:autoSpaceDE w:val="0"/>
              <w:autoSpaceDN w:val="0"/>
              <w:adjustRightInd w:val="0"/>
              <w:spacing w:after="200"/>
              <w:jc w:val="both"/>
              <w:rPr>
                <w:del w:id="3049" w:author="Karol M" w:date="2024-07-31T07:55:00Z"/>
                <w:rFonts w:ascii="Times New Roman" w:eastAsia="Times New Roman" w:hAnsi="Times New Roman" w:cs="Times New Roman"/>
                <w:lang w:eastAsia="sk-SK"/>
              </w:rPr>
              <w:pPrChange w:id="3050" w:author="Karol M" w:date="2024-07-31T07:56:00Z">
                <w:pPr>
                  <w:autoSpaceDE w:val="0"/>
                  <w:autoSpaceDN w:val="0"/>
                  <w:adjustRightInd w:val="0"/>
                  <w:spacing w:before="120" w:after="200"/>
                  <w:jc w:val="both"/>
                </w:pPr>
              </w:pPrChange>
            </w:pPr>
            <w:del w:id="3051" w:author="Karol M" w:date="2024-07-31T07:55:00Z">
              <w:r w:rsidRPr="00EB7329" w:rsidDel="009A16FF">
                <w:rPr>
                  <w:rFonts w:ascii="Times New Roman" w:eastAsia="Times New Roman" w:hAnsi="Times New Roman" w:cs="Times New Roman"/>
                  <w:b/>
                  <w:lang w:eastAsia="sk-SK"/>
                </w:rPr>
                <w:delText>TIP:</w:delText>
              </w:r>
              <w:r w:rsidRPr="00EB7329" w:rsidDel="009A16FF">
                <w:rPr>
                  <w:rFonts w:ascii="Times New Roman" w:eastAsia="Times New Roman" w:hAnsi="Times New Roman" w:cs="Times New Roman"/>
                  <w:lang w:eastAsia="sk-SK"/>
                </w:rPr>
                <w:delText xml:space="preserve"> V prípade zákaziek s nízkou hodnotou nižšieho rozsahu zadávaných výlučne formou oslovovania min. troch potenciálnych záujemcov zaslaním výzvy na predkladanie ponúk, </w:delText>
              </w:r>
              <w:r w:rsidRPr="00EB7329" w:rsidDel="009A16FF">
                <w:rPr>
                  <w:rFonts w:ascii="Times New Roman" w:eastAsia="Times New Roman" w:hAnsi="Times New Roman" w:cs="Times New Roman"/>
                  <w:b/>
                  <w:lang w:eastAsia="sk-SK"/>
                </w:rPr>
                <w:delText>je možné sa v prípade technických špecifikácií uvedených vo výzve na predkladanie ponúk odvolávať na konkrétneho výrobcu, výrobný postup, obchodné označenie, patent, typ, oblasť alebo miesto pôvodu alebo výroby</w:delText>
              </w:r>
              <w:r w:rsidRPr="00EB7329" w:rsidDel="009A16FF">
                <w:rPr>
                  <w:rFonts w:ascii="Times New Roman" w:eastAsia="Times New Roman" w:hAnsi="Times New Roman" w:cs="Times New Roman"/>
                  <w:lang w:eastAsia="sk-SK"/>
                </w:rPr>
                <w:delText xml:space="preserve"> za predpokladu, že </w:delText>
              </w:r>
              <w:r w:rsidRPr="00EB7329" w:rsidDel="009A16FF">
                <w:rPr>
                  <w:rFonts w:ascii="Times New Roman" w:eastAsia="Times New Roman" w:hAnsi="Times New Roman" w:cs="Times New Roman"/>
                  <w:b/>
                  <w:u w:val="single"/>
                  <w:lang w:eastAsia="sk-SK"/>
                </w:rPr>
                <w:delText>všetci</w:delText>
              </w:r>
              <w:r w:rsidRPr="00EB7329" w:rsidDel="009A16FF">
                <w:rPr>
                  <w:rFonts w:ascii="Times New Roman" w:eastAsia="Times New Roman" w:hAnsi="Times New Roman" w:cs="Times New Roman"/>
                  <w:lang w:eastAsia="sk-SK"/>
                </w:rPr>
                <w:delText xml:space="preserve"> potenciálni záujemcovia oslovení s výzvou na predkladanie ponúk sú spôsobilí dodať predmet zákazky spĺňajúci určené technické špecifikácie.</w:delText>
              </w:r>
            </w:del>
          </w:p>
        </w:tc>
      </w:tr>
    </w:tbl>
    <w:p w14:paraId="03167401" w14:textId="54C2F8E0" w:rsidR="00397616" w:rsidRPr="00EB7329" w:rsidDel="009A16FF" w:rsidRDefault="00397616">
      <w:pPr>
        <w:tabs>
          <w:tab w:val="left" w:pos="1014"/>
        </w:tabs>
        <w:spacing w:line="240" w:lineRule="auto"/>
        <w:contextualSpacing/>
        <w:jc w:val="both"/>
        <w:rPr>
          <w:del w:id="3052" w:author="Karol M" w:date="2024-07-31T07:55:00Z"/>
          <w:rFonts w:ascii="Times New Roman" w:hAnsi="Times New Roman" w:cs="Times New Roman"/>
        </w:rPr>
        <w:pPrChange w:id="3053" w:author="Karol M" w:date="2024-07-31T07:56:00Z">
          <w:pPr>
            <w:tabs>
              <w:tab w:val="left" w:pos="1014"/>
            </w:tabs>
            <w:spacing w:before="120" w:line="240" w:lineRule="auto"/>
            <w:contextualSpacing/>
            <w:jc w:val="both"/>
          </w:pPr>
        </w:pPrChange>
      </w:pPr>
    </w:p>
    <w:p w14:paraId="0F6D076F" w14:textId="088AEAC0" w:rsidR="00397616" w:rsidRPr="00CA17FB" w:rsidDel="009A16FF" w:rsidRDefault="00397616">
      <w:pPr>
        <w:autoSpaceDE w:val="0"/>
        <w:autoSpaceDN w:val="0"/>
        <w:adjustRightInd w:val="0"/>
        <w:spacing w:line="240" w:lineRule="auto"/>
        <w:jc w:val="both"/>
        <w:rPr>
          <w:del w:id="3054" w:author="Karol M" w:date="2024-07-31T07:55:00Z"/>
          <w:rFonts w:ascii="Times New Roman" w:eastAsia="Times New Roman" w:hAnsi="Times New Roman" w:cs="Times New Roman"/>
          <w:highlight w:val="darkYellow"/>
          <w:lang w:eastAsia="sk-SK"/>
          <w:rPrChange w:id="3055" w:author="Karol M" w:date="2024-07-31T00:02:00Z">
            <w:rPr>
              <w:del w:id="3056" w:author="Karol M" w:date="2024-07-31T07:55:00Z"/>
              <w:rFonts w:ascii="Times New Roman" w:eastAsia="Times New Roman" w:hAnsi="Times New Roman" w:cs="Times New Roman"/>
              <w:lang w:eastAsia="sk-SK"/>
            </w:rPr>
          </w:rPrChange>
        </w:rPr>
        <w:pPrChange w:id="3057" w:author="Karol M" w:date="2024-07-31T07:56:00Z">
          <w:pPr>
            <w:autoSpaceDE w:val="0"/>
            <w:autoSpaceDN w:val="0"/>
            <w:adjustRightInd w:val="0"/>
            <w:spacing w:before="120" w:line="240" w:lineRule="auto"/>
            <w:jc w:val="both"/>
          </w:pPr>
        </w:pPrChange>
      </w:pPr>
      <w:del w:id="3058" w:author="Karol M" w:date="2024-07-31T07:55:00Z">
        <w:r w:rsidRPr="00CA17FB" w:rsidDel="009A16FF">
          <w:rPr>
            <w:rFonts w:ascii="Times New Roman" w:eastAsia="Times New Roman" w:hAnsi="Times New Roman" w:cs="Times New Roman"/>
            <w:highlight w:val="darkYellow"/>
            <w:lang w:eastAsia="sk-SK"/>
            <w:rPrChange w:id="3059" w:author="Karol M" w:date="2024-07-31T00:02:00Z">
              <w:rPr>
                <w:rFonts w:ascii="Times New Roman" w:eastAsia="Times New Roman" w:hAnsi="Times New Roman" w:cs="Times New Roman"/>
                <w:lang w:eastAsia="sk-SK"/>
              </w:rPr>
            </w:rPrChange>
          </w:rPr>
          <w:delText xml:space="preserve">Vo výnimočných prípadoch, kedy ide o </w:delText>
        </w:r>
        <w:r w:rsidRPr="00CA17FB" w:rsidDel="009A16FF">
          <w:rPr>
            <w:rFonts w:ascii="Times New Roman" w:eastAsia="Times New Roman" w:hAnsi="Times New Roman" w:cs="Times New Roman"/>
            <w:b/>
            <w:highlight w:val="darkYellow"/>
            <w:lang w:eastAsia="sk-SK"/>
            <w:rPrChange w:id="3060" w:author="Karol M" w:date="2024-07-31T00:02:00Z">
              <w:rPr>
                <w:rFonts w:ascii="Times New Roman" w:eastAsia="Times New Roman" w:hAnsi="Times New Roman" w:cs="Times New Roman"/>
                <w:b/>
                <w:lang w:eastAsia="sk-SK"/>
              </w:rPr>
            </w:rPrChange>
          </w:rPr>
          <w:delText>jedinečný predmet zákazky</w:delText>
        </w:r>
        <w:r w:rsidRPr="00CA17FB" w:rsidDel="009A16FF">
          <w:rPr>
            <w:rFonts w:ascii="Times New Roman" w:eastAsia="Times New Roman" w:hAnsi="Times New Roman" w:cs="Times New Roman"/>
            <w:highlight w:val="darkYellow"/>
            <w:lang w:eastAsia="sk-SK"/>
            <w:rPrChange w:id="3061" w:author="Karol M" w:date="2024-07-31T00:02:00Z">
              <w:rPr>
                <w:rFonts w:ascii="Times New Roman" w:eastAsia="Times New Roman" w:hAnsi="Times New Roman" w:cs="Times New Roman"/>
                <w:lang w:eastAsia="sk-SK"/>
              </w:rPr>
            </w:rPrChange>
          </w:rPr>
          <w:delText xml:space="preserve">, prijímateľ osloví záujemcu, ktorý je spôsobilý realizovať jedinečný predmet zákazky alebo disponuje ponukou záujemcu spôsobilého realizovať jedinečný predmet zákazky. </w:delText>
        </w:r>
        <w:r w:rsidRPr="00CA17FB" w:rsidDel="009A16FF">
          <w:rPr>
            <w:rFonts w:ascii="Times New Roman" w:eastAsia="Times New Roman" w:hAnsi="Times New Roman" w:cs="Times New Roman"/>
            <w:b/>
            <w:highlight w:val="darkYellow"/>
            <w:lang w:eastAsia="sk-SK"/>
            <w:rPrChange w:id="3062" w:author="Karol M" w:date="2024-07-31T00:02:00Z">
              <w:rPr>
                <w:rFonts w:ascii="Times New Roman" w:eastAsia="Times New Roman" w:hAnsi="Times New Roman" w:cs="Times New Roman"/>
                <w:b/>
                <w:lang w:eastAsia="sk-SK"/>
              </w:rPr>
            </w:rPrChange>
          </w:rPr>
          <w:delText>V tomto prípade nie je prijímateľ povinný použiť elektronickú platformu</w:delText>
        </w:r>
        <w:r w:rsidRPr="00CA17FB" w:rsidDel="009A16FF">
          <w:rPr>
            <w:rFonts w:ascii="Times New Roman" w:eastAsia="Times New Roman" w:hAnsi="Times New Roman" w:cs="Times New Roman"/>
            <w:highlight w:val="darkYellow"/>
            <w:lang w:eastAsia="sk-SK"/>
            <w:rPrChange w:id="3063" w:author="Karol M" w:date="2024-07-31T00:02:00Z">
              <w:rPr>
                <w:rFonts w:ascii="Times New Roman" w:eastAsia="Times New Roman" w:hAnsi="Times New Roman" w:cs="Times New Roman"/>
                <w:lang w:eastAsia="sk-SK"/>
              </w:rPr>
            </w:rPrChange>
          </w:rPr>
          <w:delText xml:space="preserve">. Jedinečnosť predmetu zákazky musí byť zo strany prijímateľa riadne zdôvodnená a vypracovaná ešte pred vyhlásením zákazky a dôkazné bremeno preukázania skutočnosti, že na relevantnom trhu neexistuje viac ako 1 dodávateľ znáša prijímateľ. 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Odôvodnenie </w:delText>
        </w:r>
        <w:r w:rsidR="00E14684" w:rsidRPr="00CA17FB" w:rsidDel="009A16FF">
          <w:rPr>
            <w:rFonts w:ascii="Times New Roman" w:eastAsia="Times New Roman" w:hAnsi="Times New Roman" w:cs="Times New Roman"/>
            <w:highlight w:val="darkYellow"/>
            <w:lang w:eastAsia="sk-SK"/>
            <w:rPrChange w:id="3064" w:author="Karol M" w:date="2024-07-31T00:02:00Z">
              <w:rPr>
                <w:rFonts w:ascii="Times New Roman" w:eastAsia="Times New Roman" w:hAnsi="Times New Roman" w:cs="Times New Roman"/>
                <w:lang w:eastAsia="sk-SK"/>
              </w:rPr>
            </w:rPrChange>
          </w:rPr>
          <w:br/>
        </w:r>
        <w:r w:rsidRPr="00CA17FB" w:rsidDel="009A16FF">
          <w:rPr>
            <w:rFonts w:ascii="Times New Roman" w:eastAsia="Times New Roman" w:hAnsi="Times New Roman" w:cs="Times New Roman"/>
            <w:highlight w:val="darkYellow"/>
            <w:lang w:eastAsia="sk-SK"/>
            <w:rPrChange w:id="3065" w:author="Karol M" w:date="2024-07-31T00:02:00Z">
              <w:rPr>
                <w:rFonts w:ascii="Times New Roman" w:eastAsia="Times New Roman" w:hAnsi="Times New Roman" w:cs="Times New Roman"/>
                <w:lang w:eastAsia="sk-SK"/>
              </w:rPr>
            </w:rPrChange>
          </w:rPr>
          <w:delText>k jedinečnému predmetu zákazky, resp. k predmetu zákazky, v rámci ktorého nie je možné vykonať prieskum trhu, musí byť súčasťou dokumentácie k zákazke. Uvedené môže prijímateľovi slúžiť ako podporný argument k jedinečnosti predmetu zákazky, že napriek zverejneniu výzvy na predkladanie ponúk, žiadny iný hospodársky subjekt na výzvu nezareagoval predložením ponuky.</w:delText>
        </w:r>
      </w:del>
    </w:p>
    <w:p w14:paraId="64C2E239" w14:textId="7B40AE1E" w:rsidR="00397616" w:rsidRPr="00CA17FB" w:rsidDel="009A16FF" w:rsidRDefault="00397616">
      <w:pPr>
        <w:autoSpaceDE w:val="0"/>
        <w:autoSpaceDN w:val="0"/>
        <w:adjustRightInd w:val="0"/>
        <w:spacing w:line="240" w:lineRule="auto"/>
        <w:jc w:val="both"/>
        <w:rPr>
          <w:del w:id="3066" w:author="Karol M" w:date="2024-07-31T07:55:00Z"/>
          <w:rFonts w:ascii="Times New Roman" w:eastAsia="Times New Roman" w:hAnsi="Times New Roman" w:cs="Times New Roman"/>
          <w:highlight w:val="darkYellow"/>
          <w:lang w:eastAsia="sk-SK"/>
          <w:rPrChange w:id="3067" w:author="Karol M" w:date="2024-07-31T00:02:00Z">
            <w:rPr>
              <w:del w:id="3068" w:author="Karol M" w:date="2024-07-31T07:55:00Z"/>
              <w:rFonts w:ascii="Times New Roman" w:eastAsia="Times New Roman" w:hAnsi="Times New Roman" w:cs="Times New Roman"/>
              <w:lang w:eastAsia="sk-SK"/>
            </w:rPr>
          </w:rPrChange>
        </w:rPr>
        <w:pPrChange w:id="3069" w:author="Karol M" w:date="2024-07-31T07:56:00Z">
          <w:pPr>
            <w:autoSpaceDE w:val="0"/>
            <w:autoSpaceDN w:val="0"/>
            <w:adjustRightInd w:val="0"/>
            <w:spacing w:before="120" w:line="240" w:lineRule="auto"/>
            <w:jc w:val="both"/>
          </w:pPr>
        </w:pPrChange>
      </w:pPr>
      <w:del w:id="3070" w:author="Karol M" w:date="2024-07-31T07:55:00Z">
        <w:r w:rsidRPr="00CA17FB" w:rsidDel="009A16FF">
          <w:rPr>
            <w:rFonts w:ascii="Times New Roman" w:eastAsia="Times New Roman" w:hAnsi="Times New Roman" w:cs="Times New Roman"/>
            <w:highlight w:val="darkYellow"/>
            <w:lang w:eastAsia="sk-SK"/>
            <w:rPrChange w:id="3071" w:author="Karol M" w:date="2024-07-31T00:02:00Z">
              <w:rPr>
                <w:rFonts w:ascii="Times New Roman" w:eastAsia="Times New Roman" w:hAnsi="Times New Roman" w:cs="Times New Roman"/>
                <w:lang w:eastAsia="sk-SK"/>
              </w:rPr>
            </w:rPrChange>
          </w:rPr>
          <w:delTex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delText>
        </w:r>
      </w:del>
    </w:p>
    <w:p w14:paraId="3F6DBB0D" w14:textId="365D3CD8" w:rsidR="00397616" w:rsidRPr="00CA17FB" w:rsidDel="009A16FF" w:rsidRDefault="00397616">
      <w:pPr>
        <w:autoSpaceDE w:val="0"/>
        <w:autoSpaceDN w:val="0"/>
        <w:adjustRightInd w:val="0"/>
        <w:spacing w:line="240" w:lineRule="auto"/>
        <w:jc w:val="both"/>
        <w:rPr>
          <w:del w:id="3072" w:author="Karol M" w:date="2024-07-31T07:55:00Z"/>
          <w:rFonts w:ascii="Times New Roman" w:eastAsia="Times New Roman" w:hAnsi="Times New Roman" w:cs="Times New Roman"/>
          <w:highlight w:val="darkYellow"/>
          <w:lang w:eastAsia="sk-SK"/>
          <w:rPrChange w:id="3073" w:author="Karol M" w:date="2024-07-31T00:02:00Z">
            <w:rPr>
              <w:del w:id="3074" w:author="Karol M" w:date="2024-07-31T07:55:00Z"/>
              <w:rFonts w:ascii="Times New Roman" w:eastAsia="Times New Roman" w:hAnsi="Times New Roman" w:cs="Times New Roman"/>
              <w:lang w:eastAsia="sk-SK"/>
            </w:rPr>
          </w:rPrChange>
        </w:rPr>
        <w:pPrChange w:id="3075" w:author="Karol M" w:date="2024-07-31T07:56:00Z">
          <w:pPr>
            <w:autoSpaceDE w:val="0"/>
            <w:autoSpaceDN w:val="0"/>
            <w:adjustRightInd w:val="0"/>
            <w:spacing w:before="120" w:line="240" w:lineRule="auto"/>
            <w:jc w:val="both"/>
          </w:pPr>
        </w:pPrChange>
      </w:pPr>
      <w:del w:id="3076" w:author="Karol M" w:date="2024-07-31T07:55:00Z">
        <w:r w:rsidRPr="00CA17FB" w:rsidDel="009A16FF">
          <w:rPr>
            <w:rFonts w:ascii="Times New Roman" w:eastAsia="Times New Roman" w:hAnsi="Times New Roman" w:cs="Times New Roman"/>
            <w:highlight w:val="darkYellow"/>
            <w:lang w:eastAsia="sk-SK"/>
            <w:rPrChange w:id="3077" w:author="Karol M" w:date="2024-07-31T00:02:00Z">
              <w:rPr>
                <w:rFonts w:ascii="Times New Roman" w:eastAsia="Times New Roman" w:hAnsi="Times New Roman" w:cs="Times New Roman"/>
                <w:lang w:eastAsia="sk-SK"/>
              </w:rPr>
            </w:rPrChange>
          </w:rPr>
          <w:delText xml:space="preserve">Ak prijímateľovi nebola predložená ani jedna ponuka alebo ani jedna z predložených ponúk bez vykonania podstatných zmien nespĺňa požiadavky určené verejným obstarávateľom na predmet zákazky alebo ani jeden uchádzač nespĺňa podmienky účasti, a za predpokladu, že pôvodné podmienky zadávania zákazky sa podstatne nezmenia, prijímateľ je oprávnený vyzvať na </w:delText>
        </w:r>
        <w:r w:rsidRPr="00CA17FB" w:rsidDel="009A16FF">
          <w:rPr>
            <w:rFonts w:ascii="Times New Roman" w:eastAsia="Times New Roman" w:hAnsi="Times New Roman" w:cs="Times New Roman"/>
            <w:b/>
            <w:highlight w:val="darkYellow"/>
            <w:lang w:eastAsia="sk-SK"/>
            <w:rPrChange w:id="3078" w:author="Karol M" w:date="2024-07-31T00:02:00Z">
              <w:rPr>
                <w:rFonts w:ascii="Times New Roman" w:eastAsia="Times New Roman" w:hAnsi="Times New Roman" w:cs="Times New Roman"/>
                <w:b/>
                <w:lang w:eastAsia="sk-SK"/>
              </w:rPr>
            </w:rPrChange>
          </w:rPr>
          <w:delText>rokovanie jedného alebo viacerých záujemcov</w:delText>
        </w:r>
        <w:r w:rsidRPr="00CA17FB" w:rsidDel="009A16FF">
          <w:rPr>
            <w:rFonts w:ascii="Times New Roman" w:eastAsia="Times New Roman" w:hAnsi="Times New Roman" w:cs="Times New Roman"/>
            <w:highlight w:val="darkYellow"/>
            <w:lang w:eastAsia="sk-SK"/>
            <w:rPrChange w:id="3079" w:author="Karol M" w:date="2024-07-31T00:02:00Z">
              <w:rPr>
                <w:rFonts w:ascii="Times New Roman" w:eastAsia="Times New Roman" w:hAnsi="Times New Roman" w:cs="Times New Roman"/>
                <w:lang w:eastAsia="sk-SK"/>
              </w:rPr>
            </w:rPrChange>
          </w:rPr>
          <w:delText>, 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Na účely rokovania nie je prijímateľ povinný použiť elektronickú platformu.</w:delText>
        </w:r>
      </w:del>
    </w:p>
    <w:p w14:paraId="6FADB7E3" w14:textId="0A8D323B" w:rsidR="00397616" w:rsidRPr="002F3C3F" w:rsidDel="009A16FF" w:rsidRDefault="00397616">
      <w:pPr>
        <w:tabs>
          <w:tab w:val="left" w:pos="1014"/>
        </w:tabs>
        <w:spacing w:line="240" w:lineRule="auto"/>
        <w:contextualSpacing/>
        <w:jc w:val="both"/>
        <w:rPr>
          <w:del w:id="3080" w:author="Karol M" w:date="2024-07-31T07:55:00Z"/>
          <w:rFonts w:ascii="Times New Roman" w:hAnsi="Times New Roman" w:cs="Times New Roman"/>
          <w:highlight w:val="green"/>
          <w:rPrChange w:id="3081" w:author="Karol M" w:date="2024-07-31T01:55:00Z">
            <w:rPr>
              <w:del w:id="3082" w:author="Karol M" w:date="2024-07-31T07:55:00Z"/>
              <w:rFonts w:ascii="Times New Roman" w:hAnsi="Times New Roman" w:cs="Times New Roman"/>
            </w:rPr>
          </w:rPrChange>
        </w:rPr>
        <w:pPrChange w:id="3083" w:author="Karol M" w:date="2024-07-31T07:56:00Z">
          <w:pPr>
            <w:tabs>
              <w:tab w:val="left" w:pos="1014"/>
            </w:tabs>
            <w:spacing w:before="120" w:line="240" w:lineRule="auto"/>
            <w:contextualSpacing/>
            <w:jc w:val="both"/>
          </w:pPr>
        </w:pPrChange>
      </w:pPr>
      <w:del w:id="3084" w:author="Karol M" w:date="2024-07-31T07:55:00Z">
        <w:r w:rsidRPr="00CA17FB" w:rsidDel="009A16FF">
          <w:rPr>
            <w:rFonts w:ascii="Times New Roman" w:eastAsia="Times New Roman" w:hAnsi="Times New Roman" w:cs="Times New Roman"/>
            <w:highlight w:val="darkYellow"/>
            <w:lang w:eastAsia="sk-SK"/>
            <w:rPrChange w:id="3085" w:author="Karol M" w:date="2024-07-31T00:02:00Z">
              <w:rPr>
                <w:rFonts w:ascii="Times New Roman" w:eastAsia="Times New Roman" w:hAnsi="Times New Roman" w:cs="Times New Roman"/>
                <w:lang w:eastAsia="sk-SK"/>
              </w:rPr>
            </w:rPrChange>
          </w:rPr>
          <w:delText xml:space="preserve">Prijímateľ predkladá </w:delText>
        </w:r>
        <w:r w:rsidR="00D45707" w:rsidRPr="00CA17FB" w:rsidDel="009A16FF">
          <w:rPr>
            <w:rFonts w:ascii="Times New Roman" w:eastAsia="Times New Roman" w:hAnsi="Times New Roman" w:cs="Times New Roman"/>
            <w:highlight w:val="darkYellow"/>
            <w:lang w:eastAsia="sk-SK"/>
            <w:rPrChange w:id="3086" w:author="Karol M" w:date="2024-07-31T00:02:00Z">
              <w:rPr>
                <w:rFonts w:ascii="Times New Roman" w:eastAsia="Times New Roman" w:hAnsi="Times New Roman" w:cs="Times New Roman"/>
                <w:lang w:eastAsia="sk-SK"/>
              </w:rPr>
            </w:rPrChange>
          </w:rPr>
          <w:delText xml:space="preserve">RO </w:delText>
        </w:r>
        <w:r w:rsidRPr="00CA17FB" w:rsidDel="009A16FF">
          <w:rPr>
            <w:rFonts w:ascii="Times New Roman" w:eastAsia="Times New Roman" w:hAnsi="Times New Roman" w:cs="Times New Roman"/>
            <w:highlight w:val="darkYellow"/>
            <w:lang w:eastAsia="sk-SK"/>
            <w:rPrChange w:id="3087" w:author="Karol M" w:date="2024-07-31T00:02:00Z">
              <w:rPr>
                <w:rFonts w:ascii="Times New Roman" w:eastAsia="Times New Roman" w:hAnsi="Times New Roman" w:cs="Times New Roman"/>
                <w:lang w:eastAsia="sk-SK"/>
              </w:rPr>
            </w:rPrChange>
          </w:rPr>
          <w:delText xml:space="preserve">na kontrolu zadávania zákazky s nízkou hodnotou nižšieho rozsahu </w:delText>
        </w:r>
        <w:r w:rsidRPr="002F3C3F" w:rsidDel="009A16FF">
          <w:rPr>
            <w:rFonts w:ascii="Times New Roman" w:eastAsia="Times New Roman" w:hAnsi="Times New Roman" w:cs="Times New Roman"/>
            <w:highlight w:val="green"/>
            <w:lang w:eastAsia="sk-SK"/>
            <w:rPrChange w:id="3088" w:author="Karol M" w:date="2024-07-31T01:55:00Z">
              <w:rPr>
                <w:rFonts w:ascii="Times New Roman" w:eastAsia="Times New Roman" w:hAnsi="Times New Roman" w:cs="Times New Roman"/>
                <w:lang w:eastAsia="sk-SK"/>
              </w:rPr>
            </w:rPrChange>
          </w:rPr>
          <w:delText>dokumentáciu z VO v plnom rozsahu preukazujúcu dodržanie vyššie uvedených pravidiel a naviac predkladá najmä:</w:delText>
        </w:r>
      </w:del>
    </w:p>
    <w:p w14:paraId="76747B51" w14:textId="7C477DA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089" w:author="Karol M" w:date="2024-07-31T07:55:00Z"/>
          <w:sz w:val="22"/>
          <w:highlight w:val="green"/>
          <w:rPrChange w:id="3090" w:author="Karol M" w:date="2024-07-31T01:55:00Z">
            <w:rPr>
              <w:del w:id="3091" w:author="Karol M" w:date="2024-07-31T07:55:00Z"/>
              <w:sz w:val="22"/>
            </w:rPr>
          </w:rPrChange>
        </w:rPr>
        <w:pPrChange w:id="309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93" w:author="Karol M" w:date="2024-07-31T07:55:00Z">
        <w:r w:rsidRPr="002F3C3F" w:rsidDel="009A16FF">
          <w:rPr>
            <w:highlight w:val="green"/>
            <w:rPrChange w:id="3094" w:author="Karol M" w:date="2024-07-31T01:55:00Z">
              <w:rPr/>
            </w:rPrChange>
          </w:rPr>
          <w:delText>plán verejných obstarávaní;</w:delText>
        </w:r>
      </w:del>
    </w:p>
    <w:p w14:paraId="6DABDC5E" w14:textId="496D018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095" w:author="Karol M" w:date="2024-07-31T07:55:00Z"/>
          <w:sz w:val="22"/>
          <w:highlight w:val="green"/>
          <w:rPrChange w:id="3096" w:author="Karol M" w:date="2024-07-31T01:55:00Z">
            <w:rPr>
              <w:del w:id="3097" w:author="Karol M" w:date="2024-07-31T07:55:00Z"/>
              <w:sz w:val="22"/>
            </w:rPr>
          </w:rPrChange>
        </w:rPr>
        <w:pPrChange w:id="3098"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99" w:author="Karol M" w:date="2024-07-31T07:55:00Z">
        <w:r w:rsidRPr="002F3C3F" w:rsidDel="009A16FF">
          <w:rPr>
            <w:highlight w:val="green"/>
            <w:rPrChange w:id="3100" w:author="Karol M" w:date="2024-07-31T01:55:00Z">
              <w:rPr/>
            </w:rPrChange>
          </w:rPr>
          <w:delText>určenie/výpočet PHZ s podkladmi (</w:delText>
        </w:r>
        <w:r w:rsidRPr="002F3C3F" w:rsidDel="009A16FF">
          <w:rPr>
            <w:i/>
            <w:highlight w:val="green"/>
            <w:rPrChange w:id="3101" w:author="Karol M" w:date="2024-07-31T01:55:00Z">
              <w:rPr>
                <w:i/>
              </w:rPr>
            </w:rPrChange>
          </w:rPr>
          <w:delText>príloha č. 3 Usmernenia</w:delText>
        </w:r>
        <w:r w:rsidRPr="002F3C3F" w:rsidDel="009A16FF">
          <w:rPr>
            <w:highlight w:val="green"/>
            <w:rPrChange w:id="3102" w:author="Karol M" w:date="2024-07-31T01:55:00Z">
              <w:rPr/>
            </w:rPrChange>
          </w:rPr>
          <w:delText>);</w:delText>
        </w:r>
      </w:del>
    </w:p>
    <w:p w14:paraId="7531EB6B" w14:textId="401BAA2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03" w:author="Karol M" w:date="2024-07-31T07:55:00Z"/>
          <w:sz w:val="22"/>
          <w:highlight w:val="green"/>
          <w:rPrChange w:id="3104" w:author="Karol M" w:date="2024-07-31T01:55:00Z">
            <w:rPr>
              <w:del w:id="3105" w:author="Karol M" w:date="2024-07-31T07:55:00Z"/>
              <w:sz w:val="22"/>
            </w:rPr>
          </w:rPrChange>
        </w:rPr>
        <w:pPrChange w:id="3106"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07" w:author="Karol M" w:date="2024-07-31T07:55:00Z">
        <w:r w:rsidRPr="002F3C3F" w:rsidDel="009A16FF">
          <w:rPr>
            <w:highlight w:val="green"/>
            <w:rPrChange w:id="3108" w:author="Karol M" w:date="2024-07-31T01:55:00Z">
              <w:rPr/>
            </w:rPrChange>
          </w:rPr>
          <w:delText>výzvu na predkladanie ponúk so všetkými prílohami a vysvetleniami;</w:delText>
        </w:r>
      </w:del>
    </w:p>
    <w:p w14:paraId="17217005" w14:textId="4CC0E1F4"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09" w:author="Karol M" w:date="2024-07-31T07:55:00Z"/>
          <w:sz w:val="22"/>
          <w:highlight w:val="green"/>
          <w:rPrChange w:id="3110" w:author="Karol M" w:date="2024-07-31T01:55:00Z">
            <w:rPr>
              <w:del w:id="3111" w:author="Karol M" w:date="2024-07-31T07:55:00Z"/>
              <w:sz w:val="22"/>
            </w:rPr>
          </w:rPrChange>
        </w:rPr>
        <w:pPrChange w:id="311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13" w:author="Karol M" w:date="2024-07-31T07:55:00Z">
        <w:r w:rsidRPr="002F3C3F" w:rsidDel="009A16FF">
          <w:rPr>
            <w:highlight w:val="green"/>
            <w:rPrChange w:id="3114" w:author="Karol M" w:date="2024-07-31T01:55:00Z">
              <w:rPr/>
            </w:rPrChange>
          </w:rPr>
          <w:delText xml:space="preserve">kompletnú komunikáciu so záujemcami/uchádzačmi (ak k nejakej došlo); </w:delText>
        </w:r>
      </w:del>
    </w:p>
    <w:p w14:paraId="78D324F0" w14:textId="5B81AC8D"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15" w:author="Karol M" w:date="2024-07-31T07:55:00Z"/>
          <w:sz w:val="22"/>
          <w:highlight w:val="green"/>
          <w:rPrChange w:id="3116" w:author="Karol M" w:date="2024-07-31T01:55:00Z">
            <w:rPr>
              <w:del w:id="3117" w:author="Karol M" w:date="2024-07-31T07:55:00Z"/>
              <w:sz w:val="22"/>
            </w:rPr>
          </w:rPrChange>
        </w:rPr>
        <w:pPrChange w:id="3118"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19" w:author="Karol M" w:date="2024-07-31T07:55:00Z">
        <w:r w:rsidRPr="002F3C3F" w:rsidDel="009A16FF">
          <w:rPr>
            <w:highlight w:val="green"/>
            <w:rPrChange w:id="3120" w:author="Karol M" w:date="2024-07-31T01:55:00Z">
              <w:rPr/>
            </w:rPrChange>
          </w:rPr>
          <w:delText xml:space="preserve">ponuky jednotlivých uchádzačov, vrátane dokladu preukazujúceho čas doručenia ponuky (ak je to relevantné vzhľadom na spôsob vykonania prieskumu trhu); </w:delText>
        </w:r>
      </w:del>
    </w:p>
    <w:p w14:paraId="573D0312" w14:textId="69EB78B1"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21" w:author="Karol M" w:date="2024-07-31T07:55:00Z"/>
          <w:sz w:val="22"/>
          <w:highlight w:val="green"/>
          <w:rPrChange w:id="3122" w:author="Karol M" w:date="2024-07-31T01:55:00Z">
            <w:rPr>
              <w:del w:id="3123" w:author="Karol M" w:date="2024-07-31T07:55:00Z"/>
              <w:sz w:val="22"/>
            </w:rPr>
          </w:rPrChange>
        </w:rPr>
        <w:pPrChange w:id="3124"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25" w:author="Karol M" w:date="2024-07-31T07:55:00Z">
        <w:r w:rsidRPr="002F3C3F" w:rsidDel="009A16FF">
          <w:rPr>
            <w:highlight w:val="green"/>
            <w:rPrChange w:id="3126" w:author="Karol M" w:date="2024-07-31T01:55:00Z">
              <w:rPr/>
            </w:rPrChange>
          </w:rPr>
          <w:delText>prípadné odôvodnenie osobitostí vykonania prieskumu trhu (napr. v prípade menej ako 3 oslovených / identifikovaných záujemcov);</w:delText>
        </w:r>
      </w:del>
    </w:p>
    <w:p w14:paraId="5AABBB5B" w14:textId="56F63526"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27" w:author="Karol M" w:date="2024-07-31T07:55:00Z"/>
          <w:sz w:val="22"/>
          <w:highlight w:val="green"/>
          <w:rPrChange w:id="3128" w:author="Karol M" w:date="2024-07-31T01:55:00Z">
            <w:rPr>
              <w:del w:id="3129" w:author="Karol M" w:date="2024-07-31T07:55:00Z"/>
              <w:sz w:val="22"/>
            </w:rPr>
          </w:rPrChange>
        </w:rPr>
        <w:pPrChange w:id="3130"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31" w:author="Karol M" w:date="2024-07-31T07:55:00Z">
        <w:r w:rsidRPr="002F3C3F" w:rsidDel="009A16FF">
          <w:rPr>
            <w:highlight w:val="green"/>
            <w:rPrChange w:id="3132" w:author="Karol M" w:date="2024-07-31T01:55:00Z">
              <w:rPr/>
            </w:rPrChange>
          </w:rPr>
          <w:delText>zápis z prieskumu trhu (</w:delText>
        </w:r>
        <w:r w:rsidRPr="002F3C3F" w:rsidDel="009A16FF">
          <w:rPr>
            <w:i/>
            <w:highlight w:val="green"/>
            <w:rPrChange w:id="3133" w:author="Karol M" w:date="2024-07-31T01:55:00Z">
              <w:rPr>
                <w:i/>
              </w:rPr>
            </w:rPrChange>
          </w:rPr>
          <w:delText xml:space="preserve">príloha č. </w:delText>
        </w:r>
        <w:r w:rsidR="0063229A" w:rsidRPr="002F3C3F" w:rsidDel="009A16FF">
          <w:rPr>
            <w:i/>
            <w:highlight w:val="green"/>
            <w:rPrChange w:id="3134" w:author="Karol M" w:date="2024-07-31T01:55:00Z">
              <w:rPr>
                <w:i/>
              </w:rPr>
            </w:rPrChange>
          </w:rPr>
          <w:delText>5</w:delText>
        </w:r>
        <w:r w:rsidRPr="002F3C3F" w:rsidDel="009A16FF">
          <w:rPr>
            <w:i/>
            <w:highlight w:val="green"/>
            <w:rPrChange w:id="3135" w:author="Karol M" w:date="2024-07-31T01:55:00Z">
              <w:rPr>
                <w:i/>
              </w:rPr>
            </w:rPrChange>
          </w:rPr>
          <w:delText xml:space="preserve"> Usmernenia</w:delText>
        </w:r>
        <w:r w:rsidRPr="002F3C3F" w:rsidDel="009A16FF">
          <w:rPr>
            <w:highlight w:val="green"/>
            <w:rPrChange w:id="3136" w:author="Karol M" w:date="2024-07-31T01:55:00Z">
              <w:rPr/>
            </w:rPrChange>
          </w:rPr>
          <w:delText>);</w:delText>
        </w:r>
      </w:del>
    </w:p>
    <w:p w14:paraId="093F6888" w14:textId="4AC64ED8"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37" w:author="Karol M" w:date="2024-07-31T07:55:00Z"/>
          <w:sz w:val="22"/>
          <w:highlight w:val="green"/>
          <w:rPrChange w:id="3138" w:author="Karol M" w:date="2024-07-31T01:55:00Z">
            <w:rPr>
              <w:del w:id="3139" w:author="Karol M" w:date="2024-07-31T07:55:00Z"/>
              <w:sz w:val="22"/>
            </w:rPr>
          </w:rPrChange>
        </w:rPr>
        <w:pPrChange w:id="3140"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41" w:author="Karol M" w:date="2024-07-31T07:55:00Z">
        <w:r w:rsidRPr="002F3C3F" w:rsidDel="009A16FF">
          <w:rPr>
            <w:highlight w:val="green"/>
            <w:rPrChange w:id="3142" w:author="Karol M" w:date="2024-07-31T01:55:00Z">
              <w:rPr/>
            </w:rPrChange>
          </w:rPr>
          <w:delText>zmluvu uzavretú medzi prijímateľom a úspešným uchádzačom, resp. objednávku a jej akceptáciu;</w:delText>
        </w:r>
      </w:del>
    </w:p>
    <w:p w14:paraId="6099CE0B" w14:textId="7DDD785D"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43" w:author="Karol M" w:date="2024-07-31T07:55:00Z"/>
          <w:sz w:val="22"/>
          <w:highlight w:val="green"/>
          <w:rPrChange w:id="3144" w:author="Karol M" w:date="2024-07-31T01:55:00Z">
            <w:rPr>
              <w:del w:id="3145" w:author="Karol M" w:date="2024-07-31T07:55:00Z"/>
              <w:sz w:val="22"/>
            </w:rPr>
          </w:rPrChange>
        </w:rPr>
        <w:pPrChange w:id="3146"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47" w:author="Karol M" w:date="2024-07-31T07:55:00Z">
        <w:r w:rsidRPr="002F3C3F" w:rsidDel="009A16FF">
          <w:rPr>
            <w:highlight w:val="green"/>
            <w:rPrChange w:id="3148" w:author="Karol M" w:date="2024-07-31T01:55:00Z">
              <w:rPr/>
            </w:rPrChange>
          </w:rPr>
          <w:delText>potvrdenie o zverejnení uzavretej zmluvy medzi prijímateľom a úspešným uchádzačom v CRZ, resp. na webovom sídle prijímateľa (ak je to relevantné);</w:delText>
        </w:r>
      </w:del>
    </w:p>
    <w:p w14:paraId="07827562" w14:textId="5EBE755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49" w:author="Karol M" w:date="2024-07-31T07:55:00Z"/>
          <w:sz w:val="22"/>
          <w:highlight w:val="green"/>
          <w:rPrChange w:id="3150" w:author="Karol M" w:date="2024-07-31T01:55:00Z">
            <w:rPr>
              <w:del w:id="3151" w:author="Karol M" w:date="2024-07-31T07:55:00Z"/>
              <w:sz w:val="22"/>
            </w:rPr>
          </w:rPrChange>
        </w:rPr>
        <w:pPrChange w:id="315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53" w:author="Karol M" w:date="2024-07-31T07:55:00Z">
        <w:r w:rsidRPr="002F3C3F" w:rsidDel="009A16FF">
          <w:rPr>
            <w:highlight w:val="green"/>
            <w:rPrChange w:id="3154" w:author="Karol M" w:date="2024-07-31T01:55:00Z">
              <w:rPr/>
            </w:rPrChange>
          </w:rPr>
          <w:delText>čestné vyhlásenie o neprítomnosti konfliktu záujmov osôb zúčastňujúcich sa na procese VO (</w:delText>
        </w:r>
        <w:r w:rsidRPr="002F3C3F" w:rsidDel="009A16FF">
          <w:rPr>
            <w:i/>
            <w:highlight w:val="green"/>
            <w:rPrChange w:id="3155" w:author="Karol M" w:date="2024-07-31T01:55:00Z">
              <w:rPr>
                <w:i/>
              </w:rPr>
            </w:rPrChange>
          </w:rPr>
          <w:delText xml:space="preserve">príloha č. </w:delText>
        </w:r>
        <w:r w:rsidR="0063229A" w:rsidRPr="002F3C3F" w:rsidDel="009A16FF">
          <w:rPr>
            <w:i/>
            <w:highlight w:val="green"/>
            <w:rPrChange w:id="3156" w:author="Karol M" w:date="2024-07-31T01:55:00Z">
              <w:rPr>
                <w:i/>
              </w:rPr>
            </w:rPrChange>
          </w:rPr>
          <w:delText>8</w:delText>
        </w:r>
        <w:r w:rsidRPr="002F3C3F" w:rsidDel="009A16FF">
          <w:rPr>
            <w:i/>
            <w:highlight w:val="green"/>
            <w:rPrChange w:id="3157" w:author="Karol M" w:date="2024-07-31T01:55:00Z">
              <w:rPr>
                <w:i/>
              </w:rPr>
            </w:rPrChange>
          </w:rPr>
          <w:delText xml:space="preserve"> Usmernenia</w:delText>
        </w:r>
        <w:r w:rsidRPr="002F3C3F" w:rsidDel="009A16FF">
          <w:rPr>
            <w:highlight w:val="green"/>
            <w:rPrChange w:id="3158" w:author="Karol M" w:date="2024-07-31T01:55:00Z">
              <w:rPr/>
            </w:rPrChange>
          </w:rPr>
          <w:delText>);</w:delText>
        </w:r>
      </w:del>
    </w:p>
    <w:p w14:paraId="32DDEDF8" w14:textId="39FE716F"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59" w:author="Karol M" w:date="2024-07-31T07:55:00Z"/>
          <w:sz w:val="22"/>
          <w:highlight w:val="green"/>
          <w:rPrChange w:id="3160" w:author="Karol M" w:date="2024-07-31T01:55:00Z">
            <w:rPr>
              <w:del w:id="3161" w:author="Karol M" w:date="2024-07-31T07:55:00Z"/>
              <w:sz w:val="22"/>
            </w:rPr>
          </w:rPrChange>
        </w:rPr>
        <w:pPrChange w:id="316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63" w:author="Karol M" w:date="2024-07-31T07:55:00Z">
        <w:r w:rsidRPr="002F3C3F" w:rsidDel="009A16FF">
          <w:rPr>
            <w:highlight w:val="green"/>
            <w:rPrChange w:id="3164" w:author="Karol M" w:date="2024-07-31T01:55:00Z">
              <w:rPr/>
            </w:rPrChange>
          </w:rPr>
          <w:delText xml:space="preserve">čestné vyhlásenie o zhode predloženej dokumentácie z VO s originálom dokumentácie </w:delText>
        </w:r>
        <w:r w:rsidR="00E14684" w:rsidRPr="002F3C3F" w:rsidDel="009A16FF">
          <w:rPr>
            <w:highlight w:val="green"/>
            <w:rPrChange w:id="3165" w:author="Karol M" w:date="2024-07-31T01:55:00Z">
              <w:rPr/>
            </w:rPrChange>
          </w:rPr>
          <w:br/>
        </w:r>
        <w:r w:rsidRPr="002F3C3F" w:rsidDel="009A16FF">
          <w:rPr>
            <w:highlight w:val="green"/>
            <w:rPrChange w:id="3166" w:author="Karol M" w:date="2024-07-31T01:55:00Z">
              <w:rPr/>
            </w:rPrChange>
          </w:rPr>
          <w:delText xml:space="preserve">a o úplnosti a kompletnosti dokladov, obsahujúce jednoznačnú identifikáciu projektu </w:delText>
        </w:r>
        <w:r w:rsidRPr="002F3C3F" w:rsidDel="009A16FF">
          <w:rPr>
            <w:highlight w:val="green"/>
            <w:rPrChange w:id="3167" w:author="Karol M" w:date="2024-07-31T01:55:00Z">
              <w:rPr/>
            </w:rPrChange>
          </w:rPr>
          <w:br/>
          <w:delText xml:space="preserve">a predkladaného VO. V predmetnom čestnom vyhlásení zároveň prijímateľ vyhlási, že si je vedomý, že na základe predloženej dokumentácie </w:delText>
        </w:r>
        <w:r w:rsidR="00C85258" w:rsidRPr="002F3C3F" w:rsidDel="009A16FF">
          <w:rPr>
            <w:highlight w:val="green"/>
            <w:rPrChange w:id="3168" w:author="Karol M" w:date="2024-07-31T01:55:00Z">
              <w:rPr/>
            </w:rPrChange>
          </w:rPr>
          <w:delText xml:space="preserve">RO </w:delText>
        </w:r>
        <w:r w:rsidRPr="002F3C3F" w:rsidDel="009A16FF">
          <w:rPr>
            <w:highlight w:val="green"/>
            <w:rPrChange w:id="3169" w:author="Karol M" w:date="2024-07-31T01:55:00Z">
              <w:rPr/>
            </w:rPrChange>
          </w:rPr>
          <w:delText xml:space="preserve">rozhodne o pripustení, resp. nepripustení výdavkov do financovania, o ex ante finančnej oprave, resp. o ďalších krokoch, ktoré budú potrebné na základe zistení </w:delText>
        </w:r>
        <w:r w:rsidR="00C85258" w:rsidRPr="002F3C3F" w:rsidDel="009A16FF">
          <w:rPr>
            <w:highlight w:val="green"/>
            <w:rPrChange w:id="3170" w:author="Karol M" w:date="2024-07-31T01:55:00Z">
              <w:rPr/>
            </w:rPrChange>
          </w:rPr>
          <w:delText>R</w:delText>
        </w:r>
        <w:r w:rsidRPr="002F3C3F" w:rsidDel="009A16FF">
          <w:rPr>
            <w:highlight w:val="green"/>
            <w:rPrChange w:id="3171" w:author="Karol M" w:date="2024-07-31T01:55:00Z">
              <w:rPr/>
            </w:rPrChange>
          </w:rPr>
          <w:delText>O v rámci kontroly tejto dokumentácie k VO (</w:delText>
        </w:r>
        <w:r w:rsidRPr="002F3C3F" w:rsidDel="009A16FF">
          <w:rPr>
            <w:i/>
            <w:highlight w:val="green"/>
            <w:rPrChange w:id="3172" w:author="Karol M" w:date="2024-07-31T01:55:00Z">
              <w:rPr>
                <w:i/>
              </w:rPr>
            </w:rPrChange>
          </w:rPr>
          <w:delText xml:space="preserve">príloha č. </w:delText>
        </w:r>
        <w:r w:rsidR="0063229A" w:rsidRPr="002F3C3F" w:rsidDel="009A16FF">
          <w:rPr>
            <w:i/>
            <w:highlight w:val="green"/>
            <w:rPrChange w:id="3173" w:author="Karol M" w:date="2024-07-31T01:55:00Z">
              <w:rPr>
                <w:i/>
              </w:rPr>
            </w:rPrChange>
          </w:rPr>
          <w:delText>9</w:delText>
        </w:r>
        <w:r w:rsidRPr="002F3C3F" w:rsidDel="009A16FF">
          <w:rPr>
            <w:i/>
            <w:highlight w:val="green"/>
            <w:rPrChange w:id="3174" w:author="Karol M" w:date="2024-07-31T01:55:00Z">
              <w:rPr>
                <w:i/>
              </w:rPr>
            </w:rPrChange>
          </w:rPr>
          <w:delText xml:space="preserve"> Usmernenia</w:delText>
        </w:r>
        <w:r w:rsidRPr="002F3C3F" w:rsidDel="009A16FF">
          <w:rPr>
            <w:highlight w:val="green"/>
            <w:rPrChange w:id="3175" w:author="Karol M" w:date="2024-07-31T01:55:00Z">
              <w:rPr/>
            </w:rPrChange>
          </w:rPr>
          <w:delText>);</w:delText>
        </w:r>
      </w:del>
    </w:p>
    <w:p w14:paraId="02A9FE26" w14:textId="045C995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3176" w:author="Karol M" w:date="2024-07-31T07:55:00Z"/>
          <w:sz w:val="22"/>
          <w:highlight w:val="green"/>
          <w:rPrChange w:id="3177" w:author="Karol M" w:date="2024-07-31T01:55:00Z">
            <w:rPr>
              <w:del w:id="3178" w:author="Karol M" w:date="2024-07-31T07:55:00Z"/>
              <w:sz w:val="22"/>
            </w:rPr>
          </w:rPrChange>
        </w:rPr>
        <w:pPrChange w:id="317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80" w:author="Karol M" w:date="2024-07-31T07:55:00Z">
        <w:r w:rsidRPr="002F3C3F" w:rsidDel="009A16FF">
          <w:rPr>
            <w:highlight w:val="green"/>
            <w:rPrChange w:id="3181" w:author="Karol M" w:date="2024-07-31T01:55:00Z">
              <w:rPr/>
            </w:rPrChange>
          </w:rPr>
          <w:delText>ďalšie relevantné doklady, týkajúce sa nových skutočností (najmä výkonu kontroly VO, resp. auditu predmetného VO).</w:delText>
        </w:r>
      </w:del>
    </w:p>
    <w:p w14:paraId="4E87AAC1" w14:textId="389EE497" w:rsidR="00397616" w:rsidRPr="00CA17FB" w:rsidDel="009A16FF" w:rsidRDefault="00397616">
      <w:pPr>
        <w:autoSpaceDE w:val="0"/>
        <w:autoSpaceDN w:val="0"/>
        <w:adjustRightInd w:val="0"/>
        <w:spacing w:line="240" w:lineRule="auto"/>
        <w:jc w:val="both"/>
        <w:rPr>
          <w:del w:id="3182" w:author="Karol M" w:date="2024-07-31T07:55:00Z"/>
          <w:rFonts w:ascii="Times New Roman" w:eastAsia="Times New Roman" w:hAnsi="Times New Roman" w:cs="Times New Roman"/>
          <w:highlight w:val="darkYellow"/>
          <w:lang w:eastAsia="sk-SK"/>
          <w:rPrChange w:id="3183" w:author="Karol M" w:date="2024-07-31T00:02:00Z">
            <w:rPr>
              <w:del w:id="3184" w:author="Karol M" w:date="2024-07-31T07:55:00Z"/>
              <w:rFonts w:ascii="Times New Roman" w:eastAsia="Times New Roman" w:hAnsi="Times New Roman" w:cs="Times New Roman"/>
              <w:lang w:eastAsia="sk-SK"/>
            </w:rPr>
          </w:rPrChange>
        </w:rPr>
        <w:pPrChange w:id="3185" w:author="Karol M" w:date="2024-07-31T07:56:00Z">
          <w:pPr>
            <w:autoSpaceDE w:val="0"/>
            <w:autoSpaceDN w:val="0"/>
            <w:adjustRightInd w:val="0"/>
            <w:spacing w:before="120" w:line="240" w:lineRule="auto"/>
            <w:jc w:val="both"/>
          </w:pPr>
        </w:pPrChange>
      </w:pPr>
      <w:del w:id="3186" w:author="Karol M" w:date="2024-07-31T07:55:00Z">
        <w:r w:rsidRPr="00CA17FB" w:rsidDel="009A16FF">
          <w:rPr>
            <w:rFonts w:ascii="Times New Roman" w:hAnsi="Times New Roman" w:cs="Times New Roman"/>
            <w:highlight w:val="darkYellow"/>
            <w:lang w:val="x-none" w:eastAsia="x-none"/>
            <w:rPrChange w:id="3187" w:author="Karol M" w:date="2024-07-31T00:02:00Z">
              <w:rPr>
                <w:rFonts w:ascii="Times New Roman" w:hAnsi="Times New Roman" w:cs="Times New Roman"/>
                <w:lang w:val="x-none" w:eastAsia="x-none"/>
              </w:rPr>
            </w:rPrChange>
          </w:rPr>
          <w:delText>Prijímateľ je povinný oznámiť všetkým uchádzačom, ktorí predložili ponuky, výsledok vyhodnotenia ponúk.</w:delText>
        </w:r>
      </w:del>
    </w:p>
    <w:p w14:paraId="45AE9BBC" w14:textId="3D49F727" w:rsidR="00397616" w:rsidDel="009A16FF" w:rsidRDefault="00397616">
      <w:pPr>
        <w:autoSpaceDE w:val="0"/>
        <w:autoSpaceDN w:val="0"/>
        <w:adjustRightInd w:val="0"/>
        <w:spacing w:line="240" w:lineRule="auto"/>
        <w:jc w:val="both"/>
        <w:rPr>
          <w:del w:id="3188" w:author="Karol M" w:date="2024-07-31T07:55:00Z"/>
          <w:rFonts w:ascii="Times New Roman" w:eastAsia="Times New Roman" w:hAnsi="Times New Roman" w:cs="Times New Roman"/>
          <w:lang w:eastAsia="sk-SK"/>
        </w:rPr>
        <w:pPrChange w:id="3189" w:author="Karol M" w:date="2024-07-31T07:56:00Z">
          <w:pPr>
            <w:autoSpaceDE w:val="0"/>
            <w:autoSpaceDN w:val="0"/>
            <w:adjustRightInd w:val="0"/>
            <w:spacing w:before="120" w:line="240" w:lineRule="auto"/>
            <w:jc w:val="both"/>
          </w:pPr>
        </w:pPrChange>
      </w:pPr>
      <w:del w:id="3190" w:author="Karol M" w:date="2024-07-31T07:55:00Z">
        <w:r w:rsidRPr="00CA17FB" w:rsidDel="009A16FF">
          <w:rPr>
            <w:rFonts w:ascii="Times New Roman" w:eastAsia="Times New Roman" w:hAnsi="Times New Roman" w:cs="Times New Roman"/>
            <w:highlight w:val="darkYellow"/>
            <w:lang w:eastAsia="sk-SK"/>
            <w:rPrChange w:id="3191" w:author="Karol M" w:date="2024-07-31T00:02:00Z">
              <w:rPr>
                <w:rFonts w:ascii="Times New Roman" w:eastAsia="Times New Roman" w:hAnsi="Times New Roman" w:cs="Times New Roman"/>
                <w:lang w:eastAsia="sk-SK"/>
              </w:rPr>
            </w:rPrChange>
          </w:rPr>
          <w:delText xml:space="preserve">V prípade zákaziek s nízkou hodnotou do 70 000 EUR bez DPH (teda zákaziek s nízkou hodnotou nižšieho rozsahu) v prípade tovarov a služieb, do 180 000 EUR bez DPH v prípade stavebných prác, do 260 000 EUR bez DPH v prípade služieb podľa prílohy č. 1 k ZVO, je možné </w:delText>
        </w:r>
        <w:r w:rsidRPr="00CA17FB" w:rsidDel="009A16FF">
          <w:rPr>
            <w:rFonts w:ascii="Times New Roman" w:eastAsia="Times New Roman" w:hAnsi="Times New Roman" w:cs="Times New Roman"/>
            <w:b/>
            <w:highlight w:val="darkYellow"/>
            <w:lang w:eastAsia="sk-SK"/>
            <w:rPrChange w:id="3192" w:author="Karol M" w:date="2024-07-31T00:02:00Z">
              <w:rPr>
                <w:rFonts w:ascii="Times New Roman" w:eastAsia="Times New Roman" w:hAnsi="Times New Roman" w:cs="Times New Roman"/>
                <w:b/>
                <w:lang w:eastAsia="sk-SK"/>
              </w:rPr>
            </w:rPrChange>
          </w:rPr>
          <w:delText>určiť úspešného uchádzača</w:delText>
        </w:r>
        <w:r w:rsidRPr="00CA17FB" w:rsidDel="009A16FF">
          <w:rPr>
            <w:rFonts w:ascii="Times New Roman" w:eastAsia="Times New Roman" w:hAnsi="Times New Roman" w:cs="Times New Roman"/>
            <w:highlight w:val="darkYellow"/>
            <w:lang w:eastAsia="sk-SK"/>
            <w:rPrChange w:id="3193" w:author="Karol M" w:date="2024-07-31T00:02:00Z">
              <w:rPr>
                <w:rFonts w:ascii="Times New Roman" w:eastAsia="Times New Roman" w:hAnsi="Times New Roman" w:cs="Times New Roman"/>
                <w:lang w:eastAsia="sk-SK"/>
              </w:rPr>
            </w:rPrChange>
          </w:rPr>
          <w:delText xml:space="preserve"> </w:delText>
        </w:r>
        <w:r w:rsidRPr="00CA17FB" w:rsidDel="009A16FF">
          <w:rPr>
            <w:rFonts w:ascii="Times New Roman" w:eastAsia="Times New Roman" w:hAnsi="Times New Roman" w:cs="Times New Roman"/>
            <w:b/>
            <w:highlight w:val="darkYellow"/>
            <w:lang w:eastAsia="sk-SK"/>
            <w:rPrChange w:id="3194" w:author="Karol M" w:date="2024-07-31T00:02:00Z">
              <w:rPr>
                <w:rFonts w:ascii="Times New Roman" w:eastAsia="Times New Roman" w:hAnsi="Times New Roman" w:cs="Times New Roman"/>
                <w:b/>
                <w:lang w:eastAsia="sk-SK"/>
              </w:rPr>
            </w:rPrChange>
          </w:rPr>
          <w:delText>priamym zadaním</w:delText>
        </w:r>
        <w:r w:rsidRPr="00CA17FB" w:rsidDel="009A16FF">
          <w:rPr>
            <w:rFonts w:ascii="Times New Roman" w:eastAsia="Times New Roman" w:hAnsi="Times New Roman" w:cs="Times New Roman"/>
            <w:highlight w:val="darkYellow"/>
            <w:lang w:eastAsia="sk-SK"/>
            <w:rPrChange w:id="3195" w:author="Karol M" w:date="2024-07-31T00:02:00Z">
              <w:rPr>
                <w:rFonts w:ascii="Times New Roman" w:eastAsia="Times New Roman" w:hAnsi="Times New Roman" w:cs="Times New Roman"/>
                <w:lang w:eastAsia="sk-SK"/>
              </w:rPr>
            </w:rPrChange>
          </w:rPr>
          <w:delText xml:space="preserve">, ak </w:delText>
        </w:r>
        <w:r w:rsidR="00C85258" w:rsidRPr="00CA17FB" w:rsidDel="009A16FF">
          <w:rPr>
            <w:rFonts w:ascii="Times New Roman" w:eastAsia="Times New Roman" w:hAnsi="Times New Roman" w:cs="Times New Roman"/>
            <w:highlight w:val="darkYellow"/>
            <w:lang w:eastAsia="sk-SK"/>
            <w:rPrChange w:id="3196" w:author="Karol M" w:date="2024-07-31T00:02:00Z">
              <w:rPr>
                <w:rFonts w:ascii="Times New Roman" w:eastAsia="Times New Roman" w:hAnsi="Times New Roman" w:cs="Times New Roman"/>
                <w:lang w:eastAsia="sk-SK"/>
              </w:rPr>
            </w:rPrChange>
          </w:rPr>
          <w:delText>R</w:delText>
        </w:r>
        <w:r w:rsidRPr="00CA17FB" w:rsidDel="009A16FF">
          <w:rPr>
            <w:rFonts w:ascii="Times New Roman" w:eastAsia="Times New Roman" w:hAnsi="Times New Roman" w:cs="Times New Roman"/>
            <w:highlight w:val="darkYellow"/>
            <w:lang w:eastAsia="sk-SK"/>
            <w:rPrChange w:id="3197" w:author="Karol M" w:date="2024-07-31T00:02:00Z">
              <w:rPr>
                <w:rFonts w:ascii="Times New Roman" w:eastAsia="Times New Roman" w:hAnsi="Times New Roman" w:cs="Times New Roman"/>
                <w:lang w:eastAsia="sk-SK"/>
              </w:rPr>
            </w:rPrChange>
          </w:rPr>
          <w:delText xml:space="preserve">O vo vzťahu k predmetu zákazky určil na dané výdavky finančné limity, percentuálne limity alebo benchmarky, ktoré zohľadňujú dodržanie pravidiel hospodárnosti v súlade s metodickým pokynom </w:delText>
        </w:r>
        <w:r w:rsidRPr="00CA17FB" w:rsidDel="009A16FF">
          <w:rPr>
            <w:highlight w:val="darkYellow"/>
            <w:rPrChange w:id="3198" w:author="Karol M" w:date="2024-07-31T00:02:00Z">
              <w:rPr/>
            </w:rPrChange>
          </w:rPr>
          <w:fldChar w:fldCharType="begin"/>
        </w:r>
        <w:r w:rsidRPr="00CA17FB" w:rsidDel="009A16FF">
          <w:rPr>
            <w:highlight w:val="darkYellow"/>
            <w:rPrChange w:id="3199" w:author="Karol M" w:date="2024-07-31T00:02:00Z">
              <w:rPr/>
            </w:rPrChange>
          </w:rPr>
          <w:delInstrText>HYPERLINK "http://www.partnerskadohoda.gov.sk/data/files/1305_mp-cko-c-18-verzia-4.zip"</w:delInstrText>
        </w:r>
        <w:r w:rsidRPr="00CA17FB" w:rsidDel="009A16FF">
          <w:rPr>
            <w:highlight w:val="darkYellow"/>
            <w:rPrChange w:id="3200" w:author="Karol M" w:date="2024-07-31T00:02:00Z">
              <w:rPr>
                <w:rFonts w:ascii="Times New Roman" w:eastAsia="Times New Roman" w:hAnsi="Times New Roman" w:cs="Times New Roman"/>
                <w:lang w:eastAsia="sk-SK"/>
              </w:rPr>
            </w:rPrChange>
          </w:rPr>
          <w:fldChar w:fldCharType="separate"/>
        </w:r>
        <w:r w:rsidRPr="00CA17FB" w:rsidDel="009A16FF">
          <w:rPr>
            <w:rFonts w:ascii="Times New Roman" w:eastAsia="Times New Roman" w:hAnsi="Times New Roman" w:cs="Times New Roman"/>
            <w:highlight w:val="darkYellow"/>
            <w:lang w:eastAsia="sk-SK"/>
            <w:rPrChange w:id="3201" w:author="Karol M" w:date="2024-07-31T00:02:00Z">
              <w:rPr>
                <w:rFonts w:ascii="Times New Roman" w:eastAsia="Times New Roman" w:hAnsi="Times New Roman" w:cs="Times New Roman"/>
                <w:lang w:eastAsia="sk-SK"/>
              </w:rPr>
            </w:rPrChange>
          </w:rPr>
          <w:delText>k overovaniu hospodárnosti výdavkov</w:delText>
        </w:r>
        <w:r w:rsidRPr="00CA17FB" w:rsidDel="009A16FF">
          <w:rPr>
            <w:rFonts w:ascii="Times New Roman" w:eastAsia="Times New Roman" w:hAnsi="Times New Roman" w:cs="Times New Roman"/>
            <w:highlight w:val="darkYellow"/>
            <w:lang w:eastAsia="sk-SK"/>
            <w:rPrChange w:id="3202" w:author="Karol M" w:date="2024-07-31T00:02:00Z">
              <w:rPr>
                <w:rFonts w:ascii="Times New Roman" w:eastAsia="Times New Roman" w:hAnsi="Times New Roman" w:cs="Times New Roman"/>
                <w:lang w:eastAsia="sk-SK"/>
              </w:rPr>
            </w:rPrChange>
          </w:rPr>
          <w:fldChar w:fldCharType="end"/>
        </w:r>
        <w:r w:rsidRPr="00CA17FB" w:rsidDel="009A16FF">
          <w:rPr>
            <w:rFonts w:ascii="Times New Roman" w:eastAsia="Times New Roman" w:hAnsi="Times New Roman" w:cs="Times New Roman"/>
            <w:highlight w:val="darkYellow"/>
            <w:lang w:eastAsia="sk-SK"/>
            <w:rPrChange w:id="3203" w:author="Karol M" w:date="2024-07-31T00:02:00Z">
              <w:rPr>
                <w:rFonts w:ascii="Times New Roman" w:eastAsia="Times New Roman" w:hAnsi="Times New Roman" w:cs="Times New Roman"/>
                <w:lang w:eastAsia="sk-SK"/>
              </w:rPr>
            </w:rPrChange>
          </w:rPr>
          <w:delText>. V tomto prípade nie je prijímateľ povinný použiť elektronickú platformu.</w:delText>
        </w:r>
      </w:del>
    </w:p>
    <w:p w14:paraId="21898664" w14:textId="599B6045" w:rsidR="00E36E8C" w:rsidRPr="00EB7329" w:rsidDel="009A16FF" w:rsidRDefault="00E36E8C">
      <w:pPr>
        <w:autoSpaceDE w:val="0"/>
        <w:autoSpaceDN w:val="0"/>
        <w:adjustRightInd w:val="0"/>
        <w:spacing w:line="240" w:lineRule="auto"/>
        <w:jc w:val="both"/>
        <w:rPr>
          <w:del w:id="3204" w:author="Karol M" w:date="2024-07-31T07:55:00Z"/>
          <w:rFonts w:ascii="Times New Roman" w:eastAsia="Times New Roman" w:hAnsi="Times New Roman" w:cs="Times New Roman"/>
          <w:lang w:eastAsia="sk-SK"/>
        </w:rPr>
        <w:pPrChange w:id="3205" w:author="Karol M" w:date="2024-07-31T07:56:00Z">
          <w:pPr>
            <w:autoSpaceDE w:val="0"/>
            <w:autoSpaceDN w:val="0"/>
            <w:adjustRightInd w:val="0"/>
            <w:spacing w:before="120" w:line="240" w:lineRule="auto"/>
            <w:jc w:val="both"/>
          </w:pPr>
        </w:pPrChange>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EB7329" w:rsidDel="009A16FF" w14:paraId="788D39D2" w14:textId="16AAA8C6" w:rsidTr="00E725E4">
        <w:trPr>
          <w:del w:id="3206" w:author="Karol M" w:date="2024-07-31T07:55:00Z"/>
        </w:trPr>
        <w:tc>
          <w:tcPr>
            <w:tcW w:w="9062" w:type="dxa"/>
          </w:tcPr>
          <w:p w14:paraId="5699622C" w14:textId="10ABADEF" w:rsidR="00397616" w:rsidRPr="00EB7329" w:rsidDel="009A16FF" w:rsidRDefault="00FF144C">
            <w:pPr>
              <w:tabs>
                <w:tab w:val="left" w:pos="1014"/>
              </w:tabs>
              <w:spacing w:after="200"/>
              <w:contextualSpacing/>
              <w:jc w:val="both"/>
              <w:rPr>
                <w:del w:id="3207" w:author="Karol M" w:date="2024-07-31T07:55:00Z"/>
                <w:rFonts w:ascii="Times New Roman" w:hAnsi="Times New Roman" w:cs="Times New Roman"/>
              </w:rPr>
              <w:pPrChange w:id="3208" w:author="Karol M" w:date="2024-07-31T07:56:00Z">
                <w:pPr>
                  <w:tabs>
                    <w:tab w:val="left" w:pos="1014"/>
                  </w:tabs>
                  <w:spacing w:before="120" w:after="200"/>
                  <w:contextualSpacing/>
                  <w:jc w:val="both"/>
                </w:pPr>
              </w:pPrChange>
            </w:pPr>
            <w:del w:id="3209" w:author="Karol M" w:date="2024-07-31T07:55:00Z">
              <w:r w:rsidDel="009A16FF">
                <w:rPr>
                  <w:rFonts w:ascii="Times New Roman" w:hAnsi="Times New Roman" w:cs="Times New Roman"/>
                </w:rPr>
                <w:delText>Pri</w:delText>
              </w:r>
              <w:r w:rsidR="00865488" w:rsidDel="009A16FF">
                <w:rPr>
                  <w:rFonts w:ascii="Times New Roman" w:hAnsi="Times New Roman" w:cs="Times New Roman"/>
                </w:rPr>
                <w:delText xml:space="preserve"> </w:delText>
              </w:r>
              <w:r w:rsidR="00865488" w:rsidRPr="00EB7329" w:rsidDel="009A16FF">
                <w:rPr>
                  <w:rFonts w:ascii="Times New Roman" w:eastAsia="Times New Roman" w:hAnsi="Times New Roman" w:cs="Times New Roman"/>
                  <w:lang w:eastAsia="sk-SK"/>
                </w:rPr>
                <w:delText>zákaz</w:delText>
              </w:r>
              <w:r w:rsidDel="009A16FF">
                <w:rPr>
                  <w:rFonts w:ascii="Times New Roman" w:eastAsia="Times New Roman" w:hAnsi="Times New Roman" w:cs="Times New Roman"/>
                  <w:lang w:eastAsia="sk-SK"/>
                </w:rPr>
                <w:delText>kách</w:delText>
              </w:r>
              <w:r w:rsidR="00865488" w:rsidRPr="00EB7329" w:rsidDel="009A16FF">
                <w:rPr>
                  <w:rFonts w:ascii="Times New Roman" w:eastAsia="Times New Roman" w:hAnsi="Times New Roman" w:cs="Times New Roman"/>
                  <w:lang w:eastAsia="sk-SK"/>
                </w:rPr>
                <w:delText xml:space="preserve"> s nízkou hodnotou do 70 000 EUR bez DPH (teda zákaziek s nízkou hodnotou nižšieho rozsahu) v prípade tovarov a</w:delText>
              </w:r>
              <w:r w:rsidR="00865488" w:rsidDel="009A16FF">
                <w:rPr>
                  <w:rFonts w:ascii="Times New Roman" w:eastAsia="Times New Roman" w:hAnsi="Times New Roman" w:cs="Times New Roman"/>
                  <w:lang w:eastAsia="sk-SK"/>
                </w:rPr>
                <w:delText> </w:delText>
              </w:r>
              <w:r w:rsidR="00865488" w:rsidRPr="00EB7329" w:rsidDel="009A16FF">
                <w:rPr>
                  <w:rFonts w:ascii="Times New Roman" w:eastAsia="Times New Roman" w:hAnsi="Times New Roman" w:cs="Times New Roman"/>
                  <w:lang w:eastAsia="sk-SK"/>
                </w:rPr>
                <w:delText>služieb</w:delText>
              </w:r>
              <w:r w:rsidR="00865488" w:rsidDel="009A16FF">
                <w:rPr>
                  <w:rFonts w:ascii="Times New Roman" w:eastAsia="Times New Roman" w:hAnsi="Times New Roman" w:cs="Times New Roman"/>
                  <w:lang w:eastAsia="sk-SK"/>
                </w:rPr>
                <w:delText xml:space="preserve">, pri ktorých je v súlade s § 117 ods. 1 ZVO </w:delText>
              </w:r>
              <w:r w:rsidR="00865488" w:rsidRPr="00EB7329" w:rsidDel="009A16FF">
                <w:rPr>
                  <w:rFonts w:ascii="Times New Roman" w:eastAsia="Times New Roman" w:hAnsi="Times New Roman" w:cs="Times New Roman"/>
                  <w:lang w:eastAsia="sk-SK"/>
                </w:rPr>
                <w:delText xml:space="preserve">možné </w:delText>
              </w:r>
              <w:r w:rsidR="00865488" w:rsidRPr="00EB7329" w:rsidDel="009A16FF">
                <w:rPr>
                  <w:rFonts w:ascii="Times New Roman" w:eastAsia="Times New Roman" w:hAnsi="Times New Roman" w:cs="Times New Roman"/>
                  <w:b/>
                  <w:lang w:eastAsia="sk-SK"/>
                </w:rPr>
                <w:delText>určiť úspešného uchádzača</w:delText>
              </w:r>
              <w:r w:rsidR="00865488" w:rsidRPr="00EB7329" w:rsidDel="009A16FF">
                <w:rPr>
                  <w:rFonts w:ascii="Times New Roman" w:eastAsia="Times New Roman" w:hAnsi="Times New Roman" w:cs="Times New Roman"/>
                  <w:lang w:eastAsia="sk-SK"/>
                </w:rPr>
                <w:delText xml:space="preserve"> </w:delText>
              </w:r>
              <w:r w:rsidR="00865488" w:rsidRPr="00EB7329" w:rsidDel="009A16FF">
                <w:rPr>
                  <w:rFonts w:ascii="Times New Roman" w:eastAsia="Times New Roman" w:hAnsi="Times New Roman" w:cs="Times New Roman"/>
                  <w:b/>
                  <w:lang w:eastAsia="sk-SK"/>
                </w:rPr>
                <w:delText>priamym zadaním</w:delText>
              </w:r>
              <w:r w:rsidR="00865488" w:rsidRPr="00EB7329" w:rsidDel="009A16FF">
                <w:rPr>
                  <w:rFonts w:ascii="Times New Roman" w:eastAsia="Times New Roman" w:hAnsi="Times New Roman" w:cs="Times New Roman"/>
                  <w:lang w:eastAsia="sk-SK"/>
                </w:rPr>
                <w:delText>,</w:delText>
              </w:r>
              <w:r w:rsidR="00865488" w:rsidDel="009A16FF">
                <w:rPr>
                  <w:rFonts w:ascii="Times New Roman" w:eastAsia="Times New Roman" w:hAnsi="Times New Roman" w:cs="Times New Roman"/>
                  <w:lang w:eastAsia="sk-SK"/>
                </w:rPr>
                <w:delText xml:space="preserve"> ktoré je </w:delText>
              </w:r>
              <w:r w:rsidDel="009A16FF">
                <w:rPr>
                  <w:rFonts w:ascii="Times New Roman" w:eastAsia="Times New Roman" w:hAnsi="Times New Roman" w:cs="Times New Roman"/>
                  <w:lang w:eastAsia="sk-SK"/>
                </w:rPr>
                <w:delText xml:space="preserve">zároveň </w:delText>
              </w:r>
              <w:r w:rsidR="00865488" w:rsidDel="009A16FF">
                <w:rPr>
                  <w:rFonts w:ascii="Times New Roman" w:eastAsia="Times New Roman" w:hAnsi="Times New Roman" w:cs="Times New Roman"/>
                  <w:lang w:eastAsia="sk-SK"/>
                </w:rPr>
                <w:delText>možné zaradiť do nižšie uvedených skupín</w:delText>
              </w:r>
              <w:r w:rsidDel="009A16FF">
                <w:rPr>
                  <w:rFonts w:ascii="Times New Roman" w:eastAsia="Times New Roman" w:hAnsi="Times New Roman" w:cs="Times New Roman"/>
                  <w:lang w:eastAsia="sk-SK"/>
                </w:rPr>
                <w:delText xml:space="preserve"> tovarov/služieb</w:delText>
              </w:r>
              <w:r w:rsidR="00865488" w:rsidDel="009A16FF">
                <w:rPr>
                  <w:rFonts w:ascii="Times New Roman" w:eastAsia="Times New Roman" w:hAnsi="Times New Roman" w:cs="Times New Roman"/>
                  <w:lang w:eastAsia="sk-SK"/>
                </w:rPr>
                <w:delText>,</w:delText>
              </w:r>
              <w:r w:rsidR="00397616" w:rsidRPr="00EB7329" w:rsidDel="009A16FF">
                <w:rPr>
                  <w:rFonts w:ascii="Times New Roman" w:hAnsi="Times New Roman" w:cs="Times New Roman"/>
                </w:rPr>
                <w:delText xml:space="preserve"> </w:delText>
              </w:r>
              <w:r w:rsidR="00397616" w:rsidRPr="00EB7329" w:rsidDel="009A16FF">
                <w:rPr>
                  <w:rFonts w:ascii="Times New Roman" w:hAnsi="Times New Roman" w:cs="Times New Roman"/>
                  <w:b/>
                  <w:u w:val="single"/>
                </w:rPr>
                <w:delText xml:space="preserve">vykoná kontrolu OZP </w:delText>
              </w:r>
              <w:r w:rsidR="003F3F84" w:rsidDel="009A16FF">
                <w:rPr>
                  <w:rFonts w:ascii="Times New Roman" w:hAnsi="Times New Roman" w:cs="Times New Roman"/>
                  <w:b/>
                  <w:u w:val="single"/>
                </w:rPr>
                <w:delText>a</w:delText>
              </w:r>
              <w:r w:rsidR="00397616" w:rsidRPr="00EB7329" w:rsidDel="009A16FF">
                <w:rPr>
                  <w:rFonts w:ascii="Times New Roman" w:hAnsi="Times New Roman" w:cs="Times New Roman"/>
                  <w:b/>
                  <w:u w:val="single"/>
                </w:rPr>
                <w:delText xml:space="preserve"> PJ</w:delText>
              </w:r>
              <w:r w:rsidR="00397616" w:rsidRPr="00EB7329" w:rsidDel="009A16FF">
                <w:rPr>
                  <w:rFonts w:ascii="Times New Roman" w:hAnsi="Times New Roman" w:cs="Times New Roman"/>
                </w:rPr>
                <w:delText xml:space="preserve"> ak sa uvedeným spôsobom uspokojujú </w:delText>
              </w:r>
              <w:r w:rsidR="00397616" w:rsidRPr="00EB7329" w:rsidDel="009A16FF">
                <w:rPr>
                  <w:rFonts w:ascii="Times New Roman" w:hAnsi="Times New Roman" w:cs="Times New Roman"/>
                  <w:b/>
                </w:rPr>
                <w:delText xml:space="preserve">potreby </w:delText>
              </w:r>
              <w:r w:rsidR="00397616" w:rsidRPr="00EB7329" w:rsidDel="009A16FF">
                <w:rPr>
                  <w:rFonts w:ascii="Times New Roman" w:hAnsi="Times New Roman" w:cs="Times New Roman"/>
                </w:rPr>
                <w:delText>flexibilného zabezpečenia nákupu</w:delText>
              </w:r>
              <w:r w:rsidR="00397616" w:rsidRPr="00EB7329" w:rsidDel="009A16FF">
                <w:rPr>
                  <w:rFonts w:ascii="Times New Roman" w:hAnsi="Times New Roman" w:cs="Times New Roman"/>
                  <w:b/>
                </w:rPr>
                <w:delText xml:space="preserve"> vybraných tovarov (vrátane potravín) a služieb potrebných na realizáciu aktivít projektu – a to výhradne</w:delText>
              </w:r>
              <w:r w:rsidR="00397616" w:rsidRPr="00EB7329" w:rsidDel="009A16FF">
                <w:rPr>
                  <w:rFonts w:ascii="Times New Roman" w:hAnsi="Times New Roman" w:cs="Times New Roman"/>
                </w:rPr>
                <w:delText>:</w:delText>
              </w:r>
            </w:del>
          </w:p>
          <w:p w14:paraId="55581AE2" w14:textId="17D70485" w:rsidR="00397616" w:rsidRPr="00EB7329" w:rsidDel="009A16FF" w:rsidRDefault="00397616">
            <w:pPr>
              <w:pStyle w:val="Odsekzoznamu"/>
              <w:numPr>
                <w:ilvl w:val="0"/>
                <w:numId w:val="52"/>
              </w:numPr>
              <w:tabs>
                <w:tab w:val="left" w:pos="1014"/>
              </w:tabs>
              <w:spacing w:after="200"/>
              <w:jc w:val="both"/>
              <w:rPr>
                <w:del w:id="3210" w:author="Karol M" w:date="2024-07-31T07:55:00Z"/>
                <w:sz w:val="22"/>
              </w:rPr>
              <w:pPrChange w:id="3211" w:author="Karol M" w:date="2024-07-31T07:56:00Z">
                <w:pPr>
                  <w:pStyle w:val="Odsekzoznamu"/>
                  <w:numPr>
                    <w:numId w:val="52"/>
                  </w:numPr>
                  <w:tabs>
                    <w:tab w:val="left" w:pos="1014"/>
                  </w:tabs>
                  <w:spacing w:before="120" w:after="200"/>
                  <w:ind w:left="786" w:hanging="360"/>
                  <w:jc w:val="both"/>
                </w:pPr>
              </w:pPrChange>
            </w:pPr>
            <w:del w:id="3212" w:author="Karol M" w:date="2024-07-31T07:55:00Z">
              <w:r w:rsidRPr="00EB7329" w:rsidDel="009A16FF">
                <w:rPr>
                  <w:sz w:val="22"/>
                </w:rPr>
                <w:delText xml:space="preserve">obuvi a odevov (kódy CPV: 18200000-1, 18300000-2, 18400000-3, 18800000-7) </w:delText>
              </w:r>
            </w:del>
          </w:p>
          <w:p w14:paraId="300C3555" w14:textId="3F02864F" w:rsidR="00397616" w:rsidRPr="00EB7329" w:rsidDel="009A16FF" w:rsidRDefault="00397616">
            <w:pPr>
              <w:pStyle w:val="Odsekzoznamu"/>
              <w:numPr>
                <w:ilvl w:val="0"/>
                <w:numId w:val="52"/>
              </w:numPr>
              <w:tabs>
                <w:tab w:val="left" w:pos="1014"/>
              </w:tabs>
              <w:spacing w:after="200"/>
              <w:jc w:val="both"/>
              <w:rPr>
                <w:del w:id="3213" w:author="Karol M" w:date="2024-07-31T07:55:00Z"/>
                <w:sz w:val="22"/>
              </w:rPr>
              <w:pPrChange w:id="3214" w:author="Karol M" w:date="2024-07-31T07:56:00Z">
                <w:pPr>
                  <w:pStyle w:val="Odsekzoznamu"/>
                  <w:numPr>
                    <w:numId w:val="52"/>
                  </w:numPr>
                  <w:tabs>
                    <w:tab w:val="left" w:pos="1014"/>
                  </w:tabs>
                  <w:spacing w:before="120" w:after="200"/>
                  <w:ind w:left="786" w:hanging="360"/>
                  <w:jc w:val="both"/>
                </w:pPr>
              </w:pPrChange>
            </w:pPr>
            <w:del w:id="3215" w:author="Karol M" w:date="2024-07-31T07:55:00Z">
              <w:r w:rsidRPr="00EB7329" w:rsidDel="009A16FF">
                <w:rPr>
                  <w:sz w:val="22"/>
                </w:rPr>
                <w:delText>hygienických a súvisiacich pomôcok (kódy CPV 33740000-9 až 33770000-8),</w:delText>
              </w:r>
            </w:del>
          </w:p>
          <w:p w14:paraId="5F66C090" w14:textId="6A7F2432" w:rsidR="00397616" w:rsidRPr="00EB7329" w:rsidDel="009A16FF" w:rsidRDefault="00397616">
            <w:pPr>
              <w:pStyle w:val="Odsekzoznamu"/>
              <w:numPr>
                <w:ilvl w:val="0"/>
                <w:numId w:val="52"/>
              </w:numPr>
              <w:tabs>
                <w:tab w:val="left" w:pos="1014"/>
              </w:tabs>
              <w:spacing w:after="200"/>
              <w:jc w:val="both"/>
              <w:rPr>
                <w:del w:id="3216" w:author="Karol M" w:date="2024-07-31T07:55:00Z"/>
                <w:sz w:val="22"/>
              </w:rPr>
              <w:pPrChange w:id="3217" w:author="Karol M" w:date="2024-07-31T07:56:00Z">
                <w:pPr>
                  <w:pStyle w:val="Odsekzoznamu"/>
                  <w:numPr>
                    <w:numId w:val="52"/>
                  </w:numPr>
                  <w:tabs>
                    <w:tab w:val="left" w:pos="1014"/>
                  </w:tabs>
                  <w:spacing w:before="120" w:after="200"/>
                  <w:ind w:left="786" w:hanging="360"/>
                  <w:jc w:val="both"/>
                </w:pPr>
              </w:pPrChange>
            </w:pPr>
            <w:del w:id="3218" w:author="Karol M" w:date="2024-07-31T07:55:00Z">
              <w:r w:rsidRPr="00EB7329" w:rsidDel="009A16FF">
                <w:rPr>
                  <w:sz w:val="22"/>
                </w:rPr>
                <w:delText xml:space="preserve">liekov (kód CPV 33600000-6), </w:delText>
              </w:r>
            </w:del>
          </w:p>
          <w:p w14:paraId="03F6477B" w14:textId="4F3E44A5" w:rsidR="00397616" w:rsidRPr="00EB7329" w:rsidDel="009A16FF" w:rsidRDefault="00397616">
            <w:pPr>
              <w:pStyle w:val="Odsekzoznamu"/>
              <w:numPr>
                <w:ilvl w:val="0"/>
                <w:numId w:val="52"/>
              </w:numPr>
              <w:tabs>
                <w:tab w:val="left" w:pos="1014"/>
              </w:tabs>
              <w:spacing w:after="200"/>
              <w:jc w:val="both"/>
              <w:rPr>
                <w:del w:id="3219" w:author="Karol M" w:date="2024-07-31T07:55:00Z"/>
                <w:sz w:val="22"/>
              </w:rPr>
              <w:pPrChange w:id="3220" w:author="Karol M" w:date="2024-07-31T07:56:00Z">
                <w:pPr>
                  <w:pStyle w:val="Odsekzoznamu"/>
                  <w:numPr>
                    <w:numId w:val="52"/>
                  </w:numPr>
                  <w:tabs>
                    <w:tab w:val="left" w:pos="1014"/>
                  </w:tabs>
                  <w:spacing w:before="120" w:after="200"/>
                  <w:ind w:left="786" w:hanging="360"/>
                  <w:jc w:val="both"/>
                </w:pPr>
              </w:pPrChange>
            </w:pPr>
            <w:del w:id="3221" w:author="Karol M" w:date="2024-07-31T07:55:00Z">
              <w:r w:rsidRPr="00EB7329" w:rsidDel="009A16FF">
                <w:rPr>
                  <w:sz w:val="22"/>
                </w:rPr>
                <w:delText xml:space="preserve">potravín, </w:delText>
              </w:r>
            </w:del>
          </w:p>
          <w:p w14:paraId="1A20F421" w14:textId="78E867BF" w:rsidR="00397616" w:rsidRPr="00EB7329" w:rsidDel="009A16FF" w:rsidRDefault="00397616">
            <w:pPr>
              <w:pStyle w:val="Odsekzoznamu"/>
              <w:numPr>
                <w:ilvl w:val="0"/>
                <w:numId w:val="52"/>
              </w:numPr>
              <w:tabs>
                <w:tab w:val="left" w:pos="1014"/>
              </w:tabs>
              <w:spacing w:after="200"/>
              <w:jc w:val="both"/>
              <w:rPr>
                <w:del w:id="3222" w:author="Karol M" w:date="2024-07-31T07:55:00Z"/>
                <w:sz w:val="22"/>
              </w:rPr>
              <w:pPrChange w:id="3223" w:author="Karol M" w:date="2024-07-31T07:56:00Z">
                <w:pPr>
                  <w:pStyle w:val="Odsekzoznamu"/>
                  <w:numPr>
                    <w:numId w:val="52"/>
                  </w:numPr>
                  <w:tabs>
                    <w:tab w:val="left" w:pos="1014"/>
                  </w:tabs>
                  <w:spacing w:before="120" w:after="200"/>
                  <w:ind w:left="786" w:hanging="360"/>
                  <w:jc w:val="both"/>
                </w:pPr>
              </w:pPrChange>
            </w:pPr>
            <w:del w:id="3224" w:author="Karol M" w:date="2024-07-31T07:55:00Z">
              <w:r w:rsidRPr="00EB7329" w:rsidDel="009A16FF">
                <w:rPr>
                  <w:sz w:val="22"/>
                </w:rPr>
                <w:delText xml:space="preserve">športových pomôcok a pod., </w:delText>
              </w:r>
            </w:del>
          </w:p>
          <w:p w14:paraId="7D426389" w14:textId="00B3C7F3" w:rsidR="00397616" w:rsidRPr="00EB7329" w:rsidDel="009A16FF" w:rsidRDefault="00397616">
            <w:pPr>
              <w:pStyle w:val="Odsekzoznamu"/>
              <w:numPr>
                <w:ilvl w:val="0"/>
                <w:numId w:val="52"/>
              </w:numPr>
              <w:tabs>
                <w:tab w:val="left" w:pos="1014"/>
              </w:tabs>
              <w:spacing w:after="200"/>
              <w:jc w:val="both"/>
              <w:rPr>
                <w:del w:id="3225" w:author="Karol M" w:date="2024-07-31T07:55:00Z"/>
                <w:sz w:val="22"/>
              </w:rPr>
              <w:pPrChange w:id="3226" w:author="Karol M" w:date="2024-07-31T07:56:00Z">
                <w:pPr>
                  <w:pStyle w:val="Odsekzoznamu"/>
                  <w:numPr>
                    <w:numId w:val="52"/>
                  </w:numPr>
                  <w:tabs>
                    <w:tab w:val="left" w:pos="1014"/>
                  </w:tabs>
                  <w:spacing w:before="120" w:after="200"/>
                  <w:ind w:left="786" w:hanging="360"/>
                  <w:jc w:val="both"/>
                </w:pPr>
              </w:pPrChange>
            </w:pPr>
            <w:del w:id="3227" w:author="Karol M" w:date="2024-07-31T07:55:00Z">
              <w:r w:rsidRPr="00EB7329" w:rsidDel="009A16FF">
                <w:rPr>
                  <w:sz w:val="22"/>
                </w:rPr>
                <w:delText>tlmočenia a prekladov,</w:delText>
              </w:r>
            </w:del>
          </w:p>
          <w:p w14:paraId="2EB5694E" w14:textId="32A2C772" w:rsidR="00397616" w:rsidRPr="00E36E8C" w:rsidDel="009A16FF" w:rsidRDefault="00397616">
            <w:pPr>
              <w:pStyle w:val="Odsekzoznamu"/>
              <w:numPr>
                <w:ilvl w:val="0"/>
                <w:numId w:val="52"/>
              </w:numPr>
              <w:tabs>
                <w:tab w:val="left" w:pos="1014"/>
              </w:tabs>
              <w:spacing w:after="200"/>
              <w:jc w:val="both"/>
              <w:rPr>
                <w:del w:id="3228" w:author="Karol M" w:date="2024-07-31T07:55:00Z"/>
                <w:sz w:val="22"/>
              </w:rPr>
              <w:pPrChange w:id="3229" w:author="Karol M" w:date="2024-07-31T07:56:00Z">
                <w:pPr>
                  <w:pStyle w:val="Odsekzoznamu"/>
                  <w:numPr>
                    <w:numId w:val="52"/>
                  </w:numPr>
                  <w:tabs>
                    <w:tab w:val="left" w:pos="1014"/>
                  </w:tabs>
                  <w:spacing w:before="120" w:after="200"/>
                  <w:ind w:left="786" w:hanging="360"/>
                  <w:jc w:val="both"/>
                </w:pPr>
              </w:pPrChange>
            </w:pPr>
            <w:del w:id="3230" w:author="Karol M" w:date="2024-07-31T07:55:00Z">
              <w:r w:rsidRPr="00EB7329" w:rsidDel="009A16FF">
                <w:rPr>
                  <w:sz w:val="22"/>
                </w:rPr>
                <w:delText xml:space="preserve">resp. iných tovarov alebo služieb, ktoré je </w:delText>
              </w:r>
              <w:r w:rsidR="00C85258" w:rsidDel="009A16FF">
                <w:rPr>
                  <w:sz w:val="22"/>
                </w:rPr>
                <w:delText>R</w:delText>
              </w:r>
              <w:r w:rsidRPr="00EB7329" w:rsidDel="009A16FF">
                <w:rPr>
                  <w:sz w:val="22"/>
                </w:rPr>
                <w:delText>O oprávnený určiť a zverej</w:delText>
              </w:r>
              <w:r w:rsidR="00E36E8C" w:rsidDel="009A16FF">
                <w:rPr>
                  <w:sz w:val="22"/>
                </w:rPr>
                <w:delText xml:space="preserve">niť na svojej webovej stránke, </w:delText>
              </w:r>
              <w:r w:rsidRPr="00E36E8C" w:rsidDel="009A16FF">
                <w:delText>pokiaľ je ich nák</w:delText>
              </w:r>
              <w:r w:rsidR="00E36E8C" w:rsidRPr="00E36E8C" w:rsidDel="009A16FF">
                <w:delText xml:space="preserve">up v rámci projektu oprávnený. </w:delText>
              </w:r>
            </w:del>
          </w:p>
          <w:p w14:paraId="22931990" w14:textId="4FA98F10" w:rsidR="00397616" w:rsidDel="009A16FF" w:rsidRDefault="00397616">
            <w:pPr>
              <w:tabs>
                <w:tab w:val="left" w:pos="1014"/>
              </w:tabs>
              <w:spacing w:after="200"/>
              <w:contextualSpacing/>
              <w:jc w:val="both"/>
              <w:rPr>
                <w:del w:id="3231" w:author="Karol M" w:date="2024-07-31T07:55:00Z"/>
                <w:rFonts w:ascii="Times New Roman" w:hAnsi="Times New Roman" w:cs="Times New Roman"/>
              </w:rPr>
              <w:pPrChange w:id="3232" w:author="Karol M" w:date="2024-07-31T07:56:00Z">
                <w:pPr>
                  <w:tabs>
                    <w:tab w:val="left" w:pos="1014"/>
                  </w:tabs>
                  <w:spacing w:before="120" w:after="200"/>
                  <w:contextualSpacing/>
                  <w:jc w:val="both"/>
                </w:pPr>
              </w:pPrChange>
            </w:pPr>
            <w:del w:id="3233" w:author="Karol M" w:date="2024-07-31T07:55:00Z">
              <w:r w:rsidRPr="00EB7329" w:rsidDel="009A16FF">
                <w:rPr>
                  <w:rFonts w:ascii="Times New Roman" w:hAnsi="Times New Roman" w:cs="Times New Roman"/>
                </w:rPr>
                <w:delText xml:space="preserve">Pre uplatnenie vyššie uvedeného platí, že výška všetkých výdavkov prijímateľa týkajúca sa rovnakého alebo porovnateľného predmetu zákazky za rozhodujúce obdobie (príslušný kalendárny rok (podľa § 6 ZVO) a za obdobie trvania svojho projektu/projektov s alokovanými finančnými prostriedkami z rozpočtu na rovnaký alebo porovnateľný predmet zákazky) nesmie dosiahnuť sumu 70 000 EUR bez DPH a viac pri tovaroch a službách. Prijímateľ je teda za týmto účelom povinný spočítať všetky výdavky, ktoré si nárokuje v projekte/projektoch za kalendárny rok a celú dĺžku realizácie projektu/projektov a zároveň aj ďalšie výdavky z verejných zdrojov, ktoré bude mať pre svoju vlastnú potrebu za organizáciu. </w:delText>
              </w:r>
            </w:del>
          </w:p>
          <w:p w14:paraId="1E5D1D21" w14:textId="36E23F2A" w:rsidR="00B36096" w:rsidDel="009A16FF" w:rsidRDefault="00B36096">
            <w:pPr>
              <w:tabs>
                <w:tab w:val="left" w:pos="1014"/>
              </w:tabs>
              <w:spacing w:after="200"/>
              <w:contextualSpacing/>
              <w:jc w:val="both"/>
              <w:rPr>
                <w:del w:id="3234" w:author="Karol M" w:date="2024-07-31T07:55:00Z"/>
                <w:rFonts w:ascii="Times New Roman" w:hAnsi="Times New Roman" w:cs="Times New Roman"/>
              </w:rPr>
              <w:pPrChange w:id="3235" w:author="Karol M" w:date="2024-07-31T07:56:00Z">
                <w:pPr>
                  <w:tabs>
                    <w:tab w:val="left" w:pos="1014"/>
                  </w:tabs>
                  <w:spacing w:before="120" w:after="200"/>
                  <w:contextualSpacing/>
                  <w:jc w:val="both"/>
                </w:pPr>
              </w:pPrChange>
            </w:pPr>
          </w:p>
          <w:p w14:paraId="520DF0EC" w14:textId="6A5BB0BC" w:rsidR="00FF144C" w:rsidRPr="00897ACF" w:rsidDel="009A16FF" w:rsidRDefault="00FF144C">
            <w:pPr>
              <w:tabs>
                <w:tab w:val="left" w:pos="1014"/>
              </w:tabs>
              <w:spacing w:after="200"/>
              <w:contextualSpacing/>
              <w:jc w:val="both"/>
              <w:rPr>
                <w:del w:id="3236" w:author="Karol M" w:date="2024-07-31T07:55:00Z"/>
                <w:rFonts w:ascii="Times New Roman" w:hAnsi="Times New Roman" w:cs="Times New Roman"/>
                <w:b/>
              </w:rPr>
              <w:pPrChange w:id="3237" w:author="Karol M" w:date="2024-07-31T07:56:00Z">
                <w:pPr>
                  <w:tabs>
                    <w:tab w:val="left" w:pos="1014"/>
                  </w:tabs>
                  <w:spacing w:before="120" w:after="200"/>
                  <w:contextualSpacing/>
                  <w:jc w:val="both"/>
                </w:pPr>
              </w:pPrChange>
            </w:pPr>
            <w:del w:id="3238" w:author="Karol M" w:date="2024-07-31T07:55:00Z">
              <w:r w:rsidRPr="00897ACF" w:rsidDel="009A16FF">
                <w:rPr>
                  <w:rFonts w:ascii="Times New Roman" w:hAnsi="Times New Roman" w:cs="Times New Roman"/>
                  <w:b/>
                </w:rPr>
                <w:delText>Postup zadávania takejto zákazky:</w:delText>
              </w:r>
            </w:del>
          </w:p>
          <w:p w14:paraId="1D46DBD5" w14:textId="1E4D8D88" w:rsidR="00BD0765" w:rsidDel="009A16FF" w:rsidRDefault="00BD0765">
            <w:pPr>
              <w:tabs>
                <w:tab w:val="left" w:pos="1014"/>
              </w:tabs>
              <w:spacing w:after="200"/>
              <w:contextualSpacing/>
              <w:jc w:val="both"/>
              <w:rPr>
                <w:del w:id="3239" w:author="Karol M" w:date="2024-07-31T07:55:00Z"/>
                <w:rFonts w:ascii="Times New Roman" w:hAnsi="Times New Roman" w:cs="Times New Roman"/>
              </w:rPr>
              <w:pPrChange w:id="3240" w:author="Karol M" w:date="2024-07-31T07:56:00Z">
                <w:pPr>
                  <w:tabs>
                    <w:tab w:val="left" w:pos="1014"/>
                  </w:tabs>
                  <w:spacing w:before="120" w:after="200"/>
                  <w:contextualSpacing/>
                  <w:jc w:val="both"/>
                </w:pPr>
              </w:pPrChange>
            </w:pPr>
            <w:del w:id="3241" w:author="Karol M" w:date="2024-07-31T07:55:00Z">
              <w:r w:rsidDel="009A16FF">
                <w:rPr>
                  <w:rFonts w:ascii="Times New Roman" w:hAnsi="Times New Roman" w:cs="Times New Roman"/>
                </w:rPr>
                <w:delText xml:space="preserve">Týmto postupom </w:delText>
              </w:r>
              <w:r w:rsidR="00FF144C" w:rsidRPr="0078703E" w:rsidDel="009A16FF">
                <w:rPr>
                  <w:rFonts w:ascii="Times New Roman" w:hAnsi="Times New Roman" w:cs="Times New Roman"/>
                </w:rPr>
                <w:delText>je možné zadať zákazku vybranému uchádzačovi na základe informácie o</w:delText>
              </w:r>
              <w:r w:rsidDel="009A16FF">
                <w:rPr>
                  <w:rFonts w:ascii="Times New Roman" w:hAnsi="Times New Roman" w:cs="Times New Roman"/>
                </w:rPr>
                <w:delText> </w:delText>
              </w:r>
              <w:r w:rsidR="00FF144C" w:rsidRPr="0078703E" w:rsidDel="009A16FF">
                <w:rPr>
                  <w:rFonts w:ascii="Times New Roman" w:hAnsi="Times New Roman" w:cs="Times New Roman"/>
                </w:rPr>
                <w:delText>cene</w:delText>
              </w:r>
              <w:r w:rsidDel="009A16FF">
                <w:rPr>
                  <w:rFonts w:ascii="Times New Roman" w:hAnsi="Times New Roman" w:cs="Times New Roman"/>
                </w:rPr>
                <w:delText xml:space="preserve"> uvedených tovarov alebo</w:delText>
              </w:r>
              <w:r w:rsidR="00FF144C" w:rsidRPr="0078703E" w:rsidDel="009A16FF">
                <w:rPr>
                  <w:rFonts w:ascii="Times New Roman" w:hAnsi="Times New Roman" w:cs="Times New Roman"/>
                </w:rPr>
                <w:delText xml:space="preserve"> služieb, ktoré sú zverejnené na webe prostredníctvom cenníkov, katalógov (v tomto prípade sa odporúča v dokumentácii k zadávaniu zákazky uchovať printscreen danej cenovej ponuky) alebo priamo vyzvať na predloženie ponuky len jeden hospodársky subjekt (výzva na predloženie ponuky môže byť na hospodársky subjekt adresovaná aj mailom)</w:delText>
              </w:r>
              <w:r w:rsidDel="009A16FF">
                <w:rPr>
                  <w:rFonts w:ascii="Times New Roman" w:hAnsi="Times New Roman" w:cs="Times New Roman"/>
                </w:rPr>
                <w:delText xml:space="preserve">, pričom je potrebné: </w:delText>
              </w:r>
            </w:del>
          </w:p>
          <w:p w14:paraId="16796392" w14:textId="7EFCA997" w:rsidR="00FF144C" w:rsidRPr="00ED3FBF" w:rsidDel="009A16FF" w:rsidRDefault="00BD0765">
            <w:pPr>
              <w:pStyle w:val="Odsekzoznamu"/>
              <w:numPr>
                <w:ilvl w:val="0"/>
                <w:numId w:val="75"/>
              </w:numPr>
              <w:tabs>
                <w:tab w:val="left" w:pos="1014"/>
              </w:tabs>
              <w:jc w:val="both"/>
              <w:rPr>
                <w:del w:id="3242" w:author="Karol M" w:date="2024-07-31T07:55:00Z"/>
              </w:rPr>
              <w:pPrChange w:id="3243" w:author="Karol M" w:date="2024-07-31T07:56:00Z">
                <w:pPr>
                  <w:pStyle w:val="Odsekzoznamu"/>
                  <w:numPr>
                    <w:numId w:val="75"/>
                  </w:numPr>
                  <w:tabs>
                    <w:tab w:val="left" w:pos="1014"/>
                  </w:tabs>
                  <w:spacing w:before="120"/>
                  <w:ind w:hanging="360"/>
                  <w:jc w:val="both"/>
                </w:pPr>
              </w:pPrChange>
            </w:pPr>
            <w:del w:id="3244" w:author="Karol M" w:date="2024-07-31T07:55:00Z">
              <w:r w:rsidRPr="00BD0765" w:rsidDel="009A16FF">
                <w:rPr>
                  <w:sz w:val="22"/>
                </w:rPr>
                <w:delText xml:space="preserve">postupovať tak, aby vynaložené náklady na predmet zákazky </w:delText>
              </w:r>
              <w:r w:rsidRPr="00BD0765" w:rsidDel="009A16FF">
                <w:rPr>
                  <w:sz w:val="22"/>
                  <w:u w:val="single"/>
                </w:rPr>
                <w:delText>boli preukázateľne hospodárne</w:delText>
              </w:r>
              <w:r w:rsidRPr="00BD0765" w:rsidDel="009A16FF">
                <w:rPr>
                  <w:sz w:val="22"/>
                </w:rPr>
                <w:delText xml:space="preserve">, t. j. </w:delText>
              </w:r>
              <w:r w:rsidDel="009A16FF">
                <w:rPr>
                  <w:sz w:val="22"/>
                </w:rPr>
                <w:delText>prijímateľ</w:delText>
              </w:r>
              <w:r w:rsidRPr="00BD0765" w:rsidDel="009A16FF">
                <w:rPr>
                  <w:sz w:val="22"/>
                </w:rPr>
                <w:delText xml:space="preserve"> je povinný postupovať tak, aby dochádzalo k účelnému a hospodárnemu vynakladaniu finančných prostriedkov</w:delText>
              </w:r>
              <w:r w:rsidDel="009A16FF">
                <w:rPr>
                  <w:sz w:val="22"/>
                </w:rPr>
                <w:delText xml:space="preserve"> (uvedené preukáže napr. cenníkmi (resp. inak zaznamenanými cenami) iných hospodárskych subjektov</w:delText>
              </w:r>
              <w:r w:rsidR="00EA5257" w:rsidDel="009A16FF">
                <w:rPr>
                  <w:sz w:val="22"/>
                </w:rPr>
                <w:delText xml:space="preserve"> (aspoň jedného ďalšieho)</w:delText>
              </w:r>
              <w:r w:rsidDel="009A16FF">
                <w:rPr>
                  <w:sz w:val="22"/>
                </w:rPr>
                <w:delText xml:space="preserve">, obsahujúcimi ceny </w:delText>
              </w:r>
              <w:r w:rsidR="00EA5257" w:rsidDel="009A16FF">
                <w:rPr>
                  <w:sz w:val="22"/>
                </w:rPr>
                <w:delText>tovarov / služieb rovnocenných</w:delText>
              </w:r>
              <w:r w:rsidDel="009A16FF">
                <w:rPr>
                  <w:sz w:val="22"/>
                </w:rPr>
                <w:delText xml:space="preserve"> položiek</w:delText>
              </w:r>
              <w:r w:rsidR="00EA5257" w:rsidDel="009A16FF">
                <w:rPr>
                  <w:sz w:val="22"/>
                </w:rPr>
                <w:delText xml:space="preserve"> ako obstaráva prijímateľ</w:delText>
              </w:r>
              <w:r w:rsidDel="009A16FF">
                <w:rPr>
                  <w:sz w:val="22"/>
                </w:rPr>
                <w:delText xml:space="preserve">, ktoré </w:delText>
              </w:r>
              <w:r w:rsidR="00EA5257" w:rsidDel="009A16FF">
                <w:rPr>
                  <w:sz w:val="22"/>
                </w:rPr>
                <w:delText>preukážu hospodárnosť cien obstarávaných tovarov / služieb</w:delText>
              </w:r>
              <w:r w:rsidR="00EA5257" w:rsidRPr="00ED3FBF" w:rsidDel="009A16FF">
                <w:rPr>
                  <w:sz w:val="22"/>
                </w:rPr>
                <w:delText>;</w:delText>
              </w:r>
            </w:del>
          </w:p>
          <w:p w14:paraId="2193600D" w14:textId="436205B6" w:rsidR="00EA5257" w:rsidDel="009A16FF" w:rsidRDefault="00EA5257">
            <w:pPr>
              <w:pStyle w:val="Odsekzoznamu"/>
              <w:numPr>
                <w:ilvl w:val="0"/>
                <w:numId w:val="75"/>
              </w:numPr>
              <w:tabs>
                <w:tab w:val="left" w:pos="1014"/>
              </w:tabs>
              <w:jc w:val="both"/>
              <w:rPr>
                <w:del w:id="3245" w:author="Karol M" w:date="2024-07-31T07:55:00Z"/>
              </w:rPr>
              <w:pPrChange w:id="3246" w:author="Karol M" w:date="2024-07-31T07:56:00Z">
                <w:pPr>
                  <w:pStyle w:val="Odsekzoznamu"/>
                  <w:numPr>
                    <w:numId w:val="75"/>
                  </w:numPr>
                  <w:tabs>
                    <w:tab w:val="left" w:pos="1014"/>
                  </w:tabs>
                  <w:spacing w:before="120"/>
                  <w:ind w:hanging="360"/>
                  <w:jc w:val="both"/>
                </w:pPr>
              </w:pPrChange>
            </w:pPr>
            <w:del w:id="3247" w:author="Karol M" w:date="2024-07-31T07:55:00Z">
              <w:r w:rsidRPr="00897ACF" w:rsidDel="009A16FF">
                <w:rPr>
                  <w:sz w:val="22"/>
                </w:rPr>
                <w:delText xml:space="preserve">zdokumentovať </w:delText>
              </w:r>
              <w:r w:rsidDel="009A16FF">
                <w:rPr>
                  <w:sz w:val="22"/>
                </w:rPr>
                <w:delText xml:space="preserve">jednotlivé úkony súvisiace so zadávaním zákazky tak, aby boli preskúmateľné </w:delText>
              </w:r>
              <w:r w:rsidRPr="00EA5257" w:rsidDel="009A16FF">
                <w:rPr>
                  <w:sz w:val="22"/>
                </w:rPr>
                <w:delText>(objednávky/ceny/faktúry/preberacie listy/platby/hospodárnosť výdavkov)</w:delText>
              </w:r>
              <w:r w:rsidDel="009A16FF">
                <w:rPr>
                  <w:sz w:val="22"/>
                </w:rPr>
                <w:delText>;</w:delText>
              </w:r>
            </w:del>
          </w:p>
          <w:p w14:paraId="46E0F29A" w14:textId="7EAE1622" w:rsidR="00EA5257" w:rsidDel="009A16FF" w:rsidRDefault="00B36096">
            <w:pPr>
              <w:pStyle w:val="Odsekzoznamu"/>
              <w:numPr>
                <w:ilvl w:val="0"/>
                <w:numId w:val="75"/>
              </w:numPr>
              <w:tabs>
                <w:tab w:val="left" w:pos="1014"/>
              </w:tabs>
              <w:jc w:val="both"/>
              <w:rPr>
                <w:del w:id="3248" w:author="Karol M" w:date="2024-07-31T07:55:00Z"/>
              </w:rPr>
              <w:pPrChange w:id="3249" w:author="Karol M" w:date="2024-07-31T07:56:00Z">
                <w:pPr>
                  <w:pStyle w:val="Odsekzoznamu"/>
                  <w:numPr>
                    <w:numId w:val="75"/>
                  </w:numPr>
                  <w:tabs>
                    <w:tab w:val="left" w:pos="1014"/>
                  </w:tabs>
                  <w:spacing w:before="120"/>
                  <w:ind w:hanging="360"/>
                  <w:jc w:val="both"/>
                </w:pPr>
              </w:pPrChange>
            </w:pPr>
            <w:del w:id="3250" w:author="Karol M" w:date="2024-07-31T07:55:00Z">
              <w:r w:rsidDel="009A16FF">
                <w:rPr>
                  <w:sz w:val="22"/>
                </w:rPr>
                <w:delText xml:space="preserve">zdokumentovať, že subjekt, ktorému sa zákazka zadáva (od ktorého sa nakupuje), má </w:delText>
              </w:r>
              <w:r w:rsidRPr="00B36096" w:rsidDel="009A16FF">
                <w:rPr>
                  <w:sz w:val="22"/>
                </w:rPr>
                <w:delText xml:space="preserve">oprávnenie dodávať </w:delText>
              </w:r>
              <w:r w:rsidDel="009A16FF">
                <w:rPr>
                  <w:sz w:val="22"/>
                </w:rPr>
                <w:delText xml:space="preserve">daný </w:delText>
              </w:r>
              <w:r w:rsidRPr="00B36096" w:rsidDel="009A16FF">
                <w:rPr>
                  <w:sz w:val="22"/>
                </w:rPr>
                <w:delText>tovar</w:delText>
              </w:r>
              <w:r w:rsidDel="009A16FF">
                <w:rPr>
                  <w:sz w:val="22"/>
                </w:rPr>
                <w:delText xml:space="preserve"> / službu (napr. na orsr.sk / v živnostenskom registri a pod.);</w:delText>
              </w:r>
            </w:del>
          </w:p>
          <w:p w14:paraId="08E75E20" w14:textId="52CD3539" w:rsidR="00B36096" w:rsidDel="009A16FF" w:rsidRDefault="003976DC">
            <w:pPr>
              <w:pStyle w:val="Odsekzoznamu"/>
              <w:numPr>
                <w:ilvl w:val="0"/>
                <w:numId w:val="75"/>
              </w:numPr>
              <w:tabs>
                <w:tab w:val="left" w:pos="1014"/>
              </w:tabs>
              <w:jc w:val="both"/>
              <w:rPr>
                <w:del w:id="3251" w:author="Karol M" w:date="2024-07-31T07:55:00Z"/>
              </w:rPr>
              <w:pPrChange w:id="3252" w:author="Karol M" w:date="2024-07-31T07:56:00Z">
                <w:pPr>
                  <w:pStyle w:val="Odsekzoznamu"/>
                  <w:numPr>
                    <w:numId w:val="75"/>
                  </w:numPr>
                  <w:tabs>
                    <w:tab w:val="left" w:pos="1014"/>
                  </w:tabs>
                  <w:spacing w:before="120"/>
                  <w:ind w:hanging="360"/>
                  <w:jc w:val="both"/>
                </w:pPr>
              </w:pPrChange>
            </w:pPr>
            <w:del w:id="3253" w:author="Karol M" w:date="2024-07-31T07:55:00Z">
              <w:r w:rsidDel="009A16FF">
                <w:rPr>
                  <w:sz w:val="22"/>
                </w:rPr>
                <w:delText xml:space="preserve">overiť a </w:delText>
              </w:r>
              <w:r w:rsidR="00B36096" w:rsidDel="009A16FF">
                <w:rPr>
                  <w:sz w:val="22"/>
                </w:rPr>
                <w:delText>potvrdiť, že m</w:delText>
              </w:r>
              <w:r w:rsidR="00B36096" w:rsidRPr="00B36096" w:rsidDel="009A16FF">
                <w:rPr>
                  <w:sz w:val="22"/>
                </w:rPr>
                <w:delText xml:space="preserve">edzi </w:delText>
              </w:r>
              <w:r w:rsidR="00B36096" w:rsidDel="009A16FF">
                <w:rPr>
                  <w:sz w:val="22"/>
                </w:rPr>
                <w:delText>hospodárskym subjektom</w:delText>
              </w:r>
              <w:r w:rsidR="00B36096" w:rsidRPr="00B36096" w:rsidDel="009A16FF">
                <w:rPr>
                  <w:sz w:val="22"/>
                </w:rPr>
                <w:delText xml:space="preserve"> a zainteresovanou os</w:delText>
              </w:r>
              <w:r w:rsidR="00B36096" w:rsidDel="009A16FF">
                <w:rPr>
                  <w:sz w:val="22"/>
                </w:rPr>
                <w:delText>obou na zadávaní zákazky na strane prijímateľa</w:delText>
              </w:r>
              <w:r w:rsidR="00B36096" w:rsidRPr="00B36096" w:rsidDel="009A16FF">
                <w:rPr>
                  <w:sz w:val="22"/>
                </w:rPr>
                <w:delText xml:space="preserve"> </w:delText>
              </w:r>
              <w:r w:rsidR="00B36096" w:rsidDel="009A16FF">
                <w:rPr>
                  <w:sz w:val="22"/>
                </w:rPr>
                <w:delText>(</w:delText>
              </w:r>
              <w:r w:rsidR="00B36096" w:rsidRPr="00B36096" w:rsidDel="009A16FF">
                <w:rPr>
                  <w:sz w:val="22"/>
                </w:rPr>
                <w:delText>verejného obstarávateľa</w:delText>
              </w:r>
              <w:r w:rsidR="00B36096" w:rsidDel="009A16FF">
                <w:rPr>
                  <w:sz w:val="22"/>
                </w:rPr>
                <w:delText>), a to napr. čestným vyhlásením zainteresovaných osôb na strane prijímateľa;</w:delText>
              </w:r>
            </w:del>
          </w:p>
          <w:p w14:paraId="245707A6" w14:textId="09518930" w:rsidR="00EA5257" w:rsidRPr="00D02D0D" w:rsidDel="009A16FF" w:rsidRDefault="003976DC">
            <w:pPr>
              <w:pStyle w:val="Odsekzoznamu"/>
              <w:numPr>
                <w:ilvl w:val="0"/>
                <w:numId w:val="75"/>
              </w:numPr>
              <w:tabs>
                <w:tab w:val="left" w:pos="1014"/>
              </w:tabs>
              <w:jc w:val="both"/>
              <w:rPr>
                <w:del w:id="3254" w:author="Karol M" w:date="2024-07-31T07:55:00Z"/>
              </w:rPr>
              <w:pPrChange w:id="3255" w:author="Karol M" w:date="2024-07-31T07:56:00Z">
                <w:pPr>
                  <w:pStyle w:val="Odsekzoznamu"/>
                  <w:numPr>
                    <w:numId w:val="75"/>
                  </w:numPr>
                  <w:tabs>
                    <w:tab w:val="left" w:pos="1014"/>
                  </w:tabs>
                  <w:spacing w:before="120"/>
                  <w:ind w:hanging="360"/>
                  <w:jc w:val="both"/>
                </w:pPr>
              </w:pPrChange>
            </w:pPr>
            <w:del w:id="3256" w:author="Karol M" w:date="2024-07-31T07:55:00Z">
              <w:r w:rsidDel="009A16FF">
                <w:rPr>
                  <w:sz w:val="22"/>
                </w:rPr>
                <w:delText xml:space="preserve">overiť a zdokumentovať, že </w:delText>
              </w:r>
              <w:r w:rsidRPr="003976DC" w:rsidDel="009A16FF">
                <w:rPr>
                  <w:sz w:val="22"/>
                </w:rPr>
                <w:delText>uložený zákaz účasti vo verejnom obstarávaní  potvrdený konečným rozhodnutím</w:delText>
              </w:r>
              <w:r w:rsidDel="009A16FF">
                <w:rPr>
                  <w:rStyle w:val="Odkaznapoznmkupodiarou"/>
                  <w:sz w:val="22"/>
                </w:rPr>
                <w:footnoteReference w:id="25"/>
              </w:r>
              <w:r w:rsidDel="009A16FF">
                <w:rPr>
                  <w:sz w:val="22"/>
                </w:rPr>
                <w:delText>.</w:delText>
              </w:r>
            </w:del>
          </w:p>
          <w:p w14:paraId="6E41FF8C" w14:textId="18089ED4" w:rsidR="00BD0765" w:rsidDel="009A16FF" w:rsidRDefault="00BD0765">
            <w:pPr>
              <w:tabs>
                <w:tab w:val="left" w:pos="1014"/>
              </w:tabs>
              <w:spacing w:after="200"/>
              <w:contextualSpacing/>
              <w:jc w:val="both"/>
              <w:rPr>
                <w:del w:id="3259" w:author="Karol M" w:date="2024-07-31T07:55:00Z"/>
                <w:rFonts w:ascii="Times New Roman" w:hAnsi="Times New Roman" w:cs="Times New Roman"/>
              </w:rPr>
              <w:pPrChange w:id="3260" w:author="Karol M" w:date="2024-07-31T07:56:00Z">
                <w:pPr>
                  <w:tabs>
                    <w:tab w:val="left" w:pos="1014"/>
                  </w:tabs>
                  <w:spacing w:before="120" w:after="200"/>
                  <w:contextualSpacing/>
                  <w:jc w:val="both"/>
                </w:pPr>
              </w:pPrChange>
            </w:pPr>
          </w:p>
          <w:p w14:paraId="74A7C145" w14:textId="352F264B" w:rsidR="00397616" w:rsidRPr="00EB7329" w:rsidDel="009A16FF" w:rsidRDefault="00397616">
            <w:pPr>
              <w:tabs>
                <w:tab w:val="left" w:pos="1014"/>
              </w:tabs>
              <w:spacing w:after="200"/>
              <w:contextualSpacing/>
              <w:jc w:val="both"/>
              <w:rPr>
                <w:del w:id="3261" w:author="Karol M" w:date="2024-07-31T07:55:00Z"/>
                <w:rFonts w:ascii="Times New Roman" w:hAnsi="Times New Roman" w:cs="Times New Roman"/>
              </w:rPr>
              <w:pPrChange w:id="3262" w:author="Karol M" w:date="2024-07-31T07:56:00Z">
                <w:pPr>
                  <w:tabs>
                    <w:tab w:val="left" w:pos="1014"/>
                  </w:tabs>
                  <w:spacing w:before="120" w:after="200"/>
                  <w:contextualSpacing/>
                  <w:jc w:val="both"/>
                </w:pPr>
              </w:pPrChange>
            </w:pPr>
            <w:del w:id="3263" w:author="Karol M" w:date="2024-07-31T07:55:00Z">
              <w:r w:rsidRPr="00EB7329" w:rsidDel="009A16FF">
                <w:rPr>
                  <w:rFonts w:ascii="Times New Roman" w:hAnsi="Times New Roman" w:cs="Times New Roman"/>
                  <w:b/>
                </w:rPr>
                <w:delText xml:space="preserve">Príslušnú dokumentáciu k predmetnému typu zákazky s nízkou hodnotou nižšieho rozsahu prijímateľ predkladá na kontrolu </w:delText>
              </w:r>
              <w:r w:rsidR="00C85258" w:rsidDel="009A16FF">
                <w:rPr>
                  <w:rFonts w:ascii="Times New Roman" w:hAnsi="Times New Roman" w:cs="Times New Roman"/>
                  <w:b/>
                </w:rPr>
                <w:delText>R</w:delText>
              </w:r>
              <w:r w:rsidRPr="00EB7329" w:rsidDel="009A16FF">
                <w:rPr>
                  <w:rFonts w:ascii="Times New Roman" w:hAnsi="Times New Roman" w:cs="Times New Roman"/>
                  <w:b/>
                </w:rPr>
                <w:delText>O v rámci žiadosti o</w:delText>
              </w:r>
              <w:r w:rsidR="00C00511" w:rsidDel="009A16FF">
                <w:rPr>
                  <w:rFonts w:ascii="Times New Roman" w:hAnsi="Times New Roman" w:cs="Times New Roman"/>
                  <w:b/>
                </w:rPr>
                <w:delText xml:space="preserve"> platbu </w:delText>
              </w:r>
              <w:r w:rsidR="00C00511" w:rsidDel="009A16FF">
                <w:rPr>
                  <w:rFonts w:ascii="Times New Roman" w:hAnsi="Times New Roman" w:cs="Times New Roman"/>
                </w:rPr>
                <w:delText xml:space="preserve">typu: </w:delText>
              </w:r>
              <w:r w:rsidR="00C00511" w:rsidRPr="00C456E7" w:rsidDel="009A16FF">
                <w:rPr>
                  <w:rFonts w:ascii="Times New Roman" w:hAnsi="Times New Roman" w:cs="Times New Roman"/>
                </w:rPr>
                <w:delText>zúčtovanie zálohovej platby</w:delText>
              </w:r>
              <w:r w:rsidR="00C00511" w:rsidDel="009A16FF">
                <w:rPr>
                  <w:rFonts w:ascii="Times New Roman" w:hAnsi="Times New Roman" w:cs="Times New Roman"/>
                </w:rPr>
                <w:delText xml:space="preserve">, </w:delText>
              </w:r>
              <w:r w:rsidR="00C00511" w:rsidRPr="00C456E7" w:rsidDel="009A16FF">
                <w:rPr>
                  <w:rFonts w:ascii="Times New Roman" w:hAnsi="Times New Roman" w:cs="Times New Roman"/>
                </w:rPr>
                <w:delText>zúčtovanie predfinancovania, priebežná platba</w:delText>
              </w:r>
              <w:r w:rsidRPr="00EB7329" w:rsidDel="009A16FF">
                <w:rPr>
                  <w:rFonts w:ascii="Times New Roman" w:hAnsi="Times New Roman" w:cs="Times New Roman"/>
                </w:rPr>
                <w:delText>. Prijímateľ v rámci žiadosti zreteľne uvedie, že ide o „</w:delText>
              </w:r>
              <w:r w:rsidRPr="00EB7329" w:rsidDel="009A16FF">
                <w:rPr>
                  <w:rFonts w:ascii="Times New Roman" w:hAnsi="Times New Roman" w:cs="Times New Roman"/>
                  <w:b/>
                </w:rPr>
                <w:delText>zákazku s nízkou hodnotou nižšieho rozsahu vybraných tovarov (vrátane potravín) a služieb“.</w:delText>
              </w:r>
              <w:r w:rsidRPr="00EB7329" w:rsidDel="009A16FF">
                <w:rPr>
                  <w:rFonts w:ascii="Times New Roman" w:hAnsi="Times New Roman" w:cs="Times New Roman"/>
                </w:rPr>
                <w:delText xml:space="preserve"> Prijímateľ teda nepostupuje v zmysle časti 1.5 Všeobecné ustanovenia tohto Usmernenia, ale </w:delText>
              </w:r>
              <w:r w:rsidRPr="00EB7329" w:rsidDel="009A16FF">
                <w:rPr>
                  <w:rFonts w:ascii="Times New Roman" w:hAnsi="Times New Roman" w:cs="Times New Roman"/>
                  <w:b/>
                </w:rPr>
                <w:delText xml:space="preserve">predkladá príslušnú dokumentáciu </w:delText>
              </w:r>
              <w:r w:rsidR="00D45707" w:rsidDel="009A16FF">
                <w:rPr>
                  <w:rFonts w:ascii="Times New Roman" w:hAnsi="Times New Roman" w:cs="Times New Roman"/>
                  <w:b/>
                </w:rPr>
                <w:delText>R</w:delText>
              </w:r>
              <w:r w:rsidR="00D45707" w:rsidRPr="00EB7329" w:rsidDel="009A16FF">
                <w:rPr>
                  <w:rFonts w:ascii="Times New Roman" w:hAnsi="Times New Roman" w:cs="Times New Roman"/>
                  <w:b/>
                </w:rPr>
                <w:delText xml:space="preserve">O </w:delText>
              </w:r>
              <w:r w:rsidRPr="00EB7329" w:rsidDel="009A16FF">
                <w:rPr>
                  <w:rFonts w:ascii="Times New Roman" w:hAnsi="Times New Roman" w:cs="Times New Roman"/>
                  <w:b/>
                </w:rPr>
                <w:delText>až v žiadosti o</w:delText>
              </w:r>
              <w:r w:rsidR="00E240EF" w:rsidDel="009A16FF">
                <w:rPr>
                  <w:rFonts w:ascii="Times New Roman" w:hAnsi="Times New Roman" w:cs="Times New Roman"/>
                  <w:b/>
                </w:rPr>
                <w:delText xml:space="preserve"> platbu </w:delText>
              </w:r>
              <w:r w:rsidR="00E240EF" w:rsidDel="009A16FF">
                <w:rPr>
                  <w:rFonts w:ascii="Times New Roman" w:hAnsi="Times New Roman" w:cs="Times New Roman"/>
                </w:rPr>
                <w:delText xml:space="preserve"> typu: </w:delText>
              </w:r>
              <w:r w:rsidR="00E240EF" w:rsidRPr="00C456E7" w:rsidDel="009A16FF">
                <w:rPr>
                  <w:rFonts w:ascii="Times New Roman" w:hAnsi="Times New Roman" w:cs="Times New Roman"/>
                </w:rPr>
                <w:delText>zúčtovanie zálohovej platby</w:delText>
              </w:r>
              <w:r w:rsidR="00E240EF" w:rsidDel="009A16FF">
                <w:rPr>
                  <w:rFonts w:ascii="Times New Roman" w:hAnsi="Times New Roman" w:cs="Times New Roman"/>
                </w:rPr>
                <w:delText xml:space="preserve">, </w:delText>
              </w:r>
              <w:r w:rsidR="00E240EF" w:rsidRPr="00C456E7" w:rsidDel="009A16FF">
                <w:rPr>
                  <w:rFonts w:ascii="Times New Roman" w:hAnsi="Times New Roman" w:cs="Times New Roman"/>
                </w:rPr>
                <w:delText>zúčtovanie predfinancovania, priebežná platba</w:delText>
              </w:r>
              <w:r w:rsidRPr="00EB7329" w:rsidDel="009A16FF">
                <w:rPr>
                  <w:rFonts w:ascii="Times New Roman" w:hAnsi="Times New Roman" w:cs="Times New Roman"/>
                </w:rPr>
                <w:delText xml:space="preserve">. OZP vykoná kontrolu formálnej a vecnej správnosti a PJ vykoná kontrolu finančnej správnosti a hospodárnosti výdavkov. </w:delText>
              </w:r>
            </w:del>
          </w:p>
          <w:p w14:paraId="62AE6971" w14:textId="6CDCCB9B" w:rsidR="00397616" w:rsidRPr="00EB7329" w:rsidDel="009A16FF" w:rsidRDefault="00397616">
            <w:pPr>
              <w:tabs>
                <w:tab w:val="left" w:pos="1014"/>
              </w:tabs>
              <w:spacing w:after="200"/>
              <w:contextualSpacing/>
              <w:rPr>
                <w:del w:id="3264" w:author="Karol M" w:date="2024-07-31T07:55:00Z"/>
                <w:rFonts w:ascii="Times New Roman" w:hAnsi="Times New Roman" w:cs="Times New Roman"/>
              </w:rPr>
              <w:pPrChange w:id="3265" w:author="Karol M" w:date="2024-07-31T07:56:00Z">
                <w:pPr>
                  <w:tabs>
                    <w:tab w:val="left" w:pos="1014"/>
                  </w:tabs>
                  <w:spacing w:before="120" w:after="200"/>
                  <w:contextualSpacing/>
                </w:pPr>
              </w:pPrChange>
            </w:pPr>
          </w:p>
          <w:p w14:paraId="580FFDEC" w14:textId="51C1E63E" w:rsidR="00397616" w:rsidRPr="00EB7329" w:rsidDel="009A16FF" w:rsidRDefault="00397616">
            <w:pPr>
              <w:spacing w:after="200"/>
              <w:jc w:val="both"/>
              <w:rPr>
                <w:del w:id="3266" w:author="Karol M" w:date="2024-07-31T07:55:00Z"/>
                <w:rFonts w:ascii="Times New Roman" w:hAnsi="Times New Roman" w:cs="Times New Roman"/>
              </w:rPr>
              <w:pPrChange w:id="3267" w:author="Karol M" w:date="2024-07-31T07:56:00Z">
                <w:pPr>
                  <w:spacing w:before="120" w:after="200"/>
                  <w:jc w:val="both"/>
                </w:pPr>
              </w:pPrChange>
            </w:pPr>
            <w:del w:id="3268" w:author="Karol M" w:date="2024-07-31T07:55:00Z">
              <w:r w:rsidRPr="00EB7329" w:rsidDel="009A16FF">
                <w:rPr>
                  <w:rFonts w:ascii="Times New Roman" w:hAnsi="Times New Roman" w:cs="Times New Roman"/>
                </w:rPr>
                <w:delText>Prijímateľ</w:delText>
              </w:r>
              <w:r w:rsidR="006821EC" w:rsidDel="009A16FF">
                <w:rPr>
                  <w:rFonts w:ascii="Times New Roman" w:hAnsi="Times New Roman" w:cs="Times New Roman"/>
                </w:rPr>
                <w:delText xml:space="preserve"> splnenie</w:delText>
              </w:r>
              <w:r w:rsidRPr="00EB7329" w:rsidDel="009A16FF">
                <w:rPr>
                  <w:rFonts w:ascii="Times New Roman" w:hAnsi="Times New Roman" w:cs="Times New Roman"/>
                </w:rPr>
                <w:delText xml:space="preserve"> </w:delText>
              </w:r>
              <w:r w:rsidR="006821EC" w:rsidDel="009A16FF">
                <w:rPr>
                  <w:rFonts w:ascii="Times New Roman" w:hAnsi="Times New Roman" w:cs="Times New Roman"/>
                </w:rPr>
                <w:delText xml:space="preserve">vyššie </w:delText>
              </w:r>
              <w:r w:rsidRPr="00EB7329" w:rsidDel="009A16FF">
                <w:rPr>
                  <w:rFonts w:ascii="Times New Roman" w:hAnsi="Times New Roman" w:cs="Times New Roman"/>
                </w:rPr>
                <w:delText>uvede</w:delText>
              </w:r>
              <w:r w:rsidR="006821EC" w:rsidDel="009A16FF">
                <w:rPr>
                  <w:rFonts w:ascii="Times New Roman" w:hAnsi="Times New Roman" w:cs="Times New Roman"/>
                </w:rPr>
                <w:delText xml:space="preserve">ných podmienok </w:delText>
              </w:r>
              <w:r w:rsidRPr="00EB7329" w:rsidDel="009A16FF">
                <w:rPr>
                  <w:rFonts w:ascii="Times New Roman" w:hAnsi="Times New Roman" w:cs="Times New Roman"/>
                </w:rPr>
                <w:delText xml:space="preserve">preukáže predložením </w:delText>
              </w:r>
              <w:r w:rsidR="006821EC" w:rsidDel="009A16FF">
                <w:rPr>
                  <w:rFonts w:ascii="Times New Roman" w:hAnsi="Times New Roman" w:cs="Times New Roman"/>
                </w:rPr>
                <w:delText xml:space="preserve">správne vyplnenej </w:delText>
              </w:r>
              <w:r w:rsidRPr="00EB7329" w:rsidDel="009A16FF">
                <w:rPr>
                  <w:rFonts w:ascii="Times New Roman" w:hAnsi="Times New Roman" w:cs="Times New Roman"/>
                </w:rPr>
                <w:delText>prílohy Podklad k vybraným tovarom (vrátane potravín) a služieb ZsNH nižšieho rozsahu</w:delText>
              </w:r>
              <w:r w:rsidRPr="00EB7329" w:rsidDel="009A16FF">
                <w:rPr>
                  <w:rFonts w:ascii="Times New Roman" w:hAnsi="Times New Roman" w:cs="Times New Roman"/>
                  <w:i/>
                </w:rPr>
                <w:delText xml:space="preserve"> </w:delText>
              </w:r>
              <w:r w:rsidRPr="00EB7329" w:rsidDel="009A16FF">
                <w:rPr>
                  <w:rFonts w:ascii="Times New Roman" w:hAnsi="Times New Roman" w:cs="Times New Roman"/>
                </w:rPr>
                <w:delText>(</w:delText>
              </w:r>
              <w:r w:rsidRPr="00EB7329" w:rsidDel="009A16FF">
                <w:rPr>
                  <w:rFonts w:ascii="Times New Roman" w:hAnsi="Times New Roman" w:cs="Times New Roman"/>
                  <w:i/>
                </w:rPr>
                <w:delText>príloha č. 1</w:delText>
              </w:r>
              <w:r w:rsidR="0063229A" w:rsidDel="009A16FF">
                <w:rPr>
                  <w:rFonts w:ascii="Times New Roman" w:hAnsi="Times New Roman" w:cs="Times New Roman"/>
                  <w:i/>
                </w:rPr>
                <w:delText>3</w:delText>
              </w:r>
              <w:r w:rsidR="006821EC" w:rsidDel="009A16FF">
                <w:rPr>
                  <w:rFonts w:ascii="Times New Roman" w:hAnsi="Times New Roman" w:cs="Times New Roman"/>
                  <w:i/>
                </w:rPr>
                <w:delText>)</w:delText>
              </w:r>
              <w:r w:rsidRPr="00EB7329" w:rsidDel="009A16FF">
                <w:rPr>
                  <w:rFonts w:ascii="Times New Roman" w:hAnsi="Times New Roman" w:cs="Times New Roman"/>
                  <w:i/>
                </w:rPr>
                <w:delText xml:space="preserve"> Usmernenia</w:delText>
              </w:r>
              <w:r w:rsidR="006821EC" w:rsidDel="009A16FF">
                <w:rPr>
                  <w:rFonts w:ascii="Times New Roman" w:hAnsi="Times New Roman" w:cs="Times New Roman"/>
                </w:rPr>
                <w:delText xml:space="preserve"> do ITMS</w:delText>
              </w:r>
              <w:r w:rsidRPr="00EB7329" w:rsidDel="009A16FF">
                <w:rPr>
                  <w:rFonts w:ascii="Times New Roman" w:hAnsi="Times New Roman" w:cs="Times New Roman"/>
                </w:rPr>
                <w:delText>,  spolu s príslušnou žiadosťou o platbu v</w:delText>
              </w:r>
              <w:r w:rsidR="006821EC" w:rsidRPr="00EB7329" w:rsidDel="009A16FF">
                <w:rPr>
                  <w:rFonts w:ascii="Times New Roman" w:hAnsi="Times New Roman" w:cs="Times New Roman"/>
                </w:rPr>
                <w:delText xml:space="preserve"> </w:delText>
              </w:r>
              <w:r w:rsidRPr="00EB7329" w:rsidDel="009A16FF">
                <w:rPr>
                  <w:rFonts w:ascii="Times New Roman" w:hAnsi="Times New Roman" w:cs="Times New Roman"/>
                </w:rPr>
                <w:delText>elektronickej podobe.</w:delText>
              </w:r>
            </w:del>
          </w:p>
        </w:tc>
      </w:tr>
    </w:tbl>
    <w:p w14:paraId="5CF02D7D" w14:textId="3AF081DB" w:rsidR="00397616" w:rsidRPr="00EB7329" w:rsidDel="009A16FF" w:rsidRDefault="00397616">
      <w:pPr>
        <w:spacing w:line="240" w:lineRule="auto"/>
        <w:rPr>
          <w:del w:id="3269" w:author="Karol M" w:date="2024-07-31T07:55:00Z"/>
          <w:rFonts w:ascii="Times New Roman" w:hAnsi="Times New Roman" w:cs="Times New Roman"/>
        </w:rPr>
        <w:pPrChange w:id="3270" w:author="Karol M" w:date="2024-07-31T07:56:00Z">
          <w:pPr>
            <w:spacing w:before="120" w:line="240" w:lineRule="auto"/>
          </w:pPr>
        </w:pPrChange>
      </w:pPr>
    </w:p>
    <w:p w14:paraId="7FD134F3" w14:textId="3EFD64E8" w:rsidR="005E663B" w:rsidRPr="005E663B" w:rsidRDefault="00397616">
      <w:pPr>
        <w:pStyle w:val="Nadpis2"/>
        <w:spacing w:before="0" w:after="200" w:line="240" w:lineRule="auto"/>
        <w:ind w:left="426" w:hanging="426"/>
        <w:jc w:val="both"/>
        <w:rPr>
          <w:rFonts w:ascii="Times New Roman" w:hAnsi="Times New Roman" w:cs="Times New Roman"/>
          <w:color w:val="auto"/>
          <w:sz w:val="24"/>
          <w:szCs w:val="24"/>
        </w:rPr>
        <w:pPrChange w:id="3271" w:author="Karol M" w:date="2024-07-31T07:56:00Z">
          <w:pPr>
            <w:pStyle w:val="Nadpis2"/>
            <w:spacing w:before="120" w:after="200" w:line="240" w:lineRule="auto"/>
            <w:ind w:left="426" w:hanging="426"/>
            <w:jc w:val="both"/>
          </w:pPr>
        </w:pPrChange>
      </w:pPr>
      <w:bookmarkStart w:id="3272" w:name="_Toc65839969"/>
      <w:bookmarkStart w:id="3273" w:name="_Toc177626901"/>
      <w:r w:rsidRPr="00E36E8C">
        <w:rPr>
          <w:rFonts w:ascii="Times New Roman" w:hAnsi="Times New Roman" w:cs="Times New Roman"/>
          <w:color w:val="auto"/>
          <w:sz w:val="24"/>
          <w:szCs w:val="24"/>
        </w:rPr>
        <w:t>1.8.</w:t>
      </w:r>
      <w:ins w:id="3274" w:author="Karol M" w:date="2024-07-31T00:25:00Z">
        <w:r w:rsidR="00300F45">
          <w:rPr>
            <w:rFonts w:ascii="Times New Roman" w:hAnsi="Times New Roman" w:cs="Times New Roman"/>
            <w:color w:val="auto"/>
            <w:sz w:val="24"/>
            <w:szCs w:val="24"/>
          </w:rPr>
          <w:t>1</w:t>
        </w:r>
      </w:ins>
      <w:del w:id="3275" w:author="Karol M" w:date="2024-07-31T00:25:00Z">
        <w:r w:rsidRPr="00E36E8C" w:rsidDel="00300F45">
          <w:rPr>
            <w:rFonts w:ascii="Times New Roman" w:hAnsi="Times New Roman" w:cs="Times New Roman"/>
            <w:color w:val="auto"/>
            <w:sz w:val="24"/>
            <w:szCs w:val="24"/>
          </w:rPr>
          <w:delText>2</w:delText>
        </w:r>
      </w:del>
      <w:r w:rsidRPr="00E36E8C">
        <w:rPr>
          <w:rFonts w:ascii="Times New Roman" w:hAnsi="Times New Roman" w:cs="Times New Roman"/>
          <w:color w:val="auto"/>
          <w:sz w:val="24"/>
          <w:szCs w:val="24"/>
        </w:rPr>
        <w:t xml:space="preserve"> </w:t>
      </w:r>
      <w:bookmarkEnd w:id="3272"/>
      <w:r w:rsidR="00A67232">
        <w:rPr>
          <w:rFonts w:ascii="Times New Roman" w:hAnsi="Times New Roman" w:cs="Times New Roman"/>
          <w:color w:val="auto"/>
          <w:sz w:val="24"/>
          <w:szCs w:val="24"/>
        </w:rPr>
        <w:t>Podlimitné zákazky</w:t>
      </w:r>
      <w:bookmarkEnd w:id="3273"/>
    </w:p>
    <w:p w14:paraId="2F77E7BC" w14:textId="354AC20C" w:rsidR="00397616" w:rsidDel="00336FD7" w:rsidRDefault="00397616" w:rsidP="004935C5">
      <w:pPr>
        <w:tabs>
          <w:tab w:val="left" w:pos="1014"/>
        </w:tabs>
        <w:spacing w:before="120" w:line="240" w:lineRule="auto"/>
        <w:contextualSpacing/>
        <w:jc w:val="both"/>
        <w:rPr>
          <w:del w:id="3276" w:author="Karol M" w:date="2024-07-31T08:08:00Z"/>
          <w:rFonts w:ascii="Times New Roman" w:hAnsi="Times New Roman" w:cs="Times New Roman"/>
          <w:i/>
        </w:rPr>
      </w:pPr>
      <w:bookmarkStart w:id="3277" w:name="_Toc174684778"/>
      <w:bookmarkStart w:id="3278" w:name="_Toc176954198"/>
      <w:bookmarkStart w:id="3279" w:name="_Toc176954453"/>
      <w:bookmarkStart w:id="3280" w:name="_Toc176954745"/>
      <w:bookmarkStart w:id="3281" w:name="_Toc177626902"/>
      <w:bookmarkEnd w:id="3277"/>
      <w:bookmarkEnd w:id="3278"/>
      <w:bookmarkEnd w:id="3279"/>
      <w:bookmarkEnd w:id="3280"/>
      <w:bookmarkEnd w:id="3281"/>
    </w:p>
    <w:p w14:paraId="1FA2494F" w14:textId="77777777" w:rsidR="00300F45" w:rsidRPr="00300F45" w:rsidRDefault="00300F45" w:rsidP="00300F45">
      <w:pPr>
        <w:pStyle w:val="Odsekzoznamu"/>
        <w:keepNext/>
        <w:keepLines/>
        <w:numPr>
          <w:ilvl w:val="0"/>
          <w:numId w:val="71"/>
        </w:numPr>
        <w:spacing w:before="120" w:line="240" w:lineRule="auto"/>
        <w:contextualSpacing w:val="0"/>
        <w:jc w:val="both"/>
        <w:outlineLvl w:val="1"/>
        <w:rPr>
          <w:ins w:id="3282" w:author="Karol M" w:date="2024-07-31T00:25:00Z"/>
          <w:rFonts w:eastAsiaTheme="majorEastAsia"/>
          <w:b/>
          <w:bCs/>
          <w:vanish/>
          <w:szCs w:val="24"/>
          <w:lang w:eastAsia="en-US"/>
        </w:rPr>
      </w:pPr>
      <w:bookmarkStart w:id="3283" w:name="_Toc145071652"/>
      <w:bookmarkStart w:id="3284" w:name="_Toc145071700"/>
      <w:bookmarkStart w:id="3285" w:name="_Toc147137483"/>
      <w:bookmarkStart w:id="3286" w:name="_Toc147137747"/>
      <w:bookmarkStart w:id="3287" w:name="_Toc174684779"/>
      <w:bookmarkStart w:id="3288" w:name="_Toc176954199"/>
      <w:bookmarkStart w:id="3289" w:name="_Toc176954454"/>
      <w:bookmarkStart w:id="3290" w:name="_Toc176954746"/>
      <w:bookmarkStart w:id="3291" w:name="_Toc177626903"/>
      <w:bookmarkEnd w:id="3283"/>
      <w:bookmarkEnd w:id="3284"/>
      <w:bookmarkEnd w:id="3285"/>
      <w:bookmarkEnd w:id="3286"/>
      <w:bookmarkEnd w:id="3287"/>
      <w:bookmarkEnd w:id="3288"/>
      <w:bookmarkEnd w:id="3289"/>
      <w:bookmarkEnd w:id="3290"/>
      <w:bookmarkEnd w:id="3291"/>
    </w:p>
    <w:p w14:paraId="3487E5FF"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292" w:author="Karol M" w:date="2024-07-31T00:25:00Z"/>
          <w:rFonts w:eastAsiaTheme="majorEastAsia"/>
          <w:b/>
          <w:bCs/>
          <w:vanish/>
          <w:szCs w:val="24"/>
          <w:lang w:eastAsia="en-US"/>
        </w:rPr>
      </w:pPr>
      <w:bookmarkStart w:id="3293" w:name="_Toc174684780"/>
      <w:bookmarkStart w:id="3294" w:name="_Toc176954200"/>
      <w:bookmarkStart w:id="3295" w:name="_Toc176954455"/>
      <w:bookmarkStart w:id="3296" w:name="_Toc176954747"/>
      <w:bookmarkStart w:id="3297" w:name="_Toc177626904"/>
      <w:bookmarkEnd w:id="3293"/>
      <w:bookmarkEnd w:id="3294"/>
      <w:bookmarkEnd w:id="3295"/>
      <w:bookmarkEnd w:id="3296"/>
      <w:bookmarkEnd w:id="3297"/>
    </w:p>
    <w:p w14:paraId="7BB37AD0"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298" w:author="Karol M" w:date="2024-07-31T00:25:00Z"/>
          <w:rFonts w:eastAsiaTheme="majorEastAsia"/>
          <w:b/>
          <w:bCs/>
          <w:vanish/>
          <w:szCs w:val="24"/>
          <w:lang w:eastAsia="en-US"/>
        </w:rPr>
      </w:pPr>
      <w:bookmarkStart w:id="3299" w:name="_Toc174684781"/>
      <w:bookmarkStart w:id="3300" w:name="_Toc176954201"/>
      <w:bookmarkStart w:id="3301" w:name="_Toc176954456"/>
      <w:bookmarkStart w:id="3302" w:name="_Toc176954748"/>
      <w:bookmarkStart w:id="3303" w:name="_Toc177626905"/>
      <w:bookmarkEnd w:id="3299"/>
      <w:bookmarkEnd w:id="3300"/>
      <w:bookmarkEnd w:id="3301"/>
      <w:bookmarkEnd w:id="3302"/>
      <w:bookmarkEnd w:id="3303"/>
    </w:p>
    <w:p w14:paraId="2E1C0AD1"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304" w:author="Karol M" w:date="2024-07-31T00:25:00Z"/>
          <w:rFonts w:eastAsiaTheme="majorEastAsia"/>
          <w:b/>
          <w:bCs/>
          <w:vanish/>
          <w:szCs w:val="24"/>
          <w:lang w:eastAsia="en-US"/>
        </w:rPr>
      </w:pPr>
      <w:bookmarkStart w:id="3305" w:name="_Toc174684782"/>
      <w:bookmarkStart w:id="3306" w:name="_Toc176954202"/>
      <w:bookmarkStart w:id="3307" w:name="_Toc176954457"/>
      <w:bookmarkStart w:id="3308" w:name="_Toc176954749"/>
      <w:bookmarkStart w:id="3309" w:name="_Toc177626906"/>
      <w:bookmarkEnd w:id="3305"/>
      <w:bookmarkEnd w:id="3306"/>
      <w:bookmarkEnd w:id="3307"/>
      <w:bookmarkEnd w:id="3308"/>
      <w:bookmarkEnd w:id="3309"/>
    </w:p>
    <w:p w14:paraId="6656C5DD"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310" w:author="Karol M" w:date="2024-07-31T00:25:00Z"/>
          <w:rFonts w:eastAsiaTheme="majorEastAsia"/>
          <w:b/>
          <w:bCs/>
          <w:vanish/>
          <w:szCs w:val="24"/>
          <w:lang w:eastAsia="en-US"/>
        </w:rPr>
      </w:pPr>
      <w:bookmarkStart w:id="3311" w:name="_Toc174684783"/>
      <w:bookmarkStart w:id="3312" w:name="_Toc176954203"/>
      <w:bookmarkStart w:id="3313" w:name="_Toc176954458"/>
      <w:bookmarkStart w:id="3314" w:name="_Toc176954750"/>
      <w:bookmarkStart w:id="3315" w:name="_Toc177626907"/>
      <w:bookmarkEnd w:id="3311"/>
      <w:bookmarkEnd w:id="3312"/>
      <w:bookmarkEnd w:id="3313"/>
      <w:bookmarkEnd w:id="3314"/>
      <w:bookmarkEnd w:id="3315"/>
    </w:p>
    <w:p w14:paraId="35EF16B7"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316" w:author="Karol M" w:date="2024-07-31T00:25:00Z"/>
          <w:rFonts w:eastAsiaTheme="majorEastAsia"/>
          <w:b/>
          <w:bCs/>
          <w:vanish/>
          <w:szCs w:val="24"/>
          <w:lang w:eastAsia="en-US"/>
        </w:rPr>
      </w:pPr>
      <w:bookmarkStart w:id="3317" w:name="_Toc174684784"/>
      <w:bookmarkStart w:id="3318" w:name="_Toc176954204"/>
      <w:bookmarkStart w:id="3319" w:name="_Toc176954459"/>
      <w:bookmarkStart w:id="3320" w:name="_Toc176954751"/>
      <w:bookmarkStart w:id="3321" w:name="_Toc177626908"/>
      <w:bookmarkEnd w:id="3317"/>
      <w:bookmarkEnd w:id="3318"/>
      <w:bookmarkEnd w:id="3319"/>
      <w:bookmarkEnd w:id="3320"/>
      <w:bookmarkEnd w:id="3321"/>
    </w:p>
    <w:p w14:paraId="37DB7D8F"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322" w:author="Karol M" w:date="2024-07-31T00:25:00Z"/>
          <w:rFonts w:eastAsiaTheme="majorEastAsia"/>
          <w:b/>
          <w:bCs/>
          <w:vanish/>
          <w:szCs w:val="24"/>
          <w:lang w:eastAsia="en-US"/>
        </w:rPr>
      </w:pPr>
      <w:bookmarkStart w:id="3323" w:name="_Toc174684785"/>
      <w:bookmarkStart w:id="3324" w:name="_Toc176954205"/>
      <w:bookmarkStart w:id="3325" w:name="_Toc176954460"/>
      <w:bookmarkStart w:id="3326" w:name="_Toc176954752"/>
      <w:bookmarkStart w:id="3327" w:name="_Toc177626909"/>
      <w:bookmarkEnd w:id="3323"/>
      <w:bookmarkEnd w:id="3324"/>
      <w:bookmarkEnd w:id="3325"/>
      <w:bookmarkEnd w:id="3326"/>
      <w:bookmarkEnd w:id="3327"/>
    </w:p>
    <w:p w14:paraId="35097B1A"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328" w:author="Karol M" w:date="2024-07-31T00:25:00Z"/>
          <w:rFonts w:eastAsiaTheme="majorEastAsia"/>
          <w:b/>
          <w:bCs/>
          <w:vanish/>
          <w:szCs w:val="24"/>
          <w:lang w:eastAsia="en-US"/>
        </w:rPr>
      </w:pPr>
      <w:bookmarkStart w:id="3329" w:name="_Toc174684786"/>
      <w:bookmarkStart w:id="3330" w:name="_Toc176954206"/>
      <w:bookmarkStart w:id="3331" w:name="_Toc176954461"/>
      <w:bookmarkStart w:id="3332" w:name="_Toc176954753"/>
      <w:bookmarkStart w:id="3333" w:name="_Toc177626910"/>
      <w:bookmarkEnd w:id="3329"/>
      <w:bookmarkEnd w:id="3330"/>
      <w:bookmarkEnd w:id="3331"/>
      <w:bookmarkEnd w:id="3332"/>
      <w:bookmarkEnd w:id="3333"/>
    </w:p>
    <w:p w14:paraId="53B6CFFD"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3334" w:author="Karol M" w:date="2024-07-31T00:25:00Z"/>
          <w:rFonts w:eastAsiaTheme="majorEastAsia"/>
          <w:b/>
          <w:bCs/>
          <w:vanish/>
          <w:szCs w:val="24"/>
          <w:lang w:eastAsia="en-US"/>
        </w:rPr>
      </w:pPr>
      <w:bookmarkStart w:id="3335" w:name="_Toc174684787"/>
      <w:bookmarkStart w:id="3336" w:name="_Toc176954207"/>
      <w:bookmarkStart w:id="3337" w:name="_Toc176954462"/>
      <w:bookmarkStart w:id="3338" w:name="_Toc176954754"/>
      <w:bookmarkStart w:id="3339" w:name="_Toc177626911"/>
      <w:bookmarkEnd w:id="3335"/>
      <w:bookmarkEnd w:id="3336"/>
      <w:bookmarkEnd w:id="3337"/>
      <w:bookmarkEnd w:id="3338"/>
      <w:bookmarkEnd w:id="3339"/>
    </w:p>
    <w:p w14:paraId="267DC5B8" w14:textId="77777777" w:rsidR="00300F45" w:rsidRPr="00300F45" w:rsidRDefault="00300F45" w:rsidP="00300F45">
      <w:pPr>
        <w:pStyle w:val="Odsekzoznamu"/>
        <w:keepNext/>
        <w:keepLines/>
        <w:numPr>
          <w:ilvl w:val="2"/>
          <w:numId w:val="71"/>
        </w:numPr>
        <w:spacing w:before="120" w:line="240" w:lineRule="auto"/>
        <w:contextualSpacing w:val="0"/>
        <w:jc w:val="both"/>
        <w:outlineLvl w:val="1"/>
        <w:rPr>
          <w:ins w:id="3340" w:author="Karol M" w:date="2024-07-31T00:25:00Z"/>
          <w:rFonts w:eastAsiaTheme="majorEastAsia"/>
          <w:b/>
          <w:bCs/>
          <w:vanish/>
          <w:szCs w:val="24"/>
          <w:lang w:eastAsia="en-US"/>
        </w:rPr>
      </w:pPr>
      <w:bookmarkStart w:id="3341" w:name="_Toc174684788"/>
      <w:bookmarkStart w:id="3342" w:name="_Toc176954208"/>
      <w:bookmarkStart w:id="3343" w:name="_Toc176954463"/>
      <w:bookmarkStart w:id="3344" w:name="_Toc176954755"/>
      <w:bookmarkStart w:id="3345" w:name="_Toc177626912"/>
      <w:bookmarkEnd w:id="3341"/>
      <w:bookmarkEnd w:id="3342"/>
      <w:bookmarkEnd w:id="3343"/>
      <w:bookmarkEnd w:id="3344"/>
      <w:bookmarkEnd w:id="3345"/>
    </w:p>
    <w:p w14:paraId="5EFFF2E3" w14:textId="02809B06" w:rsidR="00EE6A91" w:rsidRPr="005E663B" w:rsidRDefault="00380375" w:rsidP="00300F45">
      <w:pPr>
        <w:pStyle w:val="Nadpis2"/>
        <w:numPr>
          <w:ilvl w:val="3"/>
          <w:numId w:val="71"/>
        </w:numPr>
        <w:spacing w:before="120" w:after="200" w:line="240" w:lineRule="auto"/>
        <w:ind w:left="993"/>
        <w:jc w:val="both"/>
        <w:rPr>
          <w:rFonts w:ascii="Times New Roman" w:hAnsi="Times New Roman" w:cs="Times New Roman"/>
          <w:color w:val="auto"/>
          <w:sz w:val="24"/>
          <w:szCs w:val="24"/>
        </w:rPr>
      </w:pPr>
      <w:bookmarkStart w:id="3346" w:name="_Toc177626913"/>
      <w:bookmarkStart w:id="3347" w:name="_Hlk173286854"/>
      <w:ins w:id="3348" w:author="Karol M" w:date="2024-07-31T02:51:00Z">
        <w:r>
          <w:rPr>
            <w:rFonts w:ascii="Times New Roman" w:hAnsi="Times New Roman" w:cs="Times New Roman"/>
            <w:color w:val="auto"/>
            <w:sz w:val="24"/>
            <w:szCs w:val="24"/>
          </w:rPr>
          <w:t>Všeobecné pravidlá pri zadávaní podlimitných zákaziek</w:t>
        </w:r>
        <w:bookmarkEnd w:id="3346"/>
        <w:r>
          <w:rPr>
            <w:rFonts w:ascii="Times New Roman" w:hAnsi="Times New Roman" w:cs="Times New Roman"/>
            <w:color w:val="auto"/>
            <w:sz w:val="24"/>
            <w:szCs w:val="24"/>
          </w:rPr>
          <w:t xml:space="preserve"> </w:t>
        </w:r>
      </w:ins>
      <w:del w:id="3349" w:author="Karol M" w:date="2024-07-31T02:49:00Z">
        <w:r w:rsidR="005E663B" w:rsidRPr="005E663B" w:rsidDel="00394A08">
          <w:rPr>
            <w:rFonts w:ascii="Times New Roman" w:hAnsi="Times New Roman" w:cs="Times New Roman"/>
            <w:color w:val="auto"/>
            <w:sz w:val="24"/>
            <w:szCs w:val="24"/>
          </w:rPr>
          <w:delText>Kontrola VO</w:delText>
        </w:r>
      </w:del>
      <w:del w:id="3350" w:author="Karol M" w:date="2024-07-31T02:51:00Z">
        <w:r w:rsidR="005E663B" w:rsidRPr="005E663B" w:rsidDel="00380375">
          <w:rPr>
            <w:rFonts w:ascii="Times New Roman" w:hAnsi="Times New Roman" w:cs="Times New Roman"/>
            <w:color w:val="auto"/>
            <w:sz w:val="24"/>
            <w:szCs w:val="24"/>
          </w:rPr>
          <w:delText xml:space="preserve"> </w:delText>
        </w:r>
        <w:r w:rsidR="00EE6A91" w:rsidRPr="005E663B" w:rsidDel="00380375">
          <w:rPr>
            <w:rFonts w:ascii="Times New Roman" w:hAnsi="Times New Roman" w:cs="Times New Roman"/>
            <w:color w:val="auto"/>
            <w:sz w:val="24"/>
            <w:szCs w:val="24"/>
          </w:rPr>
          <w:delText>realizované</w:delText>
        </w:r>
      </w:del>
      <w:del w:id="3351" w:author="Karol M" w:date="2024-07-31T02:50:00Z">
        <w:r w:rsidR="00EE6A91" w:rsidRPr="005E663B" w:rsidDel="00394A08">
          <w:rPr>
            <w:rFonts w:ascii="Times New Roman" w:hAnsi="Times New Roman" w:cs="Times New Roman"/>
            <w:color w:val="auto"/>
            <w:sz w:val="24"/>
            <w:szCs w:val="24"/>
          </w:rPr>
          <w:delText>ho</w:delText>
        </w:r>
      </w:del>
      <w:del w:id="3352" w:author="Karol M" w:date="2024-07-31T02:51:00Z">
        <w:r w:rsidR="00EE6A91" w:rsidRPr="005E663B" w:rsidDel="00380375">
          <w:rPr>
            <w:rFonts w:ascii="Times New Roman" w:hAnsi="Times New Roman" w:cs="Times New Roman"/>
            <w:color w:val="auto"/>
            <w:sz w:val="24"/>
            <w:szCs w:val="24"/>
          </w:rPr>
          <w:delText xml:space="preserve"> </w:delText>
        </w:r>
        <w:r w:rsidR="00397616" w:rsidRPr="005E663B" w:rsidDel="00380375">
          <w:rPr>
            <w:rFonts w:ascii="Times New Roman" w:hAnsi="Times New Roman" w:cs="Times New Roman"/>
            <w:color w:val="auto"/>
            <w:sz w:val="24"/>
            <w:szCs w:val="24"/>
          </w:rPr>
          <w:delText>podlimitným postupom</w:delText>
        </w:r>
      </w:del>
      <w:r w:rsidR="00397616" w:rsidRPr="005E663B">
        <w:rPr>
          <w:rFonts w:ascii="Times New Roman" w:hAnsi="Times New Roman" w:cs="Times New Roman"/>
          <w:color w:val="auto"/>
          <w:sz w:val="24"/>
          <w:szCs w:val="24"/>
        </w:rPr>
        <w:t xml:space="preserve"> </w:t>
      </w:r>
    </w:p>
    <w:bookmarkEnd w:id="3347"/>
    <w:p w14:paraId="1F2F5371" w14:textId="77777777" w:rsidR="00300F45" w:rsidRPr="00300F45" w:rsidRDefault="00300F45">
      <w:pPr>
        <w:spacing w:before="120" w:after="120" w:line="240" w:lineRule="auto"/>
        <w:rPr>
          <w:ins w:id="3353" w:author="Karol M" w:date="2024-07-31T00:29:00Z"/>
          <w:rFonts w:ascii="Times New Roman" w:eastAsia="Calibri" w:hAnsi="Times New Roman" w:cs="Times New Roman"/>
          <w:lang w:val="x-none" w:eastAsia="x-none"/>
        </w:rPr>
        <w:pPrChange w:id="3354" w:author="Karol M" w:date="2024-07-31T00:29:00Z">
          <w:pPr>
            <w:numPr>
              <w:numId w:val="80"/>
            </w:numPr>
            <w:spacing w:before="120" w:after="120" w:line="240" w:lineRule="auto"/>
            <w:ind w:left="284" w:hanging="284"/>
          </w:pPr>
        </w:pPrChange>
      </w:pPr>
      <w:ins w:id="3355" w:author="Karol M" w:date="2024-07-31T00:29:00Z">
        <w:r w:rsidRPr="00300F45">
          <w:rPr>
            <w:rFonts w:ascii="Times New Roman" w:eastAsia="Calibri" w:hAnsi="Times New Roman" w:cs="Times New Roman"/>
            <w:lang w:val="x-none" w:eastAsia="x-none"/>
          </w:rPr>
          <w:t xml:space="preserve">Podľa § 108 </w:t>
        </w:r>
        <w:r w:rsidRPr="00300F45">
          <w:rPr>
            <w:rFonts w:ascii="Times New Roman" w:eastAsia="Calibri" w:hAnsi="Times New Roman" w:cs="Times New Roman"/>
            <w:lang w:eastAsia="x-none"/>
          </w:rPr>
          <w:t xml:space="preserve">až § 113 </w:t>
        </w:r>
        <w:r w:rsidRPr="00300F45">
          <w:rPr>
            <w:rFonts w:ascii="Times New Roman" w:eastAsia="Calibri" w:hAnsi="Times New Roman" w:cs="Times New Roman"/>
            <w:lang w:val="x-none" w:eastAsia="x-none"/>
          </w:rPr>
          <w:t xml:space="preserve">ZVO sa rozlišujú postupy zadávania podlimitných zákaziek na: </w:t>
        </w:r>
      </w:ins>
    </w:p>
    <w:p w14:paraId="75A0C6C0" w14:textId="77777777" w:rsidR="00300F45" w:rsidRPr="00300F45" w:rsidRDefault="00300F45" w:rsidP="00300F45">
      <w:pPr>
        <w:numPr>
          <w:ilvl w:val="1"/>
          <w:numId w:val="76"/>
        </w:numPr>
        <w:spacing w:before="120" w:after="120" w:line="240" w:lineRule="auto"/>
        <w:contextualSpacing/>
        <w:jc w:val="both"/>
        <w:rPr>
          <w:ins w:id="3356" w:author="Karol M" w:date="2024-07-31T00:29:00Z"/>
          <w:rFonts w:ascii="Times New Roman" w:eastAsia="Calibri" w:hAnsi="Times New Roman" w:cs="Times New Roman"/>
          <w:lang w:val="x-none" w:eastAsia="x-none"/>
        </w:rPr>
      </w:pPr>
      <w:bookmarkStart w:id="3357" w:name="_Hlk172065270"/>
      <w:ins w:id="3358" w:author="Karol M" w:date="2024-07-31T00:29:00Z">
        <w:r w:rsidRPr="00300F45">
          <w:rPr>
            <w:rFonts w:ascii="Times New Roman" w:eastAsia="Calibri" w:hAnsi="Times New Roman" w:cs="Times New Roman"/>
            <w:lang w:eastAsia="x-none"/>
          </w:rPr>
          <w:t>podlimitné zákazky s oslovením min. troch hospodárskych subjektov</w:t>
        </w:r>
        <w:r w:rsidRPr="00300F45">
          <w:rPr>
            <w:rFonts w:ascii="Times New Roman" w:eastAsia="Calibri" w:hAnsi="Times New Roman" w:cs="Times New Roman"/>
            <w:lang w:val="x-none" w:eastAsia="x-none"/>
          </w:rPr>
          <w:t xml:space="preserve">, </w:t>
        </w:r>
      </w:ins>
    </w:p>
    <w:p w14:paraId="33F5B680" w14:textId="77777777" w:rsidR="00300F45" w:rsidRPr="00300F45" w:rsidRDefault="00300F45" w:rsidP="00300F45">
      <w:pPr>
        <w:numPr>
          <w:ilvl w:val="1"/>
          <w:numId w:val="76"/>
        </w:numPr>
        <w:spacing w:before="120" w:after="120" w:line="240" w:lineRule="auto"/>
        <w:contextualSpacing/>
        <w:jc w:val="both"/>
        <w:rPr>
          <w:ins w:id="3359" w:author="Karol M" w:date="2024-07-31T00:29:00Z"/>
          <w:rFonts w:ascii="Times New Roman" w:eastAsia="Calibri" w:hAnsi="Times New Roman" w:cs="Times New Roman"/>
          <w:lang w:val="x-none" w:eastAsia="x-none"/>
        </w:rPr>
      </w:pPr>
      <w:ins w:id="3360" w:author="Karol M" w:date="2024-07-31T00:29:00Z">
        <w:r w:rsidRPr="00300F45">
          <w:rPr>
            <w:rFonts w:ascii="Times New Roman" w:eastAsia="Calibri" w:hAnsi="Times New Roman" w:cs="Times New Roman"/>
            <w:lang w:eastAsia="x-none"/>
          </w:rPr>
          <w:t>zjednodušený postup pre zákazky na bežne dostupné tovary a služby,</w:t>
        </w:r>
      </w:ins>
    </w:p>
    <w:p w14:paraId="746724FD" w14:textId="77777777" w:rsidR="00300F45" w:rsidRPr="00300F45" w:rsidRDefault="00300F45" w:rsidP="00300F45">
      <w:pPr>
        <w:numPr>
          <w:ilvl w:val="1"/>
          <w:numId w:val="76"/>
        </w:numPr>
        <w:spacing w:before="120" w:after="120" w:line="240" w:lineRule="auto"/>
        <w:contextualSpacing/>
        <w:jc w:val="both"/>
        <w:rPr>
          <w:ins w:id="3361" w:author="Karol M" w:date="2024-07-31T00:29:00Z"/>
          <w:rFonts w:ascii="Times New Roman" w:eastAsia="Calibri" w:hAnsi="Times New Roman" w:cs="Times New Roman"/>
          <w:lang w:val="x-none" w:eastAsia="x-none"/>
        </w:rPr>
      </w:pPr>
      <w:ins w:id="3362" w:author="Karol M" w:date="2024-07-31T00:29:00Z">
        <w:r w:rsidRPr="00300F45">
          <w:rPr>
            <w:rFonts w:ascii="Times New Roman" w:eastAsia="Calibri" w:hAnsi="Times New Roman" w:cs="Times New Roman"/>
            <w:lang w:eastAsia="x-none"/>
          </w:rPr>
          <w:t>bežný postup pre podlimitné zákazky,</w:t>
        </w:r>
      </w:ins>
    </w:p>
    <w:p w14:paraId="3402EB9B" w14:textId="77777777" w:rsidR="00300F45" w:rsidRPr="00300F45" w:rsidRDefault="00300F45" w:rsidP="00300F45">
      <w:pPr>
        <w:numPr>
          <w:ilvl w:val="1"/>
          <w:numId w:val="76"/>
        </w:numPr>
        <w:spacing w:before="120" w:after="120" w:line="240" w:lineRule="auto"/>
        <w:contextualSpacing/>
        <w:jc w:val="both"/>
        <w:rPr>
          <w:ins w:id="3363" w:author="Karol M" w:date="2024-07-31T00:29:00Z"/>
          <w:rFonts w:ascii="Times New Roman" w:eastAsia="Calibri" w:hAnsi="Times New Roman" w:cs="Times New Roman"/>
          <w:lang w:val="x-none" w:eastAsia="x-none"/>
          <w:rPrChange w:id="3364" w:author="Karol M" w:date="2024-07-31T00:29:00Z">
            <w:rPr>
              <w:ins w:id="3365" w:author="Karol M" w:date="2024-07-31T00:29:00Z"/>
              <w:rFonts w:ascii="Times New Roman" w:eastAsia="Calibri" w:hAnsi="Times New Roman" w:cs="Times New Roman"/>
              <w:lang w:eastAsia="x-none"/>
            </w:rPr>
          </w:rPrChange>
        </w:rPr>
      </w:pPr>
      <w:ins w:id="3366" w:author="Karol M" w:date="2024-07-31T00:29:00Z">
        <w:r w:rsidRPr="00300F45">
          <w:rPr>
            <w:rFonts w:ascii="Times New Roman" w:eastAsia="Calibri" w:hAnsi="Times New Roman" w:cs="Times New Roman"/>
            <w:lang w:eastAsia="x-none"/>
          </w:rPr>
          <w:t>zjednodušený postup pre zákazky na sociálne a iné osobitné služby podľa prílohy č. 1 k ZVO.</w:t>
        </w:r>
      </w:ins>
    </w:p>
    <w:p w14:paraId="2114D1D1" w14:textId="2EB52022" w:rsidR="00300F45" w:rsidRDefault="00300F45" w:rsidP="00300F45">
      <w:pPr>
        <w:spacing w:before="120" w:after="120" w:line="240" w:lineRule="auto"/>
        <w:contextualSpacing/>
        <w:jc w:val="both"/>
        <w:rPr>
          <w:ins w:id="3367" w:author="Peter Eimannsberger" w:date="2024-09-11T13:38:00Z"/>
          <w:rFonts w:ascii="Times New Roman" w:eastAsia="Calibri" w:hAnsi="Times New Roman" w:cs="Times New Roman"/>
          <w:lang w:val="x-none" w:eastAsia="x-none"/>
        </w:rPr>
      </w:pPr>
    </w:p>
    <w:p w14:paraId="759E94F6" w14:textId="10434A8D" w:rsidR="0029574B" w:rsidRDefault="0029574B" w:rsidP="00300F45">
      <w:pPr>
        <w:spacing w:before="120" w:after="120" w:line="240" w:lineRule="auto"/>
        <w:contextualSpacing/>
        <w:jc w:val="both"/>
        <w:rPr>
          <w:ins w:id="3368" w:author="Peter Eimannsberger" w:date="2024-09-11T13:38:00Z"/>
          <w:rFonts w:ascii="Times New Roman" w:eastAsia="Calibri" w:hAnsi="Times New Roman" w:cs="Times New Roman"/>
          <w:lang w:val="x-none" w:eastAsia="x-none"/>
        </w:rPr>
      </w:pPr>
    </w:p>
    <w:p w14:paraId="008FC490" w14:textId="77777777" w:rsidR="0029574B" w:rsidRDefault="0029574B" w:rsidP="00300F45">
      <w:pPr>
        <w:spacing w:before="120" w:after="120" w:line="240" w:lineRule="auto"/>
        <w:contextualSpacing/>
        <w:jc w:val="both"/>
        <w:rPr>
          <w:ins w:id="3369" w:author="Karol M" w:date="2024-07-31T00:36:00Z"/>
          <w:rFonts w:ascii="Times New Roman" w:eastAsia="Calibri" w:hAnsi="Times New Roman" w:cs="Times New Roman"/>
          <w:lang w:val="x-none" w:eastAsia="x-none"/>
        </w:rPr>
      </w:pPr>
    </w:p>
    <w:p w14:paraId="4597F449" w14:textId="77777777" w:rsidR="00300F45" w:rsidRPr="00300F45" w:rsidRDefault="00300F45">
      <w:pPr>
        <w:spacing w:before="120" w:after="120" w:line="240" w:lineRule="auto"/>
        <w:contextualSpacing/>
        <w:jc w:val="both"/>
        <w:rPr>
          <w:ins w:id="3370" w:author="Karol M" w:date="2024-07-31T00:29:00Z"/>
          <w:rFonts w:ascii="Times New Roman" w:eastAsia="Calibri" w:hAnsi="Times New Roman" w:cs="Times New Roman"/>
          <w:lang w:val="x-none" w:eastAsia="x-none"/>
        </w:rPr>
        <w:pPrChange w:id="3371" w:author="Karol M" w:date="2024-07-31T00:30:00Z">
          <w:pPr>
            <w:numPr>
              <w:ilvl w:val="1"/>
              <w:numId w:val="76"/>
            </w:numPr>
            <w:spacing w:before="120" w:after="120" w:line="240" w:lineRule="auto"/>
            <w:ind w:left="644" w:hanging="360"/>
            <w:contextualSpacing/>
            <w:jc w:val="both"/>
          </w:pPr>
        </w:pPrChange>
      </w:pPr>
    </w:p>
    <w:bookmarkEnd w:id="3357"/>
    <w:p w14:paraId="33673F12" w14:textId="54FBC7A8" w:rsidR="00397616" w:rsidRPr="00EB7329" w:rsidDel="00300F45" w:rsidRDefault="00397616" w:rsidP="004935C5">
      <w:pPr>
        <w:spacing w:before="120" w:line="240" w:lineRule="auto"/>
        <w:jc w:val="both"/>
        <w:rPr>
          <w:del w:id="3372" w:author="Karol M" w:date="2024-07-31T00:29:00Z"/>
          <w:rFonts w:ascii="Times New Roman" w:hAnsi="Times New Roman" w:cs="Times New Roman"/>
        </w:rPr>
      </w:pPr>
      <w:del w:id="3373" w:author="Karol M" w:date="2024-07-31T00:29:00Z">
        <w:r w:rsidRPr="00EB7329" w:rsidDel="00300F45">
          <w:rPr>
            <w:rFonts w:ascii="Times New Roman" w:hAnsi="Times New Roman" w:cs="Times New Roman"/>
          </w:rPr>
          <w:delText xml:space="preserve">V prípade zadávania zákazky na tovar alebo služby </w:delText>
        </w:r>
        <w:r w:rsidRPr="00EB7329" w:rsidDel="00300F45">
          <w:rPr>
            <w:rFonts w:ascii="Times New Roman" w:hAnsi="Times New Roman" w:cs="Times New Roman"/>
            <w:b/>
          </w:rPr>
          <w:delText>bežne dostupnej na trhu</w:delText>
        </w:r>
        <w:r w:rsidRPr="00EB7329" w:rsidDel="00300F45">
          <w:rPr>
            <w:rFonts w:ascii="Times New Roman" w:hAnsi="Times New Roman" w:cs="Times New Roman"/>
          </w:rPr>
          <w:delText xml:space="preserve"> má prijímateľ možnosť postupovať týmito spôsobmi: </w:delText>
        </w:r>
      </w:del>
    </w:p>
    <w:p w14:paraId="1AEB57C7" w14:textId="68D628C8" w:rsidR="00397616" w:rsidRPr="00EB7329" w:rsidDel="00300F45" w:rsidRDefault="00397616" w:rsidP="004935C5">
      <w:pPr>
        <w:pStyle w:val="Odsekzoznamu"/>
        <w:numPr>
          <w:ilvl w:val="0"/>
          <w:numId w:val="46"/>
        </w:numPr>
        <w:spacing w:before="120" w:line="240" w:lineRule="auto"/>
        <w:contextualSpacing w:val="0"/>
        <w:jc w:val="both"/>
        <w:rPr>
          <w:del w:id="3374" w:author="Karol M" w:date="2024-07-31T00:29:00Z"/>
          <w:sz w:val="22"/>
        </w:rPr>
      </w:pPr>
      <w:del w:id="3375" w:author="Karol M" w:date="2024-07-31T00:29:00Z">
        <w:r w:rsidRPr="00EB7329" w:rsidDel="00300F45">
          <w:rPr>
            <w:sz w:val="22"/>
          </w:rPr>
          <w:delText>použitie zjednodušeného postupu  pre zákazky na bežne dostupné tovary a služby podľa § 109 až 111 ZVO),</w:delText>
        </w:r>
      </w:del>
    </w:p>
    <w:p w14:paraId="519336A6" w14:textId="1CF138FC" w:rsidR="00397616" w:rsidRPr="00EB7329" w:rsidDel="00300F45" w:rsidRDefault="00397616" w:rsidP="004935C5">
      <w:pPr>
        <w:pStyle w:val="Odsekzoznamu"/>
        <w:numPr>
          <w:ilvl w:val="0"/>
          <w:numId w:val="46"/>
        </w:numPr>
        <w:spacing w:before="120" w:line="240" w:lineRule="auto"/>
        <w:ind w:left="714" w:hanging="357"/>
        <w:contextualSpacing w:val="0"/>
        <w:jc w:val="both"/>
        <w:rPr>
          <w:del w:id="3376" w:author="Karol M" w:date="2024-07-31T00:29:00Z"/>
          <w:sz w:val="22"/>
          <w:lang w:val="x-none"/>
        </w:rPr>
      </w:pPr>
      <w:del w:id="3377" w:author="Karol M" w:date="2024-07-31T00:29:00Z">
        <w:r w:rsidRPr="00EB7329" w:rsidDel="00300F45">
          <w:rPr>
            <w:sz w:val="22"/>
          </w:rPr>
          <w:delText>použitie bežného postupu pre podlimitné zákazky, a to vyhlásenie výzvy na predkladanie ponúk vo Vestníku verejného obstarávania podľa § 112 až 116 ZVO), alebo</w:delText>
        </w:r>
      </w:del>
    </w:p>
    <w:p w14:paraId="15D680A0" w14:textId="163C37A4" w:rsidR="00397616" w:rsidRPr="004D5C90" w:rsidDel="00300F45" w:rsidRDefault="00397616" w:rsidP="004D5C90">
      <w:pPr>
        <w:pStyle w:val="Odsekzoznamu"/>
        <w:numPr>
          <w:ilvl w:val="0"/>
          <w:numId w:val="46"/>
        </w:numPr>
        <w:spacing w:before="120" w:line="240" w:lineRule="auto"/>
        <w:contextualSpacing w:val="0"/>
        <w:jc w:val="both"/>
        <w:rPr>
          <w:del w:id="3378" w:author="Karol M" w:date="2024-07-31T00:29:00Z"/>
          <w:sz w:val="22"/>
        </w:rPr>
      </w:pPr>
      <w:del w:id="3379" w:author="Karol M" w:date="2024-07-31T00:29:00Z">
        <w:r w:rsidRPr="00EB7329" w:rsidDel="00300F45">
          <w:rPr>
            <w:sz w:val="22"/>
          </w:rPr>
          <w:delText xml:space="preserve">podľa § 111a ZVO, ak ide o zákazku na poskytnutie služby uvedenej v prílohe č. 1 </w:delText>
        </w:r>
        <w:r w:rsidRPr="00EB7329" w:rsidDel="00300F45">
          <w:rPr>
            <w:sz w:val="22"/>
          </w:rPr>
          <w:br/>
          <w:delText>k ZVO.</w:delText>
        </w:r>
      </w:del>
    </w:p>
    <w:p w14:paraId="630F7F61" w14:textId="0460C225" w:rsidR="00E36E8C" w:rsidRPr="00EB7329" w:rsidRDefault="00397616" w:rsidP="00E36E8C">
      <w:pPr>
        <w:pBdr>
          <w:top w:val="single" w:sz="12" w:space="1" w:color="943634"/>
          <w:left w:val="single" w:sz="12" w:space="4" w:color="943634"/>
          <w:bottom w:val="single" w:sz="12" w:space="1" w:color="943634"/>
          <w:right w:val="single" w:sz="12" w:space="4" w:color="943634"/>
        </w:pBdr>
        <w:shd w:val="clear" w:color="auto" w:fill="E5B8B7" w:themeFill="accent2" w:themeFillTint="66"/>
        <w:spacing w:before="120" w:line="240" w:lineRule="auto"/>
        <w:jc w:val="both"/>
        <w:rPr>
          <w:rFonts w:ascii="Times New Roman" w:hAnsi="Times New Roman" w:cs="Times New Roman"/>
        </w:rPr>
      </w:pPr>
      <w:r w:rsidRPr="00EB7329">
        <w:rPr>
          <w:rFonts w:ascii="Times New Roman" w:hAnsi="Times New Roman" w:cs="Times New Roman"/>
          <w:b/>
        </w:rPr>
        <w:t xml:space="preserve">Upozornenie: </w:t>
      </w:r>
      <w:r w:rsidRPr="00EB7329">
        <w:rPr>
          <w:rFonts w:ascii="Times New Roman" w:hAnsi="Times New Roman" w:cs="Times New Roman"/>
        </w:rPr>
        <w:t>Správne posúdenie zákazky z pohľadu bežnej dostupnosti (test bežnej dostupnosti) má význam v prípade voľby zjednodušeného postupu pre zákazky na bežne dostupné tovary a služby. Zjednodušený postup nie je možné využiť v prípade zadávania zákaziek na stavebné práce.</w:t>
      </w:r>
      <w:r w:rsidR="00640911">
        <w:rPr>
          <w:rFonts w:ascii="Times New Roman" w:hAnsi="Times New Roman" w:cs="Times New Roman"/>
        </w:rPr>
        <w:t xml:space="preserve"> </w:t>
      </w:r>
      <w:r w:rsidR="00640911" w:rsidRPr="00640911">
        <w:rPr>
          <w:rFonts w:ascii="Times New Roman" w:hAnsi="Times New Roman" w:cs="Times New Roman"/>
        </w:rPr>
        <w:t>Test bežnej dostupnosti musí byť súčasťou dokumentácie k zjednodušenému postupu pre zákazky na bežne dostupné tovary a služby.</w:t>
      </w:r>
    </w:p>
    <w:p w14:paraId="6E36FA46" w14:textId="12338945" w:rsidR="00397616" w:rsidRDefault="00300F45" w:rsidP="004935C5">
      <w:pPr>
        <w:tabs>
          <w:tab w:val="left" w:pos="1014"/>
        </w:tabs>
        <w:spacing w:before="120" w:line="240" w:lineRule="auto"/>
        <w:contextualSpacing/>
        <w:jc w:val="both"/>
        <w:rPr>
          <w:ins w:id="3380" w:author="Karol M" w:date="2024-07-31T00:33:00Z"/>
          <w:rFonts w:ascii="Times New Roman" w:hAnsi="Times New Roman"/>
        </w:rPr>
      </w:pPr>
      <w:ins w:id="3381" w:author="Karol M" w:date="2024-07-31T00:33:00Z">
        <w:r w:rsidRPr="00F419E4">
          <w:rPr>
            <w:rFonts w:ascii="Times New Roman" w:hAnsi="Times New Roman"/>
          </w:rPr>
          <w:t>Pri zadávaní</w:t>
        </w:r>
      </w:ins>
      <w:ins w:id="3382" w:author="Karol M" w:date="2024-07-31T07:57:00Z">
        <w:r w:rsidR="00915DC2">
          <w:rPr>
            <w:rFonts w:ascii="Times New Roman" w:hAnsi="Times New Roman"/>
          </w:rPr>
          <w:t xml:space="preserve"> podlimitných</w:t>
        </w:r>
      </w:ins>
      <w:ins w:id="3383" w:author="Karol M" w:date="2024-07-31T00:33:00Z">
        <w:r w:rsidRPr="00F419E4">
          <w:rPr>
            <w:rFonts w:ascii="Times New Roman" w:hAnsi="Times New Roman"/>
          </w:rPr>
          <w:t xml:space="preserve"> zákaziek postupuje prijímateľ podľa prvej časti ZVO </w:t>
        </w:r>
        <w:r>
          <w:rPr>
            <w:rFonts w:ascii="Times New Roman" w:hAnsi="Times New Roman"/>
          </w:rPr>
          <w:t>a podľa § 108 až 113 ZVO.</w:t>
        </w:r>
      </w:ins>
    </w:p>
    <w:p w14:paraId="12EE7638" w14:textId="77777777" w:rsidR="00300F45" w:rsidRDefault="00300F45" w:rsidP="004935C5">
      <w:pPr>
        <w:tabs>
          <w:tab w:val="left" w:pos="1014"/>
        </w:tabs>
        <w:spacing w:before="120" w:line="240" w:lineRule="auto"/>
        <w:contextualSpacing/>
        <w:jc w:val="both"/>
        <w:rPr>
          <w:ins w:id="3384" w:author="Karol M" w:date="2024-07-31T00:33:00Z"/>
          <w:rFonts w:ascii="Times New Roman" w:hAnsi="Times New Roman"/>
        </w:rPr>
      </w:pPr>
    </w:p>
    <w:p w14:paraId="614E1EA9" w14:textId="7FED2C6E" w:rsidR="00300F45" w:rsidRDefault="00300F45" w:rsidP="004935C5">
      <w:pPr>
        <w:tabs>
          <w:tab w:val="left" w:pos="1014"/>
        </w:tabs>
        <w:spacing w:before="120" w:line="240" w:lineRule="auto"/>
        <w:contextualSpacing/>
        <w:jc w:val="both"/>
        <w:rPr>
          <w:ins w:id="3385" w:author="Karol M" w:date="2024-07-31T00:33:00Z"/>
          <w:rFonts w:ascii="Times New Roman" w:hAnsi="Times New Roman"/>
        </w:rPr>
      </w:pPr>
      <w:ins w:id="3386" w:author="Karol M" w:date="2024-07-31T00:33:00Z">
        <w:r>
          <w:rPr>
            <w:rFonts w:ascii="Times New Roman" w:hAnsi="Times New Roman"/>
          </w:rPr>
          <w:t xml:space="preserve">V prípade, ak prijímateľ </w:t>
        </w:r>
      </w:ins>
      <w:ins w:id="3387" w:author="Karol M" w:date="2024-07-31T00:37:00Z">
        <w:r w:rsidR="00960070">
          <w:rPr>
            <w:rFonts w:ascii="Times New Roman" w:hAnsi="Times New Roman"/>
          </w:rPr>
          <w:t>má v úmysle</w:t>
        </w:r>
      </w:ins>
      <w:ins w:id="3388" w:author="Karol M" w:date="2024-07-31T00:33:00Z">
        <w:r>
          <w:rPr>
            <w:rFonts w:ascii="Times New Roman" w:hAnsi="Times New Roman"/>
          </w:rPr>
          <w:t xml:space="preserve"> uplatniť ustanovenia druhej časti ZVO (napr. umožniť preukázanie splnenia podmienok účasti technickej alebo odbornej spôsobilosti inou osobou alebo ustanovenia o subdodávateľoch), uvedie tieto pravidlá vo výzve na predkladanie ponúk alebo v súťažných podkladoch. Ustanovenie § 40 ods. 4 ZVO (vysvetľovanie podmienok účasti) a ustanovenie § 53 ods. 1 a 2 ZVO (vysvetlenie ponuky a vysvetlenie mimoriadne nízkej ponuky) sa v prípade podlimitných zákaziek uplatňujú.</w:t>
        </w:r>
      </w:ins>
    </w:p>
    <w:p w14:paraId="055E0F45" w14:textId="77777777" w:rsidR="00300F45" w:rsidRDefault="00300F45" w:rsidP="004935C5">
      <w:pPr>
        <w:tabs>
          <w:tab w:val="left" w:pos="1014"/>
        </w:tabs>
        <w:spacing w:before="120" w:line="240" w:lineRule="auto"/>
        <w:contextualSpacing/>
        <w:jc w:val="both"/>
        <w:rPr>
          <w:ins w:id="3389" w:author="Karol M" w:date="2024-07-31T00:33:00Z"/>
          <w:rFonts w:ascii="Times New Roman" w:hAnsi="Times New Roman"/>
        </w:rPr>
      </w:pPr>
    </w:p>
    <w:p w14:paraId="79162BAA" w14:textId="777A46DC" w:rsidR="00300F45" w:rsidRDefault="00735004" w:rsidP="004935C5">
      <w:pPr>
        <w:tabs>
          <w:tab w:val="left" w:pos="1014"/>
        </w:tabs>
        <w:spacing w:before="120" w:line="240" w:lineRule="auto"/>
        <w:contextualSpacing/>
        <w:jc w:val="both"/>
        <w:rPr>
          <w:ins w:id="3390" w:author="Karol M" w:date="2024-07-31T00:46:00Z"/>
          <w:rFonts w:ascii="Times New Roman" w:eastAsia="Times New Roman" w:hAnsi="Times New Roman"/>
          <w:lang w:eastAsia="sk-SK"/>
        </w:rPr>
      </w:pPr>
      <w:ins w:id="3391" w:author="Karol M" w:date="2024-07-31T00:45:00Z">
        <w:r>
          <w:rPr>
            <w:rFonts w:ascii="Times New Roman" w:hAnsi="Times New Roman"/>
            <w:lang w:eastAsia="x-none"/>
          </w:rPr>
          <w:t xml:space="preserve">Prijímateľ môže za podmienok podľa § 110 ods. 6 ZVO vyzvať </w:t>
        </w:r>
        <w:r w:rsidRPr="00BE7E3C">
          <w:rPr>
            <w:rFonts w:ascii="Times New Roman" w:hAnsi="Times New Roman"/>
            <w:lang w:val="x-none" w:eastAsia="x-none"/>
          </w:rPr>
          <w:t>na rokovanie jedného vybraného záujemcu alebo viacerých vybraných záujemcov, s ktorými rokuje o podmienkach zmluvy</w:t>
        </w:r>
        <w:r>
          <w:rPr>
            <w:rFonts w:ascii="Times New Roman" w:hAnsi="Times New Roman"/>
            <w:lang w:eastAsia="x-none"/>
          </w:rPr>
          <w:t xml:space="preserve"> a v tomto prípade </w:t>
        </w:r>
        <w:r w:rsidRPr="00BE7E3C">
          <w:rPr>
            <w:rFonts w:ascii="Times New Roman" w:hAnsi="Times New Roman"/>
            <w:lang w:val="x-none" w:eastAsia="x-none"/>
          </w:rPr>
          <w:t>nie je povinný použiť na to určenú funkcionalitu elektronickej platformy</w:t>
        </w:r>
        <w:r>
          <w:rPr>
            <w:rFonts w:ascii="Times New Roman" w:hAnsi="Times New Roman"/>
            <w:lang w:eastAsia="x-none"/>
          </w:rPr>
          <w:t xml:space="preserve">. Ak bol vyzvaný na rokovanie jeden hospodársky subjekt z dôvodu, že ide o </w:t>
        </w:r>
        <w:r w:rsidRPr="00BE7E3C">
          <w:rPr>
            <w:rFonts w:ascii="Times New Roman" w:eastAsia="Times New Roman" w:hAnsi="Times New Roman"/>
            <w:lang w:eastAsia="sk-SK"/>
          </w:rPr>
          <w:t xml:space="preserve">jedinečný predmet zákazky, </w:t>
        </w:r>
        <w:r>
          <w:rPr>
            <w:rFonts w:ascii="Times New Roman" w:eastAsia="Times New Roman" w:hAnsi="Times New Roman"/>
            <w:lang w:eastAsia="sk-SK"/>
          </w:rPr>
          <w:t xml:space="preserve">v </w:t>
        </w:r>
        <w:r w:rsidRPr="00BE7E3C">
          <w:rPr>
            <w:rFonts w:ascii="Times New Roman" w:eastAsia="Times New Roman" w:hAnsi="Times New Roman"/>
            <w:lang w:eastAsia="sk-SK"/>
          </w:rPr>
          <w:t xml:space="preserve">tomto prípade </w:t>
        </w:r>
        <w:r>
          <w:rPr>
            <w:rFonts w:ascii="Times New Roman" w:eastAsia="Times New Roman" w:hAnsi="Times New Roman"/>
            <w:lang w:eastAsia="sk-SK"/>
          </w:rPr>
          <w:t>musí byť j</w:t>
        </w:r>
        <w:r w:rsidRPr="00BE7E3C">
          <w:rPr>
            <w:rFonts w:ascii="Times New Roman" w:eastAsia="Times New Roman" w:hAnsi="Times New Roman"/>
            <w:lang w:eastAsia="sk-SK"/>
          </w:rPr>
          <w:t>edinečnosť predmetu zákazky riadne</w:t>
        </w:r>
        <w:r>
          <w:rPr>
            <w:rFonts w:ascii="Times New Roman" w:eastAsia="Times New Roman" w:hAnsi="Times New Roman"/>
            <w:lang w:eastAsia="sk-SK"/>
          </w:rPr>
          <w:t xml:space="preserve"> </w:t>
        </w:r>
      </w:ins>
      <w:ins w:id="3392" w:author="Karol M" w:date="2024-07-31T00:46:00Z">
        <w:r>
          <w:rPr>
            <w:rFonts w:ascii="Times New Roman" w:eastAsia="Times New Roman" w:hAnsi="Times New Roman"/>
            <w:lang w:eastAsia="sk-SK"/>
          </w:rPr>
          <w:t>písomne</w:t>
        </w:r>
      </w:ins>
      <w:ins w:id="3393" w:author="Karol M" w:date="2024-07-31T00:45:00Z">
        <w:r w:rsidRPr="00BE7E3C">
          <w:rPr>
            <w:rFonts w:ascii="Times New Roman" w:eastAsia="Times New Roman" w:hAnsi="Times New Roman"/>
            <w:lang w:eastAsia="sk-SK"/>
          </w:rPr>
          <w:t xml:space="preserve"> zdôvodnená ešte pred vyhlásením zákazky a dôkazné bremeno preukázania skutočnosti, že na relevantnom trhu neexistuje viac ako 1 dodávateľ znáša prijímateľ. Odôvodnenie k jedinečnému predmetu zákazky</w:t>
        </w:r>
        <w:r>
          <w:rPr>
            <w:rFonts w:ascii="Times New Roman" w:eastAsia="Times New Roman" w:hAnsi="Times New Roman"/>
            <w:lang w:eastAsia="sk-SK"/>
          </w:rPr>
          <w:t xml:space="preserve"> </w:t>
        </w:r>
        <w:r w:rsidRPr="00BE7E3C">
          <w:rPr>
            <w:rFonts w:ascii="Times New Roman" w:eastAsia="Times New Roman" w:hAnsi="Times New Roman"/>
            <w:lang w:eastAsia="sk-SK"/>
          </w:rPr>
          <w:t xml:space="preserve">musí byť súčasťou dokumentácie k zákazke. </w:t>
        </w:r>
        <w:r w:rsidRPr="00CD6D25">
          <w:rPr>
            <w:rFonts w:ascii="Times New Roman" w:eastAsia="Times New Roman" w:hAnsi="Times New Roman"/>
            <w:lang w:eastAsia="sk-SK"/>
          </w:rPr>
          <w:t xml:space="preserve">Z rokovania je prijímateľ povinný vyhotoviť zápis, ako aj </w:t>
        </w:r>
      </w:ins>
      <w:ins w:id="3394" w:author="Karol M" w:date="2024-07-31T00:46:00Z">
        <w:r>
          <w:rPr>
            <w:rFonts w:ascii="Times New Roman" w:eastAsia="Times New Roman" w:hAnsi="Times New Roman"/>
            <w:lang w:eastAsia="sk-SK"/>
          </w:rPr>
          <w:t xml:space="preserve">písomne </w:t>
        </w:r>
      </w:ins>
      <w:ins w:id="3395" w:author="Karol M" w:date="2024-07-31T00:45:00Z">
        <w:r w:rsidRPr="00CD6D25">
          <w:rPr>
            <w:rFonts w:ascii="Times New Roman" w:eastAsia="Times New Roman" w:hAnsi="Times New Roman"/>
            <w:lang w:eastAsia="sk-SK"/>
          </w:rPr>
          <w:t>zdôvodniť výber záujemcu, ktorý bol vyzvaný na rokovanie</w:t>
        </w:r>
        <w:r>
          <w:rPr>
            <w:rFonts w:ascii="Times New Roman" w:eastAsia="Times New Roman" w:hAnsi="Times New Roman"/>
            <w:lang w:eastAsia="sk-SK"/>
          </w:rPr>
          <w:t>.</w:t>
        </w:r>
      </w:ins>
    </w:p>
    <w:p w14:paraId="3586301E" w14:textId="77777777" w:rsidR="00735004" w:rsidRDefault="00735004" w:rsidP="004935C5">
      <w:pPr>
        <w:tabs>
          <w:tab w:val="left" w:pos="1014"/>
        </w:tabs>
        <w:spacing w:before="120" w:line="240" w:lineRule="auto"/>
        <w:contextualSpacing/>
        <w:jc w:val="both"/>
        <w:rPr>
          <w:ins w:id="3396" w:author="Karol M" w:date="2024-07-31T00:46:00Z"/>
          <w:rFonts w:ascii="Times New Roman" w:eastAsia="Times New Roman" w:hAnsi="Times New Roman"/>
          <w:lang w:eastAsia="sk-SK"/>
        </w:rPr>
      </w:pPr>
    </w:p>
    <w:p w14:paraId="49B86B26" w14:textId="56EB4A4B" w:rsidR="003A5AC7" w:rsidRPr="001F02E7" w:rsidRDefault="003A5AC7">
      <w:pPr>
        <w:jc w:val="both"/>
        <w:rPr>
          <w:ins w:id="3397" w:author="Karol M" w:date="2024-07-31T00:47:00Z"/>
          <w:rFonts w:ascii="Times New Roman" w:hAnsi="Times New Roman"/>
          <w:lang w:val="x-none" w:eastAsia="x-none"/>
        </w:rPr>
        <w:pPrChange w:id="3398" w:author="Karol M" w:date="2024-07-31T00:47:00Z">
          <w:pPr>
            <w:numPr>
              <w:numId w:val="82"/>
            </w:numPr>
            <w:ind w:left="360" w:hanging="360"/>
            <w:jc w:val="both"/>
          </w:pPr>
        </w:pPrChange>
      </w:pPr>
      <w:ins w:id="3399" w:author="Karol M" w:date="2024-07-31T00:47:00Z">
        <w:r w:rsidRPr="00E06FBF">
          <w:rPr>
            <w:rFonts w:ascii="Times New Roman" w:eastAsia="Times New Roman" w:hAnsi="Times New Roman"/>
            <w:bCs/>
            <w:lang w:eastAsia="sk-SK"/>
          </w:rPr>
          <w:t>Postup prijímateľa pri zadávaní podlimitnej zákazky bude zdokumentovaný v rámci zá</w:t>
        </w:r>
      </w:ins>
      <w:ins w:id="3400" w:author="Karol M" w:date="2024-07-31T00:48:00Z">
        <w:r>
          <w:rPr>
            <w:rFonts w:ascii="Times New Roman" w:eastAsia="Times New Roman" w:hAnsi="Times New Roman"/>
            <w:bCs/>
            <w:lang w:eastAsia="sk-SK"/>
          </w:rPr>
          <w:t>pisnice</w:t>
        </w:r>
      </w:ins>
      <w:ins w:id="3401" w:author="Karol M" w:date="2024-07-31T00:47:00Z">
        <w:r w:rsidRPr="00E06FBF">
          <w:rPr>
            <w:rFonts w:ascii="Times New Roman" w:eastAsia="Times New Roman" w:hAnsi="Times New Roman"/>
            <w:bCs/>
            <w:lang w:eastAsia="sk-SK"/>
          </w:rPr>
          <w:t xml:space="preserve"> zo zadania zákazky (netýka sa zjednodušeného postupu pre zákazky na bežne dostupné tovary a služby). </w:t>
        </w:r>
        <w:r w:rsidRPr="00F43263">
          <w:rPr>
            <w:rFonts w:ascii="Times New Roman" w:eastAsia="Times New Roman" w:hAnsi="Times New Roman"/>
            <w:bCs/>
            <w:lang w:eastAsia="sk-SK"/>
          </w:rPr>
          <w:t>Jeho minimálne</w:t>
        </w:r>
        <w:r w:rsidRPr="00CD6D25">
          <w:rPr>
            <w:rFonts w:ascii="Times New Roman" w:eastAsia="Times New Roman" w:hAnsi="Times New Roman"/>
            <w:lang w:eastAsia="sk-SK"/>
          </w:rPr>
          <w:t xml:space="preserve"> náležitosti sú nasledovné: </w:t>
        </w:r>
      </w:ins>
    </w:p>
    <w:p w14:paraId="42F35EF4"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02" w:author="Karol M" w:date="2024-07-31T00:47:00Z"/>
          <w:rFonts w:ascii="Times New Roman" w:eastAsia="Times New Roman" w:hAnsi="Times New Roman"/>
          <w:lang w:eastAsia="sk-SK"/>
        </w:rPr>
      </w:pPr>
      <w:ins w:id="3403" w:author="Karol M" w:date="2024-07-31T00:47:00Z">
        <w:r w:rsidRPr="00AD0087">
          <w:rPr>
            <w:rFonts w:ascii="Times New Roman" w:eastAsia="Times New Roman" w:hAnsi="Times New Roman"/>
            <w:lang w:eastAsia="sk-SK"/>
          </w:rPr>
          <w:t xml:space="preserve">identifikácia prijímateľa, </w:t>
        </w:r>
      </w:ins>
    </w:p>
    <w:p w14:paraId="0D8EA1CB"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04" w:author="Karol M" w:date="2024-07-31T00:47:00Z"/>
          <w:rFonts w:ascii="Times New Roman" w:eastAsia="Times New Roman" w:hAnsi="Times New Roman"/>
          <w:lang w:eastAsia="sk-SK"/>
        </w:rPr>
      </w:pPr>
      <w:ins w:id="3405" w:author="Karol M" w:date="2024-07-31T00:47:00Z">
        <w:r w:rsidRPr="00AD0087">
          <w:rPr>
            <w:rFonts w:ascii="Times New Roman" w:eastAsia="Times New Roman" w:hAnsi="Times New Roman"/>
            <w:lang w:eastAsia="sk-SK"/>
          </w:rPr>
          <w:t xml:space="preserve">predmet zákazky, </w:t>
        </w:r>
      </w:ins>
    </w:p>
    <w:p w14:paraId="33E1927B"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06" w:author="Karol M" w:date="2024-07-31T00:47:00Z"/>
          <w:rFonts w:ascii="Times New Roman" w:eastAsia="Times New Roman" w:hAnsi="Times New Roman"/>
          <w:lang w:eastAsia="sk-SK"/>
        </w:rPr>
      </w:pPr>
      <w:ins w:id="3407" w:author="Karol M" w:date="2024-07-31T00:47:00Z">
        <w:r w:rsidRPr="00AD0087">
          <w:rPr>
            <w:rFonts w:ascii="Times New Roman" w:eastAsia="Times New Roman" w:hAnsi="Times New Roman"/>
            <w:lang w:eastAsia="sk-SK"/>
          </w:rPr>
          <w:t>predpokladaná hodnota zákazky,</w:t>
        </w:r>
      </w:ins>
    </w:p>
    <w:p w14:paraId="6FBD5930"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08" w:author="Karol M" w:date="2024-07-31T00:47:00Z"/>
          <w:rFonts w:ascii="Times New Roman" w:eastAsia="Times New Roman" w:hAnsi="Times New Roman"/>
          <w:lang w:eastAsia="sk-SK"/>
        </w:rPr>
      </w:pPr>
      <w:ins w:id="3409" w:author="Karol M" w:date="2024-07-31T00:47:00Z">
        <w:r w:rsidRPr="00AD0087">
          <w:rPr>
            <w:rFonts w:ascii="Times New Roman" w:eastAsia="Times New Roman" w:hAnsi="Times New Roman"/>
            <w:lang w:eastAsia="sk-SK"/>
          </w:rPr>
          <w:t xml:space="preserve">určenie kritéria/kritérií na vyhodnocovanie ponúk, </w:t>
        </w:r>
      </w:ins>
    </w:p>
    <w:p w14:paraId="4E1384D7"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3410" w:author="Karol M" w:date="2024-07-31T00:47:00Z"/>
          <w:rFonts w:ascii="Times New Roman" w:eastAsia="Times New Roman" w:hAnsi="Times New Roman"/>
          <w:lang w:eastAsia="sk-SK"/>
        </w:rPr>
      </w:pPr>
      <w:ins w:id="3411" w:author="Karol M" w:date="2024-07-31T00:47:00Z">
        <w:r w:rsidRPr="00AD0087">
          <w:rPr>
            <w:rFonts w:ascii="Times New Roman" w:eastAsia="Times New Roman" w:hAnsi="Times New Roman"/>
            <w:lang w:eastAsia="sk-SK"/>
          </w:rPr>
          <w:t xml:space="preserve">spôsob </w:t>
        </w:r>
        <w:r>
          <w:rPr>
            <w:rFonts w:ascii="Times New Roman" w:eastAsia="Times New Roman" w:hAnsi="Times New Roman"/>
            <w:lang w:eastAsia="sk-SK"/>
          </w:rPr>
          <w:t>zadania podlimitnej zákazky</w:t>
        </w:r>
        <w:r w:rsidRPr="00AD0087">
          <w:rPr>
            <w:rFonts w:ascii="Times New Roman" w:eastAsia="Times New Roman" w:hAnsi="Times New Roman"/>
            <w:lang w:eastAsia="sk-SK"/>
          </w:rPr>
          <w:t xml:space="preserve">, </w:t>
        </w:r>
      </w:ins>
    </w:p>
    <w:p w14:paraId="5DDC166D"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12" w:author="Karol M" w:date="2024-07-31T00:47:00Z"/>
          <w:rFonts w:ascii="Times New Roman" w:eastAsia="Times New Roman" w:hAnsi="Times New Roman"/>
          <w:lang w:eastAsia="sk-SK"/>
        </w:rPr>
      </w:pPr>
      <w:ins w:id="3413" w:author="Karol M" w:date="2024-07-31T00:47:00Z">
        <w:r w:rsidRPr="00AD0087">
          <w:rPr>
            <w:rFonts w:ascii="Times New Roman" w:eastAsia="Times New Roman" w:hAnsi="Times New Roman"/>
            <w:lang w:eastAsia="sk-SK"/>
          </w:rPr>
          <w:t xml:space="preserve">zoznam oslovených </w:t>
        </w:r>
        <w:r>
          <w:rPr>
            <w:rFonts w:ascii="Times New Roman" w:eastAsia="Times New Roman" w:hAnsi="Times New Roman"/>
            <w:lang w:eastAsia="sk-SK"/>
          </w:rPr>
          <w:t>hospodárskych subjektov</w:t>
        </w:r>
        <w:r w:rsidRPr="00AD0087">
          <w:rPr>
            <w:rFonts w:ascii="Times New Roman" w:eastAsia="Times New Roman" w:hAnsi="Times New Roman"/>
            <w:lang w:eastAsia="sk-SK"/>
          </w:rPr>
          <w:t xml:space="preserve"> a dátum ich oslovenia</w:t>
        </w:r>
        <w:r>
          <w:rPr>
            <w:rFonts w:ascii="Times New Roman" w:eastAsia="Times New Roman" w:hAnsi="Times New Roman"/>
            <w:lang w:eastAsia="sk-SK"/>
          </w:rPr>
          <w:t>/dátum odoslania výzvy na predkladanie ponúk vopred neurčenému okruhu hospodárskych subjektov prostredníctvom elektronickej platformy</w:t>
        </w:r>
        <w:r w:rsidRPr="00AD0087">
          <w:rPr>
            <w:rFonts w:ascii="Times New Roman" w:eastAsia="Times New Roman" w:hAnsi="Times New Roman"/>
            <w:lang w:eastAsia="sk-SK"/>
          </w:rPr>
          <w:t>,</w:t>
        </w:r>
      </w:ins>
    </w:p>
    <w:p w14:paraId="5F554A22" w14:textId="1AB66821" w:rsidR="003A5AC7" w:rsidRPr="00AD0087" w:rsidRDefault="003A5AC7" w:rsidP="003A5AC7">
      <w:pPr>
        <w:numPr>
          <w:ilvl w:val="0"/>
          <w:numId w:val="81"/>
        </w:numPr>
        <w:autoSpaceDE w:val="0"/>
        <w:autoSpaceDN w:val="0"/>
        <w:adjustRightInd w:val="0"/>
        <w:spacing w:after="0" w:line="240" w:lineRule="auto"/>
        <w:ind w:left="709" w:hanging="283"/>
        <w:contextualSpacing/>
        <w:jc w:val="both"/>
        <w:rPr>
          <w:ins w:id="3414" w:author="Karol M" w:date="2024-07-31T00:47:00Z"/>
          <w:rFonts w:ascii="Times New Roman" w:eastAsia="Times New Roman" w:hAnsi="Times New Roman"/>
          <w:lang w:eastAsia="sk-SK"/>
        </w:rPr>
      </w:pPr>
      <w:ins w:id="3415" w:author="Karol M" w:date="2024-07-31T00:47:00Z">
        <w:r w:rsidRPr="00AD0087">
          <w:rPr>
            <w:rFonts w:ascii="Times New Roman" w:eastAsia="Times New Roman" w:hAnsi="Times New Roman"/>
            <w:lang w:eastAsia="sk-SK"/>
          </w:rPr>
          <w:t xml:space="preserve">informácia o skutočnosti, že prijímateľ overil, či sú oslovení záujemcovia oprávnení dodávať tovary, uskutočňovať stavebné práce alebo poskytovať služby v rozsahu predmetu zákazky a že nemajú uložený zákaz účasti vo verejnom obstarávaní, pričom prijímateľ je povinný uviesť spôsob overenia (napr. webové sídlo </w:t>
        </w:r>
        <w:r w:rsidRPr="00AD0087">
          <w:rPr>
            <w:rFonts w:ascii="Times New Roman" w:eastAsia="Times New Roman" w:hAnsi="Times New Roman"/>
            <w:lang w:eastAsia="sk-SK"/>
          </w:rPr>
          <w:fldChar w:fldCharType="begin"/>
        </w:r>
        <w:r w:rsidRPr="00AD0087">
          <w:rPr>
            <w:rFonts w:ascii="Times New Roman" w:eastAsia="Times New Roman" w:hAnsi="Times New Roman"/>
            <w:lang w:eastAsia="sk-SK"/>
          </w:rPr>
          <w:instrText xml:space="preserve"> HYPERLINK "http://www.orsr.sk" </w:instrText>
        </w:r>
        <w:r w:rsidRPr="00AD0087">
          <w:rPr>
            <w:rFonts w:ascii="Times New Roman" w:eastAsia="Times New Roman" w:hAnsi="Times New Roman"/>
            <w:lang w:eastAsia="sk-SK"/>
          </w:rPr>
          <w:fldChar w:fldCharType="separate"/>
        </w:r>
        <w:r w:rsidRPr="00AD0087">
          <w:rPr>
            <w:rFonts w:ascii="Times New Roman" w:eastAsia="Times New Roman" w:hAnsi="Times New Roman"/>
            <w:color w:val="0000FF"/>
            <w:u w:val="single"/>
            <w:lang w:eastAsia="sk-SK"/>
          </w:rPr>
          <w:t>www.orsr.sk</w:t>
        </w:r>
        <w:r w:rsidRPr="00AD0087">
          <w:rPr>
            <w:rFonts w:ascii="Times New Roman" w:eastAsia="Times New Roman" w:hAnsi="Times New Roman"/>
            <w:color w:val="0000FF"/>
            <w:u w:val="single"/>
            <w:lang w:eastAsia="sk-SK"/>
          </w:rPr>
          <w:fldChar w:fldCharType="end"/>
        </w:r>
        <w:r w:rsidRPr="00AD0087">
          <w:rPr>
            <w:rFonts w:ascii="Times New Roman" w:eastAsia="Times New Roman" w:hAnsi="Times New Roman"/>
            <w:lang w:eastAsia="sk-SK"/>
          </w:rPr>
          <w:t xml:space="preserve">, portál oversi.gov.sk alebo Zoznam hospodárskych subjektov, resp. v prípade zákazu účasti webové sídlo </w:t>
        </w:r>
        <w:r w:rsidRPr="00AD0087">
          <w:rPr>
            <w:rFonts w:ascii="Times New Roman" w:eastAsia="Times New Roman" w:hAnsi="Times New Roman"/>
            <w:lang w:eastAsia="sk-SK"/>
          </w:rPr>
          <w:fldChar w:fldCharType="begin"/>
        </w:r>
        <w:r w:rsidRPr="00AD0087">
          <w:rPr>
            <w:rFonts w:ascii="Times New Roman" w:eastAsia="Times New Roman" w:hAnsi="Times New Roman"/>
            <w:lang w:eastAsia="sk-SK"/>
          </w:rPr>
          <w:instrText xml:space="preserve"> HYPERLINK "http://www.uvo.gov.sk" </w:instrText>
        </w:r>
        <w:r w:rsidRPr="00AD0087">
          <w:rPr>
            <w:rFonts w:ascii="Times New Roman" w:eastAsia="Times New Roman" w:hAnsi="Times New Roman"/>
            <w:lang w:eastAsia="sk-SK"/>
          </w:rPr>
          <w:fldChar w:fldCharType="separate"/>
        </w:r>
        <w:r w:rsidRPr="00AD0087">
          <w:rPr>
            <w:rFonts w:ascii="Times New Roman" w:eastAsia="Times New Roman" w:hAnsi="Times New Roman"/>
            <w:color w:val="0000FF"/>
            <w:u w:val="single"/>
            <w:lang w:eastAsia="sk-SK"/>
          </w:rPr>
          <w:t>www.uvo.gov.sk</w:t>
        </w:r>
        <w:r w:rsidRPr="00AD0087">
          <w:rPr>
            <w:rFonts w:ascii="Times New Roman" w:eastAsia="Times New Roman" w:hAnsi="Times New Roman"/>
            <w:color w:val="0000FF"/>
            <w:u w:val="single"/>
            <w:lang w:eastAsia="sk-SK"/>
          </w:rPr>
          <w:fldChar w:fldCharType="end"/>
        </w:r>
        <w:r w:rsidRPr="00AD0087">
          <w:rPr>
            <w:rFonts w:ascii="Times New Roman" w:eastAsia="Times New Roman" w:hAnsi="Times New Roman"/>
            <w:lang w:eastAsia="sk-SK"/>
          </w:rPr>
          <w:t xml:space="preserve"> a pre tento účel prijímateľ uchováva v dokumentácii k zadávaniu zákazky </w:t>
        </w:r>
        <w:proofErr w:type="spellStart"/>
        <w:r w:rsidRPr="00AD0087">
          <w:rPr>
            <w:rFonts w:ascii="Times New Roman" w:eastAsia="Times New Roman" w:hAnsi="Times New Roman"/>
            <w:lang w:eastAsia="sk-SK"/>
          </w:rPr>
          <w:t>printscreen</w:t>
        </w:r>
        <w:proofErr w:type="spellEnd"/>
        <w:r w:rsidRPr="00AD0087">
          <w:rPr>
            <w:rFonts w:ascii="Times New Roman" w:eastAsia="Times New Roman" w:hAnsi="Times New Roman"/>
            <w:lang w:eastAsia="sk-SK"/>
          </w:rPr>
          <w:t xml:space="preserve"> </w:t>
        </w:r>
      </w:ins>
      <w:ins w:id="3416" w:author="Karol M" w:date="2024-07-31T02:52:00Z">
        <w:r w:rsidR="00380375">
          <w:rPr>
            <w:rFonts w:ascii="Times New Roman" w:eastAsia="Times New Roman" w:hAnsi="Times New Roman"/>
            <w:lang w:eastAsia="sk-SK"/>
          </w:rPr>
          <w:t>(</w:t>
        </w:r>
        <w:proofErr w:type="spellStart"/>
        <w:r w:rsidR="00380375">
          <w:rPr>
            <w:rFonts w:ascii="Times New Roman" w:eastAsia="Times New Roman" w:hAnsi="Times New Roman"/>
            <w:lang w:eastAsia="sk-SK"/>
          </w:rPr>
          <w:t>screen</w:t>
        </w:r>
        <w:proofErr w:type="spellEnd"/>
        <w:r w:rsidR="00380375">
          <w:rPr>
            <w:rFonts w:ascii="Times New Roman" w:eastAsia="Times New Roman" w:hAnsi="Times New Roman"/>
            <w:lang w:eastAsia="sk-SK"/>
          </w:rPr>
          <w:t xml:space="preserve"> </w:t>
        </w:r>
        <w:proofErr w:type="spellStart"/>
        <w:r w:rsidR="00380375">
          <w:rPr>
            <w:rFonts w:ascii="Times New Roman" w:eastAsia="Times New Roman" w:hAnsi="Times New Roman"/>
            <w:lang w:eastAsia="sk-SK"/>
          </w:rPr>
          <w:t>shot</w:t>
        </w:r>
        <w:proofErr w:type="spellEnd"/>
        <w:r w:rsidR="00380375">
          <w:rPr>
            <w:rFonts w:ascii="Times New Roman" w:eastAsia="Times New Roman" w:hAnsi="Times New Roman"/>
            <w:lang w:eastAsia="sk-SK"/>
          </w:rPr>
          <w:t xml:space="preserve">) </w:t>
        </w:r>
      </w:ins>
      <w:ins w:id="3417" w:author="Karol M" w:date="2024-07-31T00:47:00Z">
        <w:r w:rsidRPr="00AD0087">
          <w:rPr>
            <w:rFonts w:ascii="Times New Roman" w:eastAsia="Times New Roman" w:hAnsi="Times New Roman"/>
            <w:lang w:eastAsia="sk-SK"/>
          </w:rPr>
          <w:t>z registra osôb so zákazom účasti), uvedené sa týka aj uchádzača, ktorý bol vyhodnotený ako úspešný,</w:t>
        </w:r>
      </w:ins>
    </w:p>
    <w:p w14:paraId="6609E1D3" w14:textId="0B65B2E1"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18" w:author="Karol M" w:date="2024-07-31T00:47:00Z"/>
          <w:rFonts w:ascii="Times New Roman" w:eastAsia="Times New Roman" w:hAnsi="Times New Roman"/>
          <w:lang w:eastAsia="sk-SK"/>
        </w:rPr>
      </w:pPr>
      <w:ins w:id="3419" w:author="Karol M" w:date="2024-07-31T00:47:00Z">
        <w:r w:rsidRPr="00AD0087">
          <w:rPr>
            <w:rFonts w:ascii="Times New Roman" w:eastAsia="Times New Roman" w:hAnsi="Times New Roman"/>
            <w:lang w:eastAsia="sk-SK"/>
          </w:rPr>
          <w:t xml:space="preserve">dátum predloženia ponúk, </w:t>
        </w:r>
      </w:ins>
    </w:p>
    <w:p w14:paraId="242955F0"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20" w:author="Karol M" w:date="2024-07-31T00:47:00Z"/>
          <w:rFonts w:ascii="Times New Roman" w:eastAsia="Times New Roman" w:hAnsi="Times New Roman"/>
          <w:lang w:eastAsia="sk-SK"/>
        </w:rPr>
      </w:pPr>
      <w:ins w:id="3421" w:author="Karol M" w:date="2024-07-31T00:47:00Z">
        <w:r w:rsidRPr="00AD0087">
          <w:rPr>
            <w:rFonts w:ascii="Times New Roman" w:eastAsia="Times New Roman" w:hAnsi="Times New Roman"/>
            <w:lang w:eastAsia="sk-SK"/>
          </w:rPr>
          <w:t xml:space="preserve">zoznam uchádzačov, ktorí predložili ponuku s uvedením dátumu a času predloženia ponuky, </w:t>
        </w:r>
      </w:ins>
    </w:p>
    <w:p w14:paraId="60D29C72"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3422" w:author="Karol M" w:date="2024-07-31T00:47:00Z"/>
          <w:rFonts w:ascii="Times New Roman" w:eastAsia="Times New Roman" w:hAnsi="Times New Roman"/>
          <w:lang w:eastAsia="sk-SK"/>
        </w:rPr>
      </w:pPr>
      <w:ins w:id="3423" w:author="Karol M" w:date="2024-07-31T00:47:00Z">
        <w:r w:rsidRPr="00AD0087">
          <w:rPr>
            <w:rFonts w:ascii="Times New Roman" w:eastAsia="Times New Roman" w:hAnsi="Times New Roman"/>
            <w:lang w:eastAsia="sk-SK"/>
          </w:rPr>
          <w:lastRenderedPageBreak/>
          <w:t>identifikácia a vyhodnotenie splnenia jednotlivých  podmienok účasti</w:t>
        </w:r>
        <w:r>
          <w:rPr>
            <w:rFonts w:ascii="Times New Roman" w:eastAsia="Times New Roman" w:hAnsi="Times New Roman"/>
            <w:lang w:eastAsia="sk-SK"/>
          </w:rPr>
          <w:t>/požiadaviek na predmet zákazky</w:t>
        </w:r>
        <w:r w:rsidRPr="00AD0087">
          <w:rPr>
            <w:rFonts w:ascii="Times New Roman" w:eastAsia="Times New Roman" w:hAnsi="Times New Roman"/>
            <w:lang w:eastAsia="sk-SK"/>
          </w:rPr>
          <w:t xml:space="preserve"> a návrhov na plnenie kritérií na vyhodnotenie ponúk, </w:t>
        </w:r>
      </w:ins>
    </w:p>
    <w:p w14:paraId="0AC8AD77"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24" w:author="Karol M" w:date="2024-07-31T00:47:00Z"/>
          <w:rFonts w:ascii="Times New Roman" w:eastAsia="Times New Roman" w:hAnsi="Times New Roman"/>
          <w:lang w:eastAsia="sk-SK"/>
        </w:rPr>
      </w:pPr>
      <w:ins w:id="3425" w:author="Karol M" w:date="2024-07-31T00:47:00Z">
        <w:r w:rsidRPr="00AD0087">
          <w:rPr>
            <w:rFonts w:ascii="Times New Roman" w:eastAsia="Times New Roman" w:hAnsi="Times New Roman"/>
            <w:lang w:eastAsia="sk-SK"/>
          </w:rPr>
          <w:t>identifikácia úspešného</w:t>
        </w:r>
        <w:r>
          <w:rPr>
            <w:rFonts w:ascii="Times New Roman" w:eastAsia="Times New Roman" w:hAnsi="Times New Roman"/>
            <w:lang w:eastAsia="sk-SK"/>
          </w:rPr>
          <w:t xml:space="preserve"> uchádzača</w:t>
        </w:r>
        <w:r w:rsidRPr="00AD0087">
          <w:rPr>
            <w:rFonts w:ascii="Times New Roman" w:eastAsia="Times New Roman" w:hAnsi="Times New Roman"/>
            <w:lang w:eastAsia="sk-SK"/>
          </w:rPr>
          <w:t xml:space="preserve">, </w:t>
        </w:r>
      </w:ins>
    </w:p>
    <w:p w14:paraId="4FB35EDC"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3426" w:author="Karol M" w:date="2024-07-31T00:47:00Z"/>
          <w:rFonts w:ascii="Times New Roman" w:eastAsia="Times New Roman" w:hAnsi="Times New Roman"/>
          <w:lang w:eastAsia="sk-SK"/>
        </w:rPr>
      </w:pPr>
      <w:ins w:id="3427" w:author="Karol M" w:date="2024-07-31T00:47:00Z">
        <w:r w:rsidRPr="00AD0087">
          <w:rPr>
            <w:rFonts w:ascii="Times New Roman" w:eastAsia="Times New Roman" w:hAnsi="Times New Roman"/>
            <w:lang w:eastAsia="sk-SK"/>
          </w:rPr>
          <w:t xml:space="preserve">konečná zmluvná cena ponuky úspešného uchádzača (uviesť cenu s DPH aj bez DPH; v prípade, že dodávateľ nie je platca DPH, uvedie sa konečná cena), </w:t>
        </w:r>
      </w:ins>
    </w:p>
    <w:p w14:paraId="2F4AF357"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28" w:author="Karol M" w:date="2024-07-31T00:47:00Z"/>
          <w:rFonts w:ascii="Times New Roman" w:eastAsia="Times New Roman" w:hAnsi="Times New Roman"/>
          <w:lang w:eastAsia="sk-SK"/>
        </w:rPr>
      </w:pPr>
      <w:ins w:id="3429" w:author="Karol M" w:date="2024-07-31T00:47:00Z">
        <w:r w:rsidRPr="00AD0087">
          <w:rPr>
            <w:rFonts w:ascii="Times New Roman" w:eastAsia="Times New Roman" w:hAnsi="Times New Roman"/>
            <w:lang w:eastAsia="sk-SK"/>
          </w:rPr>
          <w:t xml:space="preserve">spôsob vzniku záväzku (zmluva, objednávka...), </w:t>
        </w:r>
      </w:ins>
    </w:p>
    <w:p w14:paraId="69662D24"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3430" w:author="Karol M" w:date="2024-07-31T00:47:00Z"/>
          <w:rFonts w:ascii="Times New Roman" w:eastAsia="Times New Roman" w:hAnsi="Times New Roman"/>
          <w:lang w:eastAsia="sk-SK"/>
        </w:rPr>
      </w:pPr>
      <w:ins w:id="3431" w:author="Karol M" w:date="2024-07-31T00:47:00Z">
        <w:r w:rsidRPr="00AD0087">
          <w:rPr>
            <w:rFonts w:ascii="Times New Roman" w:eastAsia="Times New Roman" w:hAnsi="Times New Roman"/>
            <w:lang w:eastAsia="sk-SK"/>
          </w:rPr>
          <w:t>skutočnosti týkajúce sa identifikácie prepojenia medzi zainteresovanou osobou verejného obstarávateľa a uchádzača a prijaté  opatrenia v súlade s § 23 ZVO</w:t>
        </w:r>
        <w:r>
          <w:rPr>
            <w:rFonts w:ascii="Times New Roman" w:eastAsia="Times New Roman" w:hAnsi="Times New Roman"/>
            <w:lang w:eastAsia="sk-SK"/>
          </w:rPr>
          <w:t xml:space="preserve"> (ak relevantné)</w:t>
        </w:r>
        <w:r w:rsidRPr="00AD0087">
          <w:rPr>
            <w:rFonts w:ascii="Times New Roman" w:eastAsia="Times New Roman" w:hAnsi="Times New Roman"/>
            <w:lang w:eastAsia="sk-SK"/>
          </w:rPr>
          <w:t>,</w:t>
        </w:r>
      </w:ins>
    </w:p>
    <w:p w14:paraId="0FDEA46F"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3432" w:author="Karol M" w:date="2024-07-31T00:47:00Z"/>
          <w:rFonts w:ascii="Times New Roman" w:eastAsia="Times New Roman" w:hAnsi="Times New Roman"/>
          <w:lang w:eastAsia="sk-SK"/>
        </w:rPr>
      </w:pPr>
      <w:ins w:id="3433" w:author="Karol M" w:date="2024-07-31T00:47:00Z">
        <w:r w:rsidRPr="00AD0087">
          <w:rPr>
            <w:rFonts w:ascii="Times New Roman" w:eastAsia="Times New Roman" w:hAnsi="Times New Roman"/>
            <w:lang w:eastAsia="sk-SK"/>
          </w:rPr>
          <w:t>meno, funkcia, dátum a podpis zodpovednej osoby/osôb, ktoré vykonali p</w:t>
        </w:r>
        <w:r>
          <w:rPr>
            <w:rFonts w:ascii="Times New Roman" w:eastAsia="Times New Roman" w:hAnsi="Times New Roman"/>
            <w:lang w:eastAsia="sk-SK"/>
          </w:rPr>
          <w:t>ostup zadávania podlimitnej zákazky.</w:t>
        </w:r>
      </w:ins>
    </w:p>
    <w:p w14:paraId="7EA1B85F" w14:textId="77777777" w:rsidR="00735004" w:rsidRDefault="00735004" w:rsidP="004935C5">
      <w:pPr>
        <w:tabs>
          <w:tab w:val="left" w:pos="1014"/>
        </w:tabs>
        <w:spacing w:before="120" w:line="240" w:lineRule="auto"/>
        <w:contextualSpacing/>
        <w:jc w:val="both"/>
        <w:rPr>
          <w:ins w:id="3434" w:author="Karol M" w:date="2024-07-31T00:45:00Z"/>
          <w:rFonts w:ascii="Times New Roman" w:eastAsia="Times New Roman" w:hAnsi="Times New Roman"/>
          <w:lang w:eastAsia="sk-SK"/>
        </w:rPr>
      </w:pPr>
    </w:p>
    <w:p w14:paraId="0F3A9F9B" w14:textId="57D2705C" w:rsidR="00735004" w:rsidDel="003A5AC7" w:rsidRDefault="00735004" w:rsidP="004935C5">
      <w:pPr>
        <w:tabs>
          <w:tab w:val="left" w:pos="1014"/>
        </w:tabs>
        <w:spacing w:before="120" w:line="240" w:lineRule="auto"/>
        <w:contextualSpacing/>
        <w:jc w:val="both"/>
        <w:rPr>
          <w:del w:id="3435" w:author="Karol M" w:date="2024-07-31T00:50:00Z"/>
          <w:rFonts w:ascii="Times New Roman" w:hAnsi="Times New Roman" w:cs="Times New Roman"/>
        </w:rPr>
      </w:pPr>
      <w:bookmarkStart w:id="3436" w:name="_Toc174684790"/>
      <w:bookmarkStart w:id="3437" w:name="_Toc176954210"/>
      <w:bookmarkStart w:id="3438" w:name="_Toc176954465"/>
      <w:bookmarkStart w:id="3439" w:name="_Toc176954757"/>
      <w:bookmarkStart w:id="3440" w:name="_Toc177626914"/>
      <w:bookmarkEnd w:id="3436"/>
      <w:bookmarkEnd w:id="3437"/>
      <w:bookmarkEnd w:id="3438"/>
      <w:bookmarkEnd w:id="3439"/>
      <w:bookmarkEnd w:id="3440"/>
    </w:p>
    <w:p w14:paraId="44C00160" w14:textId="77777777" w:rsidR="00746DC5" w:rsidRPr="00746DC5" w:rsidRDefault="00746DC5" w:rsidP="00746DC5">
      <w:pPr>
        <w:pStyle w:val="Odsekzoznamu"/>
        <w:keepNext/>
        <w:keepLines/>
        <w:numPr>
          <w:ilvl w:val="0"/>
          <w:numId w:val="73"/>
        </w:numPr>
        <w:spacing w:before="120" w:line="240" w:lineRule="auto"/>
        <w:contextualSpacing w:val="0"/>
        <w:jc w:val="both"/>
        <w:outlineLvl w:val="1"/>
        <w:rPr>
          <w:rFonts w:eastAsiaTheme="majorEastAsia"/>
          <w:b/>
          <w:bCs/>
          <w:vanish/>
          <w:szCs w:val="24"/>
          <w:lang w:eastAsia="en-US"/>
        </w:rPr>
      </w:pPr>
      <w:bookmarkStart w:id="3441" w:name="_Toc145071664"/>
      <w:bookmarkStart w:id="3442" w:name="_Toc145071712"/>
      <w:bookmarkStart w:id="3443" w:name="_Toc147137495"/>
      <w:bookmarkStart w:id="3444" w:name="_Toc147137759"/>
      <w:bookmarkStart w:id="3445" w:name="_Toc174684791"/>
      <w:bookmarkStart w:id="3446" w:name="_Toc176954211"/>
      <w:bookmarkStart w:id="3447" w:name="_Toc176954466"/>
      <w:bookmarkStart w:id="3448" w:name="_Toc176954758"/>
      <w:bookmarkStart w:id="3449" w:name="_Toc177626915"/>
      <w:bookmarkStart w:id="3450" w:name="_Toc65839970"/>
      <w:bookmarkEnd w:id="3441"/>
      <w:bookmarkEnd w:id="3442"/>
      <w:bookmarkEnd w:id="3443"/>
      <w:bookmarkEnd w:id="3444"/>
      <w:bookmarkEnd w:id="3445"/>
      <w:bookmarkEnd w:id="3446"/>
      <w:bookmarkEnd w:id="3447"/>
      <w:bookmarkEnd w:id="3448"/>
      <w:bookmarkEnd w:id="3449"/>
    </w:p>
    <w:p w14:paraId="7A5BA8AC"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451" w:name="_Toc145071665"/>
      <w:bookmarkStart w:id="3452" w:name="_Toc145071713"/>
      <w:bookmarkStart w:id="3453" w:name="_Toc147137496"/>
      <w:bookmarkStart w:id="3454" w:name="_Toc147137760"/>
      <w:bookmarkStart w:id="3455" w:name="_Toc174684792"/>
      <w:bookmarkStart w:id="3456" w:name="_Toc176954212"/>
      <w:bookmarkStart w:id="3457" w:name="_Toc176954467"/>
      <w:bookmarkStart w:id="3458" w:name="_Toc176954759"/>
      <w:bookmarkStart w:id="3459" w:name="_Toc177626916"/>
      <w:bookmarkEnd w:id="3451"/>
      <w:bookmarkEnd w:id="3452"/>
      <w:bookmarkEnd w:id="3453"/>
      <w:bookmarkEnd w:id="3454"/>
      <w:bookmarkEnd w:id="3455"/>
      <w:bookmarkEnd w:id="3456"/>
      <w:bookmarkEnd w:id="3457"/>
      <w:bookmarkEnd w:id="3458"/>
      <w:bookmarkEnd w:id="3459"/>
    </w:p>
    <w:p w14:paraId="504694BF"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460" w:name="_Toc145071666"/>
      <w:bookmarkStart w:id="3461" w:name="_Toc145071714"/>
      <w:bookmarkStart w:id="3462" w:name="_Toc147137497"/>
      <w:bookmarkStart w:id="3463" w:name="_Toc147137761"/>
      <w:bookmarkStart w:id="3464" w:name="_Toc174684793"/>
      <w:bookmarkStart w:id="3465" w:name="_Toc176954213"/>
      <w:bookmarkStart w:id="3466" w:name="_Toc176954468"/>
      <w:bookmarkStart w:id="3467" w:name="_Toc176954760"/>
      <w:bookmarkStart w:id="3468" w:name="_Toc177626917"/>
      <w:bookmarkEnd w:id="3460"/>
      <w:bookmarkEnd w:id="3461"/>
      <w:bookmarkEnd w:id="3462"/>
      <w:bookmarkEnd w:id="3463"/>
      <w:bookmarkEnd w:id="3464"/>
      <w:bookmarkEnd w:id="3465"/>
      <w:bookmarkEnd w:id="3466"/>
      <w:bookmarkEnd w:id="3467"/>
      <w:bookmarkEnd w:id="3468"/>
    </w:p>
    <w:p w14:paraId="3303A6A0"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469" w:name="_Toc145071667"/>
      <w:bookmarkStart w:id="3470" w:name="_Toc145071715"/>
      <w:bookmarkStart w:id="3471" w:name="_Toc147137498"/>
      <w:bookmarkStart w:id="3472" w:name="_Toc147137762"/>
      <w:bookmarkStart w:id="3473" w:name="_Toc174684794"/>
      <w:bookmarkStart w:id="3474" w:name="_Toc176954214"/>
      <w:bookmarkStart w:id="3475" w:name="_Toc176954469"/>
      <w:bookmarkStart w:id="3476" w:name="_Toc176954761"/>
      <w:bookmarkStart w:id="3477" w:name="_Toc177626918"/>
      <w:bookmarkEnd w:id="3469"/>
      <w:bookmarkEnd w:id="3470"/>
      <w:bookmarkEnd w:id="3471"/>
      <w:bookmarkEnd w:id="3472"/>
      <w:bookmarkEnd w:id="3473"/>
      <w:bookmarkEnd w:id="3474"/>
      <w:bookmarkEnd w:id="3475"/>
      <w:bookmarkEnd w:id="3476"/>
      <w:bookmarkEnd w:id="3477"/>
    </w:p>
    <w:p w14:paraId="0938A7EE"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478" w:name="_Toc145071668"/>
      <w:bookmarkStart w:id="3479" w:name="_Toc145071716"/>
      <w:bookmarkStart w:id="3480" w:name="_Toc147137499"/>
      <w:bookmarkStart w:id="3481" w:name="_Toc147137763"/>
      <w:bookmarkStart w:id="3482" w:name="_Toc174684795"/>
      <w:bookmarkStart w:id="3483" w:name="_Toc176954215"/>
      <w:bookmarkStart w:id="3484" w:name="_Toc176954470"/>
      <w:bookmarkStart w:id="3485" w:name="_Toc176954762"/>
      <w:bookmarkStart w:id="3486" w:name="_Toc177626919"/>
      <w:bookmarkEnd w:id="3478"/>
      <w:bookmarkEnd w:id="3479"/>
      <w:bookmarkEnd w:id="3480"/>
      <w:bookmarkEnd w:id="3481"/>
      <w:bookmarkEnd w:id="3482"/>
      <w:bookmarkEnd w:id="3483"/>
      <w:bookmarkEnd w:id="3484"/>
      <w:bookmarkEnd w:id="3485"/>
      <w:bookmarkEnd w:id="3486"/>
    </w:p>
    <w:p w14:paraId="54FD3DD9"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487" w:name="_Toc145071669"/>
      <w:bookmarkStart w:id="3488" w:name="_Toc145071717"/>
      <w:bookmarkStart w:id="3489" w:name="_Toc147137500"/>
      <w:bookmarkStart w:id="3490" w:name="_Toc147137764"/>
      <w:bookmarkStart w:id="3491" w:name="_Toc174684796"/>
      <w:bookmarkStart w:id="3492" w:name="_Toc176954216"/>
      <w:bookmarkStart w:id="3493" w:name="_Toc176954471"/>
      <w:bookmarkStart w:id="3494" w:name="_Toc176954763"/>
      <w:bookmarkStart w:id="3495" w:name="_Toc177626920"/>
      <w:bookmarkEnd w:id="3487"/>
      <w:bookmarkEnd w:id="3488"/>
      <w:bookmarkEnd w:id="3489"/>
      <w:bookmarkEnd w:id="3490"/>
      <w:bookmarkEnd w:id="3491"/>
      <w:bookmarkEnd w:id="3492"/>
      <w:bookmarkEnd w:id="3493"/>
      <w:bookmarkEnd w:id="3494"/>
      <w:bookmarkEnd w:id="3495"/>
    </w:p>
    <w:p w14:paraId="6B95F618"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496" w:name="_Toc145071670"/>
      <w:bookmarkStart w:id="3497" w:name="_Toc145071718"/>
      <w:bookmarkStart w:id="3498" w:name="_Toc147137501"/>
      <w:bookmarkStart w:id="3499" w:name="_Toc147137765"/>
      <w:bookmarkStart w:id="3500" w:name="_Toc174684797"/>
      <w:bookmarkStart w:id="3501" w:name="_Toc176954217"/>
      <w:bookmarkStart w:id="3502" w:name="_Toc176954472"/>
      <w:bookmarkStart w:id="3503" w:name="_Toc176954764"/>
      <w:bookmarkStart w:id="3504" w:name="_Toc177626921"/>
      <w:bookmarkEnd w:id="3496"/>
      <w:bookmarkEnd w:id="3497"/>
      <w:bookmarkEnd w:id="3498"/>
      <w:bookmarkEnd w:id="3499"/>
      <w:bookmarkEnd w:id="3500"/>
      <w:bookmarkEnd w:id="3501"/>
      <w:bookmarkEnd w:id="3502"/>
      <w:bookmarkEnd w:id="3503"/>
      <w:bookmarkEnd w:id="3504"/>
    </w:p>
    <w:p w14:paraId="1B2FE697" w14:textId="77777777" w:rsidR="00746DC5" w:rsidRPr="00746DC5" w:rsidRDefault="00746DC5" w:rsidP="00746DC5">
      <w:pPr>
        <w:pStyle w:val="Odsekzoznamu"/>
        <w:keepNext/>
        <w:keepLines/>
        <w:numPr>
          <w:ilvl w:val="2"/>
          <w:numId w:val="73"/>
        </w:numPr>
        <w:spacing w:before="120" w:line="240" w:lineRule="auto"/>
        <w:contextualSpacing w:val="0"/>
        <w:jc w:val="both"/>
        <w:outlineLvl w:val="1"/>
        <w:rPr>
          <w:rFonts w:eastAsiaTheme="majorEastAsia"/>
          <w:b/>
          <w:bCs/>
          <w:vanish/>
          <w:szCs w:val="24"/>
          <w:lang w:eastAsia="en-US"/>
        </w:rPr>
      </w:pPr>
      <w:bookmarkStart w:id="3505" w:name="_Toc145071671"/>
      <w:bookmarkStart w:id="3506" w:name="_Toc145071719"/>
      <w:bookmarkStart w:id="3507" w:name="_Toc147137502"/>
      <w:bookmarkStart w:id="3508" w:name="_Toc147137766"/>
      <w:bookmarkStart w:id="3509" w:name="_Toc174684798"/>
      <w:bookmarkStart w:id="3510" w:name="_Toc176954218"/>
      <w:bookmarkStart w:id="3511" w:name="_Toc176954473"/>
      <w:bookmarkStart w:id="3512" w:name="_Toc176954765"/>
      <w:bookmarkStart w:id="3513" w:name="_Toc177626922"/>
      <w:bookmarkEnd w:id="3505"/>
      <w:bookmarkEnd w:id="3506"/>
      <w:bookmarkEnd w:id="3507"/>
      <w:bookmarkEnd w:id="3508"/>
      <w:bookmarkEnd w:id="3509"/>
      <w:bookmarkEnd w:id="3510"/>
      <w:bookmarkEnd w:id="3511"/>
      <w:bookmarkEnd w:id="3512"/>
      <w:bookmarkEnd w:id="3513"/>
    </w:p>
    <w:p w14:paraId="08FDF872" w14:textId="77777777" w:rsidR="00746DC5" w:rsidRPr="00746DC5" w:rsidRDefault="00746DC5" w:rsidP="00746DC5">
      <w:pPr>
        <w:pStyle w:val="Odsekzoznamu"/>
        <w:keepNext/>
        <w:keepLines/>
        <w:numPr>
          <w:ilvl w:val="2"/>
          <w:numId w:val="73"/>
        </w:numPr>
        <w:spacing w:before="120" w:line="240" w:lineRule="auto"/>
        <w:contextualSpacing w:val="0"/>
        <w:jc w:val="both"/>
        <w:outlineLvl w:val="1"/>
        <w:rPr>
          <w:rFonts w:eastAsiaTheme="majorEastAsia"/>
          <w:b/>
          <w:bCs/>
          <w:vanish/>
          <w:szCs w:val="24"/>
          <w:lang w:eastAsia="en-US"/>
        </w:rPr>
      </w:pPr>
      <w:bookmarkStart w:id="3514" w:name="_Toc145071672"/>
      <w:bookmarkStart w:id="3515" w:name="_Toc145071720"/>
      <w:bookmarkStart w:id="3516" w:name="_Toc147137503"/>
      <w:bookmarkStart w:id="3517" w:name="_Toc147137767"/>
      <w:bookmarkStart w:id="3518" w:name="_Toc174684799"/>
      <w:bookmarkStart w:id="3519" w:name="_Toc176954219"/>
      <w:bookmarkStart w:id="3520" w:name="_Toc176954474"/>
      <w:bookmarkStart w:id="3521" w:name="_Toc176954766"/>
      <w:bookmarkStart w:id="3522" w:name="_Toc177626923"/>
      <w:bookmarkEnd w:id="3514"/>
      <w:bookmarkEnd w:id="3515"/>
      <w:bookmarkEnd w:id="3516"/>
      <w:bookmarkEnd w:id="3517"/>
      <w:bookmarkEnd w:id="3518"/>
      <w:bookmarkEnd w:id="3519"/>
      <w:bookmarkEnd w:id="3520"/>
      <w:bookmarkEnd w:id="3521"/>
      <w:bookmarkEnd w:id="3522"/>
    </w:p>
    <w:p w14:paraId="5B86F0E2" w14:textId="57C5BF4B" w:rsidR="003A5AC7" w:rsidRDefault="00746DC5" w:rsidP="00897ACF">
      <w:pPr>
        <w:pStyle w:val="Odsekzoznamu"/>
        <w:keepNext/>
        <w:keepLines/>
        <w:spacing w:before="120" w:line="240" w:lineRule="auto"/>
        <w:ind w:left="0"/>
        <w:contextualSpacing w:val="0"/>
        <w:jc w:val="both"/>
        <w:outlineLvl w:val="1"/>
        <w:rPr>
          <w:ins w:id="3523" w:author="Karol M" w:date="2024-07-31T00:50:00Z"/>
          <w:b/>
          <w:szCs w:val="24"/>
        </w:rPr>
      </w:pPr>
      <w:bookmarkStart w:id="3524" w:name="_Toc177626924"/>
      <w:r w:rsidRPr="00897ACF">
        <w:rPr>
          <w:b/>
          <w:szCs w:val="24"/>
        </w:rPr>
        <w:t xml:space="preserve">1.8.2.2 </w:t>
      </w:r>
      <w:ins w:id="3525" w:author="Karol M" w:date="2024-07-31T00:51:00Z">
        <w:r w:rsidR="003A5AC7" w:rsidRPr="003A5AC7">
          <w:rPr>
            <w:b/>
            <w:iCs/>
            <w:szCs w:val="24"/>
            <w:rPrChange w:id="3526" w:author="Karol M" w:date="2024-07-31T00:51:00Z">
              <w:rPr>
                <w:b/>
                <w:i/>
                <w:szCs w:val="24"/>
              </w:rPr>
            </w:rPrChange>
          </w:rPr>
          <w:t>Podlimitné zákazky s oslovením min. troch hospodárskych subjektov</w:t>
        </w:r>
      </w:ins>
      <w:bookmarkEnd w:id="3524"/>
    </w:p>
    <w:p w14:paraId="25861C50" w14:textId="56281C82" w:rsidR="003A5AC7" w:rsidRPr="00DB397F" w:rsidRDefault="003A5AC7">
      <w:pPr>
        <w:jc w:val="both"/>
        <w:rPr>
          <w:ins w:id="3527" w:author="Karol M" w:date="2024-07-31T00:54:00Z"/>
          <w:lang w:val="x-none" w:eastAsia="x-none"/>
          <w:rPrChange w:id="3528" w:author="Karol M" w:date="2024-07-31T02:14:00Z">
            <w:rPr>
              <w:ins w:id="3529" w:author="Karol M" w:date="2024-07-31T00:54:00Z"/>
            </w:rPr>
          </w:rPrChange>
        </w:rPr>
        <w:pPrChange w:id="3530" w:author="Karol M" w:date="2024-07-31T02:14:00Z">
          <w:pPr>
            <w:pStyle w:val="Odsekzoznamu"/>
            <w:keepNext/>
            <w:keepLines/>
            <w:spacing w:before="120" w:line="240" w:lineRule="auto"/>
            <w:ind w:left="0"/>
            <w:contextualSpacing w:val="0"/>
            <w:jc w:val="both"/>
            <w:outlineLvl w:val="1"/>
          </w:pPr>
        </w:pPrChange>
      </w:pPr>
      <w:ins w:id="3531" w:author="Karol M" w:date="2024-07-31T00:53:00Z">
        <w:r w:rsidRPr="00DB397F">
          <w:rPr>
            <w:rFonts w:ascii="Times New Roman" w:hAnsi="Times New Roman"/>
            <w:lang w:val="x-none" w:eastAsia="x-none"/>
            <w:rPrChange w:id="3532" w:author="Karol M" w:date="2024-07-31T02:14:00Z">
              <w:rPr>
                <w:lang w:eastAsia="x-none"/>
              </w:rPr>
            </w:rPrChange>
          </w:rPr>
          <w:t>Pri podlimitných zákazkách na tovary a služby zadávané verejným obstarávateľom podľa § 7 ods. 1 písm. a) ZVO a podlimitných zákazkách na tovary a služby zadávané verejným obstarávateľom</w:t>
        </w:r>
        <w:r w:rsidRPr="003A5AC7">
          <w:rPr>
            <w:rPrChange w:id="3533" w:author="Karol M" w:date="2024-07-31T00:53:00Z">
              <w:rPr>
                <w:lang w:eastAsia="x-none"/>
              </w:rPr>
            </w:rPrChange>
          </w:rPr>
          <w:t xml:space="preserve"> </w:t>
        </w:r>
        <w:r w:rsidRPr="00DB397F">
          <w:rPr>
            <w:rFonts w:ascii="Times New Roman" w:hAnsi="Times New Roman"/>
            <w:lang w:val="x-none" w:eastAsia="x-none"/>
            <w:rPrChange w:id="3534" w:author="Karol M" w:date="2024-07-31T02:14:00Z">
              <w:rPr>
                <w:lang w:eastAsia="x-none"/>
              </w:rPr>
            </w:rPrChange>
          </w:rPr>
          <w:t>s predpokladanom hodnotou nižšou ako 143 000 eur bez DPH, prijímateľ na účel zadania podlimitnej zákazky vyzve na predloženie ponuky aspoň tri hospodárske subjekty na to určenou funkcionalitou elektronickej platformy. Pri podlimitných zákazkách na stavebné práce zadávané akýmkoľvek druhom verejného obstarávateľa s predpokladanom hodnotou nižšou ako 360 000 eur bez DPH, prijímateľ na účel zadania podlimitnej zákazky vyzve na predloženie ponuky aspoň tri hospodárske subjekty na to určenou funkcionalitou elektronickej platformy</w:t>
        </w:r>
        <w:r w:rsidRPr="00DB397F">
          <w:rPr>
            <w:rFonts w:ascii="Times New Roman" w:hAnsi="Times New Roman"/>
            <w:lang w:val="x-none" w:eastAsia="x-none"/>
            <w:rPrChange w:id="3535" w:author="Karol M" w:date="2024-07-31T02:14:00Z">
              <w:rPr/>
            </w:rPrChange>
          </w:rPr>
          <w:t>.</w:t>
        </w:r>
      </w:ins>
    </w:p>
    <w:p w14:paraId="74F2D5D2" w14:textId="535A9709" w:rsidR="003A5AC7" w:rsidRPr="00DB397F" w:rsidRDefault="008D2F41">
      <w:pPr>
        <w:jc w:val="both"/>
        <w:rPr>
          <w:ins w:id="3536" w:author="Karol M" w:date="2024-07-31T01:04:00Z"/>
          <w:lang w:val="x-none" w:eastAsia="x-none"/>
          <w:rPrChange w:id="3537" w:author="Karol M" w:date="2024-07-31T02:14:00Z">
            <w:rPr>
              <w:ins w:id="3538" w:author="Karol M" w:date="2024-07-31T01:04:00Z"/>
            </w:rPr>
          </w:rPrChange>
        </w:rPr>
        <w:pPrChange w:id="3539" w:author="Karol M" w:date="2024-07-31T02:14:00Z">
          <w:pPr>
            <w:pStyle w:val="Odsekzoznamu"/>
            <w:keepNext/>
            <w:keepLines/>
            <w:spacing w:before="120" w:line="240" w:lineRule="auto"/>
            <w:ind w:left="0"/>
            <w:contextualSpacing w:val="0"/>
            <w:jc w:val="both"/>
            <w:outlineLvl w:val="1"/>
          </w:pPr>
        </w:pPrChange>
      </w:pPr>
      <w:ins w:id="3540" w:author="Karol M" w:date="2024-07-31T00:58:00Z">
        <w:r w:rsidRPr="00DB397F">
          <w:rPr>
            <w:rFonts w:ascii="Times New Roman" w:hAnsi="Times New Roman"/>
            <w:lang w:val="x-none" w:eastAsia="x-none"/>
            <w:rPrChange w:id="3541" w:author="Karol M" w:date="2024-07-31T02:14:00Z">
              <w:rPr/>
            </w:rPrChange>
          </w:rPr>
          <w:t xml:space="preserve">Namiesto postupu podľa </w:t>
        </w:r>
      </w:ins>
      <w:ins w:id="3542" w:author="Karol M" w:date="2024-07-31T01:03:00Z">
        <w:r w:rsidR="00CC0CBF" w:rsidRPr="00DB397F">
          <w:rPr>
            <w:rFonts w:ascii="Times New Roman" w:hAnsi="Times New Roman"/>
            <w:lang w:val="x-none" w:eastAsia="x-none"/>
            <w:rPrChange w:id="3543" w:author="Karol M" w:date="2024-07-31T02:14:00Z">
              <w:rPr/>
            </w:rPrChange>
          </w:rPr>
          <w:t xml:space="preserve">predošlého </w:t>
        </w:r>
      </w:ins>
      <w:ins w:id="3544" w:author="Karol M" w:date="2024-07-31T00:58:00Z">
        <w:r w:rsidRPr="00DB397F">
          <w:rPr>
            <w:rFonts w:ascii="Times New Roman" w:hAnsi="Times New Roman"/>
            <w:lang w:val="x-none" w:eastAsia="x-none"/>
            <w:rPrChange w:id="3545" w:author="Karol M" w:date="2024-07-31T02:14:00Z">
              <w:rPr/>
            </w:rPrChange>
          </w:rPr>
          <w:t>odseku</w:t>
        </w:r>
      </w:ins>
      <w:ins w:id="3546" w:author="Karol M" w:date="2024-07-31T01:03:00Z">
        <w:r w:rsidR="00CC0CBF" w:rsidRPr="00DB397F">
          <w:rPr>
            <w:rFonts w:ascii="Times New Roman" w:hAnsi="Times New Roman"/>
            <w:lang w:val="x-none" w:eastAsia="x-none"/>
            <w:rPrChange w:id="3547" w:author="Karol M" w:date="2024-07-31T02:14:00Z">
              <w:rPr/>
            </w:rPrChange>
          </w:rPr>
          <w:t xml:space="preserve"> </w:t>
        </w:r>
      </w:ins>
      <w:ins w:id="3548" w:author="Karol M" w:date="2024-07-31T00:58:00Z">
        <w:r w:rsidRPr="00DB397F">
          <w:rPr>
            <w:rFonts w:ascii="Times New Roman" w:hAnsi="Times New Roman"/>
            <w:lang w:val="x-none" w:eastAsia="x-none"/>
            <w:rPrChange w:id="3549" w:author="Karol M" w:date="2024-07-31T02:14:00Z">
              <w:rPr/>
            </w:rPrChange>
          </w:rPr>
          <w:t xml:space="preserve">môže prijímateľ dobrovoľne postupovať podľa § 110 ZVO a zverejniť výzvu na predkladanie ponúk prostredníctvom na to určenej funkcionality elektronickej platformy vo </w:t>
        </w:r>
        <w:r w:rsidR="00CC0CBF" w:rsidRPr="00DB397F">
          <w:rPr>
            <w:rFonts w:ascii="Times New Roman" w:hAnsi="Times New Roman"/>
            <w:lang w:val="x-none" w:eastAsia="x-none"/>
            <w:rPrChange w:id="3550" w:author="Karol M" w:date="2024-07-31T02:14:00Z">
              <w:rPr/>
            </w:rPrChange>
          </w:rPr>
          <w:t>V</w:t>
        </w:r>
        <w:r w:rsidRPr="00DB397F">
          <w:rPr>
            <w:rFonts w:ascii="Times New Roman" w:hAnsi="Times New Roman"/>
            <w:lang w:val="x-none" w:eastAsia="x-none"/>
            <w:rPrChange w:id="3551" w:author="Karol M" w:date="2024-07-31T02:14:00Z">
              <w:rPr/>
            </w:rPrChange>
          </w:rPr>
          <w:t>estníku verejného obstarávania. V prípade postupu podľa predchádzajúcej vety je prijímateľ povinný dodržať všetky postupy spojené s bežným postupom zadávania podlimitných zákaziek.</w:t>
        </w:r>
      </w:ins>
    </w:p>
    <w:p w14:paraId="2D113781" w14:textId="6A17A4E4" w:rsidR="00CC0CBF" w:rsidRPr="00DB397F" w:rsidRDefault="00CC0CBF">
      <w:pPr>
        <w:jc w:val="both"/>
        <w:rPr>
          <w:ins w:id="3552" w:author="Karol M" w:date="2024-07-31T00:54:00Z"/>
          <w:lang w:val="x-none" w:eastAsia="x-none"/>
          <w:rPrChange w:id="3553" w:author="Karol M" w:date="2024-07-31T02:14:00Z">
            <w:rPr>
              <w:ins w:id="3554" w:author="Karol M" w:date="2024-07-31T00:54:00Z"/>
            </w:rPr>
          </w:rPrChange>
        </w:rPr>
        <w:pPrChange w:id="3555" w:author="Karol M" w:date="2024-07-31T02:14:00Z">
          <w:pPr>
            <w:pStyle w:val="Odsekzoznamu"/>
            <w:keepNext/>
            <w:keepLines/>
            <w:spacing w:before="120" w:line="240" w:lineRule="auto"/>
            <w:ind w:left="0"/>
            <w:contextualSpacing w:val="0"/>
            <w:jc w:val="both"/>
            <w:outlineLvl w:val="1"/>
          </w:pPr>
        </w:pPrChange>
      </w:pPr>
      <w:ins w:id="3556" w:author="Karol M" w:date="2024-07-31T01:04:00Z">
        <w:r w:rsidRPr="00DB397F">
          <w:rPr>
            <w:rFonts w:ascii="Times New Roman" w:hAnsi="Times New Roman"/>
            <w:lang w:val="x-none" w:eastAsia="x-none"/>
            <w:rPrChange w:id="3557" w:author="Karol M" w:date="2024-07-31T02:14:00Z">
              <w:rPr/>
            </w:rPrChange>
          </w:rPr>
          <w:t>Pre zadávanie podlimitnej zákazky na dodanie tovarov alebo poskytnutie služieb bežne dostupných na trhu môže verejný obstarávateľ tiež použiť na to určenú funkcionalitu elektronickej platformy a postupovať zjednodušeným postupom podľa § 109 ZVO.</w:t>
        </w:r>
      </w:ins>
    </w:p>
    <w:p w14:paraId="3BCA77F3" w14:textId="15723A93" w:rsidR="003A5AC7" w:rsidRPr="00DB397F" w:rsidRDefault="00EE091D">
      <w:pPr>
        <w:jc w:val="both"/>
        <w:rPr>
          <w:ins w:id="3558" w:author="Karol M" w:date="2024-07-31T01:06:00Z"/>
          <w:lang w:val="x-none" w:eastAsia="x-none"/>
          <w:rPrChange w:id="3559" w:author="Karol M" w:date="2024-07-31T02:14:00Z">
            <w:rPr>
              <w:ins w:id="3560" w:author="Karol M" w:date="2024-07-31T01:06:00Z"/>
            </w:rPr>
          </w:rPrChange>
        </w:rPr>
        <w:pPrChange w:id="3561" w:author="Karol M" w:date="2024-07-31T02:14:00Z">
          <w:pPr>
            <w:pStyle w:val="Odsekzoznamu"/>
            <w:keepNext/>
            <w:keepLines/>
            <w:spacing w:before="120" w:line="240" w:lineRule="auto"/>
            <w:ind w:left="0"/>
            <w:contextualSpacing w:val="0"/>
            <w:jc w:val="both"/>
            <w:outlineLvl w:val="1"/>
          </w:pPr>
        </w:pPrChange>
      </w:pPr>
      <w:ins w:id="3562" w:author="Karol M" w:date="2024-07-31T01:06:00Z">
        <w:r w:rsidRPr="00DB397F">
          <w:rPr>
            <w:rFonts w:ascii="Times New Roman" w:hAnsi="Times New Roman"/>
            <w:lang w:val="x-none" w:eastAsia="x-none"/>
            <w:rPrChange w:id="3563" w:author="Karol M" w:date="2024-07-31T02:14:00Z">
              <w:rPr>
                <w:bCs/>
                <w:sz w:val="20"/>
                <w:szCs w:val="20"/>
                <w:lang w:val="x-none"/>
              </w:rPr>
            </w:rPrChange>
          </w:rPr>
          <w:t>Prijímateľ nesmie uzavrieť zmluvu s uchádzačom, ktorý nespĺňa podmienky účasti osobného postavenia podľa § 32 ods. 1 písm. e) a f) ZVO alebo ak u neho existuje dôvod na vylúčenie podľa § 40 ods. 6 písm. f) ZVO (konflikt záujmov nemožno odstrániť inými účinnými opatreniami), ustanovenie § 11 ZVO (povinnosť zápisu do RPVS) tým nie je dotknuté. Prijímateľ je povinný v zá</w:t>
        </w:r>
      </w:ins>
      <w:ins w:id="3564" w:author="Karol M" w:date="2024-07-31T01:08:00Z">
        <w:r w:rsidRPr="00DB397F">
          <w:rPr>
            <w:rFonts w:ascii="Times New Roman" w:hAnsi="Times New Roman"/>
            <w:lang w:val="x-none" w:eastAsia="x-none"/>
            <w:rPrChange w:id="3565" w:author="Karol M" w:date="2024-07-31T02:14:00Z">
              <w:rPr/>
            </w:rPrChange>
          </w:rPr>
          <w:t>pisnici</w:t>
        </w:r>
      </w:ins>
      <w:ins w:id="3566" w:author="Karol M" w:date="2024-07-31T01:06:00Z">
        <w:r w:rsidRPr="00DB397F">
          <w:rPr>
            <w:rFonts w:ascii="Times New Roman" w:hAnsi="Times New Roman"/>
            <w:lang w:val="x-none" w:eastAsia="x-none"/>
            <w:rPrChange w:id="3567" w:author="Karol M" w:date="2024-07-31T02:14:00Z">
              <w:rPr>
                <w:bCs/>
                <w:sz w:val="20"/>
                <w:szCs w:val="20"/>
                <w:lang w:val="x-none"/>
              </w:rPr>
            </w:rPrChange>
          </w:rPr>
          <w:t xml:space="preserve"> zo zadania zákazky uviesť, že preveril u oslovených záujemcov a u úspešného uchádzača, či sú oprávnení dodávať tovar, uskutočňovať stavebné práce alebo poskytovať službu, ktorá je predmetom zákazky (prijímateľ pre účel overenia oprávnenosti dodávať predmet zákazky uchováva podpornú dokumentáciu, napr. </w:t>
        </w:r>
        <w:proofErr w:type="spellStart"/>
        <w:r w:rsidRPr="00DB397F">
          <w:rPr>
            <w:rFonts w:ascii="Times New Roman" w:hAnsi="Times New Roman"/>
            <w:lang w:val="x-none" w:eastAsia="x-none"/>
            <w:rPrChange w:id="3568" w:author="Karol M" w:date="2024-07-31T02:14:00Z">
              <w:rPr>
                <w:bCs/>
                <w:sz w:val="20"/>
                <w:szCs w:val="20"/>
                <w:lang w:val="x-none"/>
              </w:rPr>
            </w:rPrChange>
          </w:rPr>
          <w:t>printscreen</w:t>
        </w:r>
        <w:proofErr w:type="spellEnd"/>
        <w:r w:rsidRPr="00DB397F">
          <w:rPr>
            <w:rFonts w:ascii="Times New Roman" w:hAnsi="Times New Roman"/>
            <w:lang w:val="x-none" w:eastAsia="x-none"/>
            <w:rPrChange w:id="3569" w:author="Karol M" w:date="2024-07-31T02:14:00Z">
              <w:rPr>
                <w:bCs/>
                <w:sz w:val="20"/>
                <w:szCs w:val="20"/>
                <w:lang w:val="x-none"/>
              </w:rPr>
            </w:rPrChange>
          </w:rPr>
          <w:t xml:space="preserve"> z webového sídla obchodného registra orsr.sk alebo výpis z portálu oversi.gov.sk). Prijímateľ zároveň na webovom sídle ÚVO overí, či osloven</w:t>
        </w:r>
        <w:r w:rsidRPr="00DB397F">
          <w:rPr>
            <w:rFonts w:ascii="Times New Roman" w:hAnsi="Times New Roman"/>
            <w:lang w:val="x-none" w:eastAsia="x-none"/>
            <w:rPrChange w:id="3570" w:author="Karol M" w:date="2024-07-31T02:14:00Z">
              <w:rPr>
                <w:bCs/>
                <w:sz w:val="20"/>
                <w:szCs w:val="20"/>
              </w:rPr>
            </w:rPrChange>
          </w:rPr>
          <w:t xml:space="preserve">é hospodárske subjekty nemajú uložený zákaz účasti vo verejnom obstarávaní potvrdený konečným rozhodnutím v Slovenskej republike alebo v štáte sídla, miesta podnikania alebo obvyklého pobytu záujemcu/uchádzača a pre tento účel uchováva v dokumentácii k zadávaniu zákazky </w:t>
        </w:r>
        <w:proofErr w:type="spellStart"/>
        <w:r w:rsidRPr="00DB397F">
          <w:rPr>
            <w:rFonts w:ascii="Times New Roman" w:hAnsi="Times New Roman"/>
            <w:lang w:val="x-none" w:eastAsia="x-none"/>
            <w:rPrChange w:id="3571" w:author="Karol M" w:date="2024-07-31T02:14:00Z">
              <w:rPr>
                <w:bCs/>
                <w:sz w:val="20"/>
                <w:szCs w:val="20"/>
                <w:lang w:val="x-none"/>
              </w:rPr>
            </w:rPrChange>
          </w:rPr>
          <w:t>printscreen</w:t>
        </w:r>
        <w:proofErr w:type="spellEnd"/>
        <w:r w:rsidRPr="00DB397F">
          <w:rPr>
            <w:rFonts w:ascii="Times New Roman" w:hAnsi="Times New Roman"/>
            <w:lang w:val="x-none" w:eastAsia="x-none"/>
            <w:rPrChange w:id="3572" w:author="Karol M" w:date="2024-07-31T02:14:00Z">
              <w:rPr/>
            </w:rPrChange>
          </w:rPr>
          <w:t xml:space="preserve"> </w:t>
        </w:r>
        <w:r w:rsidRPr="00DB397F">
          <w:rPr>
            <w:rFonts w:ascii="Times New Roman" w:hAnsi="Times New Roman"/>
            <w:lang w:val="x-none" w:eastAsia="x-none"/>
            <w:rPrChange w:id="3573" w:author="Karol M" w:date="2024-07-31T02:14:00Z">
              <w:rPr>
                <w:bCs/>
                <w:sz w:val="20"/>
                <w:szCs w:val="20"/>
                <w:lang w:val="x-none"/>
              </w:rPr>
            </w:rPrChange>
          </w:rPr>
          <w:t>z registra osôb so zákazom účasti. Prijímateľ môže odmietnuť uzavrieť zmluvu s uchádzačom,</w:t>
        </w:r>
        <w:r w:rsidRPr="00DB397F">
          <w:rPr>
            <w:rFonts w:ascii="Times New Roman" w:hAnsi="Times New Roman"/>
            <w:lang w:val="x-none" w:eastAsia="x-none"/>
            <w:rPrChange w:id="3574" w:author="Karol M" w:date="2024-07-31T02:14:00Z">
              <w:rPr>
                <w:bCs/>
                <w:sz w:val="20"/>
                <w:szCs w:val="20"/>
              </w:rPr>
            </w:rPrChange>
          </w:rPr>
          <w:t xml:space="preserve"> </w:t>
        </w:r>
        <w:r w:rsidRPr="00DB397F">
          <w:rPr>
            <w:rFonts w:ascii="Times New Roman" w:hAnsi="Times New Roman"/>
            <w:lang w:val="x-none" w:eastAsia="x-none"/>
            <w:rPrChange w:id="3575" w:author="Karol M" w:date="2024-07-31T02:14:00Z">
              <w:rPr>
                <w:bCs/>
                <w:sz w:val="20"/>
                <w:szCs w:val="20"/>
                <w:lang w:val="x-none"/>
              </w:rPr>
            </w:rPrChange>
          </w:rPr>
          <w:t>u ktorého existuje dôvod na vylúčenie podľa § 40 ods. 8 písm. d) ZVO</w:t>
        </w:r>
        <w:r w:rsidRPr="00DB397F">
          <w:rPr>
            <w:rFonts w:ascii="Times New Roman" w:hAnsi="Times New Roman"/>
            <w:lang w:val="x-none" w:eastAsia="x-none"/>
            <w:rPrChange w:id="3576" w:author="Karol M" w:date="2024-07-31T02:14:00Z">
              <w:rPr/>
            </w:rPrChange>
          </w:rPr>
          <w:t>.</w:t>
        </w:r>
      </w:ins>
    </w:p>
    <w:p w14:paraId="4890F3A6" w14:textId="19C18B39" w:rsidR="00EE091D" w:rsidRPr="00DB397F" w:rsidRDefault="00EE091D">
      <w:pPr>
        <w:jc w:val="both"/>
        <w:rPr>
          <w:ins w:id="3577" w:author="Karol M" w:date="2024-07-31T01:15:00Z"/>
          <w:lang w:val="x-none" w:eastAsia="x-none"/>
          <w:rPrChange w:id="3578" w:author="Karol M" w:date="2024-07-31T02:14:00Z">
            <w:rPr>
              <w:ins w:id="3579" w:author="Karol M" w:date="2024-07-31T01:15:00Z"/>
            </w:rPr>
          </w:rPrChange>
        </w:rPr>
        <w:pPrChange w:id="3580" w:author="Karol M" w:date="2024-07-31T02:14:00Z">
          <w:pPr>
            <w:pStyle w:val="Odsekzoznamu"/>
            <w:keepNext/>
            <w:keepLines/>
            <w:spacing w:before="120" w:line="240" w:lineRule="auto"/>
            <w:ind w:left="0"/>
            <w:contextualSpacing w:val="0"/>
            <w:jc w:val="both"/>
            <w:outlineLvl w:val="1"/>
          </w:pPr>
        </w:pPrChange>
      </w:pPr>
      <w:ins w:id="3581" w:author="Karol M" w:date="2024-07-31T01:15:00Z">
        <w:r w:rsidRPr="00DB397F">
          <w:rPr>
            <w:rFonts w:ascii="Times New Roman" w:hAnsi="Times New Roman"/>
            <w:lang w:val="x-none" w:eastAsia="x-none"/>
            <w:rPrChange w:id="3582" w:author="Karol M" w:date="2024-07-31T02:14:00Z">
              <w:rPr/>
            </w:rPrChange>
          </w:rPr>
          <w:lastRenderedPageBreak/>
          <w:t>Ak to prijímateľ uvedie vo výzve na predkladanie ponúk alebo v súťažných podkladoch, uchádzač môže predbežne nahradiť doklady určené prijímateľom na preukázanie splnenia podmienok účasti jednotným európskym dokumentom podľa § 39 ZVO alebo čestným vyhlásením, v ktorom vyhlási, že spĺňa všetky podmienky účasti určené prijímateľom a poskytne prijímateľovi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ins>
    </w:p>
    <w:p w14:paraId="5E81954A" w14:textId="55EBD8A7" w:rsidR="00EE091D" w:rsidRPr="00DB397F" w:rsidRDefault="00EE091D">
      <w:pPr>
        <w:jc w:val="both"/>
        <w:rPr>
          <w:ins w:id="3583" w:author="Karol M" w:date="2024-07-31T01:15:00Z"/>
          <w:lang w:val="x-none" w:eastAsia="x-none"/>
          <w:rPrChange w:id="3584" w:author="Karol M" w:date="2024-07-31T02:14:00Z">
            <w:rPr>
              <w:ins w:id="3585" w:author="Karol M" w:date="2024-07-31T01:15:00Z"/>
            </w:rPr>
          </w:rPrChange>
        </w:rPr>
        <w:pPrChange w:id="3586" w:author="Karol M" w:date="2024-07-31T02:14:00Z">
          <w:pPr>
            <w:pStyle w:val="Odsekzoznamu"/>
            <w:keepNext/>
            <w:keepLines/>
            <w:spacing w:before="120" w:line="240" w:lineRule="auto"/>
            <w:ind w:left="0"/>
            <w:contextualSpacing w:val="0"/>
            <w:jc w:val="both"/>
            <w:outlineLvl w:val="1"/>
          </w:pPr>
        </w:pPrChange>
      </w:pPr>
      <w:ins w:id="3587" w:author="Karol M" w:date="2024-07-31T01:16:00Z">
        <w:r w:rsidRPr="00DB397F">
          <w:rPr>
            <w:rFonts w:ascii="Times New Roman" w:hAnsi="Times New Roman"/>
            <w:lang w:val="x-none" w:eastAsia="x-none"/>
            <w:rPrChange w:id="3588" w:author="Karol M" w:date="2024-07-31T02:14:00Z">
              <w:rPr/>
            </w:rPrChange>
          </w:rPr>
          <w:t>V prípade podlimitných zákaziek s oslovením min. troch hospodárskych subjektov je možné určiť úspešného uchádzača a predpokladanú hodnotu zákazky aj jedným úkonom. Prijímateľ je však v každom prípade povinný dodržať procesné pravidlá upravené v tejto kapitole. Prijímateľ vo výzve na predkladanie ponúk adresovanej záujemcom prostredníctvom na to určenou funkcionalitou elektronickej platformy v tomto prípade neuvádza, že ide výlučne o určenie predpokladanej hodnoty zákazky, ale uvedie, že na základe zaslania výzvy na predkladanie ponúk bude určený aj úspešný uchádzač. Ak bola predložená iba jedna ponuka, predpokladaná hodnota zákazky je v tomto prípade zároveň cenou, ktorú uviedol úspešný uchádzač.</w:t>
        </w:r>
      </w:ins>
    </w:p>
    <w:p w14:paraId="60AA60DF" w14:textId="0C28E57A" w:rsidR="00EE091D" w:rsidRPr="00DB397F" w:rsidRDefault="00EE091D">
      <w:pPr>
        <w:jc w:val="both"/>
        <w:rPr>
          <w:ins w:id="3589" w:author="Karol M" w:date="2024-07-31T01:17:00Z"/>
          <w:lang w:val="x-none" w:eastAsia="x-none"/>
          <w:rPrChange w:id="3590" w:author="Karol M" w:date="2024-07-31T02:14:00Z">
            <w:rPr>
              <w:ins w:id="3591" w:author="Karol M" w:date="2024-07-31T01:17:00Z"/>
            </w:rPr>
          </w:rPrChange>
        </w:rPr>
        <w:pPrChange w:id="3592" w:author="Karol M" w:date="2024-07-31T02:14:00Z">
          <w:pPr>
            <w:pStyle w:val="Odsekzoznamu"/>
            <w:keepNext/>
            <w:keepLines/>
            <w:spacing w:before="120" w:line="240" w:lineRule="auto"/>
            <w:ind w:left="0"/>
            <w:contextualSpacing w:val="0"/>
            <w:jc w:val="both"/>
            <w:outlineLvl w:val="1"/>
          </w:pPr>
        </w:pPrChange>
      </w:pPr>
      <w:ins w:id="3593" w:author="Karol M" w:date="2024-07-31T01:16:00Z">
        <w:r w:rsidRPr="00DB397F">
          <w:rPr>
            <w:rFonts w:ascii="Times New Roman" w:hAnsi="Times New Roman"/>
            <w:lang w:val="x-none" w:eastAsia="x-none"/>
            <w:rPrChange w:id="3594" w:author="Karol M" w:date="2024-07-31T02:14:00Z">
              <w:rPr/>
            </w:rPrChange>
          </w:rPr>
          <w:t>Prijímateľ vypracuje výzvu na predkladanie ponúk, v rámci ktorej uvedie najmä svoju identifikáciu, jednoznačnú, podrobnú a úplnú špecifikáciu predmetu zákazky opísanú nediskriminačným spôsobom (vrátane kódu CPV), podmienky účasti (ak ich stanovuje), predpokladanú hodnotu zákazky (ak bola určená v samostatnom postupe), platobné podmienky, podmienky realizácie zmluvy (najmä lehotu na realizáciu zmluvy a miesto jej realizácie), kritériá na vyhodnotenie ponúk a pravidlá ich uplatnenia, lehotu na predkladanie a otváranie ponúk. Vo výzve na predkladanie ponúk prijímateľ uvedie všetky okolnosti, ktoré budú dôležité na plnenie zákazky a na vypracovanie ponuky. Pre tieto účely môže prijímateľ vyhotoviť aj súťažné podklady.</w:t>
        </w:r>
      </w:ins>
    </w:p>
    <w:p w14:paraId="6993F260" w14:textId="00E29434" w:rsidR="00EE091D" w:rsidRPr="00DB397F" w:rsidRDefault="00EE091D">
      <w:pPr>
        <w:jc w:val="both"/>
        <w:rPr>
          <w:ins w:id="3595" w:author="Karol M" w:date="2024-07-31T01:17:00Z"/>
          <w:lang w:val="x-none" w:eastAsia="x-none"/>
          <w:rPrChange w:id="3596" w:author="Karol M" w:date="2024-07-31T02:14:00Z">
            <w:rPr>
              <w:ins w:id="3597" w:author="Karol M" w:date="2024-07-31T01:17:00Z"/>
            </w:rPr>
          </w:rPrChange>
        </w:rPr>
        <w:pPrChange w:id="3598" w:author="Karol M" w:date="2024-07-31T02:14:00Z">
          <w:pPr>
            <w:pStyle w:val="Odsekzoznamu"/>
            <w:keepNext/>
            <w:keepLines/>
            <w:spacing w:before="120" w:line="240" w:lineRule="auto"/>
            <w:ind w:left="0"/>
            <w:contextualSpacing w:val="0"/>
            <w:jc w:val="both"/>
            <w:outlineLvl w:val="1"/>
          </w:pPr>
        </w:pPrChange>
      </w:pPr>
      <w:ins w:id="3599" w:author="Karol M" w:date="2024-07-31T01:17:00Z">
        <w:r w:rsidRPr="00DB397F">
          <w:rPr>
            <w:rFonts w:ascii="Times New Roman" w:hAnsi="Times New Roman"/>
            <w:lang w:val="x-none" w:eastAsia="x-none"/>
            <w:rPrChange w:id="3600" w:author="Karol M" w:date="2024-07-31T02:14:00Z">
              <w:rPr/>
            </w:rPrChange>
          </w:rPr>
          <w:t xml:space="preserve">V prípade podlimitných zákaziek s oslovením min. troch hospodárskych subjektov je minimálna lehota na predkladanie ponúk celé 4 pracovné dni odo dňa zaslania výzvy minimálne trom vybraným záujemcom v prípade zákaziek na tovary a služby a minimálne celých 6 pracovných dní v prípade zákaziek na uskutočnenie stavebných prác. Do lehoty sa nezapočítava deň zaslania výzvy (príklad: ak prijímateľ zašle výzvu na predkladanie ponúk k zákazke na dodanie tovarov alebo poskytnutie služieb v utorok, minimálna lehota na predkladanie ponúk uplynie </w:t>
        </w:r>
      </w:ins>
      <w:ins w:id="3601" w:author="Karol M" w:date="2024-07-31T01:18:00Z">
        <w:r w:rsidR="0099308B" w:rsidRPr="00DB397F">
          <w:rPr>
            <w:rFonts w:ascii="Times New Roman" w:hAnsi="Times New Roman"/>
            <w:lang w:val="x-none" w:eastAsia="x-none"/>
            <w:rPrChange w:id="3602" w:author="Karol M" w:date="2024-07-31T02:14:00Z">
              <w:rPr/>
            </w:rPrChange>
          </w:rPr>
          <w:t>v ďalšom</w:t>
        </w:r>
      </w:ins>
      <w:ins w:id="3603" w:author="Karol M" w:date="2024-07-31T01:17:00Z">
        <w:r w:rsidRPr="00DB397F">
          <w:rPr>
            <w:rFonts w:ascii="Times New Roman" w:hAnsi="Times New Roman"/>
            <w:lang w:val="x-none" w:eastAsia="x-none"/>
            <w:rPrChange w:id="3604" w:author="Karol M" w:date="2024-07-31T02:14:00Z">
              <w:rPr/>
            </w:rPrChange>
          </w:rPr>
          <w:t xml:space="preserve"> týžd</w:t>
        </w:r>
      </w:ins>
      <w:ins w:id="3605" w:author="Karol M" w:date="2024-07-31T01:18:00Z">
        <w:r w:rsidR="0099308B" w:rsidRPr="00DB397F">
          <w:rPr>
            <w:rFonts w:ascii="Times New Roman" w:hAnsi="Times New Roman"/>
            <w:lang w:val="x-none" w:eastAsia="x-none"/>
            <w:rPrChange w:id="3606" w:author="Karol M" w:date="2024-07-31T02:14:00Z">
              <w:rPr/>
            </w:rPrChange>
          </w:rPr>
          <w:t>ni</w:t>
        </w:r>
      </w:ins>
      <w:ins w:id="3607" w:author="Karol M" w:date="2024-07-31T01:17:00Z">
        <w:r w:rsidRPr="00DB397F">
          <w:rPr>
            <w:rFonts w:ascii="Times New Roman" w:hAnsi="Times New Roman"/>
            <w:lang w:val="x-none" w:eastAsia="x-none"/>
            <w:rPrChange w:id="3608" w:author="Karol M" w:date="2024-07-31T02:14:00Z">
              <w:rPr/>
            </w:rPrChange>
          </w:rPr>
          <w:t xml:space="preserve"> v pondelok o polnoci </w:t>
        </w:r>
      </w:ins>
      <w:ins w:id="3609" w:author="Karol M" w:date="2024-07-31T01:18:00Z">
        <w:r w:rsidR="0099308B" w:rsidRPr="00DB397F">
          <w:rPr>
            <w:rFonts w:ascii="Times New Roman" w:hAnsi="Times New Roman"/>
            <w:lang w:val="x-none" w:eastAsia="x-none"/>
            <w:rPrChange w:id="3610" w:author="Karol M" w:date="2024-07-31T02:14:00Z">
              <w:rPr/>
            </w:rPrChange>
          </w:rPr>
          <w:t>(</w:t>
        </w:r>
      </w:ins>
      <w:ins w:id="3611" w:author="Karol M" w:date="2024-07-31T01:17:00Z">
        <w:r w:rsidRPr="00DB397F">
          <w:rPr>
            <w:rFonts w:ascii="Times New Roman" w:hAnsi="Times New Roman"/>
            <w:lang w:val="x-none" w:eastAsia="x-none"/>
            <w:rPrChange w:id="3612" w:author="Karol M" w:date="2024-07-31T02:14:00Z">
              <w:rPr/>
            </w:rPrChange>
          </w:rPr>
          <w:t xml:space="preserve">za predpokladu, že nejde o pracovný týždeň, v rámci ktorého je </w:t>
        </w:r>
      </w:ins>
      <w:ins w:id="3613" w:author="Karol M" w:date="2024-07-31T01:19:00Z">
        <w:r w:rsidR="0099308B" w:rsidRPr="00DB397F">
          <w:rPr>
            <w:rFonts w:ascii="Times New Roman" w:hAnsi="Times New Roman"/>
            <w:lang w:val="x-none" w:eastAsia="x-none"/>
            <w:rPrChange w:id="3614" w:author="Karol M" w:date="2024-07-31T02:14:00Z">
              <w:rPr/>
            </w:rPrChange>
          </w:rPr>
          <w:t xml:space="preserve">v niektorý deň </w:t>
        </w:r>
      </w:ins>
      <w:ins w:id="3615" w:author="Karol M" w:date="2024-07-31T01:17:00Z">
        <w:r w:rsidRPr="00DB397F">
          <w:rPr>
            <w:rFonts w:ascii="Times New Roman" w:hAnsi="Times New Roman"/>
            <w:lang w:val="x-none" w:eastAsia="x-none"/>
            <w:rPrChange w:id="3616" w:author="Karol M" w:date="2024-07-31T02:14:00Z">
              <w:rPr/>
            </w:rPrChange>
          </w:rPr>
          <w:t>štátny sviatok</w:t>
        </w:r>
      </w:ins>
      <w:ins w:id="3617" w:author="Karol M" w:date="2024-07-31T01:19:00Z">
        <w:r w:rsidR="0099308B" w:rsidRPr="00DB397F">
          <w:rPr>
            <w:rFonts w:ascii="Times New Roman" w:hAnsi="Times New Roman"/>
            <w:lang w:val="x-none" w:eastAsia="x-none"/>
            <w:rPrChange w:id="3618" w:author="Karol M" w:date="2024-07-31T02:14:00Z">
              <w:rPr/>
            </w:rPrChange>
          </w:rPr>
          <w:t xml:space="preserve"> alebo deň pracovného pokoja)</w:t>
        </w:r>
      </w:ins>
      <w:ins w:id="3619" w:author="Karol M" w:date="2024-07-31T01:17:00Z">
        <w:r w:rsidRPr="00DB397F">
          <w:rPr>
            <w:rFonts w:ascii="Times New Roman" w:hAnsi="Times New Roman"/>
            <w:lang w:val="x-none" w:eastAsia="x-none"/>
            <w:rPrChange w:id="3620" w:author="Karol M" w:date="2024-07-31T02:14:00Z">
              <w:rPr/>
            </w:rPrChange>
          </w:rPr>
          <w:t>. Prijímateľom sa odporúča určiť lehotu nasledujúci pracovný deň, čo by pri tomto modelovom prípade bol utorok v ľubovoľnú hodinu).</w:t>
        </w:r>
      </w:ins>
    </w:p>
    <w:p w14:paraId="20F4B379" w14:textId="1C722427" w:rsidR="00EE091D" w:rsidRPr="00DB397F" w:rsidDel="0029574B" w:rsidRDefault="0099308B">
      <w:pPr>
        <w:jc w:val="both"/>
        <w:rPr>
          <w:ins w:id="3621" w:author="Karol M" w:date="2024-07-31T01:20:00Z"/>
          <w:del w:id="3622" w:author="Peter Eimannsberger" w:date="2024-09-11T13:38:00Z"/>
          <w:lang w:val="x-none" w:eastAsia="x-none"/>
          <w:rPrChange w:id="3623" w:author="Karol M" w:date="2024-07-31T02:14:00Z">
            <w:rPr>
              <w:ins w:id="3624" w:author="Karol M" w:date="2024-07-31T01:20:00Z"/>
              <w:del w:id="3625" w:author="Peter Eimannsberger" w:date="2024-09-11T13:38:00Z"/>
            </w:rPr>
          </w:rPrChange>
        </w:rPr>
        <w:pPrChange w:id="3626" w:author="Karol M" w:date="2024-07-31T02:14:00Z">
          <w:pPr>
            <w:pStyle w:val="Odsekzoznamu"/>
            <w:keepNext/>
            <w:keepLines/>
            <w:spacing w:before="120" w:line="240" w:lineRule="auto"/>
            <w:ind w:left="0"/>
            <w:contextualSpacing w:val="0"/>
            <w:jc w:val="both"/>
            <w:outlineLvl w:val="1"/>
          </w:pPr>
        </w:pPrChange>
      </w:pPr>
      <w:ins w:id="3627" w:author="Karol M" w:date="2024-07-31T01:20:00Z">
        <w:r w:rsidRPr="00DB397F">
          <w:rPr>
            <w:rFonts w:ascii="Times New Roman" w:hAnsi="Times New Roman"/>
            <w:lang w:val="x-none" w:eastAsia="x-none"/>
            <w:rPrChange w:id="3628" w:author="Karol M" w:date="2024-07-31T02:14:00Z">
              <w:rPr/>
            </w:rPrChange>
          </w:rPr>
          <w:t xml:space="preserve">Oslovované hospodárske subjekty musia byť subjekty, ktoré sú oprávnené dodávať tovar, uskutočňovať stavebné práce alebo poskytovať služby v rozsahu predmetu zákazky (identifikácia prebieha najmä cez informácie verejne uvedené v obchodnom registri alebo v živnostenskom registri, formou náhľadu do Zoznamu hospodárskych subjektov alebo prostredníctvom portálu oversi.gov.sk). Prijímateľ pre účel overenia oprávnenosti dodávať predmet zákazky uchováva podpornú dokumentáciu, napr. </w:t>
        </w:r>
        <w:proofErr w:type="spellStart"/>
        <w:r w:rsidRPr="00DB397F">
          <w:rPr>
            <w:rFonts w:ascii="Times New Roman" w:hAnsi="Times New Roman"/>
            <w:lang w:val="x-none" w:eastAsia="x-none"/>
            <w:rPrChange w:id="3629" w:author="Karol M" w:date="2024-07-31T02:14:00Z">
              <w:rPr/>
            </w:rPrChange>
          </w:rPr>
          <w:t>printscreen</w:t>
        </w:r>
        <w:proofErr w:type="spellEnd"/>
        <w:r w:rsidRPr="00DB397F">
          <w:rPr>
            <w:rFonts w:ascii="Times New Roman" w:hAnsi="Times New Roman"/>
            <w:lang w:val="x-none" w:eastAsia="x-none"/>
            <w:rPrChange w:id="3630" w:author="Karol M" w:date="2024-07-31T02:14:00Z">
              <w:rPr/>
            </w:rPrChange>
          </w:rPr>
          <w:t xml:space="preserve"> z webového sídla obchodného registra orsr.sk alebo výpis z portálu oversi.gov.sk. Oslovené hospodárske subjekty nesmú mať uložený zákaz účasti vo verejnom obstarávaní potvrdený konečným rozhodnutím príslušného orgánu v Slovenskej republike alebo v štáte sídla, miesta podnikania alebo obvyklého pobytu záujemcu/uchádzača, pre tento účel prijímateľ uchováva v dokumentácii k zadávaniu zákazky </w:t>
        </w:r>
        <w:proofErr w:type="spellStart"/>
        <w:r w:rsidRPr="00DB397F">
          <w:rPr>
            <w:rFonts w:ascii="Times New Roman" w:hAnsi="Times New Roman"/>
            <w:lang w:val="x-none" w:eastAsia="x-none"/>
            <w:rPrChange w:id="3631" w:author="Karol M" w:date="2024-07-31T02:14:00Z">
              <w:rPr/>
            </w:rPrChange>
          </w:rPr>
          <w:t>printscreen</w:t>
        </w:r>
        <w:proofErr w:type="spellEnd"/>
        <w:r w:rsidRPr="00DB397F">
          <w:rPr>
            <w:rFonts w:ascii="Times New Roman" w:hAnsi="Times New Roman"/>
            <w:lang w:val="x-none" w:eastAsia="x-none"/>
            <w:rPrChange w:id="3632" w:author="Karol M" w:date="2024-07-31T02:14:00Z">
              <w:rPr/>
            </w:rPrChange>
          </w:rPr>
          <w:t xml:space="preserve"> z registra osôb so zákazom účasti.</w:t>
        </w:r>
      </w:ins>
    </w:p>
    <w:p w14:paraId="1640AE0E" w14:textId="77777777" w:rsidR="0099308B" w:rsidRPr="00EE091D" w:rsidRDefault="0099308B">
      <w:pPr>
        <w:jc w:val="both"/>
        <w:rPr>
          <w:ins w:id="3633" w:author="Karol M" w:date="2024-07-31T00:50:00Z"/>
          <w:rPrChange w:id="3634" w:author="Karol M" w:date="2024-07-31T01:06:00Z">
            <w:rPr>
              <w:ins w:id="3635" w:author="Karol M" w:date="2024-07-31T00:50:00Z"/>
              <w:b/>
              <w:szCs w:val="24"/>
            </w:rPr>
          </w:rPrChange>
        </w:rPr>
        <w:pPrChange w:id="3636" w:author="Peter Eimannsberger" w:date="2024-09-11T13:38:00Z">
          <w:pPr>
            <w:pStyle w:val="Odsekzoznamu"/>
            <w:keepNext/>
            <w:keepLines/>
            <w:spacing w:before="120" w:line="240" w:lineRule="auto"/>
            <w:ind w:left="0"/>
            <w:contextualSpacing w:val="0"/>
            <w:jc w:val="both"/>
            <w:outlineLvl w:val="1"/>
          </w:pPr>
        </w:pPrChange>
      </w:pPr>
    </w:p>
    <w:p w14:paraId="4E2C4810" w14:textId="3EC99ED3" w:rsidR="00397616" w:rsidRPr="0099308B" w:rsidRDefault="003A5AC7" w:rsidP="00897ACF">
      <w:pPr>
        <w:pStyle w:val="Odsekzoznamu"/>
        <w:keepNext/>
        <w:keepLines/>
        <w:spacing w:before="120" w:line="240" w:lineRule="auto"/>
        <w:ind w:left="0"/>
        <w:contextualSpacing w:val="0"/>
        <w:jc w:val="both"/>
        <w:outlineLvl w:val="1"/>
        <w:rPr>
          <w:szCs w:val="24"/>
        </w:rPr>
      </w:pPr>
      <w:bookmarkStart w:id="3637" w:name="_Toc177626925"/>
      <w:ins w:id="3638" w:author="Karol M" w:date="2024-07-31T00:50:00Z">
        <w:r w:rsidRPr="0099308B">
          <w:rPr>
            <w:b/>
            <w:szCs w:val="24"/>
          </w:rPr>
          <w:lastRenderedPageBreak/>
          <w:t xml:space="preserve">1.8.2.3 </w:t>
        </w:r>
      </w:ins>
      <w:ins w:id="3639" w:author="Karol M" w:date="2024-07-31T01:24:00Z">
        <w:r w:rsidR="0099308B" w:rsidRPr="0099308B">
          <w:rPr>
            <w:b/>
            <w:szCs w:val="24"/>
            <w:rPrChange w:id="3640" w:author="Karol M" w:date="2024-07-31T01:24:00Z">
              <w:rPr>
                <w:b/>
                <w:i/>
                <w:iCs/>
                <w:szCs w:val="24"/>
              </w:rPr>
            </w:rPrChange>
          </w:rPr>
          <w:t>Zjednodušený postup pre zákazky na bežne dostupné tovary a služby</w:t>
        </w:r>
      </w:ins>
      <w:bookmarkEnd w:id="3637"/>
      <w:del w:id="3641" w:author="Karol M" w:date="2024-07-31T01:24:00Z">
        <w:r w:rsidR="00397616" w:rsidRPr="0099308B" w:rsidDel="0099308B">
          <w:rPr>
            <w:b/>
            <w:szCs w:val="24"/>
          </w:rPr>
          <w:delText>Kontrola VO realizovaného zjednodušeným postupom p</w:delText>
        </w:r>
        <w:r w:rsidR="00746DC5" w:rsidRPr="0099308B" w:rsidDel="0099308B">
          <w:rPr>
            <w:b/>
            <w:szCs w:val="24"/>
          </w:rPr>
          <w:delText xml:space="preserve">re </w:delText>
        </w:r>
        <w:r w:rsidR="00397616" w:rsidRPr="0099308B" w:rsidDel="0099308B">
          <w:rPr>
            <w:b/>
            <w:szCs w:val="24"/>
          </w:rPr>
          <w:delText xml:space="preserve">zákazky na bežne dostupné tovary a služby </w:delText>
        </w:r>
      </w:del>
      <w:bookmarkEnd w:id="3450"/>
    </w:p>
    <w:p w14:paraId="13D578BD"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Na zjednodušené postupy zadávania zákazky na bežne dostupné tovary a služby sa vzťahujú ustanovenia § 109 </w:t>
      </w:r>
      <w:del w:id="3642" w:author="Karol M" w:date="2024-07-31T01:24:00Z">
        <w:r w:rsidRPr="00EB7329" w:rsidDel="0099308B">
          <w:rPr>
            <w:rFonts w:ascii="Times New Roman" w:hAnsi="Times New Roman" w:cs="Times New Roman"/>
          </w:rPr>
          <w:delText xml:space="preserve">až 111 </w:delText>
        </w:r>
      </w:del>
      <w:r w:rsidRPr="00EB7329">
        <w:rPr>
          <w:rFonts w:ascii="Times New Roman" w:hAnsi="Times New Roman" w:cs="Times New Roman"/>
        </w:rPr>
        <w:t>ZVO.</w:t>
      </w:r>
    </w:p>
    <w:p w14:paraId="7F85A5DA" w14:textId="6CAF9CAE" w:rsidR="00397616" w:rsidRPr="00EB7329" w:rsidRDefault="00397616" w:rsidP="004935C5">
      <w:pPr>
        <w:pStyle w:val="Zkladntext"/>
        <w:spacing w:before="120" w:after="200" w:line="240" w:lineRule="auto"/>
        <w:jc w:val="both"/>
        <w:rPr>
          <w:rFonts w:ascii="Times New Roman" w:hAnsi="Times New Roman" w:cs="Times New Roman"/>
        </w:rPr>
      </w:pPr>
      <w:r w:rsidRPr="00EB7329">
        <w:rPr>
          <w:rFonts w:ascii="Times New Roman" w:hAnsi="Times New Roman" w:cs="Times New Roman"/>
        </w:rPr>
        <w:t xml:space="preserve">Za účelom preukázania bežnej dostupnosti predmetu zákazky prijímateľ </w:t>
      </w:r>
      <w:r w:rsidRPr="00E36E8C">
        <w:rPr>
          <w:rFonts w:ascii="Times New Roman" w:hAnsi="Times New Roman" w:cs="Times New Roman"/>
        </w:rPr>
        <w:t xml:space="preserve">vypracuje </w:t>
      </w:r>
      <w:hyperlink w:anchor="_Príloha_č._10:" w:history="1">
        <w:r w:rsidRPr="00E36E8C">
          <w:rPr>
            <w:rStyle w:val="Hypertextovprepojenie"/>
            <w:rFonts w:ascii="Times New Roman" w:hAnsi="Times New Roman" w:cs="Times New Roman"/>
            <w:color w:val="auto"/>
            <w:u w:val="none"/>
          </w:rPr>
          <w:t>test bežnej dostupnosti</w:t>
        </w:r>
      </w:hyperlink>
      <w:r w:rsidRPr="00E36E8C">
        <w:rPr>
          <w:rFonts w:ascii="Times New Roman" w:hAnsi="Times New Roman" w:cs="Times New Roman"/>
          <w:i/>
        </w:rPr>
        <w:t xml:space="preserve"> (príloha č. 1</w:t>
      </w:r>
      <w:del w:id="3643" w:author="Karol M" w:date="2024-08-16T08:07:00Z">
        <w:r w:rsidR="0063229A" w:rsidDel="00DF35B8">
          <w:rPr>
            <w:rFonts w:ascii="Times New Roman" w:hAnsi="Times New Roman" w:cs="Times New Roman"/>
            <w:i/>
          </w:rPr>
          <w:delText>1</w:delText>
        </w:r>
      </w:del>
      <w:ins w:id="3644" w:author="Karol M" w:date="2024-08-16T08:07:00Z">
        <w:r w:rsidR="00DF35B8">
          <w:rPr>
            <w:rFonts w:ascii="Times New Roman" w:hAnsi="Times New Roman" w:cs="Times New Roman"/>
            <w:i/>
          </w:rPr>
          <w:t>2</w:t>
        </w:r>
      </w:ins>
      <w:r w:rsidRPr="00E36E8C">
        <w:rPr>
          <w:rFonts w:ascii="Times New Roman" w:hAnsi="Times New Roman" w:cs="Times New Roman"/>
          <w:i/>
        </w:rPr>
        <w:t xml:space="preserve"> Usmernenia)</w:t>
      </w:r>
      <w:r w:rsidRPr="00E36E8C">
        <w:rPr>
          <w:rFonts w:ascii="Times New Roman" w:hAnsi="Times New Roman" w:cs="Times New Roman"/>
        </w:rPr>
        <w:t>. Dokument s určením a zdôvodnením pos</w:t>
      </w:r>
      <w:r w:rsidRPr="00EB7329">
        <w:rPr>
          <w:rFonts w:ascii="Times New Roman" w:hAnsi="Times New Roman" w:cs="Times New Roman"/>
        </w:rPr>
        <w:t xml:space="preserve">tupu je prijímateľ povinný uchovávať a archivovať spolu s ostatnou dokumentáciou k VO. Tento dokument bude predmetom posúdenia zo strany </w:t>
      </w:r>
      <w:r w:rsidR="001F3998">
        <w:rPr>
          <w:rFonts w:ascii="Times New Roman" w:hAnsi="Times New Roman" w:cs="Times New Roman"/>
        </w:rPr>
        <w:t>R</w:t>
      </w:r>
      <w:r w:rsidRPr="00EB7329">
        <w:rPr>
          <w:rFonts w:ascii="Times New Roman" w:hAnsi="Times New Roman" w:cs="Times New Roman"/>
        </w:rPr>
        <w:t xml:space="preserve">O. </w:t>
      </w:r>
    </w:p>
    <w:p w14:paraId="4538891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4EF282B"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Bežná dostupnosť tovarov alebo poskytnutia služieb je špecifikované podľa § 2 ods. 5 písm. o) ZVO nasledovne: </w:t>
      </w:r>
    </w:p>
    <w:p w14:paraId="05E4CF0B" w14:textId="77777777" w:rsidR="00397616" w:rsidRPr="00EB7329" w:rsidRDefault="00397616" w:rsidP="004935C5">
      <w:pPr>
        <w:tabs>
          <w:tab w:val="left" w:pos="1014"/>
        </w:tabs>
        <w:spacing w:before="120" w:line="240" w:lineRule="auto"/>
        <w:jc w:val="both"/>
        <w:rPr>
          <w:rFonts w:ascii="Times New Roman" w:hAnsi="Times New Roman" w:cs="Times New Roman"/>
        </w:rPr>
      </w:pPr>
    </w:p>
    <w:p w14:paraId="0F6C4AFA" w14:textId="7B60DC97" w:rsidR="00397616" w:rsidRPr="00E36E8C" w:rsidRDefault="00397616" w:rsidP="00E36E8C">
      <w:pPr>
        <w:tabs>
          <w:tab w:val="left" w:pos="1014"/>
        </w:tabs>
        <w:spacing w:before="120" w:line="240" w:lineRule="auto"/>
        <w:jc w:val="both"/>
        <w:rPr>
          <w:rFonts w:ascii="Times New Roman" w:hAnsi="Times New Roman" w:cs="Times New Roman"/>
        </w:rPr>
      </w:pPr>
      <w:r w:rsidRPr="00EB7329">
        <w:rPr>
          <w:rFonts w:ascii="Times New Roman" w:hAnsi="Times New Roman" w:cs="Times New Roman"/>
        </w:rPr>
        <w:t>Bežne dostupné tovary alebo služby na trhu sú na účely tohto zákona ta</w:t>
      </w:r>
      <w:r w:rsidR="00E36E8C">
        <w:rPr>
          <w:rFonts w:ascii="Times New Roman" w:hAnsi="Times New Roman" w:cs="Times New Roman"/>
        </w:rPr>
        <w:t xml:space="preserve">ké tovary alebo služby, ktoré: </w:t>
      </w:r>
    </w:p>
    <w:p w14:paraId="33E7C944" w14:textId="50A4415F" w:rsidR="00397616" w:rsidRPr="004D5C90" w:rsidRDefault="00397616" w:rsidP="004D5C90">
      <w:pPr>
        <w:pStyle w:val="Bulletslevel2"/>
        <w:tabs>
          <w:tab w:val="clear" w:pos="567"/>
        </w:tabs>
        <w:spacing w:after="200"/>
        <w:jc w:val="both"/>
        <w:rPr>
          <w:rFonts w:ascii="Times New Roman" w:hAnsi="Times New Roman"/>
          <w:color w:val="auto"/>
          <w:sz w:val="22"/>
          <w:szCs w:val="22"/>
          <w:lang w:val="sk-SK"/>
        </w:rPr>
      </w:pPr>
      <w:r w:rsidRPr="00EB7329">
        <w:rPr>
          <w:rFonts w:ascii="Times New Roman" w:hAnsi="Times New Roman"/>
          <w:color w:val="auto"/>
          <w:sz w:val="22"/>
          <w:szCs w:val="22"/>
          <w:lang w:val="sk-SK"/>
        </w:rPr>
        <w:t>sú ponúkané v podobe, v ktorej sú bez väčších úprav ich vlastností alebo prvkov aj dodané, poskytnuté alebo uskutočnené a zároveň</w:t>
      </w:r>
    </w:p>
    <w:p w14:paraId="5E20F5C4" w14:textId="77777777" w:rsidR="00397616" w:rsidRPr="00EB7329" w:rsidRDefault="00397616" w:rsidP="004935C5">
      <w:pPr>
        <w:pStyle w:val="Bulletslevel2"/>
        <w:tabs>
          <w:tab w:val="clear" w:pos="567"/>
        </w:tabs>
        <w:spacing w:after="200"/>
        <w:jc w:val="both"/>
        <w:rPr>
          <w:rFonts w:ascii="Times New Roman" w:hAnsi="Times New Roman"/>
          <w:color w:val="auto"/>
          <w:sz w:val="22"/>
          <w:szCs w:val="22"/>
          <w:lang w:val="sk-SK"/>
        </w:rPr>
      </w:pPr>
      <w:r w:rsidRPr="00EB7329">
        <w:rPr>
          <w:rFonts w:ascii="Times New Roman" w:hAnsi="Times New Roman"/>
          <w:color w:val="auto"/>
          <w:sz w:val="22"/>
          <w:szCs w:val="22"/>
          <w:lang w:val="sk-SK"/>
        </w:rPr>
        <w:t>sú spravidla v podobe, v akej sú dodávané, poskytované alebo uskutočňované pre verejného obstarávateľa a obstarávateľa, dodávané, poskytované alebo uskutočňované aj pre spotrebiteľov a iné osoby na trhu.</w:t>
      </w:r>
    </w:p>
    <w:p w14:paraId="318145A8"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75A159F" w14:textId="7BDD04E5" w:rsidR="00397616" w:rsidRPr="00EB7329" w:rsidRDefault="00397616" w:rsidP="004935C5">
      <w:pPr>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Je v kompetencii verejného obstarávateľa, aby s prihliadnutím na uplatňované princípy VO uvedené </w:t>
      </w:r>
      <w:r w:rsidR="00E36E8C">
        <w:rPr>
          <w:rFonts w:ascii="Times New Roman" w:hAnsi="Times New Roman" w:cs="Times New Roman"/>
        </w:rPr>
        <w:br/>
      </w:r>
      <w:r w:rsidRPr="00EB7329">
        <w:rPr>
          <w:rFonts w:ascii="Times New Roman" w:hAnsi="Times New Roman" w:cs="Times New Roman"/>
        </w:rPr>
        <w:t xml:space="preserve">v § 10 ods. 2 ZVO a podmienky, v ktorých sa nachádza, určil, ktorý z postupov vo verejnom obstarávaní použije pri zadávaní zákazky, pričom musí rešpektovať pravidlá ustanovené v ZVO. </w:t>
      </w:r>
      <w:r w:rsidRPr="00EB7329">
        <w:rPr>
          <w:rFonts w:ascii="Times New Roman" w:hAnsi="Times New Roman" w:cs="Times New Roman"/>
          <w:b/>
        </w:rPr>
        <w:t xml:space="preserve">Zodpovednosť za výber a následné použitie postupu pri zadávaní zákazky </w:t>
      </w:r>
      <w:r w:rsidR="00571DE4">
        <w:rPr>
          <w:rFonts w:ascii="Times New Roman" w:hAnsi="Times New Roman" w:cs="Times New Roman"/>
          <w:b/>
        </w:rPr>
        <w:t>má</w:t>
      </w:r>
      <w:r w:rsidR="00571DE4" w:rsidRPr="00EB7329">
        <w:rPr>
          <w:rFonts w:ascii="Times New Roman" w:hAnsi="Times New Roman" w:cs="Times New Roman"/>
          <w:b/>
        </w:rPr>
        <w:t xml:space="preserve"> </w:t>
      </w:r>
      <w:r w:rsidRPr="00EB7329">
        <w:rPr>
          <w:rFonts w:ascii="Times New Roman" w:hAnsi="Times New Roman" w:cs="Times New Roman"/>
          <w:b/>
        </w:rPr>
        <w:t xml:space="preserve">vždy </w:t>
      </w:r>
      <w:r w:rsidR="00571DE4">
        <w:rPr>
          <w:rFonts w:ascii="Times New Roman" w:hAnsi="Times New Roman" w:cs="Times New Roman"/>
          <w:b/>
        </w:rPr>
        <w:t>prijímateľ</w:t>
      </w:r>
      <w:r w:rsidRPr="00EB7329">
        <w:rPr>
          <w:rFonts w:ascii="Times New Roman" w:hAnsi="Times New Roman" w:cs="Times New Roman"/>
          <w:b/>
        </w:rPr>
        <w:t>.</w:t>
      </w:r>
    </w:p>
    <w:p w14:paraId="1D51853F" w14:textId="294EBBCA" w:rsidR="00397616" w:rsidRPr="00E36E8C" w:rsidRDefault="00397616" w:rsidP="004935C5">
      <w:pPr>
        <w:tabs>
          <w:tab w:val="left" w:pos="1014"/>
        </w:tabs>
        <w:spacing w:before="120" w:line="240" w:lineRule="auto"/>
        <w:contextualSpacing/>
        <w:jc w:val="both"/>
        <w:rPr>
          <w:rFonts w:ascii="Times New Roman" w:hAnsi="Times New Roman" w:cs="Times New Roman"/>
          <w:b/>
        </w:rPr>
      </w:pPr>
      <w:r w:rsidRPr="00EB7329">
        <w:rPr>
          <w:rFonts w:ascii="Times New Roman" w:hAnsi="Times New Roman" w:cs="Times New Roman"/>
        </w:rPr>
        <w:t xml:space="preserve"> </w:t>
      </w:r>
    </w:p>
    <w:p w14:paraId="5B7184DF"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Prijímateľ by preto pri kvalifikácii bežnej dostupnosti na trhu mal zrealizovať test bežnej dostupnosti, ktorým verifikuje status obstarávaného tovaru alebo služieb vo vzťahu k zákonom určeným podmienkam. Táto kvalifikácia samozrejme nemôže byť generalizovaná, ale vyžaduje sa skúmanie vždy ad hoc na konkrétny prípad tak, aby sa zohľadnili všetky vlastnosti dostupnosti dodávky alebo služby vo vzťahu k aktuálnym trhovým podmienkam. K správnej klasifikácii je potrebné poznať podrobný opis predmetu zákazky so všetkými jeho vlastnosťami, parametrami, vrátane spôsobu jeho vyhodnotenia, používania a dodacích podmienok.</w:t>
      </w:r>
    </w:p>
    <w:p w14:paraId="2D0347B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 </w:t>
      </w:r>
    </w:p>
    <w:p w14:paraId="71E1FB42" w14:textId="3F5F6CBF"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Podmienky uvedené v ustanovení 2 ods. 5 písm. o) ZVO sú vymedzené kumulatívnym spôsobom a pri teste bežnej dostupnosti musí byť naplnená každá z uvedených podmienok. </w:t>
      </w:r>
      <w:r w:rsidRPr="00EB7329">
        <w:rPr>
          <w:rFonts w:ascii="Times New Roman" w:hAnsi="Times New Roman" w:cs="Times New Roman"/>
          <w:u w:val="single"/>
        </w:rPr>
        <w:t xml:space="preserve">Ustanovenie § 2 ods. 6 </w:t>
      </w:r>
      <w:r w:rsidR="00E36E8C">
        <w:rPr>
          <w:rFonts w:ascii="Times New Roman" w:hAnsi="Times New Roman" w:cs="Times New Roman"/>
          <w:u w:val="single"/>
        </w:rPr>
        <w:br/>
      </w:r>
      <w:r w:rsidRPr="00EB7329">
        <w:rPr>
          <w:rFonts w:ascii="Times New Roman" w:hAnsi="Times New Roman" w:cs="Times New Roman"/>
          <w:u w:val="single"/>
        </w:rPr>
        <w:t>a 7 ZVO stanovuje podporné pravidlo, ktoré by malo uľahčiť správnu kategorizáciu vo vzťahu k bežnej dostupnosti na trhu</w:t>
      </w:r>
      <w:r w:rsidRPr="00EB7329">
        <w:rPr>
          <w:rFonts w:ascii="Times New Roman" w:hAnsi="Times New Roman" w:cs="Times New Roman"/>
        </w:rPr>
        <w:t>.</w:t>
      </w:r>
    </w:p>
    <w:p w14:paraId="05710865"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5C5BB014" w14:textId="6911BF6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b/>
          <w:i/>
        </w:rPr>
        <w:t xml:space="preserve"> </w:t>
      </w:r>
      <w:r w:rsidRPr="00EB7329">
        <w:rPr>
          <w:rFonts w:ascii="Times New Roman" w:hAnsi="Times New Roman" w:cs="Times New Roman"/>
        </w:rPr>
        <w:t xml:space="preserve">Za VO vyhlásené a zrealizované zjednodušeným postupom pre zákazky na bežne dostupné tovary a služby nesie s ohľadom na ZVO plnú zodpovednosť prijímateľ, preto je potrebné, aby prijímateľ uvedené povinnosti zohľadňoval najmä pri zadávaní opisu predmetu zákazky, ako aj ďalších špecifikácií a osobitných požiadaviek na plnenie, tak aby uvedené špecifikácie </w:t>
      </w:r>
      <w:r w:rsidR="00E36E8C">
        <w:rPr>
          <w:rFonts w:ascii="Times New Roman" w:hAnsi="Times New Roman" w:cs="Times New Roman"/>
        </w:rPr>
        <w:br/>
      </w:r>
      <w:r w:rsidRPr="00EB7329">
        <w:rPr>
          <w:rFonts w:ascii="Times New Roman" w:hAnsi="Times New Roman" w:cs="Times New Roman"/>
        </w:rPr>
        <w:t>a požiadavky neboli v rozpore s ustanoveniami § 42 ZVO a</w:t>
      </w:r>
      <w:r w:rsidR="00E36E8C">
        <w:rPr>
          <w:rFonts w:ascii="Times New Roman" w:hAnsi="Times New Roman" w:cs="Times New Roman"/>
        </w:rPr>
        <w:t xml:space="preserve"> v rozpore </w:t>
      </w:r>
      <w:r w:rsidRPr="00EB7329">
        <w:rPr>
          <w:rFonts w:ascii="Times New Roman" w:hAnsi="Times New Roman" w:cs="Times New Roman"/>
        </w:rPr>
        <w:t xml:space="preserve">s princípmi VO uvedenými </w:t>
      </w:r>
      <w:r w:rsidR="00E36E8C">
        <w:rPr>
          <w:rFonts w:ascii="Times New Roman" w:hAnsi="Times New Roman" w:cs="Times New Roman"/>
        </w:rPr>
        <w:br/>
      </w:r>
      <w:r w:rsidRPr="00EB7329">
        <w:rPr>
          <w:rFonts w:ascii="Times New Roman" w:hAnsi="Times New Roman" w:cs="Times New Roman"/>
        </w:rPr>
        <w:t xml:space="preserve">v § 10 ods. 2 ZVO. </w:t>
      </w:r>
    </w:p>
    <w:p w14:paraId="52A1D831" w14:textId="49A21D95"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2F7568C" w14:textId="5E58A374" w:rsidR="00397616" w:rsidRDefault="00397616" w:rsidP="004935C5">
      <w:pPr>
        <w:tabs>
          <w:tab w:val="left" w:pos="1014"/>
        </w:tabs>
        <w:spacing w:before="120" w:line="240" w:lineRule="auto"/>
        <w:jc w:val="both"/>
        <w:rPr>
          <w:ins w:id="3645" w:author="Karol M" w:date="2024-07-31T01:50:00Z"/>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Upozorňujeme prijímateľov na skutočnosť, že s ohľadom na § 6 ods. 16 ZVO nie je v súlade so zákonom, ak sa zákazka rozdelí s cieľom znížiť PHZ pod finančné limity podľa ZVO. Z tohto dôvodu, pokiaľ by rozdelením zákazky na viaceré menšie zákazky realizované zjednodušeným postupom došlo k obídeniu postupu zadávania zákazky cez nadlimitné postupy, uvedené môže b</w:t>
      </w:r>
      <w:r w:rsidR="00E67409">
        <w:rPr>
          <w:rFonts w:ascii="Times New Roman" w:hAnsi="Times New Roman" w:cs="Times New Roman"/>
        </w:rPr>
        <w:t>yť hodnotené ako porušenie ZVO.</w:t>
      </w:r>
    </w:p>
    <w:p w14:paraId="6BB6587A" w14:textId="3FC8E679" w:rsidR="00AB1689" w:rsidRPr="00EB7329" w:rsidRDefault="00AB1689" w:rsidP="004935C5">
      <w:pPr>
        <w:tabs>
          <w:tab w:val="left" w:pos="1014"/>
        </w:tabs>
        <w:spacing w:before="120" w:line="240" w:lineRule="auto"/>
        <w:jc w:val="both"/>
        <w:rPr>
          <w:rFonts w:ascii="Times New Roman" w:hAnsi="Times New Roman" w:cs="Times New Roman"/>
        </w:rPr>
      </w:pPr>
      <w:ins w:id="3646" w:author="Karol M" w:date="2024-07-31T01:50:00Z">
        <w:r w:rsidRPr="00EB7329">
          <w:rPr>
            <w:rFonts w:ascii="Times New Roman" w:hAnsi="Times New Roman" w:cs="Times New Roman"/>
            <w:b/>
            <w:u w:val="single"/>
          </w:rPr>
          <w:lastRenderedPageBreak/>
          <w:t>Dôležité upozornenie:</w:t>
        </w:r>
        <w:r>
          <w:rPr>
            <w:rFonts w:ascii="Times New Roman" w:hAnsi="Times New Roman" w:cs="Times New Roman"/>
            <w:b/>
            <w:u w:val="single"/>
          </w:rPr>
          <w:t xml:space="preserve"> </w:t>
        </w:r>
        <w:r w:rsidRPr="00AB1689">
          <w:rPr>
            <w:rFonts w:ascii="Times New Roman" w:hAnsi="Times New Roman" w:cs="Times New Roman"/>
          </w:rPr>
          <w:t>Pri zadávaní zákaziek zjednodušeným postupom je možné uzavrieť rámcovú dohodu maximálne na 12 mesiacov. Zmluva sa posudzuje podľa obsahu, a preto upozorňujeme, že zmluva (označená ako kúpna zmluva), ktorá by mala charakter rámcovej dohody a bola uzavretá na obdobie dlhšie ako 12 mesiacov, by nebola uzavretá v súlade so ZVO.</w:t>
        </w:r>
      </w:ins>
    </w:p>
    <w:p w14:paraId="78B05479" w14:textId="1C5C75F9" w:rsidR="00397616" w:rsidRPr="00EB7329" w:rsidDel="00AB1689" w:rsidRDefault="00397616" w:rsidP="004935C5">
      <w:pPr>
        <w:tabs>
          <w:tab w:val="left" w:pos="1014"/>
        </w:tabs>
        <w:spacing w:before="120" w:line="240" w:lineRule="auto"/>
        <w:jc w:val="both"/>
        <w:rPr>
          <w:del w:id="3647" w:author="Karol M" w:date="2024-07-31T01:49:00Z"/>
          <w:rFonts w:ascii="Times New Roman" w:hAnsi="Times New Roman" w:cs="Times New Roman"/>
        </w:rPr>
      </w:pPr>
      <w:del w:id="3648" w:author="Karol M" w:date="2024-07-31T01:49:00Z">
        <w:r w:rsidRPr="00EB7329" w:rsidDel="00AB1689">
          <w:rPr>
            <w:rFonts w:ascii="Times New Roman" w:hAnsi="Times New Roman" w:cs="Times New Roman"/>
            <w:b/>
            <w:u w:val="single"/>
          </w:rPr>
          <w:delText>Dôležité upozornenie:</w:delText>
        </w:r>
        <w:r w:rsidRPr="00EB7329" w:rsidDel="00AB1689">
          <w:rPr>
            <w:rFonts w:ascii="Times New Roman" w:hAnsi="Times New Roman" w:cs="Times New Roman"/>
          </w:rPr>
          <w:delText xml:space="preserve"> 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alebo služieb zo strany úspešného uchádzača, ktorým preukáže splnenie požiadaviek na predmet zákazky. Uvedený opis (položkovitý rozpočet) tovarov alebo služieb musí byť povinnou prílohou k zmluve automaticky uzatváranej elektronickou platformou. Podmienky uvedené v tejto časti však nesmú byť v rozpore s obchodnými podmie</w:delText>
        </w:r>
        <w:r w:rsidR="00E67409" w:rsidDel="00AB1689">
          <w:rPr>
            <w:rFonts w:ascii="Times New Roman" w:hAnsi="Times New Roman" w:cs="Times New Roman"/>
          </w:rPr>
          <w:delText xml:space="preserve">nkami elektronickej platformy. </w:delText>
        </w:r>
      </w:del>
    </w:p>
    <w:p w14:paraId="1FA59E72" w14:textId="77777777" w:rsidR="00397616" w:rsidRPr="00EB7329" w:rsidRDefault="00397616" w:rsidP="004935C5">
      <w:pPr>
        <w:keepNext/>
        <w:pBdr>
          <w:top w:val="single" w:sz="12" w:space="1" w:color="943634"/>
          <w:left w:val="single" w:sz="12" w:space="4" w:color="943634"/>
          <w:bottom w:val="single" w:sz="12" w:space="1" w:color="943634"/>
          <w:right w:val="single" w:sz="12" w:space="4" w:color="943634"/>
        </w:pBdr>
        <w:shd w:val="clear" w:color="auto" w:fill="E5B8B7"/>
        <w:spacing w:before="120" w:line="240" w:lineRule="auto"/>
        <w:jc w:val="both"/>
        <w:rPr>
          <w:rFonts w:ascii="Times New Roman" w:hAnsi="Times New Roman" w:cs="Times New Roman"/>
          <w:b/>
        </w:rPr>
      </w:pPr>
      <w:r w:rsidRPr="00EB7329">
        <w:rPr>
          <w:rFonts w:ascii="Times New Roman" w:hAnsi="Times New Roman" w:cs="Times New Roman"/>
          <w:b/>
        </w:rPr>
        <w:t>Najčastejšie nedostatky:</w:t>
      </w:r>
    </w:p>
    <w:p w14:paraId="2FBC31E3" w14:textId="77777777" w:rsidR="00397616" w:rsidRPr="00EB7329"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EB7329">
        <w:rPr>
          <w:sz w:val="22"/>
        </w:rPr>
        <w:t xml:space="preserve">diskriminačný opis predmetu zákazky (napr. uvedenie konkrétnej značky obstarávaného tovaru bez pripustenia ekvivalentu, príliš špecifický opis predmetu zákazky, ktorému vyhovuje len jeden výrobok a pod.), </w:t>
      </w:r>
    </w:p>
    <w:p w14:paraId="61D2AD53" w14:textId="77777777" w:rsidR="00397616" w:rsidRPr="00EB7329"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EB7329">
        <w:rPr>
          <w:sz w:val="22"/>
        </w:rPr>
        <w:t>príliš všeobecný alebo nedostatočný opis predmetu zákazky,</w:t>
      </w:r>
    </w:p>
    <w:p w14:paraId="6A503D84" w14:textId="5967AB97" w:rsidR="00397616" w:rsidRPr="00EB7329"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EB7329">
        <w:rPr>
          <w:sz w:val="22"/>
        </w:rPr>
        <w:t>diskriminačné alebo neprimerané osobitné požiadavky na plnenie</w:t>
      </w:r>
      <w:r w:rsidR="001F3998">
        <w:rPr>
          <w:sz w:val="22"/>
        </w:rPr>
        <w:t>.</w:t>
      </w:r>
    </w:p>
    <w:p w14:paraId="6CF2E03E" w14:textId="77777777" w:rsidR="00B14518" w:rsidRDefault="00B14518" w:rsidP="00B14518">
      <w:pPr>
        <w:pStyle w:val="Nadpis2"/>
        <w:spacing w:before="120" w:after="200" w:line="240" w:lineRule="auto"/>
        <w:ind w:left="426" w:hanging="426"/>
        <w:jc w:val="both"/>
        <w:rPr>
          <w:rFonts w:ascii="Times New Roman" w:hAnsi="Times New Roman" w:cs="Times New Roman"/>
          <w:color w:val="auto"/>
          <w:sz w:val="24"/>
          <w:szCs w:val="24"/>
        </w:rPr>
      </w:pPr>
    </w:p>
    <w:p w14:paraId="02FEE2B2" w14:textId="1217728C" w:rsidR="00397616" w:rsidRPr="00B14518" w:rsidRDefault="00571DE4" w:rsidP="00B14518">
      <w:pPr>
        <w:pStyle w:val="Nadpis2"/>
        <w:spacing w:before="120" w:after="200" w:line="240" w:lineRule="auto"/>
        <w:ind w:left="426" w:hanging="426"/>
        <w:jc w:val="both"/>
        <w:rPr>
          <w:rFonts w:ascii="Times New Roman" w:hAnsi="Times New Roman" w:cs="Times New Roman"/>
          <w:b w:val="0"/>
          <w:color w:val="auto"/>
          <w:sz w:val="24"/>
          <w:szCs w:val="24"/>
        </w:rPr>
      </w:pPr>
      <w:bookmarkStart w:id="3649" w:name="_Toc177626926"/>
      <w:r>
        <w:rPr>
          <w:rFonts w:ascii="Times New Roman" w:hAnsi="Times New Roman" w:cs="Times New Roman"/>
          <w:color w:val="auto"/>
          <w:sz w:val="24"/>
          <w:szCs w:val="24"/>
        </w:rPr>
        <w:t>1.8.2.</w:t>
      </w:r>
      <w:del w:id="3650" w:author="Karol M" w:date="2024-07-31T00:51:00Z">
        <w:r w:rsidDel="003A5AC7">
          <w:rPr>
            <w:rFonts w:ascii="Times New Roman" w:hAnsi="Times New Roman" w:cs="Times New Roman"/>
            <w:color w:val="auto"/>
            <w:sz w:val="24"/>
            <w:szCs w:val="24"/>
          </w:rPr>
          <w:delText>3</w:delText>
        </w:r>
      </w:del>
      <w:ins w:id="3651" w:author="Karol M" w:date="2024-07-31T00:51:00Z">
        <w:r w:rsidR="003A5AC7">
          <w:rPr>
            <w:rFonts w:ascii="Times New Roman" w:hAnsi="Times New Roman" w:cs="Times New Roman"/>
            <w:color w:val="auto"/>
            <w:sz w:val="24"/>
            <w:szCs w:val="24"/>
          </w:rPr>
          <w:t>4</w:t>
        </w:r>
      </w:ins>
      <w:r>
        <w:rPr>
          <w:rFonts w:ascii="Times New Roman" w:hAnsi="Times New Roman" w:cs="Times New Roman"/>
          <w:color w:val="auto"/>
          <w:sz w:val="24"/>
          <w:szCs w:val="24"/>
        </w:rPr>
        <w:t xml:space="preserve"> </w:t>
      </w:r>
      <w:bookmarkStart w:id="3652" w:name="_Toc65839971"/>
      <w:r w:rsidR="00B14518" w:rsidRPr="00B14518">
        <w:rPr>
          <w:rFonts w:ascii="Times New Roman" w:hAnsi="Times New Roman" w:cs="Times New Roman"/>
          <w:color w:val="auto"/>
          <w:sz w:val="24"/>
          <w:szCs w:val="24"/>
        </w:rPr>
        <w:t xml:space="preserve"> </w:t>
      </w:r>
      <w:r w:rsidR="00397616" w:rsidRPr="00B14518">
        <w:rPr>
          <w:rFonts w:ascii="Times New Roman" w:hAnsi="Times New Roman" w:cs="Times New Roman"/>
          <w:color w:val="auto"/>
          <w:sz w:val="24"/>
          <w:szCs w:val="24"/>
        </w:rPr>
        <w:t>Bežný postup pre podlimitné zákazky</w:t>
      </w:r>
      <w:bookmarkEnd w:id="3649"/>
      <w:r w:rsidR="00397616" w:rsidRPr="00B14518">
        <w:rPr>
          <w:rFonts w:ascii="Times New Roman" w:hAnsi="Times New Roman" w:cs="Times New Roman"/>
          <w:color w:val="auto"/>
          <w:sz w:val="24"/>
          <w:szCs w:val="24"/>
        </w:rPr>
        <w:t xml:space="preserve"> </w:t>
      </w:r>
      <w:bookmarkEnd w:id="3652"/>
    </w:p>
    <w:p w14:paraId="30E7ACE3" w14:textId="25DBDB8E" w:rsidR="001F3998" w:rsidRDefault="00C24089" w:rsidP="004935C5">
      <w:pPr>
        <w:pStyle w:val="Zkladntext2"/>
        <w:widowControl w:val="0"/>
        <w:tabs>
          <w:tab w:val="left" w:pos="720"/>
        </w:tabs>
        <w:spacing w:before="120" w:after="200" w:line="240" w:lineRule="auto"/>
        <w:contextualSpacing/>
        <w:jc w:val="both"/>
        <w:rPr>
          <w:rFonts w:ascii="Times New Roman" w:hAnsi="Times New Roman" w:cs="Times New Roman"/>
        </w:rPr>
      </w:pPr>
      <w:ins w:id="3653" w:author="Karol M" w:date="2024-07-31T01:34:00Z">
        <w:r>
          <w:rPr>
            <w:rFonts w:ascii="Times New Roman" w:hAnsi="Times New Roman"/>
          </w:rPr>
          <w:t>Prijímateľ</w:t>
        </w:r>
        <w:r w:rsidRPr="00E06FBF">
          <w:rPr>
            <w:rFonts w:ascii="Times New Roman" w:hAnsi="Times New Roman"/>
          </w:rPr>
          <w:t xml:space="preserve"> je v rámci </w:t>
        </w:r>
        <w:r>
          <w:rPr>
            <w:rFonts w:ascii="Times New Roman" w:hAnsi="Times New Roman"/>
          </w:rPr>
          <w:t>uplatnenia bežného postupu zadávania p</w:t>
        </w:r>
        <w:r w:rsidRPr="00E06FBF">
          <w:rPr>
            <w:rFonts w:ascii="Times New Roman" w:hAnsi="Times New Roman"/>
          </w:rPr>
          <w:t xml:space="preserve">odlimitnej zákazky povinný odoslať na uverejnenie prostredníctvom na to určenej funkcionality elektronickej platformy výzvu na predkladanie ponúk vopred neurčenému okruhu hospodárskych subjektov, ak ide o podlimitnú zákazku na </w:t>
        </w:r>
        <w:r>
          <w:rPr>
            <w:rFonts w:ascii="Times New Roman" w:hAnsi="Times New Roman"/>
          </w:rPr>
          <w:t>tovary a služby (okrem služieb podľa prílohy č. 1 k ZVO) zadávanú verejným obstarávateľom podľa § 7 ods. 1 písm. b) až e) ZVO</w:t>
        </w:r>
        <w:r w:rsidRPr="00E06FBF">
          <w:rPr>
            <w:rFonts w:ascii="Times New Roman" w:hAnsi="Times New Roman"/>
          </w:rPr>
          <w:t xml:space="preserve">, ktorej predpokladaná hodnota zákazky je rovná alebo vyššia ako </w:t>
        </w:r>
        <w:r>
          <w:rPr>
            <w:rFonts w:ascii="Times New Roman" w:hAnsi="Times New Roman"/>
          </w:rPr>
          <w:t>143</w:t>
        </w:r>
        <w:r w:rsidRPr="00E06FBF">
          <w:rPr>
            <w:rFonts w:ascii="Times New Roman" w:hAnsi="Times New Roman"/>
          </w:rPr>
          <w:t xml:space="preserve"> 000 eur</w:t>
        </w:r>
        <w:r>
          <w:rPr>
            <w:rFonts w:ascii="Times New Roman" w:hAnsi="Times New Roman"/>
          </w:rPr>
          <w:t xml:space="preserve"> bez DPH a ak ide o podlimitnú zákazku na stavebné práce, ktorej predpokladaná hodnota je rovná alebo vyššia ako 360 000 eur bez DPH</w:t>
        </w:r>
      </w:ins>
      <w:del w:id="3654" w:author="Karol M" w:date="2024-07-31T01:34:00Z">
        <w:r w:rsidR="00397616" w:rsidRPr="00EB7329" w:rsidDel="00C24089">
          <w:rPr>
            <w:rFonts w:ascii="Times New Roman" w:hAnsi="Times New Roman" w:cs="Times New Roman"/>
          </w:rPr>
          <w:delText>Pri zadávaní týchto zákaziek je prijímateľ povinný postupovať v súlade s príslušnými ustanoveniami § 112 až 116 ZVO</w:delText>
        </w:r>
      </w:del>
      <w:r w:rsidR="00397616" w:rsidRPr="00EB7329">
        <w:rPr>
          <w:rFonts w:ascii="Times New Roman" w:hAnsi="Times New Roman" w:cs="Times New Roman"/>
        </w:rPr>
        <w:t xml:space="preserve">. </w:t>
      </w:r>
    </w:p>
    <w:p w14:paraId="33FDD39F" w14:textId="77777777" w:rsidR="001F3998" w:rsidRDefault="001F3998" w:rsidP="004935C5">
      <w:pPr>
        <w:pStyle w:val="Zkladntext2"/>
        <w:widowControl w:val="0"/>
        <w:tabs>
          <w:tab w:val="left" w:pos="720"/>
        </w:tabs>
        <w:spacing w:before="120" w:after="200" w:line="240" w:lineRule="auto"/>
        <w:contextualSpacing/>
        <w:jc w:val="both"/>
        <w:rPr>
          <w:rFonts w:ascii="Times New Roman" w:hAnsi="Times New Roman" w:cs="Times New Roman"/>
        </w:rPr>
      </w:pPr>
    </w:p>
    <w:p w14:paraId="074B6709" w14:textId="1F0F7FC5" w:rsidR="00397616" w:rsidRDefault="001F3998" w:rsidP="004935C5">
      <w:pPr>
        <w:pStyle w:val="Zkladntext2"/>
        <w:widowControl w:val="0"/>
        <w:tabs>
          <w:tab w:val="left" w:pos="720"/>
        </w:tabs>
        <w:spacing w:before="120" w:after="200" w:line="240" w:lineRule="auto"/>
        <w:contextualSpacing/>
        <w:jc w:val="both"/>
        <w:rPr>
          <w:ins w:id="3655" w:author="Karol M" w:date="2024-07-31T01:36:00Z"/>
          <w:rFonts w:ascii="Times New Roman" w:hAnsi="Times New Roman" w:cs="Times New Roman"/>
        </w:rPr>
      </w:pPr>
      <w:r w:rsidRPr="001F3998">
        <w:rPr>
          <w:rFonts w:ascii="Times New Roman" w:hAnsi="Times New Roman" w:cs="Times New Roman"/>
        </w:rPr>
        <w:t xml:space="preserve">Prijímateľ sa môže dobrovoľne rozhodnúť pred vyhlásením VO predložiť dokumentáciu na predbežnú kontrolu na </w:t>
      </w:r>
      <w:r>
        <w:rPr>
          <w:rFonts w:ascii="Times New Roman" w:hAnsi="Times New Roman" w:cs="Times New Roman"/>
        </w:rPr>
        <w:t>RO</w:t>
      </w:r>
      <w:r w:rsidRPr="001F3998">
        <w:rPr>
          <w:rFonts w:ascii="Times New Roman" w:hAnsi="Times New Roman" w:cs="Times New Roman"/>
        </w:rPr>
        <w:t xml:space="preserve"> v prípade podlimitných zákaziek na stavebné práce. V prípade doručenia dokumentácie k vyššie uvedeným postupom zadávania zákaziek zo strany prijímateľa, je povinnosťou </w:t>
      </w:r>
      <w:r>
        <w:rPr>
          <w:rFonts w:ascii="Times New Roman" w:hAnsi="Times New Roman" w:cs="Times New Roman"/>
        </w:rPr>
        <w:t>R</w:t>
      </w:r>
      <w:r w:rsidRPr="001F3998">
        <w:rPr>
          <w:rFonts w:ascii="Times New Roman" w:hAnsi="Times New Roman" w:cs="Times New Roman"/>
        </w:rPr>
        <w:t xml:space="preserve">O vykonať kontrolu VO. Kontrola po uzavretí zmluvy s úspešným uchádzačom bude v prípade bežného postupu pre podlimitné zákazky vykonaná zo strany </w:t>
      </w:r>
      <w:r>
        <w:rPr>
          <w:rFonts w:ascii="Times New Roman" w:hAnsi="Times New Roman" w:cs="Times New Roman"/>
        </w:rPr>
        <w:t>R</w:t>
      </w:r>
      <w:r w:rsidRPr="001F3998">
        <w:rPr>
          <w:rFonts w:ascii="Times New Roman" w:hAnsi="Times New Roman" w:cs="Times New Roman"/>
        </w:rPr>
        <w:t>O</w:t>
      </w:r>
      <w:r>
        <w:rPr>
          <w:rFonts w:ascii="Times New Roman" w:hAnsi="Times New Roman" w:cs="Times New Roman"/>
        </w:rPr>
        <w:t xml:space="preserve"> </w:t>
      </w:r>
      <w:r w:rsidRPr="00EB7329">
        <w:rPr>
          <w:rFonts w:ascii="Times New Roman" w:hAnsi="Times New Roman" w:cs="Times New Roman"/>
        </w:rPr>
        <w:t>podľa kapitoly 1.6.</w:t>
      </w:r>
      <w:r>
        <w:rPr>
          <w:rFonts w:ascii="Times New Roman" w:hAnsi="Times New Roman" w:cs="Times New Roman"/>
        </w:rPr>
        <w:t xml:space="preserve"> Usmernenia</w:t>
      </w:r>
      <w:del w:id="3656" w:author="Karol M" w:date="2024-07-31T01:35:00Z">
        <w:r w:rsidRPr="001F3998" w:rsidDel="00C24089">
          <w:rPr>
            <w:rFonts w:ascii="Times New Roman" w:hAnsi="Times New Roman" w:cs="Times New Roman"/>
          </w:rPr>
          <w:delText>, ak bola na základe ním vykonanej rizikovej analýzy vyhodnotená ako riziková</w:delText>
        </w:r>
      </w:del>
      <w:r>
        <w:rPr>
          <w:rFonts w:ascii="Times New Roman" w:hAnsi="Times New Roman" w:cs="Times New Roman"/>
        </w:rPr>
        <w:t xml:space="preserve">.  </w:t>
      </w:r>
    </w:p>
    <w:p w14:paraId="622B4A81" w14:textId="77777777" w:rsidR="00457FE4" w:rsidRDefault="00457FE4" w:rsidP="004935C5">
      <w:pPr>
        <w:pStyle w:val="Zkladntext2"/>
        <w:widowControl w:val="0"/>
        <w:tabs>
          <w:tab w:val="left" w:pos="720"/>
        </w:tabs>
        <w:spacing w:before="120" w:after="200" w:line="240" w:lineRule="auto"/>
        <w:contextualSpacing/>
        <w:jc w:val="both"/>
        <w:rPr>
          <w:ins w:id="3657" w:author="Karol M" w:date="2024-07-31T01:36:00Z"/>
          <w:rFonts w:ascii="Times New Roman" w:hAnsi="Times New Roman"/>
        </w:rPr>
      </w:pPr>
    </w:p>
    <w:p w14:paraId="62B38BDA" w14:textId="3DE0550B" w:rsidR="00457FE4" w:rsidRDefault="00457FE4" w:rsidP="004935C5">
      <w:pPr>
        <w:pStyle w:val="Zkladntext2"/>
        <w:widowControl w:val="0"/>
        <w:tabs>
          <w:tab w:val="left" w:pos="720"/>
        </w:tabs>
        <w:spacing w:before="120" w:after="200" w:line="240" w:lineRule="auto"/>
        <w:contextualSpacing/>
        <w:jc w:val="both"/>
        <w:rPr>
          <w:rFonts w:ascii="Times New Roman" w:hAnsi="Times New Roman" w:cs="Times New Roman"/>
        </w:rPr>
      </w:pPr>
      <w:ins w:id="3658" w:author="Karol M" w:date="2024-07-31T01:36:00Z">
        <w:r>
          <w:rPr>
            <w:rFonts w:ascii="Times New Roman" w:hAnsi="Times New Roman"/>
          </w:rPr>
          <w:t>Náležitosti výzvy na predkladanie ponúk sú uvedené v ustanovení § 110 ods. 2 ZVO.</w:t>
        </w:r>
      </w:ins>
    </w:p>
    <w:p w14:paraId="072E5EFA" w14:textId="77777777" w:rsidR="00B14518" w:rsidRDefault="00B14518" w:rsidP="004935C5">
      <w:pPr>
        <w:pStyle w:val="Zkladntext2"/>
        <w:widowControl w:val="0"/>
        <w:tabs>
          <w:tab w:val="left" w:pos="720"/>
        </w:tabs>
        <w:spacing w:before="120" w:after="200" w:line="240" w:lineRule="auto"/>
        <w:contextualSpacing/>
        <w:jc w:val="both"/>
        <w:rPr>
          <w:ins w:id="3659" w:author="Karol M" w:date="2024-07-31T01:36:00Z"/>
          <w:rFonts w:ascii="Times New Roman" w:hAnsi="Times New Roman" w:cs="Times New Roman"/>
        </w:rPr>
      </w:pPr>
    </w:p>
    <w:p w14:paraId="270C7D38" w14:textId="0F1A41AC" w:rsidR="00457FE4" w:rsidRDefault="00457FE4" w:rsidP="004935C5">
      <w:pPr>
        <w:pStyle w:val="Zkladntext2"/>
        <w:widowControl w:val="0"/>
        <w:tabs>
          <w:tab w:val="left" w:pos="720"/>
        </w:tabs>
        <w:spacing w:before="120" w:after="200" w:line="240" w:lineRule="auto"/>
        <w:contextualSpacing/>
        <w:jc w:val="both"/>
        <w:rPr>
          <w:ins w:id="3660" w:author="Karol M" w:date="2024-07-31T01:39:00Z"/>
          <w:rFonts w:ascii="Times New Roman" w:hAnsi="Times New Roman"/>
        </w:rPr>
      </w:pPr>
      <w:ins w:id="3661" w:author="Karol M" w:date="2024-07-31T01:36:00Z">
        <w:r>
          <w:rPr>
            <w:rFonts w:ascii="Times New Roman" w:hAnsi="Times New Roman"/>
          </w:rPr>
          <w:t>Ostatné práv</w:t>
        </w:r>
      </w:ins>
      <w:ins w:id="3662" w:author="Karol M" w:date="2024-07-31T01:37:00Z">
        <w:r>
          <w:rPr>
            <w:rFonts w:ascii="Times New Roman" w:hAnsi="Times New Roman"/>
          </w:rPr>
          <w:t>a</w:t>
        </w:r>
      </w:ins>
      <w:ins w:id="3663" w:author="Karol M" w:date="2024-07-31T01:36:00Z">
        <w:r>
          <w:rPr>
            <w:rFonts w:ascii="Times New Roman" w:hAnsi="Times New Roman"/>
          </w:rPr>
          <w:t xml:space="preserve"> a povinnosti spojené s bežným postupom zadávania podlimitných zákaziek sú uvedené v ustanovení § 110 a § 111 ZVO.</w:t>
        </w:r>
      </w:ins>
    </w:p>
    <w:p w14:paraId="001BC684" w14:textId="77777777" w:rsidR="00DA2582" w:rsidRDefault="00DA2582" w:rsidP="004935C5">
      <w:pPr>
        <w:pStyle w:val="Zkladntext2"/>
        <w:widowControl w:val="0"/>
        <w:tabs>
          <w:tab w:val="left" w:pos="720"/>
        </w:tabs>
        <w:spacing w:before="120" w:after="200" w:line="240" w:lineRule="auto"/>
        <w:contextualSpacing/>
        <w:jc w:val="both"/>
        <w:rPr>
          <w:ins w:id="3664" w:author="Karol M" w:date="2024-07-31T01:36:00Z"/>
          <w:rFonts w:ascii="Times New Roman" w:hAnsi="Times New Roman"/>
        </w:rPr>
      </w:pPr>
    </w:p>
    <w:p w14:paraId="7D0AD1EC" w14:textId="6AF90CDF" w:rsidR="00457FE4" w:rsidDel="006B3AD6" w:rsidRDefault="00457FE4" w:rsidP="004935C5">
      <w:pPr>
        <w:pStyle w:val="Zkladntext2"/>
        <w:widowControl w:val="0"/>
        <w:tabs>
          <w:tab w:val="left" w:pos="720"/>
        </w:tabs>
        <w:spacing w:before="120" w:after="200" w:line="240" w:lineRule="auto"/>
        <w:contextualSpacing/>
        <w:jc w:val="both"/>
        <w:rPr>
          <w:del w:id="3665" w:author="Karol M" w:date="2024-07-31T01:37:00Z"/>
          <w:rFonts w:ascii="Times New Roman" w:hAnsi="Times New Roman" w:cs="Times New Roman"/>
        </w:rPr>
      </w:pPr>
    </w:p>
    <w:p w14:paraId="45FCA404" w14:textId="3E251369" w:rsidR="00397616" w:rsidRPr="00B14518" w:rsidRDefault="00571DE4" w:rsidP="00897ACF">
      <w:pPr>
        <w:pStyle w:val="Nadpis2"/>
        <w:spacing w:before="120" w:after="200" w:line="240" w:lineRule="auto"/>
        <w:jc w:val="both"/>
        <w:rPr>
          <w:rFonts w:ascii="Times New Roman" w:hAnsi="Times New Roman" w:cs="Times New Roman"/>
          <w:b w:val="0"/>
          <w:color w:val="auto"/>
          <w:sz w:val="24"/>
          <w:szCs w:val="24"/>
        </w:rPr>
      </w:pPr>
      <w:bookmarkStart w:id="3666" w:name="_Toc177626927"/>
      <w:r>
        <w:rPr>
          <w:rFonts w:ascii="Times New Roman" w:hAnsi="Times New Roman" w:cs="Times New Roman"/>
          <w:color w:val="auto"/>
          <w:sz w:val="24"/>
          <w:szCs w:val="24"/>
        </w:rPr>
        <w:t>1.8.2.</w:t>
      </w:r>
      <w:ins w:id="3667" w:author="Karol M" w:date="2024-07-31T00:51:00Z">
        <w:r w:rsidR="003A5AC7">
          <w:rPr>
            <w:rFonts w:ascii="Times New Roman" w:hAnsi="Times New Roman" w:cs="Times New Roman"/>
            <w:color w:val="auto"/>
            <w:sz w:val="24"/>
            <w:szCs w:val="24"/>
          </w:rPr>
          <w:t>5</w:t>
        </w:r>
      </w:ins>
      <w:del w:id="3668" w:author="Karol M" w:date="2024-07-31T00:51:00Z">
        <w:r w:rsidDel="003A5AC7">
          <w:rPr>
            <w:rFonts w:ascii="Times New Roman" w:hAnsi="Times New Roman" w:cs="Times New Roman"/>
            <w:color w:val="auto"/>
            <w:sz w:val="24"/>
            <w:szCs w:val="24"/>
          </w:rPr>
          <w:delText>4</w:delText>
        </w:r>
      </w:del>
      <w:r>
        <w:rPr>
          <w:rFonts w:ascii="Times New Roman" w:hAnsi="Times New Roman" w:cs="Times New Roman"/>
          <w:color w:val="auto"/>
          <w:sz w:val="24"/>
          <w:szCs w:val="24"/>
        </w:rPr>
        <w:t xml:space="preserve"> </w:t>
      </w:r>
      <w:ins w:id="3669" w:author="Karol M" w:date="2024-07-31T01:38:00Z">
        <w:r w:rsidR="000C45A2" w:rsidRPr="000C45A2">
          <w:rPr>
            <w:rFonts w:ascii="Times New Roman" w:hAnsi="Times New Roman" w:cs="Times New Roman"/>
            <w:iCs/>
            <w:color w:val="auto"/>
            <w:sz w:val="24"/>
            <w:szCs w:val="24"/>
            <w:rPrChange w:id="3670" w:author="Karol M" w:date="2024-07-31T01:38:00Z">
              <w:rPr>
                <w:rFonts w:ascii="Times New Roman" w:hAnsi="Times New Roman" w:cs="Times New Roman"/>
                <w:i/>
                <w:color w:val="auto"/>
                <w:sz w:val="24"/>
                <w:szCs w:val="24"/>
              </w:rPr>
            </w:rPrChange>
          </w:rPr>
          <w:t>Podlimitné zákazky na sociálne a iné osobitné služby podľa prílohy č. 1 k ZVO</w:t>
        </w:r>
        <w:bookmarkEnd w:id="3666"/>
        <w:r w:rsidR="000C45A2" w:rsidRPr="000C45A2" w:rsidDel="000C45A2">
          <w:rPr>
            <w:rFonts w:ascii="Times New Roman" w:hAnsi="Times New Roman" w:cs="Times New Roman"/>
            <w:color w:val="auto"/>
            <w:sz w:val="24"/>
            <w:szCs w:val="24"/>
          </w:rPr>
          <w:t xml:space="preserve"> </w:t>
        </w:r>
      </w:ins>
      <w:del w:id="3671" w:author="Karol M" w:date="2024-07-31T01:38:00Z">
        <w:r w:rsidR="00B14518" w:rsidRPr="00B14518" w:rsidDel="000C45A2">
          <w:rPr>
            <w:rFonts w:ascii="Times New Roman" w:hAnsi="Times New Roman" w:cs="Times New Roman"/>
            <w:color w:val="auto"/>
            <w:sz w:val="24"/>
            <w:szCs w:val="24"/>
          </w:rPr>
          <w:delText xml:space="preserve">Pravidlá </w:delText>
        </w:r>
        <w:r w:rsidR="00397616" w:rsidRPr="00B14518" w:rsidDel="000C45A2">
          <w:rPr>
            <w:rFonts w:ascii="Times New Roman" w:hAnsi="Times New Roman" w:cs="Times New Roman"/>
            <w:color w:val="auto"/>
            <w:sz w:val="24"/>
            <w:szCs w:val="24"/>
          </w:rPr>
          <w:delText>pre podlimitné zákazky na služby podľa prílohy č. 1 k ZVO</w:delText>
        </w:r>
      </w:del>
    </w:p>
    <w:p w14:paraId="6EFA43AB" w14:textId="1E51782A" w:rsidR="000C45A2" w:rsidRPr="00CE5A40" w:rsidRDefault="000C45A2">
      <w:pPr>
        <w:spacing w:before="120" w:after="120" w:line="240" w:lineRule="auto"/>
        <w:jc w:val="both"/>
        <w:rPr>
          <w:ins w:id="3672" w:author="Karol M" w:date="2024-07-31T01:38:00Z"/>
        </w:rPr>
        <w:pPrChange w:id="3673" w:author="Karol M" w:date="2024-07-31T01:38:00Z">
          <w:pPr>
            <w:pStyle w:val="Odsekzoznamu"/>
            <w:numPr>
              <w:numId w:val="83"/>
            </w:numPr>
            <w:spacing w:before="120" w:after="120" w:line="240" w:lineRule="auto"/>
            <w:ind w:left="360" w:hanging="360"/>
            <w:contextualSpacing w:val="0"/>
            <w:jc w:val="both"/>
          </w:pPr>
        </w:pPrChange>
      </w:pPr>
      <w:ins w:id="3674" w:author="Karol M" w:date="2024-07-31T01:38:00Z">
        <w:r w:rsidRPr="000C45A2">
          <w:rPr>
            <w:rFonts w:ascii="Times New Roman" w:hAnsi="Times New Roman" w:cs="Times New Roman"/>
            <w:rPrChange w:id="3675" w:author="Karol M" w:date="2024-07-31T01:39:00Z">
              <w:rPr/>
            </w:rPrChange>
          </w:rPr>
          <w:t xml:space="preserve">Pri zadávaní zákazky na služby podľa </w:t>
        </w:r>
        <w:r w:rsidRPr="000C45A2">
          <w:rPr>
            <w:rFonts w:ascii="Times New Roman" w:hAnsi="Times New Roman" w:cs="Times New Roman"/>
            <w:rPrChange w:id="3676" w:author="Karol M" w:date="2024-07-31T01:39:00Z">
              <w:rPr/>
            </w:rPrChange>
          </w:rPr>
          <w:fldChar w:fldCharType="begin"/>
        </w:r>
        <w:r w:rsidRPr="000C45A2">
          <w:rPr>
            <w:rFonts w:ascii="Times New Roman" w:hAnsi="Times New Roman" w:cs="Times New Roman"/>
            <w:rPrChange w:id="3677" w:author="Karol M" w:date="2024-07-31T01:39:00Z">
              <w:rPr/>
            </w:rPrChange>
          </w:rPr>
          <w:instrText xml:space="preserve"> HYPERLINK "https://www.slov-lex.sk/pravne-predpisy/SK/ZZ/2015/343/20220331.html" \l "prilohy.priloha-priloha_c_1_k_zakonu_c_343_2015_z_z" \o "Odkaz na predpis alebo ustanovenie" </w:instrText>
        </w:r>
        <w:r w:rsidRPr="000C45A2">
          <w:rPr>
            <w:rFonts w:ascii="Times New Roman" w:hAnsi="Times New Roman" w:cs="Times New Roman"/>
            <w:rPrChange w:id="3678" w:author="Karol M" w:date="2024-07-31T01:39:00Z">
              <w:rPr/>
            </w:rPrChange>
          </w:rPr>
          <w:fldChar w:fldCharType="separate"/>
        </w:r>
        <w:r w:rsidRPr="000C45A2">
          <w:rPr>
            <w:rFonts w:ascii="Times New Roman" w:hAnsi="Times New Roman" w:cs="Times New Roman"/>
            <w:rPrChange w:id="3679" w:author="Karol M" w:date="2024-07-31T01:39:00Z">
              <w:rPr/>
            </w:rPrChange>
          </w:rPr>
          <w:t>prílohy č. 1</w:t>
        </w:r>
        <w:r w:rsidRPr="000C45A2">
          <w:rPr>
            <w:rFonts w:ascii="Times New Roman" w:hAnsi="Times New Roman" w:cs="Times New Roman"/>
            <w:rPrChange w:id="3680" w:author="Karol M" w:date="2024-07-31T01:39:00Z">
              <w:rPr/>
            </w:rPrChange>
          </w:rPr>
          <w:fldChar w:fldCharType="end"/>
        </w:r>
        <w:r w:rsidRPr="000C45A2">
          <w:rPr>
            <w:rFonts w:ascii="Times New Roman" w:hAnsi="Times New Roman" w:cs="Times New Roman"/>
            <w:rPrChange w:id="3681" w:author="Karol M" w:date="2024-07-31T01:39:00Z">
              <w:rPr/>
            </w:rPrChange>
          </w:rPr>
          <w:t xml:space="preserve"> k ZVO, okrem pátracích a bezpečnostných služieb, prijímateľ postupuje podľa § 113 ZVO, pričom zákazku vyhlasuje oslovením min. 3 hospodárskych subjektov prostredníctvom elektronickej platformy alebo uplatní postup so zverejnením výzvy vo </w:t>
        </w:r>
      </w:ins>
      <w:ins w:id="3682" w:author="Karol M" w:date="2024-07-31T01:39:00Z">
        <w:r w:rsidR="00DA2582">
          <w:rPr>
            <w:rFonts w:ascii="Times New Roman" w:hAnsi="Times New Roman" w:cs="Times New Roman"/>
          </w:rPr>
          <w:t>V</w:t>
        </w:r>
      </w:ins>
      <w:ins w:id="3683" w:author="Karol M" w:date="2024-07-31T01:38:00Z">
        <w:r w:rsidRPr="000C45A2">
          <w:rPr>
            <w:rFonts w:ascii="Times New Roman" w:hAnsi="Times New Roman" w:cs="Times New Roman"/>
            <w:rPrChange w:id="3684" w:author="Karol M" w:date="2024-07-31T01:39:00Z">
              <w:rPr/>
            </w:rPrChange>
          </w:rPr>
          <w:t>estníku verejného obstarávania podľa § 110 ZVO.</w:t>
        </w:r>
      </w:ins>
    </w:p>
    <w:p w14:paraId="082CF6F6" w14:textId="5C1884BA" w:rsidR="00397616" w:rsidRPr="000C45A2" w:rsidDel="000C45A2" w:rsidRDefault="00397616" w:rsidP="004935C5">
      <w:pPr>
        <w:spacing w:before="120" w:line="240" w:lineRule="auto"/>
        <w:jc w:val="both"/>
        <w:rPr>
          <w:del w:id="3685" w:author="Karol M" w:date="2024-07-31T01:38:00Z"/>
          <w:rFonts w:ascii="Times New Roman" w:hAnsi="Times New Roman" w:cs="Times New Roman"/>
        </w:rPr>
      </w:pPr>
      <w:del w:id="3686" w:author="Karol M" w:date="2024-07-31T01:38:00Z">
        <w:r w:rsidRPr="000C45A2" w:rsidDel="000C45A2">
          <w:rPr>
            <w:rFonts w:ascii="Times New Roman" w:hAnsi="Times New Roman" w:cs="Times New Roman"/>
          </w:rPr>
          <w:delText xml:space="preserve">Pri zadávaní podlimitnej zákazky na služby uvedené v prílohe č. 1 k ZVO prijímateľ môže postupovať podľa § 111a ods. 2 až 6 ZVO. </w:delText>
        </w:r>
      </w:del>
    </w:p>
    <w:p w14:paraId="400AF61C" w14:textId="30BC72A6" w:rsidR="00397616" w:rsidRPr="000C45A2" w:rsidDel="00DA2582" w:rsidRDefault="00397616" w:rsidP="004935C5">
      <w:pPr>
        <w:spacing w:before="120" w:line="240" w:lineRule="auto"/>
        <w:jc w:val="both"/>
        <w:rPr>
          <w:del w:id="3687" w:author="Karol M" w:date="2024-07-31T01:39:00Z"/>
          <w:rFonts w:ascii="Times New Roman" w:hAnsi="Times New Roman" w:cs="Times New Roman"/>
        </w:rPr>
      </w:pPr>
      <w:del w:id="3688" w:author="Karol M" w:date="2024-07-31T01:38:00Z">
        <w:r w:rsidRPr="000C45A2" w:rsidDel="000C45A2">
          <w:rPr>
            <w:rFonts w:ascii="Times New Roman" w:hAnsi="Times New Roman" w:cs="Times New Roman"/>
          </w:rPr>
          <w:delText>Prijímateľ pri zadávaní zákazky dodržiava princíp rovnakého zaobchádzania, princíp nediskriminácie hospodárskych subjektov, princíp transparent</w:delText>
        </w:r>
        <w:r w:rsidR="004417E1" w:rsidRPr="000C45A2" w:rsidDel="000C45A2">
          <w:rPr>
            <w:rFonts w:ascii="Times New Roman" w:hAnsi="Times New Roman" w:cs="Times New Roman"/>
          </w:rPr>
          <w:delText xml:space="preserve">nosti, princíp proporcionality </w:delText>
        </w:r>
        <w:r w:rsidRPr="000C45A2" w:rsidDel="000C45A2">
          <w:rPr>
            <w:rFonts w:ascii="Times New Roman" w:hAnsi="Times New Roman" w:cs="Times New Roman"/>
          </w:rPr>
          <w:delText xml:space="preserve">a princíp hospodárnosti </w:delText>
        </w:r>
        <w:r w:rsidR="004417E1" w:rsidRPr="000C45A2" w:rsidDel="000C45A2">
          <w:rPr>
            <w:rFonts w:ascii="Times New Roman" w:hAnsi="Times New Roman" w:cs="Times New Roman"/>
          </w:rPr>
          <w:br/>
        </w:r>
        <w:r w:rsidRPr="000C45A2" w:rsidDel="000C45A2">
          <w:rPr>
            <w:rFonts w:ascii="Times New Roman" w:hAnsi="Times New Roman" w:cs="Times New Roman"/>
          </w:rPr>
          <w:delText>a efektívnosti.</w:delText>
        </w:r>
      </w:del>
    </w:p>
    <w:p w14:paraId="09049C23" w14:textId="77777777" w:rsidR="00770B0B" w:rsidRPr="000C45A2" w:rsidRDefault="00770B0B" w:rsidP="004935C5">
      <w:pPr>
        <w:spacing w:before="120" w:line="240" w:lineRule="auto"/>
        <w:jc w:val="both"/>
        <w:rPr>
          <w:rFonts w:ascii="Times New Roman" w:hAnsi="Times New Roman" w:cs="Times New Roman"/>
        </w:rPr>
      </w:pPr>
    </w:p>
    <w:p w14:paraId="2A7F55CB" w14:textId="7A1AEB27" w:rsidR="00746DC5" w:rsidRDefault="00F06CF5" w:rsidP="00897ACF">
      <w:pPr>
        <w:pStyle w:val="Nadpis2"/>
        <w:numPr>
          <w:ilvl w:val="2"/>
          <w:numId w:val="53"/>
        </w:numPr>
        <w:spacing w:before="120" w:after="200" w:line="240" w:lineRule="auto"/>
        <w:jc w:val="both"/>
        <w:rPr>
          <w:rFonts w:ascii="Times New Roman" w:hAnsi="Times New Roman" w:cs="Times New Roman"/>
          <w:color w:val="auto"/>
          <w:sz w:val="24"/>
          <w:szCs w:val="24"/>
        </w:rPr>
      </w:pPr>
      <w:bookmarkStart w:id="3689" w:name="_Toc177626928"/>
      <w:r>
        <w:rPr>
          <w:rFonts w:ascii="Times New Roman" w:hAnsi="Times New Roman" w:cs="Times New Roman"/>
          <w:color w:val="auto"/>
          <w:sz w:val="24"/>
          <w:szCs w:val="24"/>
        </w:rPr>
        <w:t>Nadlimitné zákazky</w:t>
      </w:r>
      <w:bookmarkEnd w:id="3689"/>
    </w:p>
    <w:p w14:paraId="0257E4AB" w14:textId="766BE2E9" w:rsidR="008311A2" w:rsidRDefault="008311A2" w:rsidP="00897ACF">
      <w:pPr>
        <w:pStyle w:val="Nadpis2"/>
        <w:numPr>
          <w:ilvl w:val="3"/>
          <w:numId w:val="74"/>
        </w:numPr>
        <w:spacing w:before="120" w:after="200" w:line="240" w:lineRule="auto"/>
        <w:jc w:val="both"/>
        <w:rPr>
          <w:rFonts w:ascii="Times New Roman" w:hAnsi="Times New Roman" w:cs="Times New Roman"/>
          <w:color w:val="auto"/>
          <w:sz w:val="24"/>
          <w:szCs w:val="24"/>
        </w:rPr>
      </w:pPr>
      <w:bookmarkStart w:id="3690" w:name="_Toc177626929"/>
      <w:r w:rsidRPr="008311A2">
        <w:rPr>
          <w:rFonts w:ascii="Times New Roman" w:hAnsi="Times New Roman" w:cs="Times New Roman"/>
          <w:color w:val="auto"/>
          <w:sz w:val="24"/>
          <w:szCs w:val="24"/>
        </w:rPr>
        <w:t>Nadlimitné postupy</w:t>
      </w:r>
      <w:bookmarkEnd w:id="3690"/>
    </w:p>
    <w:p w14:paraId="01F88A33" w14:textId="77777777" w:rsidR="000C325D" w:rsidRPr="00D02D0D" w:rsidRDefault="000C325D" w:rsidP="00897ACF">
      <w:pPr>
        <w:tabs>
          <w:tab w:val="left" w:pos="0"/>
        </w:tabs>
        <w:spacing w:before="120" w:after="120" w:line="240" w:lineRule="auto"/>
        <w:jc w:val="both"/>
      </w:pPr>
      <w:r w:rsidRPr="00897ACF">
        <w:rPr>
          <w:rFonts w:ascii="Times New Roman" w:hAnsi="Times New Roman" w:cs="Times New Roman"/>
        </w:rPr>
        <w:t>Podľa § 29 ZVO nadlimitnými postupmi zadávania zákaziek sú:</w:t>
      </w:r>
    </w:p>
    <w:p w14:paraId="36DA69BF" w14:textId="77777777" w:rsidR="000C325D" w:rsidRPr="00F419E4" w:rsidRDefault="000C325D" w:rsidP="000C325D">
      <w:pPr>
        <w:pStyle w:val="Odsekzoznamu"/>
        <w:numPr>
          <w:ilvl w:val="0"/>
          <w:numId w:val="77"/>
        </w:numPr>
        <w:spacing w:after="0" w:line="240" w:lineRule="auto"/>
        <w:ind w:left="568" w:hanging="284"/>
        <w:jc w:val="both"/>
        <w:rPr>
          <w:sz w:val="22"/>
        </w:rPr>
      </w:pPr>
      <w:r w:rsidRPr="00F419E4">
        <w:rPr>
          <w:sz w:val="22"/>
        </w:rPr>
        <w:t xml:space="preserve">verejná súťaž, </w:t>
      </w:r>
    </w:p>
    <w:p w14:paraId="74178619" w14:textId="77777777" w:rsidR="000C325D" w:rsidRPr="00F419E4" w:rsidRDefault="000C325D" w:rsidP="00F42E2C">
      <w:pPr>
        <w:pStyle w:val="Odsekzoznamu"/>
        <w:numPr>
          <w:ilvl w:val="0"/>
          <w:numId w:val="77"/>
        </w:numPr>
        <w:spacing w:after="0" w:line="240" w:lineRule="auto"/>
        <w:ind w:left="567" w:hanging="283"/>
        <w:jc w:val="both"/>
        <w:rPr>
          <w:sz w:val="22"/>
        </w:rPr>
      </w:pPr>
      <w:r w:rsidRPr="00F419E4">
        <w:rPr>
          <w:sz w:val="22"/>
        </w:rPr>
        <w:t xml:space="preserve">užšia súťaž, </w:t>
      </w:r>
    </w:p>
    <w:p w14:paraId="45806963" w14:textId="77777777" w:rsidR="000C325D" w:rsidRPr="00F419E4" w:rsidRDefault="000C325D" w:rsidP="00E14C4C">
      <w:pPr>
        <w:pStyle w:val="Odsekzoznamu"/>
        <w:numPr>
          <w:ilvl w:val="0"/>
          <w:numId w:val="77"/>
        </w:numPr>
        <w:spacing w:after="0" w:line="240" w:lineRule="auto"/>
        <w:ind w:left="567" w:hanging="283"/>
        <w:jc w:val="both"/>
        <w:rPr>
          <w:sz w:val="22"/>
        </w:rPr>
      </w:pPr>
      <w:r w:rsidRPr="00F419E4">
        <w:rPr>
          <w:sz w:val="22"/>
        </w:rPr>
        <w:t xml:space="preserve">rokovacie konanie so zverejnením, </w:t>
      </w:r>
    </w:p>
    <w:p w14:paraId="6A57E1FD" w14:textId="77777777" w:rsidR="000C325D" w:rsidRPr="00F419E4" w:rsidRDefault="000C325D">
      <w:pPr>
        <w:pStyle w:val="Odsekzoznamu"/>
        <w:numPr>
          <w:ilvl w:val="0"/>
          <w:numId w:val="77"/>
        </w:numPr>
        <w:spacing w:after="0" w:line="240" w:lineRule="auto"/>
        <w:ind w:left="567" w:hanging="283"/>
        <w:jc w:val="both"/>
        <w:rPr>
          <w:sz w:val="22"/>
        </w:rPr>
      </w:pPr>
      <w:r w:rsidRPr="00F419E4">
        <w:rPr>
          <w:sz w:val="22"/>
        </w:rPr>
        <w:lastRenderedPageBreak/>
        <w:t>súťažný dialóg,</w:t>
      </w:r>
    </w:p>
    <w:p w14:paraId="48859DBF" w14:textId="77777777" w:rsidR="000C325D" w:rsidRPr="00F419E4" w:rsidRDefault="000C325D">
      <w:pPr>
        <w:pStyle w:val="Odsekzoznamu"/>
        <w:numPr>
          <w:ilvl w:val="0"/>
          <w:numId w:val="77"/>
        </w:numPr>
        <w:spacing w:after="0" w:line="240" w:lineRule="auto"/>
        <w:ind w:left="567" w:hanging="283"/>
        <w:jc w:val="both"/>
        <w:rPr>
          <w:sz w:val="22"/>
        </w:rPr>
      </w:pPr>
      <w:r w:rsidRPr="00F419E4">
        <w:rPr>
          <w:sz w:val="22"/>
        </w:rPr>
        <w:t>inovatívne partnerstvo,</w:t>
      </w:r>
    </w:p>
    <w:p w14:paraId="4901855F" w14:textId="77777777" w:rsidR="000C325D" w:rsidRPr="00F419E4" w:rsidRDefault="000C325D">
      <w:pPr>
        <w:pStyle w:val="Odsekzoznamu"/>
        <w:numPr>
          <w:ilvl w:val="0"/>
          <w:numId w:val="77"/>
        </w:numPr>
        <w:spacing w:after="0" w:line="240" w:lineRule="auto"/>
        <w:ind w:left="567" w:hanging="283"/>
        <w:jc w:val="both"/>
        <w:rPr>
          <w:sz w:val="22"/>
        </w:rPr>
      </w:pPr>
      <w:r w:rsidRPr="00F419E4">
        <w:rPr>
          <w:sz w:val="22"/>
        </w:rPr>
        <w:t>priame rokovacie konanie.</w:t>
      </w:r>
    </w:p>
    <w:p w14:paraId="5A54B3CF" w14:textId="77777777" w:rsidR="000C325D" w:rsidRDefault="000C325D" w:rsidP="00897ACF">
      <w:pPr>
        <w:ind w:left="567"/>
        <w:jc w:val="both"/>
        <w:rPr>
          <w:rFonts w:ascii="Times New Roman" w:hAnsi="Times New Roman"/>
        </w:rPr>
      </w:pPr>
    </w:p>
    <w:p w14:paraId="6E2F3468" w14:textId="29348108" w:rsidR="000C325D" w:rsidRPr="00897ACF" w:rsidRDefault="000C325D" w:rsidP="00897ACF">
      <w:pPr>
        <w:tabs>
          <w:tab w:val="left" w:pos="0"/>
        </w:tabs>
        <w:jc w:val="both"/>
      </w:pPr>
      <w:r>
        <w:rPr>
          <w:rFonts w:ascii="Times New Roman" w:hAnsi="Times New Roman"/>
        </w:rPr>
        <w:t>L</w:t>
      </w:r>
      <w:r w:rsidRPr="00D21ACA">
        <w:rPr>
          <w:rFonts w:ascii="Times New Roman" w:hAnsi="Times New Roman"/>
        </w:rPr>
        <w:t>imity pre nadlimitné zákazky</w:t>
      </w:r>
      <w:r>
        <w:rPr>
          <w:rFonts w:ascii="Times New Roman" w:hAnsi="Times New Roman"/>
        </w:rPr>
        <w:t xml:space="preserve"> upravuje </w:t>
      </w:r>
      <w:r w:rsidRPr="00D21ACA">
        <w:rPr>
          <w:rFonts w:ascii="Times New Roman" w:hAnsi="Times New Roman"/>
        </w:rPr>
        <w:t>všeobecne záväzný právny predpis –</w:t>
      </w:r>
      <w:r w:rsidR="00F42E2C">
        <w:rPr>
          <w:rFonts w:ascii="Times New Roman" w:hAnsi="Times New Roman"/>
        </w:rPr>
        <w:t xml:space="preserve"> </w:t>
      </w:r>
      <w:r>
        <w:rPr>
          <w:rFonts w:ascii="Times New Roman" w:hAnsi="Times New Roman"/>
        </w:rPr>
        <w:t>vyhláška vydávaná ÚVO</w:t>
      </w:r>
      <w:r w:rsidR="00F42E2C">
        <w:rPr>
          <w:rStyle w:val="Odkaznapoznmkupodiarou"/>
          <w:rFonts w:ascii="Times New Roman" w:hAnsi="Times New Roman"/>
        </w:rPr>
        <w:footnoteReference w:id="26"/>
      </w:r>
      <w:r w:rsidR="00F42E2C">
        <w:rPr>
          <w:rFonts w:ascii="Times New Roman" w:hAnsi="Times New Roman"/>
        </w:rPr>
        <w:t xml:space="preserve"> na príslušné roky</w:t>
      </w:r>
      <w:r>
        <w:rPr>
          <w:rFonts w:ascii="Times New Roman" w:hAnsi="Times New Roman"/>
        </w:rPr>
        <w:t>, ktorou je prijímateľ povinný riadiť sa</w:t>
      </w:r>
      <w:r w:rsidR="00F42E2C">
        <w:rPr>
          <w:rFonts w:ascii="Times New Roman" w:hAnsi="Times New Roman"/>
        </w:rPr>
        <w:t xml:space="preserve"> a je povinný sledovať jej prípadné nahradenie novou vyhláškou. </w:t>
      </w:r>
    </w:p>
    <w:p w14:paraId="20A47FFA" w14:textId="720B1606" w:rsidR="00F06CF5" w:rsidRPr="00897ACF" w:rsidRDefault="00F06CF5" w:rsidP="00897ACF">
      <w:pPr>
        <w:pStyle w:val="Nadpis2"/>
        <w:numPr>
          <w:ilvl w:val="3"/>
          <w:numId w:val="74"/>
        </w:numPr>
        <w:spacing w:before="120" w:after="200" w:line="240" w:lineRule="auto"/>
        <w:jc w:val="both"/>
        <w:rPr>
          <w:rFonts w:ascii="Times New Roman" w:hAnsi="Times New Roman" w:cs="Times New Roman"/>
          <w:color w:val="auto"/>
          <w:sz w:val="24"/>
          <w:szCs w:val="24"/>
        </w:rPr>
      </w:pPr>
      <w:bookmarkStart w:id="3701" w:name="_Toc177626930"/>
      <w:r w:rsidRPr="00B14518">
        <w:rPr>
          <w:rFonts w:ascii="Times New Roman" w:hAnsi="Times New Roman" w:cs="Times New Roman"/>
          <w:color w:val="auto"/>
          <w:sz w:val="24"/>
          <w:szCs w:val="24"/>
        </w:rPr>
        <w:t xml:space="preserve">Pravidlá </w:t>
      </w:r>
      <w:r>
        <w:rPr>
          <w:rFonts w:ascii="Times New Roman" w:hAnsi="Times New Roman" w:cs="Times New Roman"/>
          <w:color w:val="auto"/>
          <w:sz w:val="24"/>
          <w:szCs w:val="24"/>
        </w:rPr>
        <w:t>pre na</w:t>
      </w:r>
      <w:r w:rsidRPr="00B14518">
        <w:rPr>
          <w:rFonts w:ascii="Times New Roman" w:hAnsi="Times New Roman" w:cs="Times New Roman"/>
          <w:color w:val="auto"/>
          <w:sz w:val="24"/>
          <w:szCs w:val="24"/>
        </w:rPr>
        <w:t>dlimitné zákazky na služby podľa prílohy č. 1 k ZVO</w:t>
      </w:r>
      <w:bookmarkEnd w:id="3701"/>
    </w:p>
    <w:p w14:paraId="5942B99C" w14:textId="77777777" w:rsidR="00F06CF5" w:rsidRPr="00D02D0D" w:rsidRDefault="00F06CF5" w:rsidP="00897ACF">
      <w:pPr>
        <w:tabs>
          <w:tab w:val="left" w:pos="0"/>
          <w:tab w:val="left" w:pos="851"/>
        </w:tabs>
        <w:spacing w:before="120" w:after="120" w:line="240" w:lineRule="auto"/>
        <w:jc w:val="both"/>
      </w:pPr>
      <w:r w:rsidRPr="00897ACF">
        <w:rPr>
          <w:rFonts w:ascii="Times New Roman" w:hAnsi="Times New Roman" w:cs="Times New Roman"/>
        </w:rPr>
        <w:t xml:space="preserve">Pri zadávaní zákazky na služby uvedené v </w:t>
      </w:r>
      <w:hyperlink r:id="rId11" w:anchor="prilohy.priloha-priloha_c_1_k_zakonu_c_343_2015_z_z" w:tooltip="Odkaz na predpis alebo ustanovenie" w:history="1">
        <w:r w:rsidRPr="00897ACF">
          <w:rPr>
            <w:rFonts w:ascii="Times New Roman" w:hAnsi="Times New Roman" w:cs="Times New Roman"/>
          </w:rPr>
          <w:t>prílohe č. 1</w:t>
        </w:r>
      </w:hyperlink>
      <w:r w:rsidRPr="00897ACF">
        <w:rPr>
          <w:rFonts w:ascii="Times New Roman" w:hAnsi="Times New Roman" w:cs="Times New Roman"/>
        </w:rPr>
        <w:t xml:space="preserve"> k ZVO, okrem pátracích a bezpečnostných služieb, prijímateľ vyhlasuje zadávanie zákazky uverejnením oznámenia o vyhlásení verejného obstarávania. </w:t>
      </w:r>
    </w:p>
    <w:p w14:paraId="6DEE004A" w14:textId="77777777" w:rsidR="00F06CF5" w:rsidRPr="00897ACF" w:rsidRDefault="00F06CF5" w:rsidP="00897ACF">
      <w:pPr>
        <w:spacing w:before="120" w:after="120" w:line="240" w:lineRule="auto"/>
        <w:jc w:val="both"/>
        <w:rPr>
          <w:rFonts w:ascii="Times New Roman" w:hAnsi="Times New Roman" w:cs="Times New Roman"/>
        </w:rPr>
      </w:pPr>
      <w:r w:rsidRPr="00897ACF">
        <w:rPr>
          <w:rFonts w:ascii="Times New Roman" w:hAnsi="Times New Roman" w:cs="Times New Roman"/>
        </w:rPr>
        <w:t>Prijímateľ je povinný pri zadávaní zákazky dodržiavať princíp rovnakého zaobchádzania, princíp nediskriminácie hospodárskych subjektov, princíp transparentnosti, princíp proporcionality a princíp hospodárnosti a efektívnosti a z uvedeného dôvodu sa prijímateľom odporúča, aby určili lehotu na predkladanie ponúk minimálne 9 pracovných dní odo dňa odoslania oznámenia o vyhlásení verejného obstarávania na uverejnenie v Úradnom vestníku EÚ.</w:t>
      </w:r>
    </w:p>
    <w:p w14:paraId="4148C413" w14:textId="5E8E1AE8" w:rsidR="00B14518" w:rsidRPr="00897ACF" w:rsidRDefault="00F06CF5" w:rsidP="00897ACF">
      <w:pPr>
        <w:spacing w:before="120" w:after="120" w:line="240" w:lineRule="auto"/>
        <w:jc w:val="both"/>
        <w:rPr>
          <w:rFonts w:ascii="Times New Roman" w:hAnsi="Times New Roman" w:cs="Times New Roman"/>
        </w:rPr>
      </w:pPr>
      <w:r w:rsidRPr="00897ACF">
        <w:rPr>
          <w:rFonts w:ascii="Times New Roman" w:hAnsi="Times New Roman" w:cs="Times New Roman"/>
        </w:rPr>
        <w:t xml:space="preserve">Prijímateľ môže pri zadávaní zákazky postupovať podľa </w:t>
      </w:r>
      <w:hyperlink r:id="rId12" w:anchor="predpis.clanok-1.cast-druha.hlava-prva" w:tooltip="Odkaz na predpis alebo ustanovenie" w:history="1">
        <w:r w:rsidRPr="00897ACF">
          <w:rPr>
            <w:rFonts w:ascii="Times New Roman" w:hAnsi="Times New Roman" w:cs="Times New Roman"/>
          </w:rPr>
          <w:t>prvej hlavy až tretej hlavy druhej časti</w:t>
        </w:r>
      </w:hyperlink>
      <w:r w:rsidRPr="00897ACF">
        <w:rPr>
          <w:rFonts w:ascii="Times New Roman" w:hAnsi="Times New Roman" w:cs="Times New Roman"/>
        </w:rPr>
        <w:t xml:space="preserve"> ZVO a je povinný poslať na ÚVO ako ústredný orgán štátnej správy oznámenie o výsledku verejného obstarávania do 30 dní po uzavretí zmluvy.</w:t>
      </w:r>
    </w:p>
    <w:p w14:paraId="7F189CAE" w14:textId="77777777" w:rsidR="00F06CF5" w:rsidRPr="008311A2" w:rsidRDefault="00F06CF5" w:rsidP="004935C5">
      <w:pPr>
        <w:pStyle w:val="Zkladntext2"/>
        <w:widowControl w:val="0"/>
        <w:tabs>
          <w:tab w:val="left" w:pos="720"/>
        </w:tabs>
        <w:spacing w:before="120" w:after="200" w:line="240" w:lineRule="auto"/>
        <w:contextualSpacing/>
        <w:jc w:val="both"/>
        <w:rPr>
          <w:rFonts w:ascii="Times New Roman" w:hAnsi="Times New Roman" w:cs="Times New Roman"/>
        </w:rPr>
      </w:pPr>
    </w:p>
    <w:p w14:paraId="5CEF09A3" w14:textId="0AE20B9E" w:rsidR="00397616" w:rsidRPr="0096555B" w:rsidRDefault="00397616" w:rsidP="004935C5">
      <w:pPr>
        <w:pStyle w:val="Nadpis2"/>
        <w:spacing w:before="120" w:after="200" w:line="240" w:lineRule="auto"/>
        <w:rPr>
          <w:rFonts w:ascii="Times New Roman" w:hAnsi="Times New Roman" w:cs="Times New Roman"/>
          <w:color w:val="auto"/>
          <w:sz w:val="24"/>
          <w:szCs w:val="24"/>
        </w:rPr>
      </w:pPr>
      <w:bookmarkStart w:id="3702" w:name="_Toc65839972"/>
      <w:bookmarkStart w:id="3703" w:name="_Toc177626931"/>
      <w:r w:rsidRPr="00550D49">
        <w:rPr>
          <w:rFonts w:ascii="Times New Roman" w:hAnsi="Times New Roman" w:cs="Times New Roman"/>
          <w:color w:val="auto"/>
          <w:sz w:val="24"/>
          <w:szCs w:val="24"/>
        </w:rPr>
        <w:t xml:space="preserve">1.9 Zákazky </w:t>
      </w:r>
      <w:r w:rsidR="00390052" w:rsidRPr="00550D49">
        <w:rPr>
          <w:rFonts w:ascii="Times New Roman" w:hAnsi="Times New Roman" w:cs="Times New Roman"/>
          <w:color w:val="auto"/>
          <w:sz w:val="24"/>
          <w:szCs w:val="24"/>
        </w:rPr>
        <w:t>na ktoré sa zákon o verejnom obstarávaní nevzťahuje</w:t>
      </w:r>
      <w:bookmarkEnd w:id="3702"/>
      <w:bookmarkEnd w:id="3703"/>
    </w:p>
    <w:p w14:paraId="59518F93" w14:textId="7005E928" w:rsidR="00397616" w:rsidRPr="00EB7329" w:rsidRDefault="00040356" w:rsidP="004935C5">
      <w:pPr>
        <w:tabs>
          <w:tab w:val="left" w:pos="1014"/>
        </w:tabs>
        <w:spacing w:before="120" w:line="240" w:lineRule="auto"/>
        <w:contextualSpacing/>
        <w:jc w:val="both"/>
        <w:rPr>
          <w:rFonts w:ascii="Times New Roman" w:hAnsi="Times New Roman" w:cs="Times New Roman"/>
        </w:rPr>
      </w:pPr>
      <w:r w:rsidRPr="00040356">
        <w:rPr>
          <w:rFonts w:ascii="Times New Roman" w:hAnsi="Times New Roman" w:cs="Times New Roman"/>
        </w:rPr>
        <w:t>Prijímateľ je pri zadávaní zákaziek, na ktoré je uplatnená výnimka podľa § 1 ods. 2 až 1</w:t>
      </w:r>
      <w:ins w:id="3704" w:author="Karol M" w:date="2024-07-29T17:09:00Z">
        <w:r w:rsidR="00592D2D">
          <w:rPr>
            <w:rFonts w:ascii="Times New Roman" w:hAnsi="Times New Roman" w:cs="Times New Roman"/>
          </w:rPr>
          <w:t>4</w:t>
        </w:r>
      </w:ins>
      <w:del w:id="3705" w:author="Karol M" w:date="2024-07-29T17:09:00Z">
        <w:r w:rsidRPr="00040356" w:rsidDel="00592D2D">
          <w:rPr>
            <w:rFonts w:ascii="Times New Roman" w:hAnsi="Times New Roman" w:cs="Times New Roman"/>
          </w:rPr>
          <w:delText>5</w:delText>
        </w:r>
      </w:del>
      <w:r w:rsidRPr="00040356">
        <w:rPr>
          <w:rFonts w:ascii="Times New Roman" w:hAnsi="Times New Roman" w:cs="Times New Roman"/>
        </w:rPr>
        <w:t xml:space="preserve"> ZVO, zákaziek vyhlásených osobou, ktorá nie je verený obstarávateľ ani obstarávateľ a ktorej verejný obstarávateľ poskytne 50% a menej finančných prostriedkov na dodanie tovaru, uskutočnenie stavebných prác, poskytnutie služieb z NFP a zákaziek vyhlásených osobou, ktorá nie je verejný obstarávateľ ani obstarávateľ a ktorej verejný obstarávateľ poskytne viac ako 50% finančných prostriedkov na dodanie tovaru, uskutočnenie stavebných prác, poskytnutie služieb z NFP (okrem zákaziek podľa § 8 ods. 1 ZVO), povinný zabezpečiť dodržanie princípu transparentnosti a hospodárnosti, vrátane vylúčenia konfliktu záujmov</w:t>
      </w:r>
      <w:r>
        <w:rPr>
          <w:rFonts w:ascii="Times New Roman" w:hAnsi="Times New Roman" w:cs="Times New Roman"/>
        </w:rPr>
        <w:t xml:space="preserve">. </w:t>
      </w:r>
      <w:r w:rsidR="00397616" w:rsidRPr="00EB7329">
        <w:rPr>
          <w:rFonts w:ascii="Times New Roman" w:hAnsi="Times New Roman" w:cs="Times New Roman"/>
        </w:rPr>
        <w:t xml:space="preserve">Aj v prípadoch, kedy zadávanie zákaziek na dodanie tovarov, stavebných prác alebo služieb nespadá pod ZVO, postupuje prijímateľ pri ich obstarávaní </w:t>
      </w:r>
      <w:r w:rsidR="00E14C4C">
        <w:rPr>
          <w:rFonts w:ascii="Times New Roman" w:hAnsi="Times New Roman" w:cs="Times New Roman"/>
        </w:rPr>
        <w:t xml:space="preserve">podľa tohto Usmernenia, a tiež </w:t>
      </w:r>
      <w:r w:rsidR="00397616" w:rsidRPr="00EB7329">
        <w:rPr>
          <w:rFonts w:ascii="Times New Roman" w:hAnsi="Times New Roman" w:cs="Times New Roman"/>
        </w:rPr>
        <w:t xml:space="preserve">v súlade s princípmi, ktorými sú - voľný pohyb tovaru, právo usadenia, voľný pohyb služieb, zákaz diskriminácie, rovnaké zaobchádzanie, transparentnosť, proporcionalita a vzájomné uznávanie dokladov. </w:t>
      </w:r>
    </w:p>
    <w:p w14:paraId="28FDE0AE" w14:textId="77777777" w:rsidR="00397616" w:rsidRDefault="00397616" w:rsidP="004935C5">
      <w:pPr>
        <w:tabs>
          <w:tab w:val="left" w:pos="1014"/>
        </w:tabs>
        <w:spacing w:before="120" w:line="240" w:lineRule="auto"/>
        <w:contextualSpacing/>
        <w:jc w:val="both"/>
        <w:rPr>
          <w:rFonts w:ascii="Times New Roman" w:hAnsi="Times New Roman" w:cs="Times New Roman"/>
        </w:rPr>
      </w:pPr>
    </w:p>
    <w:p w14:paraId="7AFF2EB7" w14:textId="426FE0E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835DF8">
        <w:rPr>
          <w:rFonts w:ascii="Times New Roman" w:hAnsi="Times New Roman" w:cs="Times New Roman"/>
        </w:rPr>
        <w:t>Pravidlá a povinnosti uvádzané v tejto kapitole sa vzťahujú na všetky zákazky nespadajúce pod ZVO,</w:t>
      </w:r>
      <w:r w:rsidRPr="00EB7329">
        <w:rPr>
          <w:rFonts w:ascii="Times New Roman" w:hAnsi="Times New Roman" w:cs="Times New Roman"/>
        </w:rPr>
        <w:t xml:space="preserve"> ktoré zrealizoval prijímateľ po </w:t>
      </w:r>
      <w:r w:rsidR="00717E2A">
        <w:rPr>
          <w:rFonts w:ascii="Times New Roman" w:hAnsi="Times New Roman" w:cs="Times New Roman"/>
        </w:rPr>
        <w:t xml:space="preserve">nadobudnutí účinnosti </w:t>
      </w:r>
      <w:r w:rsidR="00717E2A" w:rsidRPr="00717E2A">
        <w:rPr>
          <w:rFonts w:ascii="Times New Roman" w:hAnsi="Times New Roman" w:cs="Times New Roman"/>
        </w:rPr>
        <w:t>zmluvy</w:t>
      </w:r>
      <w:r w:rsidR="00717E2A" w:rsidRPr="00835DF8">
        <w:rPr>
          <w:rFonts w:ascii="Times New Roman" w:hAnsi="Times New Roman" w:cs="Times New Roman"/>
        </w:rPr>
        <w:t xml:space="preserve"> o poskytnutí NFP, resp. </w:t>
      </w:r>
      <w:r w:rsidR="00717E2A">
        <w:rPr>
          <w:rFonts w:ascii="Times New Roman" w:hAnsi="Times New Roman" w:cs="Times New Roman"/>
        </w:rPr>
        <w:t xml:space="preserve">vydaní </w:t>
      </w:r>
      <w:r w:rsidR="00717E2A" w:rsidRPr="000F3366">
        <w:rPr>
          <w:rFonts w:ascii="Times New Roman" w:hAnsi="Times New Roman" w:cs="Times New Roman"/>
        </w:rPr>
        <w:t>rozhodnutia</w:t>
      </w:r>
      <w:r w:rsidR="00717E2A" w:rsidRPr="00835DF8">
        <w:rPr>
          <w:rFonts w:ascii="Times New Roman" w:hAnsi="Times New Roman" w:cs="Times New Roman"/>
        </w:rPr>
        <w:t xml:space="preserve"> o schválení žiadosti o NFP</w:t>
      </w:r>
      <w:r w:rsidRPr="00EB7329">
        <w:rPr>
          <w:rFonts w:ascii="Times New Roman" w:hAnsi="Times New Roman" w:cs="Times New Roman"/>
        </w:rPr>
        <w:t xml:space="preserve">. </w:t>
      </w:r>
    </w:p>
    <w:p w14:paraId="2AB01CB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1496FAB" w14:textId="1AAC934B"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Ak bola zákazka realizovaná pred </w:t>
      </w:r>
      <w:r w:rsidR="00BA1BDC">
        <w:rPr>
          <w:rFonts w:ascii="Times New Roman" w:hAnsi="Times New Roman" w:cs="Times New Roman"/>
        </w:rPr>
        <w:t>nadobudnutím účinnosti</w:t>
      </w:r>
      <w:r w:rsidR="00BA1BDC" w:rsidRPr="00EB7329">
        <w:rPr>
          <w:rFonts w:ascii="Times New Roman" w:hAnsi="Times New Roman" w:cs="Times New Roman"/>
        </w:rPr>
        <w:t xml:space="preserve"> </w:t>
      </w:r>
      <w:r w:rsidR="00BA1BDC" w:rsidRPr="00F419E4">
        <w:rPr>
          <w:rFonts w:ascii="Times New Roman" w:hAnsi="Times New Roman"/>
          <w:lang w:val="x-none" w:eastAsia="x-none"/>
        </w:rPr>
        <w:t>o poskytnutí NFP</w:t>
      </w:r>
      <w:r w:rsidR="00BA1BDC">
        <w:rPr>
          <w:rFonts w:ascii="Times New Roman" w:hAnsi="Times New Roman"/>
          <w:lang w:eastAsia="x-none"/>
        </w:rPr>
        <w:t>/právoplatnosti rozhodnutia o schválení žiadosti o NFP</w:t>
      </w:r>
      <w:r w:rsidRPr="00EB7329">
        <w:rPr>
          <w:rFonts w:ascii="Times New Roman" w:hAnsi="Times New Roman" w:cs="Times New Roman"/>
        </w:rPr>
        <w:t xml:space="preserve"> a prijímateľ mal pri tejto zákazke postupovať podľa kapitoly 1.9 bodu A. </w:t>
      </w:r>
      <w:r w:rsidRPr="00EB7329">
        <w:rPr>
          <w:rFonts w:ascii="Times New Roman" w:hAnsi="Times New Roman" w:cs="Times New Roman"/>
          <w:i/>
        </w:rPr>
        <w:t>Pravidlá uplatňujúce sa pri zadávaní a kontrole zákaziek z výnimky</w:t>
      </w:r>
      <w:r w:rsidRPr="00EB7329">
        <w:rPr>
          <w:rFonts w:ascii="Times New Roman" w:hAnsi="Times New Roman" w:cs="Times New Roman"/>
        </w:rPr>
        <w:t xml:space="preserve">, tak prijímateľ je povinný preukázať dodržanie základných princípov VO podľa ZVO, predovšetkým princíp hospodárnosti a efektívnosti (za minimálne požadovanú úroveň preukázania hospodárnosti </w:t>
      </w:r>
      <w:r w:rsidR="00BA1BDC">
        <w:rPr>
          <w:rFonts w:ascii="Times New Roman" w:hAnsi="Times New Roman" w:cs="Times New Roman"/>
        </w:rPr>
        <w:t>sa</w:t>
      </w:r>
      <w:r w:rsidRPr="00EB7329">
        <w:rPr>
          <w:rFonts w:ascii="Times New Roman" w:hAnsi="Times New Roman" w:cs="Times New Roman"/>
        </w:rPr>
        <w:t xml:space="preserve"> považuje oslovenie minimálne 3 potenciálnych uchádzačov). </w:t>
      </w:r>
    </w:p>
    <w:p w14:paraId="394DC3E5"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7760FAAF" w14:textId="088999FC" w:rsidR="00397616"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Pokiaľ prijímateľ predloží </w:t>
      </w:r>
      <w:r w:rsidR="00364645">
        <w:rPr>
          <w:rFonts w:ascii="Times New Roman" w:hAnsi="Times New Roman" w:cs="Times New Roman"/>
        </w:rPr>
        <w:t>R</w:t>
      </w:r>
      <w:r w:rsidRPr="00EB7329">
        <w:rPr>
          <w:rFonts w:ascii="Times New Roman" w:hAnsi="Times New Roman" w:cs="Times New Roman"/>
        </w:rPr>
        <w:t>O dokumentáciu z procesu zadávania zákazky nespadajúcej pod ZVO, pri ktorej obstarávaní nepostupoval podľa pravidi</w:t>
      </w:r>
      <w:r w:rsidR="0096555B">
        <w:rPr>
          <w:rFonts w:ascii="Times New Roman" w:hAnsi="Times New Roman" w:cs="Times New Roman"/>
        </w:rPr>
        <w:t xml:space="preserve">el uvedených v tomto Usmernení </w:t>
      </w:r>
      <w:r w:rsidRPr="00EB7329">
        <w:rPr>
          <w:rFonts w:ascii="Times New Roman" w:hAnsi="Times New Roman" w:cs="Times New Roman"/>
        </w:rPr>
        <w:t xml:space="preserve">a porušenie týchto pravidiel malo alebo mohlo mať vplyv na výsledok zadávania zákazky, je </w:t>
      </w:r>
      <w:r w:rsidR="00364645">
        <w:rPr>
          <w:rFonts w:ascii="Times New Roman" w:hAnsi="Times New Roman" w:cs="Times New Roman"/>
        </w:rPr>
        <w:t>R</w:t>
      </w:r>
      <w:r w:rsidRPr="00EB7329">
        <w:rPr>
          <w:rFonts w:ascii="Times New Roman" w:hAnsi="Times New Roman" w:cs="Times New Roman"/>
        </w:rPr>
        <w:t>O povinný postupovať pri určovaní finančných opráv na základe analógie a proporcionality podľa rozhodnutia Komisie.</w:t>
      </w:r>
    </w:p>
    <w:p w14:paraId="1A7A9565" w14:textId="77777777" w:rsidR="00BE1FB6" w:rsidRDefault="00BE1FB6" w:rsidP="004935C5">
      <w:pPr>
        <w:tabs>
          <w:tab w:val="left" w:pos="1014"/>
        </w:tabs>
        <w:spacing w:before="120" w:line="240" w:lineRule="auto"/>
        <w:contextualSpacing/>
        <w:jc w:val="both"/>
        <w:rPr>
          <w:rFonts w:ascii="Times New Roman" w:hAnsi="Times New Roman" w:cs="Times New Roman"/>
        </w:rPr>
      </w:pPr>
    </w:p>
    <w:p w14:paraId="7E0C97D8" w14:textId="510A4130" w:rsidR="00D53464" w:rsidRPr="00096820" w:rsidRDefault="00D53464" w:rsidP="004935C5">
      <w:pPr>
        <w:tabs>
          <w:tab w:val="left" w:pos="1014"/>
        </w:tabs>
        <w:spacing w:before="120" w:line="240" w:lineRule="auto"/>
        <w:contextualSpacing/>
        <w:jc w:val="both"/>
        <w:rPr>
          <w:rFonts w:ascii="Times New Roman" w:hAnsi="Times New Roman"/>
          <w:lang w:val="x-none" w:eastAsia="x-none"/>
          <w:rPrChange w:id="3706" w:author="Karol M" w:date="2024-07-31T07:57:00Z">
            <w:rPr>
              <w:rFonts w:ascii="Times New Roman" w:hAnsi="Times New Roman"/>
              <w:lang w:eastAsia="x-none"/>
            </w:rPr>
          </w:rPrChange>
        </w:rPr>
      </w:pPr>
      <w:r w:rsidRPr="00F419E4">
        <w:rPr>
          <w:rFonts w:ascii="Times New Roman" w:hAnsi="Times New Roman"/>
          <w:lang w:val="x-none" w:eastAsia="x-none"/>
        </w:rPr>
        <w:t xml:space="preserve">V prípade výnimky, ktorá nie je viazaná na finančný limit, nie je povinnosťou prijímateľa predložiť určenie a výpočet </w:t>
      </w:r>
      <w:r w:rsidRPr="00F419E4">
        <w:rPr>
          <w:rFonts w:ascii="Times New Roman" w:hAnsi="Times New Roman"/>
          <w:lang w:eastAsia="x-none"/>
        </w:rPr>
        <w:t>PHZ</w:t>
      </w:r>
      <w:r w:rsidRPr="00F419E4">
        <w:rPr>
          <w:rFonts w:ascii="Times New Roman" w:hAnsi="Times New Roman"/>
          <w:lang w:val="x-none" w:eastAsia="x-none"/>
        </w:rPr>
        <w:t xml:space="preserve">. Obdobne v prípade výnimiek, ktoré sú viazané na finančné limity </w:t>
      </w:r>
      <w:ins w:id="3707" w:author="Karol M" w:date="2024-07-31T08:37:00Z">
        <w:r w:rsidR="00110E33" w:rsidRPr="00F419E4">
          <w:rPr>
            <w:rFonts w:ascii="Times New Roman" w:hAnsi="Times New Roman"/>
            <w:lang w:val="x-none" w:eastAsia="x-none"/>
          </w:rPr>
          <w:t>podlimitných zákaziek (§ 1 ods. 1</w:t>
        </w:r>
        <w:r w:rsidR="00110E33">
          <w:rPr>
            <w:rFonts w:ascii="Times New Roman" w:hAnsi="Times New Roman"/>
            <w:lang w:eastAsia="x-none"/>
          </w:rPr>
          <w:t>3</w:t>
        </w:r>
        <w:r w:rsidR="00110E33" w:rsidRPr="00F419E4">
          <w:rPr>
            <w:rFonts w:ascii="Times New Roman" w:hAnsi="Times New Roman"/>
            <w:lang w:val="x-none" w:eastAsia="x-none"/>
          </w:rPr>
          <w:t xml:space="preserve"> </w:t>
        </w:r>
        <w:r w:rsidR="00110E33">
          <w:rPr>
            <w:rFonts w:ascii="Times New Roman" w:hAnsi="Times New Roman"/>
            <w:lang w:eastAsia="x-none"/>
          </w:rPr>
          <w:t>ZVO</w:t>
        </w:r>
        <w:r w:rsidR="00110E33">
          <w:rPr>
            <w:rFonts w:ascii="Times New Roman" w:hAnsi="Times New Roman"/>
            <w:lang w:val="x-none" w:eastAsia="x-none"/>
          </w:rPr>
          <w:t xml:space="preserve">), </w:t>
        </w:r>
        <w:r w:rsidR="00110E33" w:rsidRPr="00F419E4">
          <w:rPr>
            <w:rFonts w:ascii="Times New Roman" w:hAnsi="Times New Roman"/>
            <w:lang w:val="x-none" w:eastAsia="x-none"/>
          </w:rPr>
          <w:t>zákaziek podľa § 1 ods. 1</w:t>
        </w:r>
        <w:r w:rsidR="00110E33">
          <w:rPr>
            <w:rFonts w:ascii="Times New Roman" w:hAnsi="Times New Roman"/>
            <w:lang w:eastAsia="x-none"/>
          </w:rPr>
          <w:t>4</w:t>
        </w:r>
        <w:r w:rsidR="00110E33" w:rsidRPr="00F419E4">
          <w:rPr>
            <w:rFonts w:ascii="Times New Roman" w:hAnsi="Times New Roman"/>
            <w:lang w:val="x-none" w:eastAsia="x-none"/>
          </w:rPr>
          <w:t xml:space="preserve"> ZVO </w:t>
        </w:r>
      </w:ins>
      <w:del w:id="3708" w:author="Karol M" w:date="2024-07-31T08:37:00Z">
        <w:r w:rsidRPr="00F419E4" w:rsidDel="00110E33">
          <w:rPr>
            <w:rFonts w:ascii="Times New Roman" w:hAnsi="Times New Roman"/>
            <w:lang w:val="x-none" w:eastAsia="x-none"/>
          </w:rPr>
          <w:delText xml:space="preserve">podlimitných zákaziek </w:delText>
        </w:r>
      </w:del>
      <w:del w:id="3709" w:author="Karol M" w:date="2024-07-31T07:57:00Z">
        <w:r w:rsidRPr="00F419E4" w:rsidDel="00096820">
          <w:rPr>
            <w:rFonts w:ascii="Times New Roman" w:hAnsi="Times New Roman"/>
            <w:lang w:val="x-none" w:eastAsia="x-none"/>
          </w:rPr>
          <w:delText xml:space="preserve">a zákaziek s nízkou hodnotou </w:delText>
        </w:r>
      </w:del>
      <w:del w:id="3710" w:author="Karol M" w:date="2024-07-31T08:37:00Z">
        <w:r w:rsidRPr="00F419E4" w:rsidDel="00110E33">
          <w:rPr>
            <w:rFonts w:ascii="Times New Roman" w:hAnsi="Times New Roman"/>
            <w:lang w:val="x-none" w:eastAsia="x-none"/>
          </w:rPr>
          <w:delText>(§ 1 ods. 1</w:delText>
        </w:r>
        <w:r w:rsidDel="00110E33">
          <w:rPr>
            <w:rFonts w:ascii="Times New Roman" w:hAnsi="Times New Roman"/>
            <w:lang w:eastAsia="x-none"/>
          </w:rPr>
          <w:delText>3</w:delText>
        </w:r>
        <w:r w:rsidRPr="00F419E4" w:rsidDel="00110E33">
          <w:rPr>
            <w:rFonts w:ascii="Times New Roman" w:hAnsi="Times New Roman"/>
            <w:lang w:val="x-none" w:eastAsia="x-none"/>
          </w:rPr>
          <w:delText xml:space="preserve"> a ods. 1</w:delText>
        </w:r>
        <w:r w:rsidDel="00110E33">
          <w:rPr>
            <w:rFonts w:ascii="Times New Roman" w:hAnsi="Times New Roman"/>
            <w:lang w:eastAsia="x-none"/>
          </w:rPr>
          <w:delText>4 ZVO</w:delText>
        </w:r>
        <w:r w:rsidDel="00110E33">
          <w:rPr>
            <w:rFonts w:ascii="Times New Roman" w:hAnsi="Times New Roman"/>
            <w:lang w:val="x-none" w:eastAsia="x-none"/>
          </w:rPr>
          <w:delText>)</w:delText>
        </w:r>
      </w:del>
      <w:del w:id="3711" w:author="Karol M" w:date="2024-07-31T07:57:00Z">
        <w:r w:rsidDel="00096820">
          <w:rPr>
            <w:rFonts w:ascii="Times New Roman" w:hAnsi="Times New Roman"/>
            <w:lang w:val="x-none" w:eastAsia="x-none"/>
          </w:rPr>
          <w:delText xml:space="preserve">, </w:delText>
        </w:r>
        <w:r w:rsidRPr="00F419E4" w:rsidDel="00096820">
          <w:rPr>
            <w:rFonts w:ascii="Times New Roman" w:hAnsi="Times New Roman"/>
            <w:lang w:val="x-none" w:eastAsia="x-none"/>
          </w:rPr>
          <w:delText>zákaziek podľa § 1 ods. 1</w:delText>
        </w:r>
        <w:r w:rsidDel="00096820">
          <w:rPr>
            <w:rFonts w:ascii="Times New Roman" w:hAnsi="Times New Roman"/>
            <w:lang w:eastAsia="x-none"/>
          </w:rPr>
          <w:delText>5</w:delText>
        </w:r>
        <w:r w:rsidRPr="00F419E4" w:rsidDel="00096820">
          <w:rPr>
            <w:rFonts w:ascii="Times New Roman" w:hAnsi="Times New Roman"/>
            <w:lang w:val="x-none" w:eastAsia="x-none"/>
          </w:rPr>
          <w:delText xml:space="preserve"> ZVO </w:delText>
        </w:r>
      </w:del>
      <w:r>
        <w:rPr>
          <w:rFonts w:ascii="Times New Roman" w:hAnsi="Times New Roman"/>
          <w:lang w:eastAsia="x-none"/>
        </w:rPr>
        <w:t xml:space="preserve">a </w:t>
      </w:r>
      <w:r w:rsidRPr="00F419E4">
        <w:rPr>
          <w:rFonts w:ascii="Times New Roman" w:hAnsi="Times New Roman"/>
          <w:lang w:val="x-none" w:eastAsia="x-none"/>
        </w:rPr>
        <w:t>zákaz</w:t>
      </w:r>
      <w:r>
        <w:rPr>
          <w:rFonts w:ascii="Times New Roman" w:hAnsi="Times New Roman"/>
          <w:lang w:eastAsia="x-none"/>
        </w:rPr>
        <w:t>iek</w:t>
      </w:r>
      <w:r w:rsidRPr="00F419E4">
        <w:rPr>
          <w:rFonts w:ascii="Times New Roman" w:hAnsi="Times New Roman"/>
          <w:lang w:val="x-none" w:eastAsia="x-none"/>
        </w:rPr>
        <w:t xml:space="preserve"> vyhlásen</w:t>
      </w:r>
      <w:r>
        <w:rPr>
          <w:rFonts w:ascii="Times New Roman" w:hAnsi="Times New Roman"/>
          <w:lang w:eastAsia="x-none"/>
        </w:rPr>
        <w:t>ých</w:t>
      </w:r>
      <w:r w:rsidRPr="00F419E4">
        <w:rPr>
          <w:rFonts w:ascii="Times New Roman" w:hAnsi="Times New Roman"/>
          <w:lang w:val="x-none" w:eastAsia="x-none"/>
        </w:rPr>
        <w:t xml:space="preserve"> osobou, </w:t>
      </w:r>
      <w:r>
        <w:rPr>
          <w:rFonts w:ascii="Times New Roman" w:hAnsi="Times New Roman"/>
          <w:lang w:eastAsia="x-none"/>
        </w:rPr>
        <w:t xml:space="preserve">ktorá nie je verejný obstarávateľ ani obstarávateľ a </w:t>
      </w:r>
      <w:r w:rsidRPr="00F419E4">
        <w:rPr>
          <w:rFonts w:ascii="Times New Roman" w:hAnsi="Times New Roman"/>
          <w:lang w:val="x-none" w:eastAsia="x-none"/>
        </w:rPr>
        <w:t>ktorej verejný obstarávateľ poskytne 50% a menej finančných prostriedkov na dodanie tovaru, uskutočnenie stavebných prác, poskytnutie služieb z NFP</w:t>
      </w:r>
      <w:r>
        <w:rPr>
          <w:rFonts w:ascii="Times New Roman" w:hAnsi="Times New Roman"/>
          <w:lang w:eastAsia="x-none"/>
        </w:rPr>
        <w:t xml:space="preserve"> a zákaziek vyhlásených osobou</w:t>
      </w:r>
      <w:r w:rsidRPr="00F419E4">
        <w:rPr>
          <w:rFonts w:ascii="Times New Roman" w:hAnsi="Times New Roman"/>
          <w:lang w:val="x-none" w:eastAsia="x-none"/>
        </w:rPr>
        <w:t xml:space="preserve">, </w:t>
      </w:r>
      <w:r>
        <w:rPr>
          <w:rFonts w:ascii="Times New Roman" w:hAnsi="Times New Roman"/>
          <w:lang w:eastAsia="x-none"/>
        </w:rPr>
        <w:t xml:space="preserve">ktorá nie je verejný obstarávateľ ani obstarávateľ a </w:t>
      </w:r>
      <w:r w:rsidRPr="00F419E4">
        <w:rPr>
          <w:rFonts w:ascii="Times New Roman" w:hAnsi="Times New Roman"/>
          <w:lang w:val="x-none" w:eastAsia="x-none"/>
        </w:rPr>
        <w:t xml:space="preserve">ktorej verejný obstarávateľ </w:t>
      </w:r>
      <w:r>
        <w:rPr>
          <w:rFonts w:ascii="Times New Roman" w:hAnsi="Times New Roman"/>
          <w:lang w:eastAsia="x-none"/>
        </w:rPr>
        <w:t xml:space="preserve">poskytne viac ako </w:t>
      </w:r>
      <w:r w:rsidRPr="00F419E4">
        <w:rPr>
          <w:rFonts w:ascii="Times New Roman" w:hAnsi="Times New Roman"/>
          <w:lang w:val="x-none" w:eastAsia="x-none"/>
        </w:rPr>
        <w:t>50% finančných prostriedkov na dodanie tovaru, uskutočnenie stavebných prác, poskytnutie služieb z NFP</w:t>
      </w:r>
      <w:r>
        <w:rPr>
          <w:rFonts w:ascii="Times New Roman" w:hAnsi="Times New Roman"/>
          <w:lang w:eastAsia="x-none"/>
        </w:rPr>
        <w:t xml:space="preserve"> (okrem zákaziek podľa § 8 ods. 1 ZVO), </w:t>
      </w:r>
      <w:r w:rsidRPr="00F419E4">
        <w:rPr>
          <w:rFonts w:ascii="Times New Roman" w:hAnsi="Times New Roman"/>
          <w:lang w:val="x-none" w:eastAsia="x-none"/>
        </w:rPr>
        <w:t xml:space="preserve">nie je potrebné v osobitnom postupe určovať </w:t>
      </w:r>
      <w:r w:rsidRPr="00F419E4">
        <w:rPr>
          <w:rFonts w:ascii="Times New Roman" w:hAnsi="Times New Roman"/>
          <w:lang w:eastAsia="x-none"/>
        </w:rPr>
        <w:t>PHZ</w:t>
      </w:r>
      <w:r w:rsidRPr="00F419E4">
        <w:rPr>
          <w:rFonts w:ascii="Times New Roman" w:hAnsi="Times New Roman"/>
          <w:lang w:val="x-none" w:eastAsia="x-none"/>
        </w:rPr>
        <w:t>, ale rozhodujúce je, aby zmluva</w:t>
      </w:r>
      <w:r w:rsidRPr="00F419E4">
        <w:rPr>
          <w:rFonts w:ascii="Times New Roman" w:hAnsi="Times New Roman"/>
          <w:lang w:eastAsia="x-none"/>
        </w:rPr>
        <w:t xml:space="preserve"> </w:t>
      </w:r>
      <w:r w:rsidRPr="00F419E4">
        <w:rPr>
          <w:rFonts w:ascii="Times New Roman" w:hAnsi="Times New Roman"/>
          <w:lang w:val="x-none" w:eastAsia="x-none"/>
        </w:rPr>
        <w:t>(prípadne objednávka), ktorá je uzatvorená</w:t>
      </w:r>
      <w:r w:rsidRPr="00F419E4">
        <w:rPr>
          <w:rFonts w:ascii="Times New Roman" w:hAnsi="Times New Roman"/>
          <w:lang w:eastAsia="x-none"/>
        </w:rPr>
        <w:t xml:space="preserve"> </w:t>
      </w:r>
      <w:r w:rsidRPr="00F419E4">
        <w:rPr>
          <w:rFonts w:ascii="Times New Roman" w:hAnsi="Times New Roman"/>
          <w:lang w:val="x-none" w:eastAsia="x-none"/>
        </w:rPr>
        <w:t>s úspešným uchádzačom, bola vo finančnom limite, ktorý je spojený s možnosťou uplatnenia predmetnej výnimky</w:t>
      </w:r>
      <w:r w:rsidRPr="00F419E4">
        <w:rPr>
          <w:rFonts w:ascii="Times New Roman" w:hAnsi="Times New Roman"/>
          <w:lang w:eastAsia="x-none"/>
        </w:rPr>
        <w:t xml:space="preserve"> </w:t>
      </w:r>
      <w:r w:rsidRPr="00F419E4">
        <w:rPr>
          <w:rFonts w:ascii="Times New Roman" w:hAnsi="Times New Roman"/>
          <w:lang w:val="x-none" w:eastAsia="x-none"/>
        </w:rPr>
        <w:t>(finančné limity sú uvádzané v EUR bez DPH). Prijímateľ pri zadávaní podlimitnej zákazky</w:t>
      </w:r>
      <w:ins w:id="3712" w:author="Karol M" w:date="2024-07-31T07:58:00Z">
        <w:r w:rsidR="00096820">
          <w:rPr>
            <w:rFonts w:ascii="Times New Roman" w:hAnsi="Times New Roman"/>
            <w:lang w:val="x-none" w:eastAsia="x-none"/>
          </w:rPr>
          <w:t xml:space="preserve"> </w:t>
        </w:r>
      </w:ins>
      <w:del w:id="3713" w:author="Karol M" w:date="2024-07-31T07:58:00Z">
        <w:r w:rsidRPr="00F419E4" w:rsidDel="00096820">
          <w:rPr>
            <w:rFonts w:ascii="Times New Roman" w:hAnsi="Times New Roman"/>
            <w:lang w:eastAsia="x-none"/>
          </w:rPr>
          <w:delText>,</w:delText>
        </w:r>
        <w:r w:rsidRPr="00F419E4" w:rsidDel="00096820">
          <w:rPr>
            <w:rFonts w:ascii="Times New Roman" w:hAnsi="Times New Roman"/>
            <w:lang w:val="x-none" w:eastAsia="x-none"/>
          </w:rPr>
          <w:delText xml:space="preserve"> zákazky s nízkou hodnotou </w:delText>
        </w:r>
      </w:del>
      <w:r w:rsidRPr="00F419E4">
        <w:rPr>
          <w:rFonts w:ascii="Times New Roman" w:hAnsi="Times New Roman"/>
          <w:lang w:val="x-none" w:eastAsia="x-none"/>
        </w:rPr>
        <w:t>alebo zákazky podľa § 1 ods. 1</w:t>
      </w:r>
      <w:del w:id="3714" w:author="Karol M" w:date="2024-07-31T07:58:00Z">
        <w:r w:rsidDel="00096820">
          <w:rPr>
            <w:rFonts w:ascii="Times New Roman" w:hAnsi="Times New Roman"/>
            <w:lang w:eastAsia="x-none"/>
          </w:rPr>
          <w:delText>5</w:delText>
        </w:r>
      </w:del>
      <w:ins w:id="3715" w:author="Karol M" w:date="2024-07-31T07:58:00Z">
        <w:r w:rsidR="00096820">
          <w:rPr>
            <w:rFonts w:ascii="Times New Roman" w:hAnsi="Times New Roman"/>
            <w:lang w:eastAsia="x-none"/>
          </w:rPr>
          <w:t>4</w:t>
        </w:r>
      </w:ins>
      <w:r w:rsidRPr="00F419E4">
        <w:rPr>
          <w:rFonts w:ascii="Times New Roman" w:hAnsi="Times New Roman"/>
          <w:lang w:val="x-none" w:eastAsia="x-none"/>
        </w:rPr>
        <w:t xml:space="preserve"> ZVO v režime výnimky nesmie zákazku umelo rozdeliť s cieľom vyhnúť sa pravidlám a postupom VO</w:t>
      </w:r>
      <w:r>
        <w:rPr>
          <w:rFonts w:ascii="Times New Roman" w:hAnsi="Times New Roman"/>
          <w:lang w:eastAsia="x-none"/>
        </w:rPr>
        <w:t>.</w:t>
      </w:r>
    </w:p>
    <w:p w14:paraId="24B3B90F" w14:textId="77777777" w:rsidR="00D53464" w:rsidRDefault="00D53464" w:rsidP="004935C5">
      <w:pPr>
        <w:tabs>
          <w:tab w:val="left" w:pos="1014"/>
        </w:tabs>
        <w:spacing w:before="120" w:line="240" w:lineRule="auto"/>
        <w:contextualSpacing/>
        <w:jc w:val="both"/>
        <w:rPr>
          <w:rFonts w:ascii="Times New Roman" w:hAnsi="Times New Roman"/>
          <w:lang w:eastAsia="x-none"/>
        </w:rPr>
      </w:pPr>
    </w:p>
    <w:p w14:paraId="319A057C" w14:textId="5CC8091F" w:rsidR="00D53464" w:rsidRDefault="00217836" w:rsidP="004935C5">
      <w:pPr>
        <w:tabs>
          <w:tab w:val="left" w:pos="1014"/>
        </w:tabs>
        <w:spacing w:before="120" w:line="240" w:lineRule="auto"/>
        <w:contextualSpacing/>
        <w:jc w:val="both"/>
        <w:rPr>
          <w:rFonts w:ascii="Times New Roman" w:hAnsi="Times New Roman"/>
          <w:lang w:val="x-none" w:eastAsia="x-none"/>
        </w:rPr>
      </w:pPr>
      <w:r>
        <w:rPr>
          <w:rFonts w:ascii="Times New Roman" w:hAnsi="Times New Roman"/>
          <w:lang w:eastAsia="x-none"/>
        </w:rPr>
        <w:t>P</w:t>
      </w:r>
      <w:r w:rsidR="00BE1FB6">
        <w:rPr>
          <w:rFonts w:ascii="Times New Roman" w:hAnsi="Times New Roman"/>
          <w:lang w:eastAsia="x-none"/>
        </w:rPr>
        <w:t>okiaľ v nižšie uvedených osobitných podkapitolách týkajúcich sa</w:t>
      </w:r>
      <w:r w:rsidR="00BD3D49">
        <w:rPr>
          <w:rFonts w:ascii="Times New Roman" w:hAnsi="Times New Roman"/>
          <w:lang w:eastAsia="x-none"/>
        </w:rPr>
        <w:t xml:space="preserve"> vybraných typov</w:t>
      </w:r>
      <w:r w:rsidR="00BE1FB6">
        <w:rPr>
          <w:rFonts w:ascii="Times New Roman" w:hAnsi="Times New Roman"/>
          <w:lang w:eastAsia="x-none"/>
        </w:rPr>
        <w:t xml:space="preserve"> zákaziek zadávaných na základe výnimky zo ZVO nie je uvedené inak, platí, že p</w:t>
      </w:r>
      <w:proofErr w:type="spellStart"/>
      <w:r w:rsidRPr="00F419E4">
        <w:rPr>
          <w:rFonts w:ascii="Times New Roman" w:hAnsi="Times New Roman"/>
          <w:lang w:val="x-none" w:eastAsia="x-none"/>
        </w:rPr>
        <w:t>ri</w:t>
      </w:r>
      <w:proofErr w:type="spellEnd"/>
      <w:r w:rsidRPr="00F419E4">
        <w:rPr>
          <w:rFonts w:ascii="Times New Roman" w:hAnsi="Times New Roman"/>
          <w:lang w:val="x-none" w:eastAsia="x-none"/>
        </w:rPr>
        <w:t xml:space="preserve"> zadávaní zákazky </w:t>
      </w:r>
      <w:r>
        <w:rPr>
          <w:rFonts w:ascii="Times New Roman" w:hAnsi="Times New Roman"/>
          <w:lang w:eastAsia="x-none"/>
        </w:rPr>
        <w:t xml:space="preserve">obstarávania je </w:t>
      </w:r>
      <w:r w:rsidRPr="00F419E4">
        <w:rPr>
          <w:rFonts w:ascii="Times New Roman" w:hAnsi="Times New Roman"/>
          <w:lang w:val="x-none" w:eastAsia="x-none"/>
        </w:rPr>
        <w:t>potrebné</w:t>
      </w:r>
      <w:r>
        <w:rPr>
          <w:rFonts w:ascii="Times New Roman" w:hAnsi="Times New Roman"/>
          <w:lang w:eastAsia="x-none"/>
        </w:rPr>
        <w:t xml:space="preserve"> (ak toto Usmernenie neurčuje inak)</w:t>
      </w:r>
      <w:r w:rsidRPr="00F419E4">
        <w:rPr>
          <w:rFonts w:ascii="Times New Roman" w:hAnsi="Times New Roman"/>
          <w:lang w:val="x-none" w:eastAsia="x-none"/>
        </w:rPr>
        <w:t>, aby prijímateľ vykonal  prieskum trhu (napr. oslovením hospodárskych subjektov so žiadosťou o predloženie cenovej ponuky, pričom hospodárnosť prijímateľ preukáže na základe predložených cenových ponúk).</w:t>
      </w:r>
      <w:r w:rsidRPr="00F419E4">
        <w:rPr>
          <w:rFonts w:ascii="Times New Roman" w:hAnsi="Times New Roman"/>
          <w:lang w:eastAsia="x-none"/>
        </w:rPr>
        <w:t xml:space="preserve"> </w:t>
      </w:r>
      <w:r w:rsidRPr="00F419E4">
        <w:rPr>
          <w:rFonts w:ascii="Times New Roman" w:hAnsi="Times New Roman"/>
          <w:lang w:val="x-none" w:eastAsia="x-none"/>
        </w:rPr>
        <w:t>Prijímateľ je povinný vyhodnotiť realizovaný prieskum trhu v súlade s pravidlami, ktoré si určil na začiatku zadávania zákazky (napr. vo výzve na predkladanie ponúk)</w:t>
      </w:r>
      <w:r w:rsidRPr="00F419E4">
        <w:rPr>
          <w:rFonts w:ascii="Times New Roman" w:hAnsi="Times New Roman"/>
          <w:lang w:eastAsia="x-none"/>
        </w:rPr>
        <w:t xml:space="preserve"> </w:t>
      </w:r>
      <w:r w:rsidRPr="00F419E4">
        <w:rPr>
          <w:rFonts w:ascii="Times New Roman" w:hAnsi="Times New Roman"/>
          <w:lang w:val="x-none" w:eastAsia="x-none"/>
        </w:rPr>
        <w:t xml:space="preserve">a uzatvoriť zmluvu/zadať objednávku v súlade s výzvou na predkladanie ponúk a s ponukou úspešného dodávateľa. Prieskum trhu má byť aktuálny v čase začatia postupu zadávania zákazky. </w:t>
      </w:r>
      <w:r w:rsidRPr="00F419E4">
        <w:rPr>
          <w:rFonts w:ascii="Times New Roman" w:hAnsi="Times New Roman"/>
          <w:lang w:eastAsia="x-none"/>
        </w:rPr>
        <w:t xml:space="preserve"> </w:t>
      </w:r>
      <w:r w:rsidRPr="00F419E4">
        <w:rPr>
          <w:rFonts w:ascii="Times New Roman" w:hAnsi="Times New Roman"/>
          <w:lang w:val="x-none" w:eastAsia="x-none"/>
        </w:rPr>
        <w:t>Prieskum trhu slúži pre overenie hospodárnosti výdavkov zákazky, pričom pre tento účel je možné aktuálnu cenovú ponuku hospodárskeho subjektu, v prospech ktorého bude zadaná zákazka v režime výnimky, porovnať s inou cenovou ponukou</w:t>
      </w:r>
      <w:r w:rsidRPr="00F419E4">
        <w:rPr>
          <w:rFonts w:ascii="Times New Roman" w:hAnsi="Times New Roman"/>
          <w:lang w:eastAsia="x-none"/>
        </w:rPr>
        <w:t xml:space="preserve"> </w:t>
      </w:r>
      <w:r w:rsidRPr="00F419E4">
        <w:rPr>
          <w:rFonts w:ascii="Times New Roman" w:hAnsi="Times New Roman"/>
          <w:lang w:val="x-none" w:eastAsia="x-none"/>
        </w:rPr>
        <w:t>alebo ponukami na rovnaký alebo porovnateľný predmet zákazky, ktoré nie sú staršie ako 6 mesiacov v porovnaní s dátumom vyhotovenia cenovej ponuky</w:t>
      </w:r>
      <w:r w:rsidRPr="00F419E4">
        <w:rPr>
          <w:rFonts w:ascii="Times New Roman" w:hAnsi="Times New Roman"/>
          <w:lang w:eastAsia="x-none"/>
        </w:rPr>
        <w:t xml:space="preserve"> </w:t>
      </w:r>
      <w:r w:rsidRPr="00F419E4">
        <w:rPr>
          <w:rFonts w:ascii="Times New Roman" w:hAnsi="Times New Roman"/>
          <w:lang w:val="x-none" w:eastAsia="x-none"/>
        </w:rPr>
        <w:t xml:space="preserve">hospodárskeho subjektu, ktorému sa zadáva zákazka. </w:t>
      </w:r>
      <w:r w:rsidRPr="00F419E4">
        <w:rPr>
          <w:rFonts w:ascii="Times New Roman" w:hAnsi="Times New Roman"/>
          <w:lang w:eastAsia="x-none"/>
        </w:rPr>
        <w:t>Z uvedeného teda vyplýva, že nie je nevyhnutné oslovovať so žiadosťou o predloženie cenovej ponuky v rovnaký čas, ale prijímateľ môže disponovať cenovou ponukou subjektu na predmet zákazky v pôsobnosti určitej výnimky a až následne osloví so žiadosťou o predloženie cenovej ponuky pre účely overenia hospodárnosti ďalšie relevantné subjekty.</w:t>
      </w:r>
      <w:r>
        <w:rPr>
          <w:rFonts w:ascii="Times New Roman" w:hAnsi="Times New Roman"/>
          <w:lang w:eastAsia="x-none"/>
        </w:rPr>
        <w:t xml:space="preserve"> </w:t>
      </w:r>
      <w:r w:rsidRPr="00F419E4">
        <w:rPr>
          <w:rFonts w:ascii="Times New Roman" w:hAnsi="Times New Roman"/>
          <w:lang w:val="x-none" w:eastAsia="x-none"/>
        </w:rPr>
        <w:t>Ak prijímateľ preukáže, že ceny obstarávaných tovarov, stavebných prác alebo služieb nezaznamenali na trhu zmenu, je možné overiť hospodárnosť aj porovnaním s ponukou</w:t>
      </w:r>
      <w:r w:rsidRPr="00F419E4">
        <w:rPr>
          <w:rFonts w:ascii="Times New Roman" w:hAnsi="Times New Roman"/>
          <w:lang w:eastAsia="x-none"/>
        </w:rPr>
        <w:t xml:space="preserve"> </w:t>
      </w:r>
      <w:r w:rsidRPr="00F419E4">
        <w:rPr>
          <w:rFonts w:ascii="Times New Roman" w:hAnsi="Times New Roman"/>
          <w:lang w:val="x-none" w:eastAsia="x-none"/>
        </w:rPr>
        <w:t>alebo ponukami staršími ako 6 mesiacov. Zdôvodnenie tejto skutočnosti</w:t>
      </w:r>
      <w:r>
        <w:rPr>
          <w:rFonts w:ascii="Times New Roman" w:hAnsi="Times New Roman"/>
          <w:lang w:eastAsia="x-none"/>
        </w:rPr>
        <w:t xml:space="preserve"> vypracované prijímateľom</w:t>
      </w:r>
      <w:r w:rsidRPr="00F419E4">
        <w:rPr>
          <w:rFonts w:ascii="Times New Roman" w:hAnsi="Times New Roman"/>
          <w:lang w:val="x-none" w:eastAsia="x-none"/>
        </w:rPr>
        <w:t xml:space="preserve"> </w:t>
      </w:r>
      <w:r w:rsidRPr="00F419E4">
        <w:rPr>
          <w:rFonts w:ascii="Times New Roman" w:hAnsi="Times New Roman"/>
          <w:lang w:eastAsia="x-none"/>
        </w:rPr>
        <w:t xml:space="preserve">(že cena na trhu nezaznamenala zmenu) </w:t>
      </w:r>
      <w:r w:rsidRPr="00F419E4">
        <w:rPr>
          <w:rFonts w:ascii="Times New Roman" w:hAnsi="Times New Roman"/>
          <w:lang w:val="x-none" w:eastAsia="x-none"/>
        </w:rPr>
        <w:t>musí byť súčasťou dokumentácie k zákazke.</w:t>
      </w:r>
    </w:p>
    <w:p w14:paraId="586660AE" w14:textId="77777777" w:rsidR="00731F2B" w:rsidRDefault="00731F2B" w:rsidP="004935C5">
      <w:pPr>
        <w:tabs>
          <w:tab w:val="left" w:pos="1014"/>
        </w:tabs>
        <w:spacing w:before="120" w:line="240" w:lineRule="auto"/>
        <w:contextualSpacing/>
        <w:jc w:val="both"/>
        <w:rPr>
          <w:rFonts w:ascii="Times New Roman" w:hAnsi="Times New Roman"/>
          <w:lang w:val="x-none" w:eastAsia="x-none"/>
        </w:rPr>
      </w:pPr>
    </w:p>
    <w:p w14:paraId="6A97CCF9" w14:textId="1AA1F3E5" w:rsidR="00731F2B" w:rsidRDefault="00731F2B" w:rsidP="004935C5">
      <w:pPr>
        <w:tabs>
          <w:tab w:val="left" w:pos="1014"/>
        </w:tabs>
        <w:spacing w:before="120" w:line="240" w:lineRule="auto"/>
        <w:contextualSpacing/>
        <w:jc w:val="both"/>
        <w:rPr>
          <w:rFonts w:ascii="Times New Roman" w:hAnsi="Times New Roman"/>
          <w:lang w:val="x-none" w:eastAsia="x-none"/>
        </w:rPr>
      </w:pPr>
      <w:r w:rsidRPr="00F419E4">
        <w:rPr>
          <w:rFonts w:ascii="Times New Roman" w:hAnsi="Times New Roman"/>
          <w:lang w:val="x-none" w:eastAsia="x-none"/>
        </w:rPr>
        <w:t xml:space="preserve">Ak je to objektívne možné, prijímateľ realizuje prieskum trhu pre účely overenia hospodárnosti tak, že okrem cenovej ponuky hospodárskeho subjektu, v prospech ktorého má byť zadaná zákazka, osloví so žiadosťou o predloženie cenovej ponuky minimálne </w:t>
      </w:r>
      <w:r>
        <w:rPr>
          <w:rFonts w:ascii="Times New Roman" w:hAnsi="Times New Roman"/>
          <w:lang w:eastAsia="x-none"/>
        </w:rPr>
        <w:t xml:space="preserve">jeden ďalší </w:t>
      </w:r>
      <w:r>
        <w:rPr>
          <w:rFonts w:ascii="Times New Roman" w:hAnsi="Times New Roman"/>
          <w:lang w:val="x-none" w:eastAsia="x-none"/>
        </w:rPr>
        <w:t>hospodársky subjekt</w:t>
      </w:r>
      <w:r w:rsidRPr="00F419E4">
        <w:rPr>
          <w:rFonts w:ascii="Times New Roman" w:hAnsi="Times New Roman"/>
          <w:lang w:val="x-none" w:eastAsia="x-none"/>
        </w:rPr>
        <w:t xml:space="preserve"> alebo ak </w:t>
      </w:r>
      <w:r w:rsidRPr="00F419E4">
        <w:rPr>
          <w:rFonts w:ascii="Times New Roman" w:hAnsi="Times New Roman"/>
          <w:lang w:eastAsia="x-none"/>
        </w:rPr>
        <w:t xml:space="preserve">zatiaľ </w:t>
      </w:r>
      <w:r w:rsidRPr="00F419E4">
        <w:rPr>
          <w:rFonts w:ascii="Times New Roman" w:hAnsi="Times New Roman"/>
          <w:lang w:val="x-none" w:eastAsia="x-none"/>
        </w:rPr>
        <w:t>nedisponuje cenovou</w:t>
      </w:r>
      <w:r w:rsidRPr="00F419E4">
        <w:rPr>
          <w:rFonts w:ascii="Times New Roman" w:hAnsi="Times New Roman"/>
          <w:lang w:eastAsia="x-none"/>
        </w:rPr>
        <w:t xml:space="preserve"> </w:t>
      </w:r>
      <w:r w:rsidRPr="00F419E4">
        <w:rPr>
          <w:rFonts w:ascii="Times New Roman" w:hAnsi="Times New Roman"/>
          <w:lang w:val="x-none" w:eastAsia="x-none"/>
        </w:rPr>
        <w:t>ponukou hospodárskeho subjektu, v prospech ktorého má byť zadaná zákazka, osloví v rámci prieskumu trhu so žiadosťou o predlože</w:t>
      </w:r>
      <w:r>
        <w:rPr>
          <w:rFonts w:ascii="Times New Roman" w:hAnsi="Times New Roman"/>
          <w:lang w:val="x-none" w:eastAsia="x-none"/>
        </w:rPr>
        <w:t>nie cenovej ponuky minimálne dva</w:t>
      </w:r>
      <w:r w:rsidRPr="00F419E4">
        <w:rPr>
          <w:rFonts w:ascii="Times New Roman" w:hAnsi="Times New Roman"/>
          <w:lang w:val="x-none" w:eastAsia="x-none"/>
        </w:rPr>
        <w:t xml:space="preserve"> relevantné hospodárske subjekty.</w:t>
      </w:r>
      <w:r w:rsidRPr="00F419E4">
        <w:rPr>
          <w:rFonts w:ascii="Times New Roman" w:hAnsi="Times New Roman"/>
          <w:lang w:eastAsia="x-none"/>
        </w:rPr>
        <w:t xml:space="preserve"> </w:t>
      </w:r>
      <w:r w:rsidRPr="00F419E4">
        <w:rPr>
          <w:rFonts w:ascii="Times New Roman" w:hAnsi="Times New Roman"/>
          <w:lang w:val="x-none" w:eastAsia="x-none"/>
        </w:rPr>
        <w:t>Následne prijímateľ aktuálnu cenovú ponuku hospodárskeho subjektu, v prospech ktorého bude zadaná zákazka v režime výnimky, porovná s cenovou ponukou</w:t>
      </w:r>
      <w:r w:rsidRPr="00F419E4">
        <w:rPr>
          <w:rFonts w:ascii="Times New Roman" w:hAnsi="Times New Roman"/>
          <w:lang w:eastAsia="x-none"/>
        </w:rPr>
        <w:t xml:space="preserve"> </w:t>
      </w:r>
      <w:r w:rsidRPr="00F419E4">
        <w:rPr>
          <w:rFonts w:ascii="Times New Roman" w:hAnsi="Times New Roman"/>
          <w:lang w:val="x-none" w:eastAsia="x-none"/>
        </w:rPr>
        <w:t>na rovnaký alebo porovnateľný predmet zákazky minimálne jedného ďalšieho hospodárskeho subjektu (ak nebolo doručených viac cenových ponúk).</w:t>
      </w:r>
      <w:r w:rsidRPr="00F419E4">
        <w:rPr>
          <w:rFonts w:ascii="Times New Roman" w:hAnsi="Times New Roman"/>
          <w:lang w:eastAsia="x-none"/>
        </w:rPr>
        <w:t xml:space="preserve"> </w:t>
      </w:r>
      <w:r w:rsidRPr="00F419E4">
        <w:rPr>
          <w:rFonts w:ascii="Times New Roman" w:hAnsi="Times New Roman"/>
          <w:lang w:val="x-none" w:eastAsia="x-none"/>
        </w:rPr>
        <w:t>Hospodárske subjekty, ktoré sú účastníkmi prieskumu trhu musia byť oprávnené dodávať tovar, poskytovať služby, alebo realizovať stavebné práce, ktoré tvoria predmet zákazky</w:t>
      </w:r>
      <w:r>
        <w:rPr>
          <w:rFonts w:ascii="Times New Roman" w:hAnsi="Times New Roman"/>
          <w:lang w:eastAsia="x-none"/>
        </w:rPr>
        <w:t xml:space="preserve"> </w:t>
      </w:r>
      <w:r w:rsidRPr="00C04C9F">
        <w:rPr>
          <w:rFonts w:ascii="Times New Roman" w:hAnsi="Times New Roman"/>
          <w:lang w:val="x-none"/>
        </w:rPr>
        <w:t>(</w:t>
      </w:r>
      <w:r>
        <w:rPr>
          <w:rFonts w:ascii="Times New Roman" w:hAnsi="Times New Roman"/>
        </w:rPr>
        <w:t>p</w:t>
      </w:r>
      <w:r w:rsidRPr="000C73CE">
        <w:rPr>
          <w:rFonts w:ascii="Times New Roman" w:hAnsi="Times New Roman"/>
        </w:rPr>
        <w:t>rijímateľ pre účel overenia oprávnenosti dodávať predmet zákazky</w:t>
      </w:r>
      <w:r>
        <w:rPr>
          <w:rFonts w:ascii="Times New Roman" w:hAnsi="Times New Roman"/>
        </w:rPr>
        <w:t xml:space="preserve"> uchováva podpornú dokumentáciu, napr. </w:t>
      </w:r>
      <w:proofErr w:type="spellStart"/>
      <w:r>
        <w:rPr>
          <w:rFonts w:ascii="Times New Roman" w:hAnsi="Times New Roman"/>
        </w:rPr>
        <w:t>printscreen</w:t>
      </w:r>
      <w:proofErr w:type="spellEnd"/>
      <w:r>
        <w:rPr>
          <w:rFonts w:ascii="Times New Roman" w:hAnsi="Times New Roman"/>
        </w:rPr>
        <w:t xml:space="preserve"> z webového sídla obchodného registra </w:t>
      </w:r>
      <w:hyperlink r:id="rId13" w:history="1">
        <w:r w:rsidRPr="00745906">
          <w:rPr>
            <w:rStyle w:val="Hypertextovprepojenie"/>
            <w:rFonts w:ascii="Times New Roman" w:hAnsi="Times New Roman"/>
          </w:rPr>
          <w:t>orsr.sk</w:t>
        </w:r>
      </w:hyperlink>
      <w:r w:rsidRPr="000C73CE">
        <w:rPr>
          <w:rFonts w:ascii="Times New Roman" w:hAnsi="Times New Roman"/>
        </w:rPr>
        <w:t xml:space="preserve"> alebo </w:t>
      </w:r>
      <w:r>
        <w:rPr>
          <w:rFonts w:ascii="Times New Roman" w:hAnsi="Times New Roman"/>
        </w:rPr>
        <w:t xml:space="preserve">výpis z </w:t>
      </w:r>
      <w:r w:rsidRPr="000C73CE">
        <w:rPr>
          <w:rFonts w:ascii="Times New Roman" w:hAnsi="Times New Roman"/>
        </w:rPr>
        <w:t xml:space="preserve">portálu </w:t>
      </w:r>
      <w:hyperlink r:id="rId14" w:history="1">
        <w:r w:rsidRPr="00745906">
          <w:rPr>
            <w:rStyle w:val="Hypertextovprepojenie"/>
            <w:rFonts w:ascii="Times New Roman" w:hAnsi="Times New Roman"/>
          </w:rPr>
          <w:t>oversi.gov.sk</w:t>
        </w:r>
      </w:hyperlink>
      <w:r w:rsidRPr="000C73CE">
        <w:rPr>
          <w:rFonts w:ascii="Times New Roman" w:hAnsi="Times New Roman"/>
        </w:rPr>
        <w:t>)</w:t>
      </w:r>
      <w:r w:rsidRPr="00F419E4">
        <w:rPr>
          <w:rFonts w:ascii="Times New Roman" w:hAnsi="Times New Roman"/>
          <w:lang w:val="x-none" w:eastAsia="x-none"/>
        </w:rPr>
        <w:t>.</w:t>
      </w:r>
      <w:r w:rsidRPr="00F419E4">
        <w:rPr>
          <w:rFonts w:ascii="Times New Roman" w:hAnsi="Times New Roman"/>
          <w:lang w:eastAsia="x-none"/>
        </w:rPr>
        <w:t xml:space="preserve"> </w:t>
      </w:r>
    </w:p>
    <w:p w14:paraId="52165F73" w14:textId="77777777" w:rsidR="00185C42" w:rsidRDefault="00185C42" w:rsidP="004935C5">
      <w:pPr>
        <w:tabs>
          <w:tab w:val="left" w:pos="1014"/>
        </w:tabs>
        <w:spacing w:before="120" w:line="240" w:lineRule="auto"/>
        <w:contextualSpacing/>
        <w:jc w:val="both"/>
        <w:rPr>
          <w:rFonts w:ascii="Times New Roman" w:hAnsi="Times New Roman"/>
          <w:lang w:val="x-none" w:eastAsia="x-none"/>
        </w:rPr>
      </w:pPr>
    </w:p>
    <w:p w14:paraId="3F588EA7" w14:textId="3E40959D" w:rsidR="00185C42" w:rsidRDefault="00185C42" w:rsidP="004935C5">
      <w:pPr>
        <w:tabs>
          <w:tab w:val="left" w:pos="1014"/>
        </w:tabs>
        <w:spacing w:before="120" w:line="240" w:lineRule="auto"/>
        <w:contextualSpacing/>
        <w:jc w:val="both"/>
        <w:rPr>
          <w:rFonts w:ascii="Times New Roman" w:hAnsi="Times New Roman"/>
          <w:lang w:eastAsia="x-none"/>
        </w:rPr>
      </w:pPr>
      <w:r w:rsidRPr="00F419E4">
        <w:rPr>
          <w:rFonts w:ascii="Times New Roman" w:hAnsi="Times New Roman"/>
          <w:lang w:val="x-none" w:eastAsia="x-none"/>
        </w:rPr>
        <w:t xml:space="preserve">Ako alternatíva prieskumu trhu je akceptovateľné aj preukázanie hospodárnosti zo strany prijímateľa na základe finančných limitov, percentuálnych limitov alebo </w:t>
      </w:r>
      <w:proofErr w:type="spellStart"/>
      <w:r w:rsidRPr="00F419E4">
        <w:rPr>
          <w:rFonts w:ascii="Times New Roman" w:hAnsi="Times New Roman"/>
          <w:lang w:val="x-none" w:eastAsia="x-none"/>
        </w:rPr>
        <w:t>benchmarkov</w:t>
      </w:r>
      <w:proofErr w:type="spellEnd"/>
      <w:r w:rsidRPr="00F419E4">
        <w:rPr>
          <w:rFonts w:ascii="Times New Roman" w:hAnsi="Times New Roman"/>
          <w:lang w:val="x-none" w:eastAsia="x-none"/>
        </w:rPr>
        <w:t xml:space="preserve"> určených na danú skupinu výdavkov príslušným </w:t>
      </w:r>
      <w:r w:rsidRPr="00F419E4">
        <w:rPr>
          <w:rFonts w:ascii="Times New Roman" w:hAnsi="Times New Roman"/>
          <w:lang w:eastAsia="x-none"/>
        </w:rPr>
        <w:t>poskytovateľom</w:t>
      </w:r>
      <w:r w:rsidRPr="00F419E4">
        <w:rPr>
          <w:rFonts w:ascii="Times New Roman" w:hAnsi="Times New Roman"/>
          <w:lang w:val="x-none" w:eastAsia="x-none"/>
        </w:rPr>
        <w:t xml:space="preserve"> alebo s využitím inštitútu</w:t>
      </w:r>
      <w:r w:rsidRPr="00F419E4">
        <w:rPr>
          <w:rFonts w:ascii="Times New Roman" w:hAnsi="Times New Roman"/>
          <w:lang w:eastAsia="x-none"/>
        </w:rPr>
        <w:t xml:space="preserve"> </w:t>
      </w:r>
      <w:r w:rsidRPr="00F419E4">
        <w:rPr>
          <w:rFonts w:ascii="Times New Roman" w:hAnsi="Times New Roman"/>
          <w:lang w:val="x-none" w:eastAsia="x-none"/>
        </w:rPr>
        <w:t>odborného/znaleckého posudku, v súlade s</w:t>
      </w:r>
      <w:r>
        <w:rPr>
          <w:rFonts w:ascii="Times New Roman" w:hAnsi="Times New Roman"/>
          <w:lang w:eastAsia="x-none"/>
        </w:rPr>
        <w:t> pravidlami na overovanie hospodárnosti výdavkov</w:t>
      </w:r>
      <w:r w:rsidRPr="00F419E4">
        <w:rPr>
          <w:rFonts w:ascii="Times New Roman" w:hAnsi="Times New Roman"/>
          <w:lang w:val="x-none" w:eastAsia="x-none"/>
        </w:rPr>
        <w:t>.</w:t>
      </w:r>
      <w:r w:rsidRPr="00F419E4">
        <w:rPr>
          <w:rFonts w:ascii="Times New Roman" w:hAnsi="Times New Roman"/>
          <w:lang w:eastAsia="x-none"/>
        </w:rPr>
        <w:t xml:space="preserve"> Tieto nástroje na preukázanie hospodárnos</w:t>
      </w:r>
      <w:r>
        <w:rPr>
          <w:rFonts w:ascii="Times New Roman" w:hAnsi="Times New Roman"/>
          <w:lang w:eastAsia="x-none"/>
        </w:rPr>
        <w:t xml:space="preserve">ti sú rovnocenné prieskumu trhu a je na rozhodnutí prijímateľa aký nástroj uplatní, ak výzva na predkladanie žiadostí o NFP neurčuje inak. </w:t>
      </w:r>
    </w:p>
    <w:p w14:paraId="36361718" w14:textId="77777777" w:rsidR="00185C42" w:rsidRDefault="00185C42" w:rsidP="004935C5">
      <w:pPr>
        <w:tabs>
          <w:tab w:val="left" w:pos="1014"/>
        </w:tabs>
        <w:spacing w:before="120" w:line="240" w:lineRule="auto"/>
        <w:contextualSpacing/>
        <w:jc w:val="both"/>
        <w:rPr>
          <w:rFonts w:ascii="Times New Roman" w:hAnsi="Times New Roman"/>
          <w:lang w:eastAsia="x-none"/>
        </w:rPr>
      </w:pPr>
    </w:p>
    <w:p w14:paraId="5420D5E0" w14:textId="647187D4" w:rsidR="00185C42" w:rsidRPr="00185C42" w:rsidRDefault="00185C42" w:rsidP="004935C5">
      <w:pPr>
        <w:tabs>
          <w:tab w:val="left" w:pos="1014"/>
        </w:tabs>
        <w:spacing w:before="120" w:line="240" w:lineRule="auto"/>
        <w:contextualSpacing/>
        <w:jc w:val="both"/>
        <w:rPr>
          <w:rFonts w:ascii="Times New Roman" w:hAnsi="Times New Roman" w:cs="Times New Roman"/>
        </w:rPr>
      </w:pPr>
      <w:r w:rsidRPr="00F419E4">
        <w:rPr>
          <w:rFonts w:ascii="Times New Roman" w:hAnsi="Times New Roman"/>
          <w:lang w:val="x-none" w:eastAsia="x-none"/>
        </w:rPr>
        <w:t>Prijímateľ je povinný vyhodnotiť realizovaný prieskum trhu</w:t>
      </w:r>
      <w:r w:rsidRPr="00F419E4">
        <w:rPr>
          <w:rFonts w:ascii="Times New Roman" w:hAnsi="Times New Roman"/>
          <w:lang w:eastAsia="x-none"/>
        </w:rPr>
        <w:t xml:space="preserve"> (ak pre účely overenia hospodárnosti realizoval prieskum trhu)</w:t>
      </w:r>
      <w:r w:rsidRPr="00F419E4">
        <w:rPr>
          <w:rFonts w:ascii="Times New Roman" w:hAnsi="Times New Roman"/>
          <w:lang w:val="x-none" w:eastAsia="x-none"/>
        </w:rPr>
        <w:t xml:space="preserve"> v súlade s pravidlami, ktoré si určil na začiatku zadávania zákazky (napr. vo výzve na predkladanie ponúk) a uzatvoriť zmluvu/zadať objednávku v súlade s výzvou na predkladanie ponúk a s ponukou úspešného dodávateľa</w:t>
      </w:r>
      <w:ins w:id="3716" w:author="Karol M" w:date="2024-07-02T09:17:00Z">
        <w:r w:rsidR="00BC6C70">
          <w:rPr>
            <w:rFonts w:ascii="Times New Roman" w:hAnsi="Times New Roman"/>
            <w:lang w:val="x-none" w:eastAsia="x-none"/>
          </w:rPr>
          <w:t xml:space="preserve"> (netýka sa </w:t>
        </w:r>
      </w:ins>
      <w:ins w:id="3717" w:author="Karol M" w:date="2024-07-02T09:18:00Z">
        <w:r w:rsidR="00BC6C70">
          <w:rPr>
            <w:rFonts w:ascii="Times New Roman" w:hAnsi="Times New Roman"/>
            <w:lang w:val="x-none" w:eastAsia="x-none"/>
          </w:rPr>
          <w:t xml:space="preserve">to </w:t>
        </w:r>
      </w:ins>
      <w:ins w:id="3718" w:author="Karol M" w:date="2024-07-02T09:17:00Z">
        <w:r w:rsidR="00BC6C70">
          <w:rPr>
            <w:rFonts w:ascii="Times New Roman" w:hAnsi="Times New Roman"/>
            <w:lang w:val="x-none" w:eastAsia="x-none"/>
          </w:rPr>
          <w:t>“o</w:t>
        </w:r>
        <w:r w:rsidR="00BC6C70" w:rsidRPr="00BC6C70">
          <w:rPr>
            <w:rFonts w:ascii="Times New Roman" w:hAnsi="Times New Roman"/>
            <w:lang w:val="x-none" w:eastAsia="x-none"/>
          </w:rPr>
          <w:t>sobitn</w:t>
        </w:r>
        <w:r w:rsidR="00BC6C70">
          <w:rPr>
            <w:rFonts w:ascii="Times New Roman" w:hAnsi="Times New Roman"/>
            <w:lang w:val="x-none" w:eastAsia="x-none"/>
          </w:rPr>
          <w:t>ých</w:t>
        </w:r>
        <w:r w:rsidR="00BC6C70" w:rsidRPr="00BC6C70">
          <w:rPr>
            <w:rFonts w:ascii="Times New Roman" w:hAnsi="Times New Roman"/>
            <w:lang w:val="x-none" w:eastAsia="x-none"/>
          </w:rPr>
          <w:t xml:space="preserve"> zákaz</w:t>
        </w:r>
      </w:ins>
      <w:ins w:id="3719" w:author="Karol M" w:date="2024-07-02T09:18:00Z">
        <w:r w:rsidR="00BC6C70">
          <w:rPr>
            <w:rFonts w:ascii="Times New Roman" w:hAnsi="Times New Roman"/>
            <w:lang w:val="x-none" w:eastAsia="x-none"/>
          </w:rPr>
          <w:t>iek</w:t>
        </w:r>
      </w:ins>
      <w:ins w:id="3720" w:author="Karol M" w:date="2024-07-02T09:17:00Z">
        <w:r w:rsidR="00BC6C70" w:rsidRPr="00BC6C70">
          <w:rPr>
            <w:rFonts w:ascii="Times New Roman" w:hAnsi="Times New Roman"/>
            <w:lang w:val="x-none" w:eastAsia="x-none"/>
          </w:rPr>
          <w:t xml:space="preserve"> malého rozsahu, ktoré je možné zadávať zjednodušeným postupom</w:t>
        </w:r>
      </w:ins>
      <w:ins w:id="3721" w:author="Karol M" w:date="2024-07-02T09:18:00Z">
        <w:r w:rsidR="00BC6C70">
          <w:rPr>
            <w:rFonts w:ascii="Times New Roman" w:hAnsi="Times New Roman"/>
            <w:lang w:val="x-none" w:eastAsia="x-none"/>
          </w:rPr>
          <w:t>”, upraveným nižšie v tejto kapitole)</w:t>
        </w:r>
      </w:ins>
      <w:r w:rsidRPr="00F419E4">
        <w:rPr>
          <w:rFonts w:ascii="Times New Roman" w:hAnsi="Times New Roman"/>
          <w:lang w:val="x-none" w:eastAsia="x-none"/>
        </w:rPr>
        <w:t>.</w:t>
      </w:r>
      <w:del w:id="3722" w:author="Karol M" w:date="2024-07-02T09:16:00Z">
        <w:r w:rsidDel="00BC6C70">
          <w:rPr>
            <w:rFonts w:ascii="Times New Roman" w:hAnsi="Times New Roman"/>
            <w:lang w:eastAsia="x-none"/>
          </w:rPr>
          <w:delText xml:space="preserve"> Týka sa aj zákaziek </w:delText>
        </w:r>
        <w:r w:rsidRPr="0014359B" w:rsidDel="00BC6C70">
          <w:rPr>
            <w:rFonts w:ascii="Times New Roman" w:hAnsi="Times New Roman"/>
            <w:lang w:val="x-none" w:eastAsia="x-none"/>
          </w:rPr>
          <w:delText>zadávaných osobou, ktorej poskytne verejný obstarávateľ viac ako 50% alebo 50% a menej finančných prostriedkov na dodanie tovaru, uskutočnenie stavebných prác a poskytnutie služieb z NFP</w:delText>
        </w:r>
        <w:r w:rsidDel="00BC6C70">
          <w:rPr>
            <w:rFonts w:ascii="Times New Roman" w:hAnsi="Times New Roman"/>
            <w:lang w:eastAsia="x-none"/>
          </w:rPr>
          <w:delText>.</w:delText>
        </w:r>
      </w:del>
    </w:p>
    <w:p w14:paraId="5E7E0B4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48283DF" w14:textId="21E51012"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Prijímateľ nesmie zadať zákazku v zmysle predchádzajúcich odsekov s cieľom vyhnúť sa použitiu pravidiel a postupov zadávania zákaziek podľa ZVO, pričom zákonná možnosť uplatnenia výnimky spod pôsobnosti ZVO sa vykladá reštriktívne. V prípade, že </w:t>
      </w:r>
      <w:r w:rsidR="00364645">
        <w:rPr>
          <w:rFonts w:ascii="Times New Roman" w:hAnsi="Times New Roman" w:cs="Times New Roman"/>
        </w:rPr>
        <w:t>R</w:t>
      </w:r>
      <w:r w:rsidRPr="00EB7329">
        <w:rPr>
          <w:rFonts w:ascii="Times New Roman" w:hAnsi="Times New Roman" w:cs="Times New Roman"/>
        </w:rPr>
        <w:t>O identifikuje takéto neoprávnené použitie zadávania zákaziek, výdavky vyplývajúce</w:t>
      </w:r>
      <w:r w:rsidR="0096555B">
        <w:rPr>
          <w:rFonts w:ascii="Times New Roman" w:hAnsi="Times New Roman" w:cs="Times New Roman"/>
        </w:rPr>
        <w:t xml:space="preserve"> </w:t>
      </w:r>
      <w:r w:rsidRPr="00EB7329">
        <w:rPr>
          <w:rFonts w:ascii="Times New Roman" w:hAnsi="Times New Roman" w:cs="Times New Roman"/>
        </w:rPr>
        <w:t xml:space="preserve">z takéhoto obstarávania vylúči </w:t>
      </w:r>
      <w:r w:rsidR="0096555B">
        <w:rPr>
          <w:rFonts w:ascii="Times New Roman" w:hAnsi="Times New Roman" w:cs="Times New Roman"/>
        </w:rPr>
        <w:br/>
      </w:r>
      <w:r w:rsidRPr="00EB7329">
        <w:rPr>
          <w:rFonts w:ascii="Times New Roman" w:hAnsi="Times New Roman" w:cs="Times New Roman"/>
        </w:rPr>
        <w:t>z financovania v plnom rozsahu.</w:t>
      </w:r>
      <w:r w:rsidR="00185C42">
        <w:rPr>
          <w:rFonts w:ascii="Times New Roman" w:hAnsi="Times New Roman" w:cs="Times New Roman"/>
        </w:rPr>
        <w:t xml:space="preserve"> </w:t>
      </w:r>
      <w:r w:rsidR="00185C42">
        <w:rPr>
          <w:rFonts w:ascii="Times New Roman" w:eastAsia="Calibri" w:hAnsi="Times New Roman" w:cs="Times New Roman"/>
          <w:lang w:val="x-none" w:eastAsia="x-none"/>
        </w:rPr>
        <w:t>Ak p</w:t>
      </w:r>
      <w:r w:rsidR="00185C42" w:rsidRPr="00185C42">
        <w:rPr>
          <w:rFonts w:ascii="Times New Roman" w:eastAsia="Calibri" w:hAnsi="Times New Roman" w:cs="Times New Roman"/>
          <w:lang w:val="x-none" w:eastAsia="x-none"/>
        </w:rPr>
        <w:t xml:space="preserve">rijímateľ </w:t>
      </w:r>
      <w:r w:rsidR="00185C42" w:rsidRPr="00185C42">
        <w:rPr>
          <w:rFonts w:ascii="Times New Roman" w:eastAsia="Calibri" w:hAnsi="Times New Roman" w:cs="Times New Roman"/>
          <w:lang w:eastAsia="x-none"/>
        </w:rPr>
        <w:t xml:space="preserve">v prípade </w:t>
      </w:r>
      <w:r w:rsidR="00185C42" w:rsidRPr="00185C42">
        <w:rPr>
          <w:rFonts w:ascii="Times New Roman" w:eastAsia="Calibri" w:hAnsi="Times New Roman" w:cs="Times New Roman"/>
          <w:lang w:val="x-none" w:eastAsia="x-none"/>
        </w:rPr>
        <w:t>zadávania zákazky nespadajúcej pod ZVO</w:t>
      </w:r>
      <w:r w:rsidR="00185C42" w:rsidRPr="00185C42">
        <w:rPr>
          <w:rFonts w:ascii="Times New Roman" w:eastAsia="Calibri" w:hAnsi="Times New Roman" w:cs="Times New Roman"/>
          <w:lang w:eastAsia="x-none"/>
        </w:rPr>
        <w:t xml:space="preserve"> </w:t>
      </w:r>
      <w:r w:rsidR="00185C42" w:rsidRPr="00185C42">
        <w:rPr>
          <w:rFonts w:ascii="Times New Roman" w:eastAsia="Calibri" w:hAnsi="Times New Roman" w:cs="Times New Roman"/>
          <w:lang w:val="x-none" w:eastAsia="x-none"/>
        </w:rPr>
        <w:t>nepostupoval podľa pravidiel uvedených v</w:t>
      </w:r>
      <w:r w:rsidR="00185C42">
        <w:rPr>
          <w:rFonts w:ascii="Times New Roman" w:eastAsia="Calibri" w:hAnsi="Times New Roman" w:cs="Times New Roman"/>
          <w:lang w:val="x-none" w:eastAsia="x-none"/>
        </w:rPr>
        <w:t> </w:t>
      </w:r>
      <w:r w:rsidR="00185C42">
        <w:rPr>
          <w:rFonts w:ascii="Times New Roman" w:eastAsia="Calibri" w:hAnsi="Times New Roman" w:cs="Times New Roman"/>
          <w:lang w:eastAsia="x-none"/>
        </w:rPr>
        <w:t>tomto Usmernení</w:t>
      </w:r>
      <w:r w:rsidR="00185C42" w:rsidRPr="00185C42">
        <w:rPr>
          <w:rFonts w:ascii="Times New Roman" w:eastAsia="Calibri" w:hAnsi="Times New Roman" w:cs="Times New Roman"/>
          <w:lang w:val="x-none" w:eastAsia="x-none"/>
        </w:rPr>
        <w:t xml:space="preserve"> a porušenie týchto pravidiel malo alebo mohlo mať vplyv na výsledok zadávania zákazky,</w:t>
      </w:r>
      <w:r w:rsidR="00185C42" w:rsidRPr="00185C42">
        <w:rPr>
          <w:rFonts w:ascii="Times New Roman" w:eastAsia="Calibri" w:hAnsi="Times New Roman" w:cs="Times New Roman"/>
          <w:lang w:eastAsia="x-none"/>
        </w:rPr>
        <w:t xml:space="preserve"> </w:t>
      </w:r>
      <w:r w:rsidR="00185C42">
        <w:rPr>
          <w:rFonts w:ascii="Times New Roman" w:eastAsia="Calibri" w:hAnsi="Times New Roman" w:cs="Times New Roman"/>
          <w:lang w:eastAsia="x-none"/>
        </w:rPr>
        <w:t xml:space="preserve">RO </w:t>
      </w:r>
      <w:r w:rsidR="00185C42" w:rsidRPr="00185C42">
        <w:rPr>
          <w:rFonts w:ascii="Times New Roman" w:eastAsia="Calibri" w:hAnsi="Times New Roman" w:cs="Times New Roman"/>
          <w:lang w:eastAsia="x-none"/>
        </w:rPr>
        <w:t>urč</w:t>
      </w:r>
      <w:r w:rsidR="00185C42">
        <w:rPr>
          <w:rFonts w:ascii="Times New Roman" w:eastAsia="Calibri" w:hAnsi="Times New Roman" w:cs="Times New Roman"/>
          <w:lang w:eastAsia="x-none"/>
        </w:rPr>
        <w:t xml:space="preserve">í </w:t>
      </w:r>
      <w:r w:rsidR="00185C42" w:rsidRPr="00185C42">
        <w:rPr>
          <w:rFonts w:ascii="Times New Roman" w:eastAsia="Calibri" w:hAnsi="Times New Roman" w:cs="Times New Roman"/>
          <w:lang w:eastAsia="x-none"/>
        </w:rPr>
        <w:t>finančn</w:t>
      </w:r>
      <w:r w:rsidR="00185C42">
        <w:rPr>
          <w:rFonts w:ascii="Times New Roman" w:eastAsia="Calibri" w:hAnsi="Times New Roman" w:cs="Times New Roman"/>
          <w:lang w:eastAsia="x-none"/>
        </w:rPr>
        <w:t>ú opravu</w:t>
      </w:r>
      <w:r w:rsidR="00185C42" w:rsidRPr="00185C42">
        <w:rPr>
          <w:rFonts w:ascii="Times New Roman" w:eastAsia="Calibri" w:hAnsi="Times New Roman" w:cs="Times New Roman"/>
          <w:lang w:val="x-none" w:eastAsia="x-none"/>
        </w:rPr>
        <w:t xml:space="preserve"> na základe analógie a proporcionality</w:t>
      </w:r>
      <w:r w:rsidR="00A55D76">
        <w:rPr>
          <w:rFonts w:ascii="Times New Roman" w:eastAsia="Calibri" w:hAnsi="Times New Roman" w:cs="Times New Roman"/>
          <w:lang w:eastAsia="x-none"/>
        </w:rPr>
        <w:t xml:space="preserve"> k finančným opravám vyplývajúcim z </w:t>
      </w:r>
      <w:r w:rsidR="00A55D76">
        <w:rPr>
          <w:rFonts w:ascii="Times New Roman" w:hAnsi="Times New Roman"/>
        </w:rPr>
        <w:t>Rozhodnutia</w:t>
      </w:r>
      <w:r w:rsidR="00A55D76" w:rsidRPr="00351766">
        <w:rPr>
          <w:rFonts w:ascii="Times New Roman" w:hAnsi="Times New Roman"/>
        </w:rPr>
        <w:t xml:space="preserve"> EK zo </w:t>
      </w:r>
      <w:r w:rsidR="00A55D76">
        <w:rPr>
          <w:rFonts w:ascii="Times New Roman" w:hAnsi="Times New Roman"/>
        </w:rPr>
        <w:t>dňa 14.05.2019 č. C(2019) 3452</w:t>
      </w:r>
      <w:r w:rsidR="00A55D76" w:rsidRPr="00351766">
        <w:rPr>
          <w:rFonts w:ascii="Times New Roman" w:hAnsi="Times New Roman"/>
        </w:rPr>
        <w:t>, ktorým EK dňa 14.05.2019</w:t>
      </w:r>
      <w:r w:rsidR="00A55D76">
        <w:rPr>
          <w:rFonts w:ascii="Times New Roman" w:hAnsi="Times New Roman"/>
        </w:rPr>
        <w:t xml:space="preserve"> schválila v rámci jeho prílohy</w:t>
      </w:r>
      <w:r w:rsidR="00A55D76" w:rsidRPr="00351766">
        <w:rPr>
          <w:rFonts w:ascii="Times New Roman" w:hAnsi="Times New Roman"/>
        </w:rPr>
        <w:t xml:space="preserve"> usmernenie o určení finančných opráv uskutočňovaných pri nedodržaní pravidiel o verejnom obstarávaní</w:t>
      </w:r>
      <w:r w:rsidR="00185C42">
        <w:rPr>
          <w:rFonts w:ascii="Times New Roman" w:eastAsia="Calibri" w:hAnsi="Times New Roman" w:cs="Times New Roman"/>
          <w:lang w:val="x-none" w:eastAsia="x-none"/>
        </w:rPr>
        <w:t xml:space="preserve">. </w:t>
      </w:r>
    </w:p>
    <w:p w14:paraId="3E09D1E3"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19C5BD12"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i/>
        </w:rPr>
      </w:pPr>
      <w:r w:rsidRPr="00EB7329">
        <w:rPr>
          <w:rFonts w:ascii="Times New Roman" w:hAnsi="Times New Roman" w:cs="Times New Roman"/>
        </w:rPr>
        <w:t xml:space="preserve">Na zákazky nespadajúce pod ZVO, sa primerane vzťahuje kapitola </w:t>
      </w:r>
      <w:r w:rsidRPr="00EB7329">
        <w:rPr>
          <w:rFonts w:ascii="Times New Roman" w:hAnsi="Times New Roman" w:cs="Times New Roman"/>
          <w:i/>
        </w:rPr>
        <w:t xml:space="preserve">2. Konflikt záujmov. </w:t>
      </w:r>
    </w:p>
    <w:p w14:paraId="51F31994"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76292BE3" w14:textId="04E87A98" w:rsidR="00397616"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je povinný každé zadanie zákazky, na ktorú sa ZVO nevzťahuje riadne odôvodniť (najmä naplnenie reštriktívne vykladaných ustanovení ZVO, na ktoré sa pri danom postupe prijímateľ odvoláva) a podložiť relevantnou dokumentáciou, pričom odôvodnenie aj príslušnú dokumentáciu predkladá na kontrolu </w:t>
      </w:r>
      <w:r w:rsidR="001D28D7">
        <w:rPr>
          <w:rFonts w:ascii="Times New Roman" w:hAnsi="Times New Roman" w:cs="Times New Roman"/>
        </w:rPr>
        <w:t>R</w:t>
      </w:r>
      <w:r w:rsidRPr="00EB7329">
        <w:rPr>
          <w:rFonts w:ascii="Times New Roman" w:hAnsi="Times New Roman" w:cs="Times New Roman"/>
        </w:rPr>
        <w:t xml:space="preserve">O. </w:t>
      </w:r>
    </w:p>
    <w:p w14:paraId="1D3270DA" w14:textId="77777777" w:rsidR="00FE011E" w:rsidRDefault="00FE011E" w:rsidP="004935C5">
      <w:pPr>
        <w:tabs>
          <w:tab w:val="left" w:pos="1014"/>
        </w:tabs>
        <w:spacing w:before="120" w:line="240" w:lineRule="auto"/>
        <w:contextualSpacing/>
        <w:jc w:val="both"/>
        <w:rPr>
          <w:rFonts w:ascii="Times New Roman" w:hAnsi="Times New Roman" w:cs="Times New Roman"/>
        </w:rPr>
      </w:pPr>
    </w:p>
    <w:p w14:paraId="33201DBC" w14:textId="2D966CDF" w:rsidR="00FE011E" w:rsidRPr="00EB7329" w:rsidRDefault="00FE011E" w:rsidP="004935C5">
      <w:pPr>
        <w:tabs>
          <w:tab w:val="left" w:pos="1014"/>
        </w:tabs>
        <w:spacing w:before="120" w:line="240" w:lineRule="auto"/>
        <w:contextualSpacing/>
        <w:jc w:val="both"/>
        <w:rPr>
          <w:rFonts w:ascii="Times New Roman" w:hAnsi="Times New Roman" w:cs="Times New Roman"/>
        </w:rPr>
      </w:pPr>
      <w:r>
        <w:rPr>
          <w:rFonts w:ascii="Times New Roman" w:hAnsi="Times New Roman"/>
        </w:rPr>
        <w:t>V prípade zmeny zmluvy prijímateľ postupuje primerane k pravidlám upraveným v kapitole 1.6 bod e) Usmernenia. P</w:t>
      </w:r>
      <w:r w:rsidRPr="0025546F">
        <w:rPr>
          <w:rFonts w:ascii="Times New Roman" w:hAnsi="Times New Roman"/>
        </w:rPr>
        <w:t xml:space="preserve">rijímateľ povinný v predloženej dokumentácii k zmene zmluvy uviesť, na základe akých skutočností </w:t>
      </w:r>
      <w:r>
        <w:rPr>
          <w:rFonts w:ascii="Times New Roman" w:hAnsi="Times New Roman"/>
        </w:rPr>
        <w:t xml:space="preserve">došlo k zmene zmluvy, t. j. odôvodnenie zmeny zmluvy. </w:t>
      </w:r>
      <w:r w:rsidRPr="00FE011E">
        <w:rPr>
          <w:rFonts w:ascii="Times New Roman" w:hAnsi="Times New Roman"/>
          <w:lang w:val="x-none"/>
        </w:rPr>
        <w:t>Ak sa dodatkom menia identifikačné a kontaktné údaje zmluvných strán (napr. adresa sídla, kontaktné osoby, číslo bankového účtu a pod.), kontrola</w:t>
      </w:r>
      <w:r w:rsidRPr="00FE011E">
        <w:rPr>
          <w:rFonts w:ascii="Times New Roman" w:hAnsi="Times New Roman"/>
        </w:rPr>
        <w:t xml:space="preserve"> dodatku sa nevykonáva</w:t>
      </w:r>
      <w:r>
        <w:rPr>
          <w:rFonts w:ascii="Times New Roman" w:hAnsi="Times New Roman"/>
        </w:rPr>
        <w:t>.</w:t>
      </w:r>
    </w:p>
    <w:p w14:paraId="24859D9A"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34FBD36B" w14:textId="394756F3" w:rsidR="00397616" w:rsidRPr="00083362" w:rsidRDefault="008B639D">
      <w:pPr>
        <w:pStyle w:val="Nadpis2"/>
        <w:numPr>
          <w:ilvl w:val="2"/>
          <w:numId w:val="65"/>
        </w:numPr>
        <w:ind w:left="426"/>
        <w:jc w:val="both"/>
        <w:rPr>
          <w:rFonts w:ascii="Times New Roman" w:hAnsi="Times New Roman" w:cs="Times New Roman"/>
          <w:color w:val="auto"/>
          <w:sz w:val="24"/>
          <w:szCs w:val="24"/>
        </w:rPr>
        <w:pPrChange w:id="3723" w:author="Karol M" w:date="2024-05-12T17:08:00Z">
          <w:pPr>
            <w:pStyle w:val="Nadpis2"/>
            <w:numPr>
              <w:ilvl w:val="2"/>
              <w:numId w:val="65"/>
            </w:numPr>
            <w:ind w:left="426" w:hanging="360"/>
          </w:pPr>
        </w:pPrChange>
      </w:pPr>
      <w:bookmarkStart w:id="3724" w:name="_Toc177626932"/>
      <w:r w:rsidRPr="00083362">
        <w:rPr>
          <w:rFonts w:ascii="Times New Roman" w:hAnsi="Times New Roman" w:cs="Times New Roman"/>
          <w:color w:val="auto"/>
          <w:sz w:val="24"/>
          <w:szCs w:val="24"/>
        </w:rPr>
        <w:t>Osobitné p</w:t>
      </w:r>
      <w:r w:rsidR="00397616" w:rsidRPr="00083362">
        <w:rPr>
          <w:rFonts w:ascii="Times New Roman" w:hAnsi="Times New Roman" w:cs="Times New Roman"/>
          <w:color w:val="auto"/>
          <w:sz w:val="24"/>
          <w:szCs w:val="24"/>
        </w:rPr>
        <w:t>ravidlá uplatňujúce sa pri zadávaní a kontrole zákaziek z</w:t>
      </w:r>
      <w:r w:rsidR="000C35E9" w:rsidRPr="00083362">
        <w:rPr>
          <w:rFonts w:ascii="Times New Roman" w:hAnsi="Times New Roman" w:cs="Times New Roman"/>
          <w:color w:val="auto"/>
          <w:sz w:val="24"/>
          <w:szCs w:val="24"/>
        </w:rPr>
        <w:t xml:space="preserve"> vybraných</w:t>
      </w:r>
      <w:r w:rsidR="00397616" w:rsidRPr="00083362">
        <w:rPr>
          <w:rFonts w:ascii="Times New Roman" w:hAnsi="Times New Roman" w:cs="Times New Roman"/>
          <w:color w:val="auto"/>
          <w:sz w:val="24"/>
          <w:szCs w:val="24"/>
        </w:rPr>
        <w:t> výni</w:t>
      </w:r>
      <w:r w:rsidR="000C35E9" w:rsidRPr="00083362">
        <w:rPr>
          <w:rFonts w:ascii="Times New Roman" w:hAnsi="Times New Roman" w:cs="Times New Roman"/>
          <w:color w:val="auto"/>
          <w:sz w:val="24"/>
          <w:szCs w:val="24"/>
        </w:rPr>
        <w:t>miek zo ZVO</w:t>
      </w:r>
      <w:bookmarkEnd w:id="3724"/>
    </w:p>
    <w:p w14:paraId="3BEA8BBC" w14:textId="7D2F485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ZVO v § 1 ods. 2 až 15 uvádza prípady, na ktoré sa nevzťahuje povinný postup podľa ZVO. </w:t>
      </w:r>
      <w:r w:rsidRPr="00EB7329">
        <w:rPr>
          <w:rFonts w:ascii="Times New Roman" w:hAnsi="Times New Roman" w:cs="Times New Roman"/>
        </w:rPr>
        <w:br/>
        <w:t>S ohľadom na dodržanie vyššie uvedených princípov prijímateľ zabezpečí aj pri takýchto zákazkách transparentnosť a preukázateľnosť všetkých úkonov, ako aj hospodárnosť výdavkov. Každé použitie výnimky prijímateľ riadne zdôvodní, pod</w:t>
      </w:r>
      <w:r w:rsidR="0096555B">
        <w:rPr>
          <w:rFonts w:ascii="Times New Roman" w:hAnsi="Times New Roman" w:cs="Times New Roman"/>
        </w:rPr>
        <w:t xml:space="preserve">loží relevantnou dokumentáciou </w:t>
      </w:r>
      <w:r w:rsidRPr="00EB7329">
        <w:rPr>
          <w:rFonts w:ascii="Times New Roman" w:hAnsi="Times New Roman" w:cs="Times New Roman"/>
        </w:rPr>
        <w:t xml:space="preserve">a doloží relevantným dokladom preukazujúcim túto skutočnosť. </w:t>
      </w:r>
    </w:p>
    <w:p w14:paraId="2FFF794C"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76DD35D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Pravidlá uvedené v tejto časti sa nevzťahujú na uzatváranie pracovných zmlúv, dohôd o prácach vykonávaných mimo pracovného pomeru alebo obdobného pracovného vzťahu v zmysle § 1 ods. 2 písm. e) ZVO, ako ani na zadávanie zákaziek vnútorným obstarávaním (upravené v časti B. tejto kapitoly) a zákaziek zadávaných na základe horizontálnej spolupráce (pre ktoré sú určené pravidlá v časti C. tejto kapitoly).</w:t>
      </w:r>
    </w:p>
    <w:p w14:paraId="1F6691A2"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3CEDAD52" w14:textId="65B3BB62"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lastRenderedPageBreak/>
        <w:t xml:space="preserve">V prípade, že vo vzťahu k predmetu zákazky zadávanej prostredníctvom výnimky zo ZVO </w:t>
      </w:r>
      <w:r w:rsidRPr="00EB7329">
        <w:rPr>
          <w:rFonts w:ascii="Times New Roman" w:hAnsi="Times New Roman" w:cs="Times New Roman"/>
          <w:b/>
          <w:u w:val="single"/>
        </w:rPr>
        <w:t>neurčil</w:t>
      </w:r>
      <w:r w:rsidRPr="00EB7329" w:rsidDel="00C514E5">
        <w:rPr>
          <w:rFonts w:ascii="Times New Roman" w:hAnsi="Times New Roman" w:cs="Times New Roman"/>
          <w:u w:val="single"/>
        </w:rPr>
        <w:t xml:space="preserve"> </w:t>
      </w:r>
      <w:r w:rsidR="001D28D7">
        <w:rPr>
          <w:rFonts w:ascii="Times New Roman" w:hAnsi="Times New Roman" w:cs="Times New Roman"/>
          <w:u w:val="single"/>
        </w:rPr>
        <w:t>R</w:t>
      </w:r>
      <w:r w:rsidRPr="00EB7329">
        <w:rPr>
          <w:rFonts w:ascii="Times New Roman" w:hAnsi="Times New Roman" w:cs="Times New Roman"/>
          <w:u w:val="single"/>
        </w:rPr>
        <w:t xml:space="preserve">O na dané výdavky finančné limity, percentuálne limity alebo </w:t>
      </w:r>
      <w:proofErr w:type="spellStart"/>
      <w:r w:rsidRPr="00EB7329">
        <w:rPr>
          <w:rFonts w:ascii="Times New Roman" w:hAnsi="Times New Roman" w:cs="Times New Roman"/>
          <w:u w:val="single"/>
        </w:rPr>
        <w:t>benchmarky</w:t>
      </w:r>
      <w:proofErr w:type="spellEnd"/>
      <w:r w:rsidRPr="00EB7329">
        <w:rPr>
          <w:rFonts w:ascii="Times New Roman" w:hAnsi="Times New Roman" w:cs="Times New Roman"/>
        </w:rPr>
        <w:t xml:space="preserve">, ktoré zohľadňujú dodržanie pravidiel hospodárnosti výdavkov, je </w:t>
      </w:r>
      <w:r w:rsidRPr="00EB7329">
        <w:rPr>
          <w:rFonts w:ascii="Times New Roman" w:hAnsi="Times New Roman" w:cs="Times New Roman"/>
          <w:u w:val="single"/>
        </w:rPr>
        <w:t>prijímateľ povinný zrealizovať prieskum trhu</w:t>
      </w:r>
      <w:r w:rsidRPr="00EB7329">
        <w:rPr>
          <w:rFonts w:ascii="Times New Roman" w:hAnsi="Times New Roman" w:cs="Times New Roman"/>
        </w:rPr>
        <w:t xml:space="preserve"> za účelom zadania takejto výnimky zo ZVO (ak v tomto Usmernení nie je uvedené inak). </w:t>
      </w:r>
    </w:p>
    <w:p w14:paraId="051F08D8"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12A30915" w14:textId="33FAA6E1"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výnimky, ktorá nie je viazaná na finančný limit, nie je povinnosťou prijímateľa predložiť určenie a výpočet PHZ. Obdobne v prípade výnimiek, ktoré sú viazané na finančné limity </w:t>
      </w:r>
      <w:ins w:id="3725" w:author="Karol M" w:date="2024-07-31T08:38:00Z">
        <w:r w:rsidR="00110E33" w:rsidRPr="00F419E4">
          <w:rPr>
            <w:rFonts w:ascii="Times New Roman" w:hAnsi="Times New Roman"/>
            <w:lang w:val="x-none" w:eastAsia="x-none"/>
          </w:rPr>
          <w:t>podlimitných zákaziek (§ 1 ods. 1</w:t>
        </w:r>
        <w:r w:rsidR="00110E33">
          <w:rPr>
            <w:rFonts w:ascii="Times New Roman" w:hAnsi="Times New Roman"/>
            <w:lang w:eastAsia="x-none"/>
          </w:rPr>
          <w:t>3</w:t>
        </w:r>
        <w:r w:rsidR="00110E33" w:rsidRPr="00F419E4">
          <w:rPr>
            <w:rFonts w:ascii="Times New Roman" w:hAnsi="Times New Roman"/>
            <w:lang w:val="x-none" w:eastAsia="x-none"/>
          </w:rPr>
          <w:t xml:space="preserve"> </w:t>
        </w:r>
        <w:r w:rsidR="00110E33">
          <w:rPr>
            <w:rFonts w:ascii="Times New Roman" w:hAnsi="Times New Roman"/>
            <w:lang w:eastAsia="x-none"/>
          </w:rPr>
          <w:t>ZVO</w:t>
        </w:r>
        <w:r w:rsidR="00110E33">
          <w:rPr>
            <w:rFonts w:ascii="Times New Roman" w:hAnsi="Times New Roman"/>
            <w:lang w:val="x-none" w:eastAsia="x-none"/>
          </w:rPr>
          <w:t xml:space="preserve">), </w:t>
        </w:r>
        <w:r w:rsidR="00110E33" w:rsidRPr="00F419E4">
          <w:rPr>
            <w:rFonts w:ascii="Times New Roman" w:hAnsi="Times New Roman"/>
            <w:lang w:val="x-none" w:eastAsia="x-none"/>
          </w:rPr>
          <w:t>zákaziek podľa § 1 ods. 1</w:t>
        </w:r>
        <w:r w:rsidR="00110E33">
          <w:rPr>
            <w:rFonts w:ascii="Times New Roman" w:hAnsi="Times New Roman"/>
            <w:lang w:eastAsia="x-none"/>
          </w:rPr>
          <w:t>4</w:t>
        </w:r>
        <w:r w:rsidR="00110E33" w:rsidRPr="00F419E4">
          <w:rPr>
            <w:rFonts w:ascii="Times New Roman" w:hAnsi="Times New Roman"/>
            <w:lang w:val="x-none" w:eastAsia="x-none"/>
          </w:rPr>
          <w:t xml:space="preserve"> ZVO</w:t>
        </w:r>
      </w:ins>
      <w:del w:id="3726" w:author="Karol M" w:date="2024-07-31T08:38:00Z">
        <w:r w:rsidRPr="00EB7329" w:rsidDel="00110E33">
          <w:rPr>
            <w:rFonts w:ascii="Times New Roman" w:hAnsi="Times New Roman" w:cs="Times New Roman"/>
          </w:rPr>
          <w:delText>podlimitných zákaziek</w:delText>
        </w:r>
      </w:del>
      <w:del w:id="3727" w:author="Karol M" w:date="2024-07-31T07:58:00Z">
        <w:r w:rsidRPr="00EB7329" w:rsidDel="00096820">
          <w:rPr>
            <w:rFonts w:ascii="Times New Roman" w:hAnsi="Times New Roman" w:cs="Times New Roman"/>
          </w:rPr>
          <w:delText>,</w:delText>
        </w:r>
      </w:del>
      <w:del w:id="3728" w:author="Karol M" w:date="2024-07-31T08:38:00Z">
        <w:r w:rsidRPr="00EB7329" w:rsidDel="00110E33">
          <w:rPr>
            <w:rFonts w:ascii="Times New Roman" w:hAnsi="Times New Roman" w:cs="Times New Roman"/>
          </w:rPr>
          <w:delText xml:space="preserve"> </w:delText>
        </w:r>
      </w:del>
      <w:del w:id="3729" w:author="Karol M" w:date="2024-07-31T07:58:00Z">
        <w:r w:rsidRPr="00EB7329" w:rsidDel="00096820">
          <w:rPr>
            <w:rFonts w:ascii="Times New Roman" w:hAnsi="Times New Roman" w:cs="Times New Roman"/>
          </w:rPr>
          <w:delText xml:space="preserve">zákaziek s nízkou hodnotou </w:delText>
        </w:r>
      </w:del>
      <w:del w:id="3730" w:author="Karol M" w:date="2024-07-31T08:38:00Z">
        <w:r w:rsidRPr="00EB7329" w:rsidDel="00110E33">
          <w:rPr>
            <w:rFonts w:ascii="Times New Roman" w:hAnsi="Times New Roman" w:cs="Times New Roman"/>
          </w:rPr>
          <w:delText>(§ 1 ods. 13 a 14 ZVO)</w:delText>
        </w:r>
      </w:del>
      <w:del w:id="3731" w:author="Karol M" w:date="2024-07-31T07:58:00Z">
        <w:r w:rsidRPr="00EB7329" w:rsidDel="00096820">
          <w:rPr>
            <w:rFonts w:ascii="Times New Roman" w:hAnsi="Times New Roman" w:cs="Times New Roman"/>
          </w:rPr>
          <w:delText xml:space="preserve"> a zákaziek podľa § 1 ods. 15 ZVO</w:delText>
        </w:r>
      </w:del>
      <w:r w:rsidRPr="00EB7329">
        <w:rPr>
          <w:rFonts w:ascii="Times New Roman" w:hAnsi="Times New Roman" w:cs="Times New Roman"/>
        </w:rPr>
        <w:t>, nie je potrebné určovať PHZ, ale rozhodujúce je, aby zmluva</w:t>
      </w:r>
      <w:del w:id="3732" w:author="Karol M" w:date="2024-07-31T07:59:00Z">
        <w:r w:rsidRPr="00EB7329" w:rsidDel="00096820">
          <w:rPr>
            <w:rFonts w:ascii="Times New Roman" w:hAnsi="Times New Roman" w:cs="Times New Roman"/>
          </w:rPr>
          <w:delText xml:space="preserve"> (alebo objednávka)</w:delText>
        </w:r>
      </w:del>
      <w:r w:rsidRPr="00EB7329">
        <w:rPr>
          <w:rFonts w:ascii="Times New Roman" w:hAnsi="Times New Roman" w:cs="Times New Roman"/>
        </w:rPr>
        <w:t xml:space="preserve">, ktorá je uzatvorená </w:t>
      </w:r>
      <w:del w:id="3733" w:author="Karol M" w:date="2024-07-31T07:58:00Z">
        <w:r w:rsidR="0096555B" w:rsidDel="00096820">
          <w:rPr>
            <w:rFonts w:ascii="Times New Roman" w:hAnsi="Times New Roman" w:cs="Times New Roman"/>
          </w:rPr>
          <w:br/>
        </w:r>
      </w:del>
      <w:r w:rsidRPr="00EB7329">
        <w:rPr>
          <w:rFonts w:ascii="Times New Roman" w:hAnsi="Times New Roman" w:cs="Times New Roman"/>
        </w:rPr>
        <w:t>s úspešným uchádzačom, bola vo finančnom limite, ktorý je spojený s možnosťou uplatnenia predmetnej výnimky (finančné limity sú uvádzané v EUR bez DPH). Prijímateľ pri zadávaní zákazky v hodnote podlimitnej zákazky</w:t>
      </w:r>
      <w:ins w:id="3734" w:author="Karol M" w:date="2024-07-31T07:59:00Z">
        <w:r w:rsidR="00096820">
          <w:rPr>
            <w:rFonts w:ascii="Times New Roman" w:hAnsi="Times New Roman" w:cs="Times New Roman"/>
          </w:rPr>
          <w:t xml:space="preserve"> </w:t>
        </w:r>
      </w:ins>
      <w:del w:id="3735" w:author="Karol M" w:date="2024-07-31T07:59:00Z">
        <w:r w:rsidRPr="00EB7329" w:rsidDel="00096820">
          <w:rPr>
            <w:rFonts w:ascii="Times New Roman" w:hAnsi="Times New Roman" w:cs="Times New Roman"/>
          </w:rPr>
          <w:delText xml:space="preserve">, zákazky s nízkou hodnotou </w:delText>
        </w:r>
      </w:del>
      <w:r w:rsidRPr="00EB7329">
        <w:rPr>
          <w:rFonts w:ascii="Times New Roman" w:hAnsi="Times New Roman" w:cs="Times New Roman"/>
        </w:rPr>
        <w:t>alebo zákazky podľa § 1 ods. 1</w:t>
      </w:r>
      <w:del w:id="3736" w:author="Karol M" w:date="2024-07-31T07:59:00Z">
        <w:r w:rsidRPr="00EB7329" w:rsidDel="00096820">
          <w:rPr>
            <w:rFonts w:ascii="Times New Roman" w:hAnsi="Times New Roman" w:cs="Times New Roman"/>
          </w:rPr>
          <w:delText>5</w:delText>
        </w:r>
      </w:del>
      <w:ins w:id="3737" w:author="Karol M" w:date="2024-07-31T07:59:00Z">
        <w:r w:rsidR="00096820">
          <w:rPr>
            <w:rFonts w:ascii="Times New Roman" w:hAnsi="Times New Roman" w:cs="Times New Roman"/>
          </w:rPr>
          <w:t>4</w:t>
        </w:r>
      </w:ins>
      <w:r w:rsidRPr="00EB7329">
        <w:rPr>
          <w:rFonts w:ascii="Times New Roman" w:hAnsi="Times New Roman" w:cs="Times New Roman"/>
        </w:rPr>
        <w:t xml:space="preserve"> ZVO v režime výnimky nesmie zákazku umelo rozdeliť s cieľom vyhnúť sa pravidlám a postupom VO upraveným </w:t>
      </w:r>
      <w:r w:rsidR="0096555B">
        <w:rPr>
          <w:rFonts w:ascii="Times New Roman" w:hAnsi="Times New Roman" w:cs="Times New Roman"/>
        </w:rPr>
        <w:br/>
      </w:r>
      <w:r w:rsidRPr="00EB7329">
        <w:rPr>
          <w:rFonts w:ascii="Times New Roman" w:hAnsi="Times New Roman" w:cs="Times New Roman"/>
        </w:rPr>
        <w:t>v ZVO.</w:t>
      </w:r>
    </w:p>
    <w:p w14:paraId="13A03077"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037003CD" w14:textId="167F40EE"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 xml:space="preserve">Prieskum trhu slúži na overenie hospodárnosti výdavkov zákazky, pričom na tento účel je možné aktuálnu cenovú ponuku hospodárskeho subjektu, v prospech ktorého bude zadaná zákazka v režime výnimky, porovnať s cenovými ponukami na rovnaké alebo porovnateľné predmety zákazky, ktoré nie sú staršie ako 6 mesiacov v porovnaní s dátumom vyhotovenia cenovej ponuky hospodárskeho subjektu, ktorému sa zadáva zákazka. Ak sa cenová ponuka hospodárskeho subjektu, v prospech ktorého má byť zadaná zákazka, porovnáva s cenovými ponukami na rovnaké alebo porovnateľné predmety zákazky, ktoré boli výsledkom postupu VO alebo obstarávania, musí ísť o postupy zadávania zákaziek, v rámci ktorých neboli identifikované porušenia pravidiel a postupov podľa platnej legislatívy a tohto Usmernenia, ktoré mali alebo mohli mať vplyv na výsledok zadávania zákazky.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w:t>
      </w:r>
      <w:r w:rsidR="0096555B">
        <w:rPr>
          <w:rFonts w:ascii="Times New Roman" w:hAnsi="Times New Roman" w:cs="Times New Roman"/>
        </w:rPr>
        <w:br/>
      </w:r>
      <w:r w:rsidRPr="00EB7329">
        <w:rPr>
          <w:rFonts w:ascii="Times New Roman" w:hAnsi="Times New Roman" w:cs="Times New Roman"/>
        </w:rPr>
        <w:t xml:space="preserve">v prospech ktorého bude zadaná zákazka v režime výnimky, porovná s cenovými ponukami na rovnaké alebo porovnateľné predmety zákazky minimálne </w:t>
      </w:r>
      <w:ins w:id="3738" w:author="Karol M" w:date="2024-07-31T08:43:00Z">
        <w:r w:rsidR="00E57EEF" w:rsidRPr="00F419E4">
          <w:rPr>
            <w:rFonts w:ascii="Times New Roman" w:hAnsi="Times New Roman"/>
            <w:lang w:val="x-none" w:eastAsia="x-none"/>
          </w:rPr>
          <w:t>jedného ďalšieho hospodárskeho subjektu (ak nebolo doručených viac cenových ponúk)</w:t>
        </w:r>
      </w:ins>
      <w:del w:id="3739" w:author="Karol M" w:date="2024-07-31T08:43:00Z">
        <w:r w:rsidRPr="00EB7329" w:rsidDel="00E57EEF">
          <w:rPr>
            <w:rFonts w:ascii="Times New Roman" w:hAnsi="Times New Roman" w:cs="Times New Roman"/>
          </w:rPr>
          <w:delText>ďalších dvoch hospodárskych subjektov</w:delText>
        </w:r>
      </w:del>
      <w:r w:rsidRPr="00EB7329">
        <w:rPr>
          <w:rFonts w:ascii="Times New Roman" w:hAnsi="Times New Roman" w:cs="Times New Roman"/>
        </w:rPr>
        <w:t xml:space="preserve">. Tieto hospodárske subjekty musia byť oprávnené dodávať tovar, poskytovať služby, alebo realizovať stavebné práce, ktoré tvoria predmet zákazky. </w:t>
      </w:r>
    </w:p>
    <w:p w14:paraId="0C1CABCF" w14:textId="22AA0F50"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Ak je zákazka v režime výnimky - napr. zadanie zákazky na poskytnutie služby verejnej vysokej škole vo finančnom limite podlimitnej zákazky, tak po identifikovaní verejnej vysokej školy, ktorej plánuje prijímateľ zadať zákazku, sa preukazuje hospodárnosť prieskumom trhu tak, že cenovú ponuku verejnej vysokej školy porovnáva prijímateľ s cenovými ponukami iných hospodárskych subjektov</w:t>
      </w:r>
      <w:ins w:id="3740" w:author="Karol M" w:date="2024-07-31T08:41:00Z">
        <w:r w:rsidR="00E57EEF">
          <w:rPr>
            <w:rFonts w:ascii="Times New Roman" w:hAnsi="Times New Roman" w:cs="Times New Roman"/>
          </w:rPr>
          <w:t xml:space="preserve"> (</w:t>
        </w:r>
        <w:r w:rsidR="00E57EEF" w:rsidRPr="00F419E4">
          <w:rPr>
            <w:rFonts w:ascii="Times New Roman" w:hAnsi="Times New Roman"/>
            <w:lang w:val="x-none" w:eastAsia="x-none"/>
          </w:rPr>
          <w:t xml:space="preserve">minimálne </w:t>
        </w:r>
        <w:r w:rsidR="00E57EEF">
          <w:rPr>
            <w:rFonts w:ascii="Times New Roman" w:hAnsi="Times New Roman"/>
            <w:lang w:eastAsia="x-none"/>
          </w:rPr>
          <w:t xml:space="preserve">jedným ďalším </w:t>
        </w:r>
        <w:r w:rsidR="00E57EEF" w:rsidRPr="00F419E4">
          <w:rPr>
            <w:rFonts w:ascii="Times New Roman" w:hAnsi="Times New Roman"/>
            <w:lang w:val="x-none" w:eastAsia="x-none"/>
          </w:rPr>
          <w:t>hospodárs</w:t>
        </w:r>
        <w:r w:rsidR="00E57EEF">
          <w:rPr>
            <w:rFonts w:ascii="Times New Roman" w:hAnsi="Times New Roman"/>
            <w:lang w:eastAsia="x-none"/>
          </w:rPr>
          <w:t>kym</w:t>
        </w:r>
        <w:r w:rsidR="00E57EEF" w:rsidRPr="00F419E4">
          <w:rPr>
            <w:rFonts w:ascii="Times New Roman" w:hAnsi="Times New Roman"/>
            <w:lang w:val="x-none" w:eastAsia="x-none"/>
          </w:rPr>
          <w:t xml:space="preserve"> subjekt</w:t>
        </w:r>
        <w:r w:rsidR="00E57EEF">
          <w:rPr>
            <w:rFonts w:ascii="Times New Roman" w:hAnsi="Times New Roman"/>
            <w:lang w:val="x-none" w:eastAsia="x-none"/>
          </w:rPr>
          <w:t>om)</w:t>
        </w:r>
      </w:ins>
      <w:r w:rsidRPr="00EB7329">
        <w:rPr>
          <w:rFonts w:ascii="Times New Roman" w:hAnsi="Times New Roman" w:cs="Times New Roman"/>
        </w:rPr>
        <w:t>, ktoré pôsobia na trhu v danej oblasti, pričom to nemusia byť nevyhnutne len verejné vysoké školy, ale môžu to byť aj obchodné spoločnosti, ktoré sú oprávnené dodávať tovar, poskytovať služby, alebo realizovať stavebné práce</w:t>
      </w:r>
      <w:r w:rsidR="0096555B">
        <w:rPr>
          <w:rFonts w:ascii="Times New Roman" w:hAnsi="Times New Roman" w:cs="Times New Roman"/>
        </w:rPr>
        <w:t>, ktoré tvoria predmet zákazky.</w:t>
      </w:r>
    </w:p>
    <w:p w14:paraId="42F7DD38" w14:textId="25B74FF6"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zadávania zákazky podľa § 1 ods. 2 písm. c) ZVO na nadobúdanie existujúcich stavieb alebo nájom existujúcich stavieb a iných nehnuteľností alebo nadobúdanie práv k nim akýmkoľvek spôsobom financovania je prijímateľ povinný vykonať prieskum trhu, ktorým sa má preukázať hospodárnosť alebo sa hospodárnosť výdavkov overí na základe znaleckého posudku. Ak prijímateľ zadá zákazku na nadobúdanie existujúcich stavieb alebo nájom existujúcich stavieb a iných nehnuteľností prieskumom trhu uchádzačovi, ktorý neponúkne najnižšiu cenu, musí svoje rozhodnutie o zadaní zákazky riadne odôvodniť s ohľadom na dodržanie pravidiel hospodárnosti. Informácia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tejto kapitoly. Pre </w:t>
      </w:r>
      <w:r w:rsidRPr="00EB7329">
        <w:rPr>
          <w:rFonts w:ascii="Times New Roman" w:hAnsi="Times New Roman" w:cs="Times New Roman"/>
        </w:rPr>
        <w:lastRenderedPageBreak/>
        <w:t xml:space="preserve">účely preukázania hospodárnosti výdavkov je možné využiť aj inštitút znaleckého posudku, ktorý </w:t>
      </w:r>
      <w:r w:rsidR="0096555B">
        <w:rPr>
          <w:rFonts w:ascii="Times New Roman" w:hAnsi="Times New Roman" w:cs="Times New Roman"/>
        </w:rPr>
        <w:br/>
      </w:r>
      <w:r w:rsidRPr="00EB7329">
        <w:rPr>
          <w:rFonts w:ascii="Times New Roman" w:hAnsi="Times New Roman" w:cs="Times New Roman"/>
        </w:rPr>
        <w:t xml:space="preserve">v tomto prípade môže nahradiť prieskum trhu. Náklady na znalecký posudok znáša prijímateľ. </w:t>
      </w:r>
    </w:p>
    <w:p w14:paraId="39EE8FF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1015389E" w14:textId="5A405BF9"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S ohľadom na zadávanie zákaziek na prenájom nehnuteľností je potrebné upozorniť na skutočnosť, že predmetná </w:t>
      </w:r>
      <w:r w:rsidRPr="00EB7329">
        <w:rPr>
          <w:rFonts w:ascii="Times New Roman" w:hAnsi="Times New Roman" w:cs="Times New Roman"/>
          <w:b/>
        </w:rPr>
        <w:t>výnimka zo ZVO sa nevzťahuje na zabezpečenie služieb spojených s realizáciou seminárov, konferencií, školení a pod.</w:t>
      </w:r>
      <w:r w:rsidRPr="00EB7329">
        <w:rPr>
          <w:rFonts w:ascii="Times New Roman" w:hAnsi="Times New Roman" w:cs="Times New Roman"/>
        </w:rPr>
        <w:t xml:space="preserve"> V tomto prípade postupuje prijímateľ podľa ZVO, a teda napr. zabezpečenie konferencie vrátane prenájmu priestorov, ich ozvučenie a poskytnutie občerstvenia sa považuje za poskytnutie služby, ktorej obstaranie spadá pod ZVO (</w:t>
      </w:r>
      <w:r w:rsidRPr="00EB7329">
        <w:rPr>
          <w:rFonts w:ascii="Times New Roman" w:hAnsi="Times New Roman" w:cs="Times New Roman"/>
          <w:b/>
        </w:rPr>
        <w:t xml:space="preserve">ide o služby podľa prílohy č. 1 </w:t>
      </w:r>
      <w:r w:rsidR="0096555B">
        <w:rPr>
          <w:rFonts w:ascii="Times New Roman" w:hAnsi="Times New Roman" w:cs="Times New Roman"/>
          <w:b/>
        </w:rPr>
        <w:br/>
      </w:r>
      <w:r w:rsidRPr="00EB7329">
        <w:rPr>
          <w:rFonts w:ascii="Times New Roman" w:hAnsi="Times New Roman" w:cs="Times New Roman"/>
          <w:b/>
        </w:rPr>
        <w:t>k ZVO „organizovanie seminárov“ alebo „služby na organizovanie podujatí“)</w:t>
      </w:r>
      <w:r w:rsidRPr="00EB7329">
        <w:rPr>
          <w:rFonts w:ascii="Times New Roman" w:hAnsi="Times New Roman" w:cs="Times New Roman"/>
        </w:rPr>
        <w:t xml:space="preserve">. </w:t>
      </w:r>
    </w:p>
    <w:p w14:paraId="1929C8FD"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73103F3D" w14:textId="643B2840"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Obdobne </w:t>
      </w:r>
      <w:r w:rsidRPr="00EB7329">
        <w:rPr>
          <w:rFonts w:ascii="Times New Roman" w:hAnsi="Times New Roman" w:cs="Times New Roman"/>
          <w:b/>
        </w:rPr>
        <w:t>zákazky spojené s dodaním hnuteľného tovaru (napr. kancelárske vybavenie prenajatých priestorov) nespadajú pod režim výnimky podľa § 1 ods. 2 písm. c) ZVO</w:t>
      </w:r>
      <w:r w:rsidRPr="00EB7329">
        <w:rPr>
          <w:rFonts w:ascii="Times New Roman" w:hAnsi="Times New Roman" w:cs="Times New Roman"/>
        </w:rPr>
        <w:t>. Služby bezprostredne spojené s nájmom (napr. prev</w:t>
      </w:r>
      <w:r w:rsidR="0096555B">
        <w:rPr>
          <w:rFonts w:ascii="Times New Roman" w:hAnsi="Times New Roman" w:cs="Times New Roman"/>
        </w:rPr>
        <w:t xml:space="preserve">ádzkové náklady), ktoré nie je </w:t>
      </w:r>
      <w:r w:rsidRPr="00EB7329">
        <w:rPr>
          <w:rFonts w:ascii="Times New Roman" w:hAnsi="Times New Roman" w:cs="Times New Roman"/>
        </w:rPr>
        <w:t>z objektívnych dôvodov možné obstarať ako samostatnú zákazku, je možné zahrnúť do zákazky na nadobúdanie existujúcich stavieb alebo nájom existujúcich stavieb a iných nehnuteľností.</w:t>
      </w:r>
    </w:p>
    <w:p w14:paraId="5157033E"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1224339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Avšak, v prípade zadávania zákazky podľa </w:t>
      </w:r>
      <w:r w:rsidRPr="00EB7329">
        <w:rPr>
          <w:rFonts w:ascii="Times New Roman" w:hAnsi="Times New Roman" w:cs="Times New Roman"/>
          <w:b/>
        </w:rPr>
        <w:t xml:space="preserve">§ 1 ods. 13 písm. d) alebo písm. u) </w:t>
      </w:r>
      <w:r w:rsidRPr="00EB7329">
        <w:rPr>
          <w:rFonts w:ascii="Times New Roman" w:hAnsi="Times New Roman" w:cs="Times New Roman"/>
        </w:rPr>
        <w:t xml:space="preserve">ZVO je prijímateľ </w:t>
      </w:r>
      <w:r w:rsidRPr="00EB7329">
        <w:rPr>
          <w:rFonts w:ascii="Times New Roman" w:hAnsi="Times New Roman" w:cs="Times New Roman"/>
          <w:b/>
        </w:rPr>
        <w:t>povinný vykonať deklaratórny prieskum trhu na overenie hospodárnosti</w:t>
      </w:r>
      <w:r w:rsidRPr="00EB7329">
        <w:rPr>
          <w:rFonts w:ascii="Times New Roman" w:hAnsi="Times New Roman" w:cs="Times New Roman"/>
        </w:rPr>
        <w:t xml:space="preserve">, ktorým preukáže, že zákazka, ktorá bude zadaná priamo dodávateľovi v zmysle § 1 ods. 13 písm. d), q) alebo písm. u) ZVO je hospodárnejšia oproti výsledkom zisteným v rámci prieskumu trhu. </w:t>
      </w:r>
    </w:p>
    <w:p w14:paraId="11DB3DE9"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22E2CD44"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Deklaratórny prieskum trhu na overenie hospodárnosti môže prijímateľ vykonať ako: </w:t>
      </w:r>
    </w:p>
    <w:p w14:paraId="71E9775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prieskum trhu oslovením potenciálnych dodávateľov, </w:t>
      </w:r>
    </w:p>
    <w:p w14:paraId="2493B240" w14:textId="77777777" w:rsidR="00397616" w:rsidRPr="00EB7329"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porovnanie s predchádzajúcim alebo aktuálnym plnením na rovnaký alebo porovnateľný predmet zákazky, </w:t>
      </w:r>
    </w:p>
    <w:p w14:paraId="512A07E8" w14:textId="77777777" w:rsidR="00397616" w:rsidRPr="00EB7329"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prieskum trhu prostredníctvom informácií z webu (napr. zverejnené cenníky) alebo prostredníctvom iným spôsobom identifikovaných relevantných cenových ponúk potenciálnych dodávateľov.</w:t>
      </w:r>
    </w:p>
    <w:p w14:paraId="547E3422" w14:textId="77777777" w:rsidR="00397616" w:rsidRPr="00EB7329"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p>
    <w:p w14:paraId="08A2E8ED" w14:textId="3FB64E50"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zadávania zákazky podľa § 1 ods. 13 písm. q) ZVO, ktorej predmetom je poskytnutie služieb, ktorých odberateľom je akýkoľvek verejný obstarávateľ a dodávateľom verejný obstarávateľ prostredníctvom svojho účelového zariadenia v majetku štátu na zabezpečenie aktivít ministerstiev, ich podriadených organizácií a ostatných orgánov štátnej správy, ktoré priamo poskytuje službu tvoriacu predmet zákazky (napr. stravovacie služby poskytuje verejný obstarávateľ prostredníctvom svojich vlastných zamestnancov), sa nevyžaduje vykonanie prieskumu trhu.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k povinnosti využívať účelové zariadenia v majetku štátu na zabezpečenie aktivít ministerstiev, ich podriadených organizácií a ostatných orgánov štátnej správy. V tomto prípade prijímateľ nevyužíva pomocné nástroje na overenie hospodárnosti, ale uvedené nezbavuje prijímateľa povinnosti postupovať pri zadávaní zákazky tohto typu tak, aby vynaložené náklady na predmet zákazky boli v čase zadávania zákazky hospodárne. Dôležitou podmienkou výnimky podľa § 1 ods. 13 písm. q) ZVO, ktorú je možné použiť v prípade, </w:t>
      </w:r>
      <w:r w:rsidR="0096555B">
        <w:rPr>
          <w:rFonts w:ascii="Times New Roman" w:hAnsi="Times New Roman" w:cs="Times New Roman"/>
        </w:rPr>
        <w:br/>
      </w:r>
      <w:r w:rsidRPr="00EB7329">
        <w:rPr>
          <w:rFonts w:ascii="Times New Roman" w:hAnsi="Times New Roman" w:cs="Times New Roman"/>
        </w:rPr>
        <w:t xml:space="preserve">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w:t>
      </w:r>
      <w:proofErr w:type="spellStart"/>
      <w:r w:rsidRPr="00EB7329">
        <w:rPr>
          <w:rFonts w:ascii="Times New Roman" w:hAnsi="Times New Roman" w:cs="Times New Roman"/>
        </w:rPr>
        <w:t>t.j</w:t>
      </w:r>
      <w:proofErr w:type="spellEnd"/>
      <w:r w:rsidRPr="00EB7329">
        <w:rPr>
          <w:rFonts w:ascii="Times New Roman" w:hAnsi="Times New Roman" w:cs="Times New Roman"/>
        </w:rPr>
        <w:t>. vlastnými kapacitami, nie prostredníctvom tretej osoby.</w:t>
      </w:r>
    </w:p>
    <w:p w14:paraId="6CCE8724"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A234F03" w14:textId="51E0A6E0"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zadávania zákazky podľa § 1 ods. 13 písm. h) ZVO, ktorej predmetom je vytvorenie a dodanie výsledkov vlastnej tvorivej duševnej činnosti, ktorej výsledkom je </w:t>
      </w:r>
      <w:ins w:id="3741" w:author="Karol M" w:date="2024-07-31T08:44:00Z">
        <w:r w:rsidR="00890068">
          <w:rPr>
            <w:rFonts w:ascii="Times New Roman" w:hAnsi="Times New Roman"/>
            <w:lang w:eastAsia="x-none"/>
          </w:rPr>
          <w:t>audiovizuálne dielo,</w:t>
        </w:r>
        <w:r w:rsidR="00890068" w:rsidRPr="00EB7329">
          <w:rPr>
            <w:rFonts w:ascii="Times New Roman" w:hAnsi="Times New Roman" w:cs="Times New Roman"/>
          </w:rPr>
          <w:t xml:space="preserve"> </w:t>
        </w:r>
      </w:ins>
      <w:r w:rsidRPr="00EB7329">
        <w:rPr>
          <w:rFonts w:ascii="Times New Roman" w:hAnsi="Times New Roman" w:cs="Times New Roman"/>
        </w:rPr>
        <w:t xml:space="preserve">divadelné dielo, hudobné dielo, slovesné dielo, dielo výtvarného umenia, dielo úžitkového umenia alebo folklórne dielo alebo vykonanie a použitie umeleckého výkonu chráneného podľa osobitného predpisu (zákon č. 185/2015 Z. z. Autorský zákon (ďalej len „autorský zákon“) sa nevyžaduje vykonanie prieskumu trhu, nakoľko výsledky vlastnej duševnej tvorivej činnosti a použitie umeleckého výkonu chránené </w:t>
      </w:r>
      <w:r w:rsidRPr="00EB7329">
        <w:rPr>
          <w:rFonts w:ascii="Times New Roman" w:hAnsi="Times New Roman" w:cs="Times New Roman"/>
        </w:rPr>
        <w:lastRenderedPageBreak/>
        <w:t>autorským zákonom sú spravidla neporovnateľné a jedinečné vo vzťahu k iným výsledkom vlastnej tvorivej duševnej činnosti alebo k inému použitiu alebo vykonaniu umeleckého výkonu.</w:t>
      </w:r>
    </w:p>
    <w:p w14:paraId="479B0553"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12815D3" w14:textId="5FFB1101"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V prípade zákaziek nespadajúcich pod ZVO, ktoré nie sú zákazkami podľa § 1 ods. 1</w:t>
      </w:r>
      <w:ins w:id="3742" w:author="Karol M" w:date="2024-07-31T08:11:00Z">
        <w:r w:rsidR="00043F6D">
          <w:rPr>
            <w:rFonts w:ascii="Times New Roman" w:hAnsi="Times New Roman" w:cs="Times New Roman"/>
          </w:rPr>
          <w:t>4</w:t>
        </w:r>
      </w:ins>
      <w:del w:id="3743" w:author="Karol M" w:date="2024-07-31T08:11:00Z">
        <w:r w:rsidRPr="00EB7329" w:rsidDel="00043F6D">
          <w:rPr>
            <w:rFonts w:ascii="Times New Roman" w:hAnsi="Times New Roman" w:cs="Times New Roman"/>
          </w:rPr>
          <w:delText>5</w:delText>
        </w:r>
      </w:del>
      <w:r w:rsidRPr="00EB7329">
        <w:rPr>
          <w:rFonts w:ascii="Times New Roman" w:hAnsi="Times New Roman" w:cs="Times New Roman"/>
        </w:rPr>
        <w:t xml:space="preserve"> ZVO, je možné určiť úspešného uchádzača priamym zadaním (týka sa aj prípadov, ktoré sú spájané s povinným prieskumom trhu), ak </w:t>
      </w:r>
      <w:r w:rsidR="001D28D7">
        <w:rPr>
          <w:rFonts w:ascii="Times New Roman" w:hAnsi="Times New Roman" w:cs="Times New Roman"/>
        </w:rPr>
        <w:t>R</w:t>
      </w:r>
      <w:r w:rsidRPr="00EB7329">
        <w:rPr>
          <w:rFonts w:ascii="Times New Roman" w:hAnsi="Times New Roman" w:cs="Times New Roman"/>
        </w:rPr>
        <w:t xml:space="preserve">O vo vzťahu k predmetu zákazky určil na dané výdavky finančné limity, percentuálne limity alebo </w:t>
      </w:r>
      <w:proofErr w:type="spellStart"/>
      <w:r w:rsidRPr="00EB7329">
        <w:rPr>
          <w:rFonts w:ascii="Times New Roman" w:hAnsi="Times New Roman" w:cs="Times New Roman"/>
        </w:rPr>
        <w:t>benchmarky</w:t>
      </w:r>
      <w:proofErr w:type="spellEnd"/>
      <w:r w:rsidRPr="00EB7329">
        <w:rPr>
          <w:rFonts w:ascii="Times New Roman" w:hAnsi="Times New Roman" w:cs="Times New Roman"/>
        </w:rPr>
        <w:t>, ktoré zohľadňujú dodržanie pravidiel hospodárnosti výdavkov.</w:t>
      </w:r>
    </w:p>
    <w:p w14:paraId="19D9FCDF"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5AC6B9D9"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u w:val="single"/>
        </w:rPr>
        <w:t xml:space="preserve">Dôležité upozornenie: </w:t>
      </w:r>
    </w:p>
    <w:p w14:paraId="14D49493" w14:textId="5929056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Ak je potrebné, aby prijímateľ vykonal  prieskum trhu, prijímateľ osloví/identifikuje minimálne 3 potenciálnych dodávateľov</w:t>
      </w:r>
      <w:r w:rsidRPr="00EB7329">
        <w:rPr>
          <w:rStyle w:val="Odkaznapoznmkupodiarou"/>
          <w:rFonts w:ascii="Times New Roman" w:hAnsi="Times New Roman" w:cs="Times New Roman"/>
        </w:rPr>
        <w:footnoteReference w:id="27"/>
      </w:r>
      <w:r w:rsidRPr="00EB7329">
        <w:rPr>
          <w:rFonts w:ascii="Times New Roman" w:hAnsi="Times New Roman" w:cs="Times New Roman"/>
        </w:rPr>
        <w:t xml:space="preserve">. V prípade vykonania prieskumu oslovením potenciálnych dodávateľov prijímateľ stanoví lehotu na predkladanie ponúk primerane hodnote zákazky a náročnosti vypracovania ponuky, avšak minimálne 3 pracovné </w:t>
      </w:r>
      <w:r w:rsidRPr="009F5393">
        <w:rPr>
          <w:rFonts w:ascii="Times New Roman" w:hAnsi="Times New Roman" w:cs="Times New Roman"/>
        </w:rPr>
        <w:t>dni od oslovenia potenciálnych dodávateľov. Výzva na predloženie ponuky</w:t>
      </w:r>
      <w:r w:rsidRPr="00EB7329">
        <w:rPr>
          <w:rFonts w:ascii="Times New Roman" w:hAnsi="Times New Roman" w:cs="Times New Roman"/>
        </w:rPr>
        <w:t xml:space="preserve"> (</w:t>
      </w:r>
      <w:r w:rsidRPr="00EB7329">
        <w:rPr>
          <w:rFonts w:ascii="Times New Roman" w:hAnsi="Times New Roman" w:cs="Times New Roman"/>
          <w:i/>
        </w:rPr>
        <w:t xml:space="preserve">príloha č. </w:t>
      </w:r>
      <w:r w:rsidR="0063229A">
        <w:rPr>
          <w:rFonts w:ascii="Times New Roman" w:hAnsi="Times New Roman" w:cs="Times New Roman"/>
          <w:i/>
        </w:rPr>
        <w:t>4</w:t>
      </w:r>
      <w:r w:rsidRPr="00EB7329">
        <w:rPr>
          <w:rFonts w:ascii="Times New Roman" w:hAnsi="Times New Roman" w:cs="Times New Roman"/>
          <w:i/>
        </w:rPr>
        <w:t xml:space="preserve"> Usmernenia</w:t>
      </w:r>
      <w:r w:rsidRPr="00EB7329">
        <w:rPr>
          <w:rFonts w:ascii="Times New Roman" w:hAnsi="Times New Roman" w:cs="Times New Roman"/>
        </w:rPr>
        <w:t>) obsahuje najmä:</w:t>
      </w:r>
    </w:p>
    <w:p w14:paraId="3A547D9B"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identifikačné údaje prijímateľa,</w:t>
      </w:r>
    </w:p>
    <w:p w14:paraId="5663719C"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opis predmetu zákazky,</w:t>
      </w:r>
    </w:p>
    <w:p w14:paraId="400A4065"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 xml:space="preserve">kritérium na vyhodnotenie ponúk (najnižšia cena alebo ekonomicky najvýhodnejšia ponuka), </w:t>
      </w:r>
    </w:p>
    <w:p w14:paraId="64552A8C"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 xml:space="preserve">podmienky účasti (pre takýto typ zákazky postačuje kópia dokladu o oprávnení dodať, poskytovať  alebo uskutočňovať predmet zákazky), </w:t>
      </w:r>
    </w:p>
    <w:p w14:paraId="324E1E1E"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lehotu na predkladanie ponúk s uvedením adresy, na ktorú je ponuku potrebné predložiť  (lehota na predkladanie ponúk nesmie byť kratšia ako 3 pracovné dni od dňa zverejnenia výzvy),</w:t>
      </w:r>
    </w:p>
    <w:p w14:paraId="79E635E5"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 xml:space="preserve">spôsob označenia obalu s ponukou (adresa verejného obstarávateľa, adresa uchádzača, označenie „Neotvárať“ a „názov zákazky“), </w:t>
      </w:r>
    </w:p>
    <w:p w14:paraId="0FAE7999"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dátum vyhotovenia výzvy na predkladanie ponúk,</w:t>
      </w:r>
    </w:p>
    <w:p w14:paraId="337B892C"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podpis osoby zodpovednej za vykonanie prieskumu trhu.</w:t>
      </w:r>
    </w:p>
    <w:p w14:paraId="254A255E" w14:textId="15C0ED74"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postupuje pri vyhodnotení prieskumu trhu v súlade s vyššie uvedenými princípmi </w:t>
      </w:r>
      <w:r w:rsidRPr="00EB7329">
        <w:rPr>
          <w:rFonts w:ascii="Times New Roman" w:hAnsi="Times New Roman" w:cs="Times New Roman"/>
        </w:rPr>
        <w:br/>
        <w:t>a skúma splnenie podmienok účasti a vyhodnocuje ponuky v súlade s kritériami stanovenými vo výzve na predkladanie ponúk a je povinný uzatvoriť zm</w:t>
      </w:r>
      <w:r w:rsidR="009F5393">
        <w:rPr>
          <w:rFonts w:ascii="Times New Roman" w:hAnsi="Times New Roman" w:cs="Times New Roman"/>
        </w:rPr>
        <w:t xml:space="preserve">luvu/zadať objednávku v súlade </w:t>
      </w:r>
      <w:r w:rsidRPr="00EB7329">
        <w:rPr>
          <w:rFonts w:ascii="Times New Roman" w:hAnsi="Times New Roman" w:cs="Times New Roman"/>
        </w:rPr>
        <w:t xml:space="preserve">s výzvou na predkladanie ponúk a s ponukou úspešného dodávateľa. Prijímateľ vyhotoví </w:t>
      </w:r>
      <w:r w:rsidRPr="00EB7329">
        <w:rPr>
          <w:rFonts w:ascii="Times New Roman" w:hAnsi="Times New Roman" w:cs="Times New Roman"/>
          <w:i/>
        </w:rPr>
        <w:t xml:space="preserve">Zápis z prieskumu trhu </w:t>
      </w:r>
      <w:r w:rsidRPr="00EB7329">
        <w:rPr>
          <w:rFonts w:ascii="Times New Roman" w:hAnsi="Times New Roman" w:cs="Times New Roman"/>
        </w:rPr>
        <w:t>(</w:t>
      </w:r>
      <w:r w:rsidRPr="00EB7329">
        <w:rPr>
          <w:rFonts w:ascii="Times New Roman" w:hAnsi="Times New Roman" w:cs="Times New Roman"/>
          <w:i/>
        </w:rPr>
        <w:t xml:space="preserve">príloha č. </w:t>
      </w:r>
      <w:r w:rsidR="0063229A">
        <w:rPr>
          <w:rFonts w:ascii="Times New Roman" w:hAnsi="Times New Roman" w:cs="Times New Roman"/>
          <w:i/>
        </w:rPr>
        <w:t>5</w:t>
      </w:r>
      <w:r w:rsidRPr="00EB7329">
        <w:rPr>
          <w:rFonts w:ascii="Times New Roman" w:hAnsi="Times New Roman" w:cs="Times New Roman"/>
          <w:i/>
        </w:rPr>
        <w:t xml:space="preserve"> Usmernenia</w:t>
      </w:r>
      <w:r w:rsidRPr="00EB7329">
        <w:rPr>
          <w:rFonts w:ascii="Times New Roman" w:hAnsi="Times New Roman" w:cs="Times New Roman"/>
        </w:rPr>
        <w:t xml:space="preserve">) a  informuje o výsledku vyhodnotenia ponúk všetkých uchádzačov.  </w:t>
      </w:r>
    </w:p>
    <w:p w14:paraId="28884C75"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0FE9FF05" w14:textId="1F6421E4" w:rsidR="00397616" w:rsidRPr="00EB7329" w:rsidRDefault="001D28D7" w:rsidP="004935C5">
      <w:pPr>
        <w:autoSpaceDE w:val="0"/>
        <w:autoSpaceDN w:val="0"/>
        <w:adjustRightInd w:val="0"/>
        <w:spacing w:before="120" w:line="240" w:lineRule="auto"/>
        <w:contextualSpacing/>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 xml:space="preserve">O vykonáva kontrolu týchto zákaziek pred podpisom zmluvy s úspešným uchádzačom a po podpise zmluvy s úspešným uchádzačom podľa nižšie uvedených pravidiel. </w:t>
      </w:r>
    </w:p>
    <w:p w14:paraId="1EE9267B"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7175F0FB" w14:textId="6C4AA124"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môže dobrovoľne predložiť na kontrolu zákazky pred podpisom zmluvy po vykonaní prieskumu trhu, v ktorých ponuka úspešného uchádzača je rovná alebo vyššia ako je limit pre nadlimitné zákazky v závislosti od predmetu obstarávania (tovary, služby, stavebné práce). Zákazky s hodnotou vyššou ako je limit pre nadlimitné zákazky,  môže prijímateľ dobrovoľne predložiť na kontrolu </w:t>
      </w:r>
      <w:r w:rsidRPr="00EB7329">
        <w:rPr>
          <w:rFonts w:ascii="Times New Roman" w:hAnsi="Times New Roman" w:cs="Times New Roman"/>
          <w:b/>
        </w:rPr>
        <w:t>pred podpisom zmluvy</w:t>
      </w:r>
      <w:r w:rsidRPr="00EB7329">
        <w:rPr>
          <w:rFonts w:ascii="Times New Roman" w:hAnsi="Times New Roman" w:cs="Times New Roman"/>
        </w:rPr>
        <w:t xml:space="preserve"> s úspešným uchádzačom (analogicky k</w:t>
      </w:r>
      <w:r w:rsidR="00356DF9">
        <w:rPr>
          <w:rFonts w:ascii="Times New Roman" w:hAnsi="Times New Roman" w:cs="Times New Roman"/>
        </w:rPr>
        <w:t xml:space="preserve"> predbežnej </w:t>
      </w:r>
      <w:r w:rsidRPr="00EB7329">
        <w:rPr>
          <w:rFonts w:ascii="Times New Roman" w:hAnsi="Times New Roman" w:cs="Times New Roman"/>
        </w:rPr>
        <w:t>kontrole</w:t>
      </w:r>
      <w:r w:rsidR="000A4D46">
        <w:rPr>
          <w:rFonts w:ascii="Times New Roman" w:hAnsi="Times New Roman" w:cs="Times New Roman"/>
        </w:rPr>
        <w:t xml:space="preserve"> podľa kapitoly 1.6 bod a) Usmernenia</w:t>
      </w:r>
      <w:r w:rsidRPr="00EB7329">
        <w:rPr>
          <w:rFonts w:ascii="Times New Roman" w:hAnsi="Times New Roman" w:cs="Times New Roman"/>
        </w:rPr>
        <w:t xml:space="preserve">). V prípade, že sa prijímateľ rozhodne dobrovoľne predložiť takúto zákazku na </w:t>
      </w:r>
      <w:r w:rsidR="00356DF9">
        <w:rPr>
          <w:rFonts w:ascii="Times New Roman" w:hAnsi="Times New Roman" w:cs="Times New Roman"/>
        </w:rPr>
        <w:t>predbežnú</w:t>
      </w:r>
      <w:r w:rsidRPr="00EB7329">
        <w:rPr>
          <w:rFonts w:ascii="Times New Roman" w:hAnsi="Times New Roman" w:cs="Times New Roman"/>
        </w:rPr>
        <w:t xml:space="preserve"> kontrolu, po</w:t>
      </w:r>
      <w:r w:rsidR="00356DF9">
        <w:rPr>
          <w:rFonts w:ascii="Times New Roman" w:hAnsi="Times New Roman" w:cs="Times New Roman"/>
        </w:rPr>
        <w:t xml:space="preserve"> jej</w:t>
      </w:r>
      <w:r w:rsidRPr="00EB7329">
        <w:rPr>
          <w:rFonts w:ascii="Times New Roman" w:hAnsi="Times New Roman" w:cs="Times New Roman"/>
        </w:rPr>
        <w:t xml:space="preserve"> vykonaní vykoná </w:t>
      </w:r>
      <w:ins w:id="3744" w:author="Karol M" w:date="2024-01-31T15:41:00Z">
        <w:r w:rsidR="00017DEF" w:rsidRPr="00017DEF">
          <w:rPr>
            <w:rFonts w:ascii="Times New Roman" w:hAnsi="Times New Roman" w:cs="Times New Roman"/>
          </w:rPr>
          <w:t>OO S</w:t>
        </w:r>
      </w:ins>
      <w:ins w:id="3745" w:author="Peter Eimannsberger" w:date="2024-09-11T13:34:00Z">
        <w:r w:rsidR="0029574B">
          <w:rPr>
            <w:rFonts w:ascii="Times New Roman" w:hAnsi="Times New Roman" w:cs="Times New Roman"/>
          </w:rPr>
          <w:t>FR</w:t>
        </w:r>
      </w:ins>
      <w:ins w:id="3746" w:author="Karol M" w:date="2024-01-31T15:41:00Z">
        <w:del w:id="3747" w:author="Peter Eimannsberger" w:date="2024-09-11T13:34:00Z">
          <w:r w:rsidR="00017DEF" w:rsidRPr="00017DEF" w:rsidDel="0029574B">
            <w:rPr>
              <w:rFonts w:ascii="Times New Roman" w:hAnsi="Times New Roman" w:cs="Times New Roman"/>
            </w:rPr>
            <w:delText>EP</w:delText>
          </w:r>
        </w:del>
      </w:ins>
      <w:del w:id="3748" w:author="Karol M" w:date="2024-01-31T15:41:00Z">
        <w:r w:rsidRPr="00EB7329" w:rsidDel="00017DEF">
          <w:rPr>
            <w:rFonts w:ascii="Times New Roman" w:hAnsi="Times New Roman" w:cs="Times New Roman"/>
          </w:rPr>
          <w:delText>OKVO</w:delText>
        </w:r>
      </w:del>
      <w:r w:rsidRPr="00EB7329">
        <w:rPr>
          <w:rFonts w:ascii="Times New Roman" w:hAnsi="Times New Roman" w:cs="Times New Roman"/>
        </w:rPr>
        <w:t xml:space="preserve"> aj kontrolu po </w:t>
      </w:r>
      <w:r w:rsidR="00356DF9">
        <w:rPr>
          <w:rFonts w:ascii="Times New Roman" w:hAnsi="Times New Roman" w:cs="Times New Roman"/>
        </w:rPr>
        <w:t>uzavretí</w:t>
      </w:r>
      <w:r w:rsidR="00356DF9" w:rsidRPr="00EB7329">
        <w:rPr>
          <w:rFonts w:ascii="Times New Roman" w:hAnsi="Times New Roman" w:cs="Times New Roman"/>
        </w:rPr>
        <w:t xml:space="preserve"> </w:t>
      </w:r>
      <w:r w:rsidRPr="00EB7329">
        <w:rPr>
          <w:rFonts w:ascii="Times New Roman" w:hAnsi="Times New Roman" w:cs="Times New Roman"/>
        </w:rPr>
        <w:t xml:space="preserve">zmluvy </w:t>
      </w:r>
      <w:r w:rsidR="000A4D46">
        <w:rPr>
          <w:rFonts w:ascii="Times New Roman" w:hAnsi="Times New Roman" w:cs="Times New Roman"/>
        </w:rPr>
        <w:t>(primerane podľa kapitoly 1.6 bod b) Usmernenia)</w:t>
      </w:r>
      <w:r w:rsidR="00356DF9">
        <w:rPr>
          <w:rFonts w:ascii="Times New Roman" w:hAnsi="Times New Roman" w:cs="Times New Roman"/>
        </w:rPr>
        <w:t xml:space="preserve">. </w:t>
      </w:r>
    </w:p>
    <w:p w14:paraId="54AAC525"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3659EEF0" w14:textId="40EA17A0"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Ak je ponuka úspešného uchádzača  nižšia ako je limit pre nadlimitné zákazky v závislosti od predmetu obstarávania, prijímateľ takúto zákazku predkladá na kontrolu až </w:t>
      </w:r>
      <w:r w:rsidRPr="00EB7329">
        <w:rPr>
          <w:rFonts w:ascii="Times New Roman" w:hAnsi="Times New Roman" w:cs="Times New Roman"/>
          <w:b/>
        </w:rPr>
        <w:t>po podpise zmluvy</w:t>
      </w:r>
      <w:r w:rsidRPr="00EB7329">
        <w:rPr>
          <w:rFonts w:ascii="Times New Roman" w:hAnsi="Times New Roman" w:cs="Times New Roman"/>
        </w:rPr>
        <w:t xml:space="preserve"> (objednávky) </w:t>
      </w:r>
      <w:r w:rsidR="009F5393">
        <w:rPr>
          <w:rFonts w:ascii="Times New Roman" w:hAnsi="Times New Roman" w:cs="Times New Roman"/>
        </w:rPr>
        <w:br/>
      </w:r>
      <w:r w:rsidRPr="00EB7329">
        <w:rPr>
          <w:rFonts w:ascii="Times New Roman" w:hAnsi="Times New Roman" w:cs="Times New Roman"/>
        </w:rPr>
        <w:t>s úspešným uchádzačom (analogicky k</w:t>
      </w:r>
      <w:r w:rsidR="00356DF9">
        <w:rPr>
          <w:rFonts w:ascii="Times New Roman" w:hAnsi="Times New Roman" w:cs="Times New Roman"/>
        </w:rPr>
        <w:t xml:space="preserve">u </w:t>
      </w:r>
      <w:r w:rsidRPr="00EB7329">
        <w:rPr>
          <w:rFonts w:ascii="Times New Roman" w:hAnsi="Times New Roman" w:cs="Times New Roman"/>
        </w:rPr>
        <w:t>kontrole</w:t>
      </w:r>
      <w:r w:rsidR="00356DF9">
        <w:rPr>
          <w:rFonts w:ascii="Times New Roman" w:hAnsi="Times New Roman" w:cs="Times New Roman"/>
        </w:rPr>
        <w:t xml:space="preserve"> po uzavretí zmluvy</w:t>
      </w:r>
      <w:r w:rsidR="00C83831">
        <w:rPr>
          <w:rFonts w:ascii="Times New Roman" w:hAnsi="Times New Roman" w:cs="Times New Roman"/>
        </w:rPr>
        <w:t xml:space="preserve"> - </w:t>
      </w:r>
      <w:r w:rsidR="00FA701C">
        <w:rPr>
          <w:rFonts w:ascii="Times New Roman" w:hAnsi="Times New Roman" w:cs="Times New Roman"/>
        </w:rPr>
        <w:t>podľa kapitoly 1.6 bod b) Usmernenia</w:t>
      </w:r>
      <w:r w:rsidRPr="00EB7329">
        <w:rPr>
          <w:rFonts w:ascii="Times New Roman" w:hAnsi="Times New Roman" w:cs="Times New Roman"/>
        </w:rPr>
        <w:t>).</w:t>
      </w:r>
    </w:p>
    <w:p w14:paraId="33304681"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E0D8A1E"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lastRenderedPageBreak/>
        <w:t>Rozsah predkladanej dokumentácie na kontrolu (v závislosti od skutočnosti, či bol vykonávaný prieskum trhu):</w:t>
      </w:r>
    </w:p>
    <w:p w14:paraId="48789723"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riadne zdôvodnenie použitej výnimky podložené relevantnou dokumentáciou,</w:t>
      </w:r>
    </w:p>
    <w:p w14:paraId="554AE551"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výzva na predkladanie ponúk, vrátane potvrdenia o doručení dodávateľom,</w:t>
      </w:r>
    </w:p>
    <w:p w14:paraId="354C38D5"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ponuky jednotlivých uchádzačov (ak relevantné vo vzťahu k typu výnimky), vrátane dokladov preukazujúcich predloženie ponúk (dátum a čas),</w:t>
      </w:r>
    </w:p>
    <w:p w14:paraId="482D0624"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zápisnica z vyhodnotenia ponúk (ak relevantné vo vzťahu k typu výnimky),</w:t>
      </w:r>
    </w:p>
    <w:p w14:paraId="025166DA"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návrh zmluvy s úspešným uchádzačom,</w:t>
      </w:r>
    </w:p>
    <w:p w14:paraId="07E36F86"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oznámenie o výsledku a potvrdenie o jeho doručení všetkým uchádzačom,</w:t>
      </w:r>
    </w:p>
    <w:p w14:paraId="3B3A0F3F" w14:textId="7EEE6456"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čestné vyhlásenia o neprítomnosti konfliktu záujmov osôb zúčastňujúcich sa na procese VO (</w:t>
      </w:r>
      <w:r w:rsidRPr="00EB7329">
        <w:rPr>
          <w:i/>
          <w:sz w:val="22"/>
        </w:rPr>
        <w:t xml:space="preserve">príloha č. </w:t>
      </w:r>
      <w:del w:id="3749" w:author="Karol M" w:date="2024-08-16T08:08:00Z">
        <w:r w:rsidR="0063229A" w:rsidDel="00DF35B8">
          <w:rPr>
            <w:i/>
            <w:sz w:val="22"/>
          </w:rPr>
          <w:delText>8</w:delText>
        </w:r>
      </w:del>
      <w:ins w:id="3750" w:author="Karol M" w:date="2024-08-16T08:08:00Z">
        <w:r w:rsidR="00DF35B8">
          <w:rPr>
            <w:i/>
            <w:sz w:val="22"/>
          </w:rPr>
          <w:t>9</w:t>
        </w:r>
      </w:ins>
      <w:r w:rsidRPr="00EB7329">
        <w:rPr>
          <w:i/>
          <w:sz w:val="22"/>
        </w:rPr>
        <w:t xml:space="preserve">  Usmernenia</w:t>
      </w:r>
      <w:r w:rsidRPr="00EB7329">
        <w:rPr>
          <w:sz w:val="22"/>
        </w:rPr>
        <w:t>) – so zohľadnením, že ide o proces zadávania zákazky nespadajúcej pod ZVO,</w:t>
      </w:r>
    </w:p>
    <w:p w14:paraId="3D67AAC3" w14:textId="56181FF2"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 xml:space="preserve">čestné vyhlásenie o zhode predloženej dokumentácie z VO s originálom dokumentácie </w:t>
      </w:r>
      <w:r w:rsidR="009F5393">
        <w:rPr>
          <w:sz w:val="22"/>
        </w:rPr>
        <w:br/>
      </w:r>
      <w:r w:rsidRPr="00EB7329">
        <w:rPr>
          <w:sz w:val="22"/>
        </w:rPr>
        <w:t xml:space="preserve">a o úplnosti a kompletnosti dokladov, obsahujúce jednoznačnú identifikáciu projektu </w:t>
      </w:r>
      <w:r w:rsidR="009F5393">
        <w:rPr>
          <w:sz w:val="22"/>
        </w:rPr>
        <w:br/>
      </w:r>
      <w:r w:rsidRPr="00EB7329">
        <w:rPr>
          <w:sz w:val="22"/>
        </w:rPr>
        <w:t>a predkladaného VO (</w:t>
      </w:r>
      <w:r w:rsidRPr="00EB7329">
        <w:rPr>
          <w:i/>
          <w:sz w:val="22"/>
        </w:rPr>
        <w:t xml:space="preserve">príloha č. </w:t>
      </w:r>
      <w:del w:id="3751" w:author="Karol M" w:date="2024-08-16T08:08:00Z">
        <w:r w:rsidR="0063229A" w:rsidDel="00DF35B8">
          <w:rPr>
            <w:i/>
            <w:sz w:val="22"/>
          </w:rPr>
          <w:delText>9</w:delText>
        </w:r>
      </w:del>
      <w:ins w:id="3752" w:author="Karol M" w:date="2024-08-16T08:08:00Z">
        <w:r w:rsidR="00DF35B8">
          <w:rPr>
            <w:i/>
            <w:sz w:val="22"/>
          </w:rPr>
          <w:t>10</w:t>
        </w:r>
      </w:ins>
      <w:r w:rsidRPr="00EB7329">
        <w:rPr>
          <w:i/>
          <w:sz w:val="22"/>
        </w:rPr>
        <w:t xml:space="preserve"> Usmernenia</w:t>
      </w:r>
      <w:r w:rsidRPr="00EB7329">
        <w:rPr>
          <w:sz w:val="22"/>
        </w:rPr>
        <w:t>),</w:t>
      </w:r>
    </w:p>
    <w:p w14:paraId="4D0EBEF3" w14:textId="77777777" w:rsidR="00397616" w:rsidRPr="00EB7329"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EB7329">
        <w:rPr>
          <w:sz w:val="22"/>
        </w:rPr>
        <w:t>zmluva  uzavretá medzi prijímateľom a úspešným uchádzačom,</w:t>
      </w:r>
    </w:p>
    <w:p w14:paraId="49C04E63" w14:textId="05E9D1F5" w:rsidR="00397616" w:rsidRPr="00EB7329"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EB7329">
        <w:rPr>
          <w:sz w:val="22"/>
        </w:rPr>
        <w:t xml:space="preserve">potvrdenie o zverejnení uzavretej zmluvy medzi prijímateľom a úspešným uchádzačom </w:t>
      </w:r>
      <w:r w:rsidR="009F5393">
        <w:rPr>
          <w:sz w:val="22"/>
        </w:rPr>
        <w:br/>
      </w:r>
      <w:r w:rsidRPr="00EB7329">
        <w:rPr>
          <w:sz w:val="22"/>
        </w:rPr>
        <w:t>v CRZ, resp. na webovom sídle prijímateľa (uvedené zdokladuje napr. predložením „</w:t>
      </w:r>
      <w:proofErr w:type="spellStart"/>
      <w:r w:rsidRPr="00EB7329">
        <w:rPr>
          <w:sz w:val="22"/>
        </w:rPr>
        <w:t>print</w:t>
      </w:r>
      <w:proofErr w:type="spellEnd"/>
      <w:r w:rsidRPr="00EB7329">
        <w:rPr>
          <w:sz w:val="22"/>
        </w:rPr>
        <w:t xml:space="preserve"> </w:t>
      </w:r>
      <w:proofErr w:type="spellStart"/>
      <w:r w:rsidRPr="00EB7329">
        <w:rPr>
          <w:sz w:val="22"/>
        </w:rPr>
        <w:t>screenu</w:t>
      </w:r>
      <w:proofErr w:type="spellEnd"/>
      <w:r w:rsidRPr="00EB7329">
        <w:rPr>
          <w:sz w:val="22"/>
        </w:rPr>
        <w:t xml:space="preserve">“), </w:t>
      </w:r>
    </w:p>
    <w:p w14:paraId="718C0B32" w14:textId="77777777" w:rsidR="00397616" w:rsidRPr="00EB7329"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EB7329">
        <w:rPr>
          <w:sz w:val="22"/>
        </w:rPr>
        <w:t>ďalšie relevantné doklady.</w:t>
      </w:r>
    </w:p>
    <w:p w14:paraId="2496783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3B8DF9E5" w14:textId="47AD7F94"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b/>
        </w:rPr>
        <w:t xml:space="preserve">V prípade zmluvných vzťahov, ktoré už existovali pred momentom účinnosti </w:t>
      </w:r>
      <w:r w:rsidR="000F3366">
        <w:rPr>
          <w:rFonts w:ascii="Times New Roman" w:hAnsi="Times New Roman" w:cs="Times New Roman"/>
          <w:b/>
        </w:rPr>
        <w:t>zmluvy</w:t>
      </w:r>
      <w:r w:rsidR="000F3366" w:rsidRPr="000F3366">
        <w:rPr>
          <w:rFonts w:ascii="Times New Roman" w:hAnsi="Times New Roman" w:cs="Times New Roman"/>
          <w:b/>
        </w:rPr>
        <w:t xml:space="preserve"> o po</w:t>
      </w:r>
      <w:r w:rsidR="000F3366">
        <w:rPr>
          <w:rFonts w:ascii="Times New Roman" w:hAnsi="Times New Roman" w:cs="Times New Roman"/>
          <w:b/>
        </w:rPr>
        <w:t>skytnutí NFP, resp. v rozhodnutia</w:t>
      </w:r>
      <w:r w:rsidR="000F3366" w:rsidRPr="000F3366">
        <w:rPr>
          <w:rFonts w:ascii="Times New Roman" w:hAnsi="Times New Roman" w:cs="Times New Roman"/>
          <w:b/>
        </w:rPr>
        <w:t xml:space="preserve"> o schválení žiadosti o NFP</w:t>
      </w:r>
      <w:r w:rsidRPr="00EB7329">
        <w:rPr>
          <w:rFonts w:ascii="Times New Roman" w:hAnsi="Times New Roman" w:cs="Times New Roman"/>
          <w:b/>
        </w:rPr>
        <w:t>, predkladá prijímateľ dokumentáciu na kontrolu v rámci žiadosti o platbu</w:t>
      </w:r>
      <w:r w:rsidR="00E61922">
        <w:rPr>
          <w:rFonts w:ascii="Times New Roman" w:hAnsi="Times New Roman" w:cs="Times New Roman"/>
          <w:b/>
        </w:rPr>
        <w:t xml:space="preserve"> </w:t>
      </w:r>
      <w:r w:rsidR="00E61922">
        <w:rPr>
          <w:rFonts w:ascii="Times New Roman" w:hAnsi="Times New Roman" w:cs="Times New Roman"/>
        </w:rPr>
        <w:t xml:space="preserve">typu: </w:t>
      </w:r>
      <w:r w:rsidR="00E61922" w:rsidRPr="00C456E7">
        <w:rPr>
          <w:rFonts w:ascii="Times New Roman" w:hAnsi="Times New Roman" w:cs="Times New Roman"/>
        </w:rPr>
        <w:t>zúčtovanie zálohovej platby</w:t>
      </w:r>
      <w:r w:rsidR="00E61922">
        <w:rPr>
          <w:rFonts w:ascii="Times New Roman" w:hAnsi="Times New Roman" w:cs="Times New Roman"/>
        </w:rPr>
        <w:t xml:space="preserve">, </w:t>
      </w:r>
      <w:r w:rsidR="00E61922" w:rsidRPr="00C456E7">
        <w:rPr>
          <w:rFonts w:ascii="Times New Roman" w:hAnsi="Times New Roman" w:cs="Times New Roman"/>
        </w:rPr>
        <w:t xml:space="preserve">zúčtovanie </w:t>
      </w:r>
      <w:proofErr w:type="spellStart"/>
      <w:r w:rsidR="00E61922" w:rsidRPr="00C456E7">
        <w:rPr>
          <w:rFonts w:ascii="Times New Roman" w:hAnsi="Times New Roman" w:cs="Times New Roman"/>
        </w:rPr>
        <w:t>predfinancovania</w:t>
      </w:r>
      <w:proofErr w:type="spellEnd"/>
      <w:r w:rsidR="00E61922" w:rsidRPr="00C456E7">
        <w:rPr>
          <w:rFonts w:ascii="Times New Roman" w:hAnsi="Times New Roman" w:cs="Times New Roman"/>
        </w:rPr>
        <w:t>, priebežná platba</w:t>
      </w:r>
      <w:r w:rsidRPr="00EB7329">
        <w:rPr>
          <w:rFonts w:ascii="Times New Roman" w:hAnsi="Times New Roman" w:cs="Times New Roman"/>
          <w:b/>
        </w:rPr>
        <w:t xml:space="preserve">, a to až po ukončení kontroly </w:t>
      </w:r>
      <w:del w:id="3753" w:author="Karol M" w:date="2024-05-12T17:09:00Z">
        <w:r w:rsidRPr="00EB7329" w:rsidDel="00073336">
          <w:rPr>
            <w:rFonts w:ascii="Times New Roman" w:hAnsi="Times New Roman" w:cs="Times New Roman"/>
            <w:b/>
          </w:rPr>
          <w:delText>VO</w:delText>
        </w:r>
      </w:del>
      <w:ins w:id="3754" w:author="Karol M" w:date="2024-05-12T17:09:00Z">
        <w:r w:rsidR="00073336">
          <w:rPr>
            <w:rFonts w:ascii="Times New Roman" w:hAnsi="Times New Roman" w:cs="Times New Roman"/>
            <w:b/>
          </w:rPr>
          <w:t>zákazky</w:t>
        </w:r>
      </w:ins>
      <w:ins w:id="3755" w:author="Karol M" w:date="2024-05-12T17:10:00Z">
        <w:r w:rsidR="00073336">
          <w:rPr>
            <w:rFonts w:ascii="Times New Roman" w:hAnsi="Times New Roman" w:cs="Times New Roman"/>
            <w:b/>
          </w:rPr>
          <w:t xml:space="preserve"> zadanej na základe výnimky zo ZVO</w:t>
        </w:r>
      </w:ins>
      <w:r w:rsidRPr="00EB7329">
        <w:rPr>
          <w:rFonts w:ascii="Times New Roman" w:hAnsi="Times New Roman" w:cs="Times New Roman"/>
          <w:b/>
        </w:rPr>
        <w:t>.</w:t>
      </w:r>
      <w:r w:rsidRPr="00EB7329">
        <w:rPr>
          <w:rFonts w:ascii="Times New Roman" w:hAnsi="Times New Roman" w:cs="Times New Roman"/>
        </w:rPr>
        <w:t xml:space="preserve"> </w:t>
      </w:r>
    </w:p>
    <w:p w14:paraId="50B896F7" w14:textId="77777777" w:rsidR="00397616" w:rsidRPr="00EB7329" w:rsidRDefault="00397616" w:rsidP="004935C5">
      <w:pPr>
        <w:autoSpaceDE w:val="0"/>
        <w:autoSpaceDN w:val="0"/>
        <w:adjustRightInd w:val="0"/>
        <w:spacing w:before="120" w:line="240" w:lineRule="auto"/>
        <w:ind w:left="360"/>
        <w:contextualSpacing/>
        <w:jc w:val="both"/>
        <w:rPr>
          <w:rFonts w:ascii="Times New Roman" w:hAnsi="Times New Roman" w:cs="Times New Roman"/>
        </w:rPr>
      </w:pPr>
    </w:p>
    <w:p w14:paraId="5484543A" w14:textId="07D682A5" w:rsidR="00397616" w:rsidRPr="00EB7329" w:rsidRDefault="00356DF9" w:rsidP="004935C5">
      <w:pPr>
        <w:autoSpaceDE w:val="0"/>
        <w:autoSpaceDN w:val="0"/>
        <w:adjustRightInd w:val="0"/>
        <w:spacing w:before="120" w:line="240" w:lineRule="auto"/>
        <w:contextualSpacing/>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O postupuje pri výkone kontroly analogicky vo vzťahu k</w:t>
      </w:r>
      <w:r>
        <w:rPr>
          <w:rFonts w:ascii="Times New Roman" w:hAnsi="Times New Roman" w:cs="Times New Roman"/>
        </w:rPr>
        <w:t xml:space="preserve"> predbežnej </w:t>
      </w:r>
      <w:r w:rsidR="00397616" w:rsidRPr="00EB7329">
        <w:rPr>
          <w:rFonts w:ascii="Times New Roman" w:hAnsi="Times New Roman" w:cs="Times New Roman"/>
        </w:rPr>
        <w:t xml:space="preserve"> kontrole  a k</w:t>
      </w:r>
      <w:r>
        <w:rPr>
          <w:rFonts w:ascii="Times New Roman" w:hAnsi="Times New Roman" w:cs="Times New Roman"/>
        </w:rPr>
        <w:t>u</w:t>
      </w:r>
      <w:r w:rsidR="00397616" w:rsidRPr="00EB7329">
        <w:rPr>
          <w:rFonts w:ascii="Times New Roman" w:hAnsi="Times New Roman" w:cs="Times New Roman"/>
        </w:rPr>
        <w:t>  kontrole</w:t>
      </w:r>
      <w:r>
        <w:rPr>
          <w:rFonts w:ascii="Times New Roman" w:hAnsi="Times New Roman" w:cs="Times New Roman"/>
        </w:rPr>
        <w:t xml:space="preserve"> po uzavretí zmluvy</w:t>
      </w:r>
      <w:r w:rsidR="00397616" w:rsidRPr="00EB7329">
        <w:rPr>
          <w:rFonts w:ascii="Times New Roman" w:hAnsi="Times New Roman" w:cs="Times New Roman"/>
        </w:rPr>
        <w:t>, v závislosti od hodnoty zákazky.</w:t>
      </w:r>
    </w:p>
    <w:p w14:paraId="73A00E62"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E54B338" w14:textId="79DEC0E0" w:rsidR="00397616" w:rsidRPr="009C3825" w:rsidRDefault="00397616" w:rsidP="004935C5">
      <w:pPr>
        <w:tabs>
          <w:tab w:val="left" w:pos="1014"/>
        </w:tabs>
        <w:spacing w:before="120" w:line="240" w:lineRule="auto"/>
        <w:contextualSpacing/>
        <w:jc w:val="both"/>
        <w:rPr>
          <w:rFonts w:ascii="Times New Roman" w:hAnsi="Times New Roman" w:cs="Times New Roman"/>
          <w:b/>
          <w:sz w:val="24"/>
          <w:szCs w:val="24"/>
        </w:rPr>
      </w:pPr>
      <w:r w:rsidRPr="009C3825">
        <w:rPr>
          <w:rFonts w:ascii="Times New Roman" w:hAnsi="Times New Roman" w:cs="Times New Roman"/>
          <w:sz w:val="24"/>
          <w:szCs w:val="24"/>
        </w:rPr>
        <w:br/>
      </w:r>
      <w:bookmarkStart w:id="3756" w:name="_Hlk166454124"/>
      <w:r w:rsidRPr="009C3825">
        <w:rPr>
          <w:rFonts w:ascii="Times New Roman" w:hAnsi="Times New Roman" w:cs="Times New Roman"/>
          <w:b/>
          <w:sz w:val="24"/>
          <w:szCs w:val="24"/>
        </w:rPr>
        <w:t>Zákazky malého rozsahu</w:t>
      </w:r>
      <w:r w:rsidR="00BE1FB6">
        <w:rPr>
          <w:rFonts w:ascii="Times New Roman" w:hAnsi="Times New Roman" w:cs="Times New Roman"/>
          <w:b/>
          <w:sz w:val="24"/>
          <w:szCs w:val="24"/>
        </w:rPr>
        <w:t xml:space="preserve"> </w:t>
      </w:r>
      <w:bookmarkEnd w:id="3756"/>
    </w:p>
    <w:p w14:paraId="726C61A7"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2EB3C9A" w14:textId="2EA97FC2"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V prípade tzv. „</w:t>
      </w:r>
      <w:r w:rsidRPr="00EB7329">
        <w:rPr>
          <w:rFonts w:ascii="Times New Roman" w:hAnsi="Times New Roman" w:cs="Times New Roman"/>
          <w:b/>
        </w:rPr>
        <w:t>zákaziek malého rozsahu“</w:t>
      </w:r>
      <w:r w:rsidRPr="00EB7329">
        <w:rPr>
          <w:rFonts w:ascii="Times New Roman" w:hAnsi="Times New Roman" w:cs="Times New Roman"/>
        </w:rPr>
        <w:t xml:space="preserve"> podľa </w:t>
      </w:r>
      <w:r w:rsidRPr="00EB7329">
        <w:rPr>
          <w:rFonts w:ascii="Times New Roman" w:hAnsi="Times New Roman" w:cs="Times New Roman"/>
          <w:b/>
        </w:rPr>
        <w:t>§ 1 ods. 1</w:t>
      </w:r>
      <w:ins w:id="3757" w:author="Karol M" w:date="2024-07-31T08:01:00Z">
        <w:r w:rsidR="00D52636">
          <w:rPr>
            <w:rFonts w:ascii="Times New Roman" w:hAnsi="Times New Roman" w:cs="Times New Roman"/>
            <w:b/>
          </w:rPr>
          <w:t>4</w:t>
        </w:r>
      </w:ins>
      <w:del w:id="3758" w:author="Karol M" w:date="2024-07-31T08:01:00Z">
        <w:r w:rsidRPr="00EB7329" w:rsidDel="00D52636">
          <w:rPr>
            <w:rFonts w:ascii="Times New Roman" w:hAnsi="Times New Roman" w:cs="Times New Roman"/>
            <w:b/>
          </w:rPr>
          <w:delText>5</w:delText>
        </w:r>
      </w:del>
      <w:r w:rsidRPr="00EB7329">
        <w:rPr>
          <w:rFonts w:ascii="Times New Roman" w:hAnsi="Times New Roman" w:cs="Times New Roman"/>
          <w:b/>
        </w:rPr>
        <w:t xml:space="preserve"> ZVO</w:t>
      </w:r>
      <w:r w:rsidRPr="00EB7329">
        <w:rPr>
          <w:rFonts w:ascii="Times New Roman" w:hAnsi="Times New Roman" w:cs="Times New Roman"/>
        </w:rPr>
        <w:t xml:space="preserve">, ktorých </w:t>
      </w:r>
      <w:r w:rsidRPr="00EB7329">
        <w:rPr>
          <w:rFonts w:ascii="Times New Roman" w:hAnsi="Times New Roman" w:cs="Times New Roman"/>
          <w:b/>
          <w:u w:val="single"/>
        </w:rPr>
        <w:t xml:space="preserve">kumulatívna predpokladaná hodnota za jeden logický celok je nižšia ako </w:t>
      </w:r>
      <w:ins w:id="3759" w:author="Karol M" w:date="2024-07-31T08:01:00Z">
        <w:r w:rsidR="00D52636">
          <w:rPr>
            <w:rFonts w:ascii="Times New Roman" w:hAnsi="Times New Roman" w:cs="Times New Roman"/>
            <w:b/>
            <w:u w:val="single"/>
          </w:rPr>
          <w:t>5</w:t>
        </w:r>
      </w:ins>
      <w:del w:id="3760" w:author="Karol M" w:date="2024-07-31T08:01:00Z">
        <w:r w:rsidRPr="00EB7329" w:rsidDel="00D52636">
          <w:rPr>
            <w:rFonts w:ascii="Times New Roman" w:hAnsi="Times New Roman" w:cs="Times New Roman"/>
            <w:b/>
            <w:u w:val="single"/>
          </w:rPr>
          <w:delText>1</w:delText>
        </w:r>
      </w:del>
      <w:r w:rsidRPr="00EB7329">
        <w:rPr>
          <w:rFonts w:ascii="Times New Roman" w:hAnsi="Times New Roman" w:cs="Times New Roman"/>
          <w:b/>
          <w:u w:val="single"/>
        </w:rPr>
        <w:t>0 000 EUR bez DPH</w:t>
      </w:r>
      <w:r w:rsidRPr="00EB7329">
        <w:rPr>
          <w:rFonts w:ascii="Times New Roman" w:hAnsi="Times New Roman" w:cs="Times New Roman"/>
          <w:u w:val="single"/>
        </w:rPr>
        <w:t xml:space="preserve"> </w:t>
      </w:r>
      <w:r w:rsidRPr="00EB7329">
        <w:rPr>
          <w:rFonts w:ascii="Times New Roman" w:hAnsi="Times New Roman" w:cs="Times New Roman"/>
          <w:u w:val="single"/>
        </w:rPr>
        <w:br/>
        <w:t>v priebehu kalendárneho roka a/alebo počas platnosti zmluvy, ak sa zmluva uzatvára na dlhšie obdobie ako jeden kalendárny rok, a/alebo počas trvania projektu</w:t>
      </w:r>
      <w:r w:rsidRPr="00EB7329">
        <w:rPr>
          <w:rStyle w:val="Odkaznapoznmkupodiarou"/>
          <w:rFonts w:ascii="Times New Roman" w:hAnsi="Times New Roman" w:cs="Times New Roman"/>
        </w:rPr>
        <w:footnoteReference w:id="28"/>
      </w:r>
      <w:r w:rsidRPr="00EB7329">
        <w:rPr>
          <w:rFonts w:ascii="Times New Roman" w:hAnsi="Times New Roman" w:cs="Times New Roman"/>
        </w:rPr>
        <w:t xml:space="preserve"> (pozn.: Organizačné zložky MV SR sú povinné postupovať nad rámec týchto pravidiel v zmysle prísnejších postupov uvedených v</w:t>
      </w:r>
      <w:del w:id="3763" w:author="Karol M" w:date="2024-07-31T08:00:00Z">
        <w:r w:rsidRPr="00EB7329" w:rsidDel="00D52636">
          <w:rPr>
            <w:rFonts w:ascii="Times New Roman" w:hAnsi="Times New Roman" w:cs="Times New Roman"/>
          </w:rPr>
          <w:delText xml:space="preserve"> </w:delText>
        </w:r>
      </w:del>
      <w:ins w:id="3764" w:author="Karol M" w:date="2024-07-31T08:00:00Z">
        <w:r w:rsidR="00D52636">
          <w:rPr>
            <w:rFonts w:ascii="Times New Roman" w:hAnsi="Times New Roman" w:cs="Times New Roman"/>
          </w:rPr>
          <w:t> </w:t>
        </w:r>
      </w:ins>
      <w:del w:id="3765" w:author="Karol M" w:date="2024-07-31T08:00:00Z">
        <w:r w:rsidRPr="00EB7329" w:rsidDel="00D52636">
          <w:rPr>
            <w:rFonts w:ascii="Times New Roman" w:hAnsi="Times New Roman" w:cs="Times New Roman"/>
            <w:i/>
          </w:rPr>
          <w:delText>Metodickom usmernení k aplikácii postupu zadávania zákazky s nízkou hodnotou a zákazky malého rozsahu</w:delText>
        </w:r>
      </w:del>
      <w:ins w:id="3766" w:author="Karol M" w:date="2024-07-31T08:00:00Z">
        <w:r w:rsidR="00D52636">
          <w:rPr>
            <w:rFonts w:ascii="Times New Roman" w:hAnsi="Times New Roman" w:cs="Times New Roman"/>
            <w:i/>
          </w:rPr>
          <w:t xml:space="preserve">Nariadení Ministerstva vnútra Slovenskej republiky o verejnom obstarávaní zákaziek na dodanie tovaru, zákaziek na uskutočnenie stavebných prác a zákaziek na </w:t>
        </w:r>
      </w:ins>
      <w:ins w:id="3767" w:author="Karol M" w:date="2024-07-31T08:01:00Z">
        <w:r w:rsidR="00D52636">
          <w:rPr>
            <w:rFonts w:ascii="Times New Roman" w:hAnsi="Times New Roman" w:cs="Times New Roman"/>
            <w:i/>
          </w:rPr>
          <w:t>poskytnutie služieb</w:t>
        </w:r>
      </w:ins>
      <w:r w:rsidRPr="00EB7329">
        <w:rPr>
          <w:rFonts w:ascii="Times New Roman" w:hAnsi="Times New Roman" w:cs="Times New Roman"/>
        </w:rPr>
        <w:t xml:space="preserve"> </w:t>
      </w:r>
      <w:del w:id="3768" w:author="Karol M" w:date="2024-07-31T08:01:00Z">
        <w:r w:rsidRPr="00EB7329" w:rsidDel="00D52636">
          <w:rPr>
            <w:rFonts w:ascii="Times New Roman" w:hAnsi="Times New Roman" w:cs="Times New Roman"/>
          </w:rPr>
          <w:delText xml:space="preserve">vydaného odborom verejného obstarávania MV SR </w:delText>
        </w:r>
      </w:del>
      <w:r w:rsidRPr="00EB7329">
        <w:rPr>
          <w:rFonts w:ascii="Times New Roman" w:hAnsi="Times New Roman" w:cs="Times New Roman"/>
        </w:rPr>
        <w:t xml:space="preserve">v platnom znení, ak relevantné.).  V prípade zákaziek v kumulatívnej hodnote </w:t>
      </w:r>
      <w:r w:rsidRPr="00EB7329">
        <w:rPr>
          <w:rFonts w:ascii="Times New Roman" w:hAnsi="Times New Roman" w:cs="Times New Roman"/>
          <w:b/>
        </w:rPr>
        <w:t xml:space="preserve">nižšej ako </w:t>
      </w:r>
      <w:ins w:id="3769" w:author="Karol M" w:date="2024-07-31T08:01:00Z">
        <w:r w:rsidR="00D52636">
          <w:rPr>
            <w:rFonts w:ascii="Times New Roman" w:hAnsi="Times New Roman" w:cs="Times New Roman"/>
            <w:b/>
          </w:rPr>
          <w:t>5</w:t>
        </w:r>
      </w:ins>
      <w:del w:id="3770" w:author="Karol M" w:date="2024-07-31T08:01:00Z">
        <w:r w:rsidRPr="00EB7329" w:rsidDel="00D52636">
          <w:rPr>
            <w:rFonts w:ascii="Times New Roman" w:hAnsi="Times New Roman" w:cs="Times New Roman"/>
            <w:b/>
          </w:rPr>
          <w:delText>1</w:delText>
        </w:r>
      </w:del>
      <w:r w:rsidRPr="00EB7329">
        <w:rPr>
          <w:rFonts w:ascii="Times New Roman" w:hAnsi="Times New Roman" w:cs="Times New Roman"/>
          <w:b/>
        </w:rPr>
        <w:t>0 000 EUR bez DPH</w:t>
      </w:r>
      <w:r w:rsidRPr="00EB7329">
        <w:rPr>
          <w:rFonts w:ascii="Times New Roman" w:hAnsi="Times New Roman" w:cs="Times New Roman"/>
        </w:rPr>
        <w:t xml:space="preserve">, ktoré spĺňajú podmienky podľa </w:t>
      </w:r>
      <w:del w:id="3771" w:author="Karol M" w:date="2024-07-31T08:45:00Z">
        <w:r w:rsidR="009C3825" w:rsidDel="003B1B33">
          <w:rPr>
            <w:rFonts w:ascii="Times New Roman" w:hAnsi="Times New Roman" w:cs="Times New Roman"/>
          </w:rPr>
          <w:br/>
        </w:r>
      </w:del>
      <w:r w:rsidRPr="00EB7329">
        <w:rPr>
          <w:rFonts w:ascii="Times New Roman" w:hAnsi="Times New Roman" w:cs="Times New Roman"/>
        </w:rPr>
        <w:t>§ 1 ods. 1</w:t>
      </w:r>
      <w:ins w:id="3772" w:author="Karol M" w:date="2024-07-31T08:04:00Z">
        <w:r w:rsidR="00D52636">
          <w:rPr>
            <w:rFonts w:ascii="Times New Roman" w:hAnsi="Times New Roman" w:cs="Times New Roman"/>
          </w:rPr>
          <w:t>4</w:t>
        </w:r>
      </w:ins>
      <w:del w:id="3773" w:author="Karol M" w:date="2024-07-31T08:04:00Z">
        <w:r w:rsidRPr="00EB7329" w:rsidDel="00D52636">
          <w:rPr>
            <w:rFonts w:ascii="Times New Roman" w:hAnsi="Times New Roman" w:cs="Times New Roman"/>
          </w:rPr>
          <w:delText>5</w:delText>
        </w:r>
      </w:del>
      <w:r w:rsidRPr="00EB7329">
        <w:rPr>
          <w:rFonts w:ascii="Times New Roman" w:hAnsi="Times New Roman" w:cs="Times New Roman"/>
        </w:rPr>
        <w:t xml:space="preserve"> ZVO, z dôvodu preukázania hospodárnosti aj v zmysle zákona o rozpočtových pravidlách verejnej správy uskutoční prijímateľ prieskum trhu za účelom preukázania hospodárnosti výdavku </w:t>
      </w:r>
      <w:r w:rsidRPr="00EB7329">
        <w:rPr>
          <w:rFonts w:ascii="Times New Roman" w:hAnsi="Times New Roman" w:cs="Times New Roman"/>
          <w:b/>
        </w:rPr>
        <w:t>oslovením alebo identifikovaním min. 3 subjektov</w:t>
      </w:r>
      <w:r w:rsidRPr="00EB7329">
        <w:rPr>
          <w:rFonts w:ascii="Times New Roman" w:hAnsi="Times New Roman" w:cs="Times New Roman"/>
        </w:rPr>
        <w:t xml:space="preserve"> (napr. oslovením e-mailom, identifikovaním ponúk internetovým prieskumom, vykonaním prieskumu osobne u</w:t>
      </w:r>
      <w:r w:rsidR="002F39D8">
        <w:rPr>
          <w:rFonts w:ascii="Times New Roman" w:hAnsi="Times New Roman" w:cs="Times New Roman"/>
        </w:rPr>
        <w:t> </w:t>
      </w:r>
      <w:r w:rsidRPr="00EB7329">
        <w:rPr>
          <w:rFonts w:ascii="Times New Roman" w:hAnsi="Times New Roman" w:cs="Times New Roman"/>
        </w:rPr>
        <w:t>dodávateľov</w:t>
      </w:r>
      <w:r w:rsidR="002F39D8">
        <w:rPr>
          <w:rFonts w:ascii="Times New Roman" w:hAnsi="Times New Roman" w:cs="Times New Roman"/>
        </w:rPr>
        <w:t>, v obchodných prevádzkach</w:t>
      </w:r>
      <w:r w:rsidRPr="00EB7329">
        <w:rPr>
          <w:rFonts w:ascii="Times New Roman" w:hAnsi="Times New Roman" w:cs="Times New Roman"/>
        </w:rPr>
        <w:t xml:space="preserve">), ktorí sú oprávnení poskytovať predmet zákazky. </w:t>
      </w:r>
    </w:p>
    <w:p w14:paraId="5580C06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7611A5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voľby spôsobu preukazovania hospodárnosti výdavkov oslovením viacerých potenciálnych dodávateľov výzvou na predloženie cenových ponúk </w:t>
      </w:r>
      <w:r w:rsidRPr="00EB7329">
        <w:rPr>
          <w:rFonts w:ascii="Times New Roman" w:hAnsi="Times New Roman" w:cs="Times New Roman"/>
          <w:b/>
        </w:rPr>
        <w:t xml:space="preserve">musí prijímateľ disponovať minimálne dvomi </w:t>
      </w:r>
      <w:r w:rsidRPr="00EB7329">
        <w:rPr>
          <w:rFonts w:ascii="Times New Roman" w:hAnsi="Times New Roman" w:cs="Times New Roman"/>
          <w:b/>
        </w:rPr>
        <w:lastRenderedPageBreak/>
        <w:t>ponukami</w:t>
      </w:r>
      <w:r w:rsidRPr="00EB7329">
        <w:rPr>
          <w:rFonts w:ascii="Times New Roman" w:hAnsi="Times New Roman" w:cs="Times New Roman"/>
        </w:rPr>
        <w:t xml:space="preserve">. Z uvedeného dôvodu sa prijímateľovi odporúča osloviť aj viac ako troch potenciálnych dodávateľov, aby sa zvýšila pravdepodobnosť na získanie viacerých ponúk. </w:t>
      </w:r>
      <w:r w:rsidRPr="00EB7329">
        <w:rPr>
          <w:rFonts w:ascii="Times New Roman" w:hAnsi="Times New Roman" w:cs="Times New Roman"/>
          <w:b/>
        </w:rPr>
        <w:t>Ak prijímateľovi neboli predložené aspoň dve cenové ponuky</w:t>
      </w:r>
      <w:r w:rsidRPr="00EB7329">
        <w:rPr>
          <w:rFonts w:ascii="Times New Roman" w:hAnsi="Times New Roman" w:cs="Times New Roman"/>
        </w:rPr>
        <w:t xml:space="preserve">, je možné pre účely preukázania hospodárnosti výdavkov použiť aj cenové ponuky identifikované cez webové rozhranie, resp. osobne s primeraným zdokumentovaním ponúk, alebo iným transparentným spôsobom a preukázať z takto získaných cenových údajov hospodárnosť výdavkov. V prípade uskutočnenia osobného prieskumu trhu u dodávateľa je prijímateľ povinný tento prieskum hodnoverne zdokumentovať, vrátane cien, resp. ponúk, a to napr. vyhotovením fotografií, ktoré preukážu cenu predmetu zákazky v čase uskutočňovania prieskumu. </w:t>
      </w:r>
    </w:p>
    <w:p w14:paraId="733B371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1BC765F" w14:textId="40952CFB"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rPr>
        <w:t>Prieskum trhu musí byť riadne zdokumentovaný</w:t>
      </w:r>
      <w:r w:rsidRPr="00EB7329">
        <w:rPr>
          <w:rFonts w:ascii="Times New Roman" w:hAnsi="Times New Roman" w:cs="Times New Roman"/>
        </w:rPr>
        <w:t xml:space="preserve"> (prijímateľ predloží </w:t>
      </w:r>
      <w:r w:rsidR="009760BF">
        <w:rPr>
          <w:rFonts w:ascii="Times New Roman" w:hAnsi="Times New Roman" w:cs="Times New Roman"/>
        </w:rPr>
        <w:t>R</w:t>
      </w:r>
      <w:r w:rsidRPr="00EB7329">
        <w:rPr>
          <w:rFonts w:ascii="Times New Roman" w:hAnsi="Times New Roman" w:cs="Times New Roman"/>
        </w:rPr>
        <w:t>O podľa spôsobu vykonania prieskumu trhu „</w:t>
      </w:r>
      <w:proofErr w:type="spellStart"/>
      <w:r w:rsidRPr="00EB7329">
        <w:rPr>
          <w:rFonts w:ascii="Times New Roman" w:hAnsi="Times New Roman" w:cs="Times New Roman"/>
        </w:rPr>
        <w:t>printscreen</w:t>
      </w:r>
      <w:proofErr w:type="spellEnd"/>
      <w:r w:rsidRPr="00EB7329">
        <w:rPr>
          <w:rFonts w:ascii="Times New Roman" w:hAnsi="Times New Roman" w:cs="Times New Roman"/>
        </w:rPr>
        <w:t xml:space="preserve">-y“, e-mailovú komunikáciu, resp. fotografie alebo iné hmotne zaznamenané dôkazy, preukazujúce príslušné ponuky na trhu) a musí byť z neho hodnoverne zrejmý </w:t>
      </w:r>
      <w:r w:rsidRPr="00EB7329">
        <w:rPr>
          <w:rFonts w:ascii="Times New Roman" w:hAnsi="Times New Roman" w:cs="Times New Roman"/>
          <w:b/>
        </w:rPr>
        <w:t>spôsob a výsledok jeho vyhodnotenia v súlade s určenými pravidlami a kritériami</w:t>
      </w:r>
      <w:r w:rsidRPr="00EB7329">
        <w:rPr>
          <w:rFonts w:ascii="Times New Roman" w:hAnsi="Times New Roman" w:cs="Times New Roman"/>
        </w:rPr>
        <w:t xml:space="preserve"> za účelom preukázania hospodárnosti výdavkov. Prijímateľ z neho vyhotoví písomný zápis v minimálnom rozsahu uvedenom </w:t>
      </w:r>
      <w:r w:rsidRPr="00F869B1">
        <w:rPr>
          <w:rFonts w:ascii="Times New Roman" w:hAnsi="Times New Roman" w:cs="Times New Roman"/>
        </w:rPr>
        <w:t>v</w:t>
      </w:r>
      <w:r w:rsidRPr="00F869B1">
        <w:rPr>
          <w:rFonts w:ascii="Times New Roman" w:hAnsi="Times New Roman" w:cs="Times New Roman"/>
          <w:i/>
        </w:rPr>
        <w:t xml:space="preserve"> prílohe č. </w:t>
      </w:r>
      <w:r w:rsidR="0063229A">
        <w:rPr>
          <w:rFonts w:ascii="Times New Roman" w:hAnsi="Times New Roman" w:cs="Times New Roman"/>
          <w:i/>
        </w:rPr>
        <w:t>5</w:t>
      </w:r>
      <w:r w:rsidRPr="00EB7329">
        <w:rPr>
          <w:rFonts w:ascii="Times New Roman" w:hAnsi="Times New Roman" w:cs="Times New Roman"/>
          <w:i/>
        </w:rPr>
        <w:t xml:space="preserve"> Zápis z prieskumu trhu tohto Usmernenia</w:t>
      </w:r>
      <w:r w:rsidRPr="00EB7329">
        <w:rPr>
          <w:rFonts w:ascii="Times New Roman" w:hAnsi="Times New Roman" w:cs="Times New Roman"/>
        </w:rPr>
        <w:t xml:space="preserve"> primerane potrebe preukázania hospodárnosti výdavkov. Takýto prieskum sa za účelom realizovania postupu zadávania zákazky malého rozsahu </w:t>
      </w:r>
      <w:r w:rsidRPr="00EB7329">
        <w:rPr>
          <w:rFonts w:ascii="Times New Roman" w:hAnsi="Times New Roman" w:cs="Times New Roman"/>
          <w:b/>
        </w:rPr>
        <w:t>musí zopakovať najneskôr po uplynutí 6 mesiacov.</w:t>
      </w:r>
      <w:r w:rsidRPr="00EB7329">
        <w:rPr>
          <w:rFonts w:ascii="Times New Roman" w:hAnsi="Times New Roman" w:cs="Times New Roman"/>
        </w:rPr>
        <w:t xml:space="preserve"> </w:t>
      </w:r>
    </w:p>
    <w:p w14:paraId="7615E344"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0BC8FDB" w14:textId="0C1B80B2" w:rsidR="00397616" w:rsidRPr="00EB7329" w:rsidRDefault="00397616" w:rsidP="004935C5">
      <w:pPr>
        <w:tabs>
          <w:tab w:val="left" w:pos="1014"/>
        </w:tabs>
        <w:spacing w:before="120" w:line="240" w:lineRule="auto"/>
        <w:contextualSpacing/>
        <w:jc w:val="both"/>
        <w:rPr>
          <w:rFonts w:ascii="Times New Roman" w:hAnsi="Times New Roman" w:cs="Times New Roman"/>
          <w:b/>
          <w:bCs/>
        </w:rPr>
      </w:pPr>
      <w:bookmarkStart w:id="3774" w:name="_Hlk166453871"/>
      <w:r w:rsidRPr="00EB7329">
        <w:rPr>
          <w:rFonts w:ascii="Times New Roman" w:hAnsi="Times New Roman" w:cs="Times New Roman"/>
          <w:b/>
        </w:rPr>
        <w:t xml:space="preserve">Príslušnú dokumentáciu prijímateľ predkladá na kontrolu </w:t>
      </w:r>
      <w:r w:rsidR="009760BF">
        <w:rPr>
          <w:rFonts w:ascii="Times New Roman" w:hAnsi="Times New Roman" w:cs="Times New Roman"/>
          <w:b/>
        </w:rPr>
        <w:t>R</w:t>
      </w:r>
      <w:r w:rsidRPr="00EB7329">
        <w:rPr>
          <w:rFonts w:ascii="Times New Roman" w:hAnsi="Times New Roman" w:cs="Times New Roman"/>
          <w:b/>
        </w:rPr>
        <w:t>O v rámci žiadosti o</w:t>
      </w:r>
      <w:r w:rsidR="00E61922">
        <w:rPr>
          <w:rFonts w:ascii="Times New Roman" w:hAnsi="Times New Roman" w:cs="Times New Roman"/>
          <w:b/>
        </w:rPr>
        <w:t xml:space="preserve"> platbu </w:t>
      </w:r>
      <w:r w:rsidR="00E61922">
        <w:rPr>
          <w:rFonts w:ascii="Times New Roman" w:hAnsi="Times New Roman" w:cs="Times New Roman"/>
        </w:rPr>
        <w:t xml:space="preserve">typu: </w:t>
      </w:r>
      <w:r w:rsidR="00E61922" w:rsidRPr="00C456E7">
        <w:rPr>
          <w:rFonts w:ascii="Times New Roman" w:hAnsi="Times New Roman" w:cs="Times New Roman"/>
        </w:rPr>
        <w:t>zúčtovanie zálohovej platby</w:t>
      </w:r>
      <w:r w:rsidR="00E61922">
        <w:rPr>
          <w:rFonts w:ascii="Times New Roman" w:hAnsi="Times New Roman" w:cs="Times New Roman"/>
        </w:rPr>
        <w:t xml:space="preserve">, </w:t>
      </w:r>
      <w:r w:rsidR="00E61922" w:rsidRPr="00C456E7">
        <w:rPr>
          <w:rFonts w:ascii="Times New Roman" w:hAnsi="Times New Roman" w:cs="Times New Roman"/>
        </w:rPr>
        <w:t xml:space="preserve">zúčtovanie </w:t>
      </w:r>
      <w:proofErr w:type="spellStart"/>
      <w:r w:rsidR="00E61922" w:rsidRPr="00C456E7">
        <w:rPr>
          <w:rFonts w:ascii="Times New Roman" w:hAnsi="Times New Roman" w:cs="Times New Roman"/>
        </w:rPr>
        <w:t>predfinancovania</w:t>
      </w:r>
      <w:proofErr w:type="spellEnd"/>
      <w:r w:rsidR="00E61922" w:rsidRPr="00C456E7">
        <w:rPr>
          <w:rFonts w:ascii="Times New Roman" w:hAnsi="Times New Roman" w:cs="Times New Roman"/>
        </w:rPr>
        <w:t>, priebežná platba</w:t>
      </w:r>
      <w:r w:rsidRPr="00EB7329">
        <w:rPr>
          <w:rFonts w:ascii="Times New Roman" w:hAnsi="Times New Roman" w:cs="Times New Roman"/>
        </w:rPr>
        <w:t xml:space="preserve">. Prijímateľ teda v tomto prípade nepostupuje v zmysle časti 1.5 Všeobecné ustanovenia tohto Usmernenia. </w:t>
      </w:r>
      <w:r w:rsidRPr="00EB7329">
        <w:rPr>
          <w:rFonts w:ascii="Times New Roman" w:hAnsi="Times New Roman" w:cs="Times New Roman"/>
          <w:b/>
          <w:bCs/>
        </w:rPr>
        <w:t>O</w:t>
      </w:r>
      <w:ins w:id="3775" w:author="Peter Eimannsberger" w:date="2024-09-11T13:27:00Z">
        <w:r w:rsidR="00672D5B">
          <w:rPr>
            <w:rFonts w:ascii="Times New Roman" w:hAnsi="Times New Roman" w:cs="Times New Roman"/>
            <w:b/>
            <w:bCs/>
          </w:rPr>
          <w:t>Z</w:t>
        </w:r>
        <w:r w:rsidR="004F678D">
          <w:rPr>
            <w:rFonts w:ascii="Times New Roman" w:hAnsi="Times New Roman" w:cs="Times New Roman"/>
            <w:b/>
            <w:bCs/>
          </w:rPr>
          <w:t>P</w:t>
        </w:r>
      </w:ins>
      <w:del w:id="3776" w:author="Peter Eimannsberger" w:date="2024-09-11T13:27:00Z">
        <w:r w:rsidRPr="00EB7329" w:rsidDel="004F678D">
          <w:rPr>
            <w:rFonts w:ascii="Times New Roman" w:hAnsi="Times New Roman" w:cs="Times New Roman"/>
            <w:b/>
            <w:bCs/>
          </w:rPr>
          <w:delText>ZP</w:delText>
        </w:r>
      </w:del>
      <w:r w:rsidRPr="00EB7329">
        <w:rPr>
          <w:rFonts w:ascii="Times New Roman" w:hAnsi="Times New Roman" w:cs="Times New Roman"/>
          <w:b/>
          <w:bCs/>
        </w:rPr>
        <w:t xml:space="preserve"> vykoná kontrolu formálnej a vecnej správnosti a</w:t>
      </w:r>
      <w:del w:id="3777" w:author="Peter Eimannsberger" w:date="2024-09-19T08:25:00Z">
        <w:r w:rsidRPr="00EB7329" w:rsidDel="008C2A02">
          <w:rPr>
            <w:rFonts w:ascii="Times New Roman" w:hAnsi="Times New Roman" w:cs="Times New Roman"/>
            <w:b/>
            <w:bCs/>
          </w:rPr>
          <w:delText> </w:delText>
        </w:r>
      </w:del>
      <w:ins w:id="3778" w:author="Peter Eimannsberger" w:date="2024-09-19T08:25:00Z">
        <w:r w:rsidR="008C2A02">
          <w:rPr>
            <w:rFonts w:ascii="Times New Roman" w:hAnsi="Times New Roman" w:cs="Times New Roman"/>
            <w:b/>
            <w:bCs/>
          </w:rPr>
          <w:t> </w:t>
        </w:r>
      </w:ins>
      <w:ins w:id="3779" w:author="Peter Eimannsberger" w:date="2024-09-11T13:31:00Z">
        <w:r w:rsidR="004F678D">
          <w:rPr>
            <w:rFonts w:ascii="Times New Roman" w:hAnsi="Times New Roman" w:cs="Times New Roman"/>
            <w:b/>
            <w:bCs/>
          </w:rPr>
          <w:t>OP</w:t>
        </w:r>
      </w:ins>
      <w:ins w:id="3780" w:author="Peter Eimannsberger" w:date="2024-09-19T08:25:00Z">
        <w:r w:rsidR="008C2A02">
          <w:rPr>
            <w:rFonts w:ascii="Times New Roman" w:hAnsi="Times New Roman" w:cs="Times New Roman"/>
            <w:b/>
            <w:bCs/>
          </w:rPr>
          <w:t>/PJ</w:t>
        </w:r>
      </w:ins>
      <w:del w:id="3781" w:author="Peter Eimannsberger" w:date="2024-09-11T13:31:00Z">
        <w:r w:rsidRPr="00EB7329" w:rsidDel="004F678D">
          <w:rPr>
            <w:rFonts w:ascii="Times New Roman" w:hAnsi="Times New Roman" w:cs="Times New Roman"/>
            <w:b/>
            <w:bCs/>
          </w:rPr>
          <w:delText>PJ</w:delText>
        </w:r>
      </w:del>
      <w:r w:rsidRPr="00EB7329">
        <w:rPr>
          <w:rFonts w:ascii="Times New Roman" w:hAnsi="Times New Roman" w:cs="Times New Roman"/>
          <w:b/>
          <w:bCs/>
        </w:rPr>
        <w:t xml:space="preserve"> vykoná kontrolu finančnej správnosti a hospodárnosti výdavkov. </w:t>
      </w:r>
    </w:p>
    <w:p w14:paraId="1CE78A9E"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b/>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shd w:val="clear" w:color="auto" w:fill="E5B8B7" w:themeFill="accent2" w:themeFillTint="66"/>
        <w:tblLook w:val="04A0" w:firstRow="1" w:lastRow="0" w:firstColumn="1" w:lastColumn="0" w:noHBand="0" w:noVBand="1"/>
      </w:tblPr>
      <w:tblGrid>
        <w:gridCol w:w="9042"/>
      </w:tblGrid>
      <w:tr w:rsidR="00397616" w:rsidRPr="00EB7329" w14:paraId="49D24E23" w14:textId="77777777" w:rsidTr="009C3825">
        <w:tc>
          <w:tcPr>
            <w:tcW w:w="9062" w:type="dxa"/>
            <w:shd w:val="clear" w:color="auto" w:fill="E5B8B7" w:themeFill="accent2" w:themeFillTint="66"/>
          </w:tcPr>
          <w:bookmarkEnd w:id="3774"/>
          <w:p w14:paraId="79BDA2DE" w14:textId="77777777" w:rsidR="00397616" w:rsidRPr="00EB7329" w:rsidRDefault="00397616" w:rsidP="004935C5">
            <w:pPr>
              <w:tabs>
                <w:tab w:val="left" w:pos="1014"/>
              </w:tabs>
              <w:spacing w:before="120" w:after="200"/>
              <w:contextualSpacing/>
              <w:jc w:val="both"/>
              <w:rPr>
                <w:rFonts w:ascii="Times New Roman" w:hAnsi="Times New Roman" w:cs="Times New Roman"/>
                <w:b/>
                <w:bCs/>
                <w:u w:val="single"/>
              </w:rPr>
            </w:pPr>
            <w:r w:rsidRPr="00EB7329">
              <w:rPr>
                <w:rFonts w:ascii="Times New Roman" w:hAnsi="Times New Roman" w:cs="Times New Roman"/>
                <w:b/>
                <w:bCs/>
                <w:u w:val="single"/>
              </w:rPr>
              <w:t xml:space="preserve">Upozornenie: </w:t>
            </w:r>
          </w:p>
          <w:p w14:paraId="7B1E05D2" w14:textId="3B94C47A" w:rsidR="00397616" w:rsidRPr="00EB7329" w:rsidRDefault="00397616" w:rsidP="004935C5">
            <w:pPr>
              <w:tabs>
                <w:tab w:val="left" w:pos="1014"/>
              </w:tabs>
              <w:spacing w:before="120" w:after="200"/>
              <w:contextualSpacing/>
              <w:jc w:val="both"/>
              <w:rPr>
                <w:rFonts w:ascii="Times New Roman" w:hAnsi="Times New Roman" w:cs="Times New Roman"/>
                <w:b/>
                <w:bCs/>
              </w:rPr>
            </w:pPr>
            <w:r w:rsidRPr="00EB7329">
              <w:rPr>
                <w:rFonts w:ascii="Times New Roman" w:hAnsi="Times New Roman" w:cs="Times New Roman"/>
                <w:b/>
                <w:bCs/>
              </w:rPr>
              <w:t xml:space="preserve">Z uvedeného teda vyplýva, že v prípade ak ide o zákazku, ktorej predpokladaná hodnota je nižšia ako </w:t>
            </w:r>
            <w:ins w:id="3782" w:author="Karol M" w:date="2024-07-31T08:04:00Z">
              <w:r w:rsidR="00D52636">
                <w:rPr>
                  <w:rFonts w:ascii="Times New Roman" w:hAnsi="Times New Roman" w:cs="Times New Roman"/>
                  <w:b/>
                  <w:bCs/>
                </w:rPr>
                <w:t>5</w:t>
              </w:r>
            </w:ins>
            <w:del w:id="3783" w:author="Karol M" w:date="2024-07-31T08:04:00Z">
              <w:r w:rsidRPr="00EB7329" w:rsidDel="00D52636">
                <w:rPr>
                  <w:rFonts w:ascii="Times New Roman" w:hAnsi="Times New Roman" w:cs="Times New Roman"/>
                  <w:b/>
                  <w:bCs/>
                </w:rPr>
                <w:delText>1</w:delText>
              </w:r>
            </w:del>
            <w:r w:rsidRPr="00EB7329">
              <w:rPr>
                <w:rFonts w:ascii="Times New Roman" w:hAnsi="Times New Roman" w:cs="Times New Roman"/>
                <w:b/>
                <w:bCs/>
              </w:rPr>
              <w:t xml:space="preserve">0 000 EUR bez DPH v priebehu kalendárneho roka a/alebo počas platnosti zmluvy, ak sa zmluva uzatvára na dlhšie obdobie ako jeden kalendárny rok, a/alebo počas trvania projektu, uplatňuje sa </w:t>
            </w:r>
            <w:r w:rsidR="005B4E18">
              <w:rPr>
                <w:rFonts w:ascii="Times New Roman" w:hAnsi="Times New Roman" w:cs="Times New Roman"/>
                <w:b/>
                <w:bCs/>
              </w:rPr>
              <w:t xml:space="preserve">kontrola </w:t>
            </w:r>
            <w:r w:rsidRPr="00EB7329">
              <w:rPr>
                <w:rFonts w:ascii="Times New Roman" w:hAnsi="Times New Roman" w:cs="Times New Roman"/>
                <w:b/>
                <w:bCs/>
              </w:rPr>
              <w:t>postup</w:t>
            </w:r>
            <w:r w:rsidR="005B4E18">
              <w:rPr>
                <w:rFonts w:ascii="Times New Roman" w:hAnsi="Times New Roman" w:cs="Times New Roman"/>
                <w:b/>
                <w:bCs/>
              </w:rPr>
              <w:t>u</w:t>
            </w:r>
            <w:r w:rsidRPr="00EB7329">
              <w:rPr>
                <w:rFonts w:ascii="Times New Roman" w:hAnsi="Times New Roman" w:cs="Times New Roman"/>
                <w:b/>
                <w:bCs/>
              </w:rPr>
              <w:t xml:space="preserve"> pre zákazky malého rozsahu iba vtedy, ak v predmetnej </w:t>
            </w:r>
            <w:r w:rsidR="005B4E18">
              <w:rPr>
                <w:rFonts w:ascii="Times New Roman" w:hAnsi="Times New Roman" w:cs="Times New Roman"/>
                <w:b/>
                <w:bCs/>
              </w:rPr>
              <w:t xml:space="preserve">kontrolovanej </w:t>
            </w:r>
            <w:r w:rsidRPr="00EB7329">
              <w:rPr>
                <w:rFonts w:ascii="Times New Roman" w:hAnsi="Times New Roman" w:cs="Times New Roman"/>
                <w:b/>
                <w:bCs/>
              </w:rPr>
              <w:t xml:space="preserve">zákazke nie je uvedené (resp. z nej nevyplýva), že bol aplikovaný postup </w:t>
            </w:r>
            <w:ins w:id="3784" w:author="Karol M" w:date="2024-07-31T08:06:00Z">
              <w:r w:rsidR="00D52636">
                <w:rPr>
                  <w:rFonts w:ascii="Times New Roman" w:hAnsi="Times New Roman" w:cs="Times New Roman"/>
                  <w:b/>
                  <w:bCs/>
                </w:rPr>
                <w:t xml:space="preserve">podlimitnej </w:t>
              </w:r>
            </w:ins>
            <w:r w:rsidRPr="00EB7329">
              <w:rPr>
                <w:rFonts w:ascii="Times New Roman" w:hAnsi="Times New Roman" w:cs="Times New Roman"/>
                <w:b/>
                <w:bCs/>
              </w:rPr>
              <w:t>zákazky</w:t>
            </w:r>
            <w:del w:id="3785" w:author="Karol M" w:date="2024-07-31T08:06:00Z">
              <w:r w:rsidRPr="00EB7329" w:rsidDel="00D52636">
                <w:rPr>
                  <w:rFonts w:ascii="Times New Roman" w:hAnsi="Times New Roman" w:cs="Times New Roman"/>
                  <w:b/>
                  <w:bCs/>
                </w:rPr>
                <w:delText xml:space="preserve"> s nízkou hodnotou</w:delText>
              </w:r>
            </w:del>
            <w:r w:rsidRPr="00EB7329">
              <w:rPr>
                <w:rFonts w:ascii="Times New Roman" w:hAnsi="Times New Roman" w:cs="Times New Roman"/>
                <w:b/>
                <w:bCs/>
              </w:rPr>
              <w:t xml:space="preserve">. </w:t>
            </w:r>
          </w:p>
        </w:tc>
      </w:tr>
    </w:tbl>
    <w:p w14:paraId="240C708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0C44CBE6" w14:textId="5628E7ED" w:rsidR="00397616" w:rsidRPr="00EB7329" w:rsidRDefault="00397616" w:rsidP="004935C5">
      <w:pPr>
        <w:tabs>
          <w:tab w:val="left" w:pos="1014"/>
        </w:tabs>
        <w:spacing w:before="120" w:line="240" w:lineRule="auto"/>
        <w:contextualSpacing/>
        <w:jc w:val="both"/>
        <w:rPr>
          <w:rFonts w:ascii="Times New Roman" w:hAnsi="Times New Roman" w:cs="Times New Roman"/>
        </w:rPr>
      </w:pPr>
      <w:bookmarkStart w:id="3786" w:name="_Hlk166453924"/>
      <w:r w:rsidRPr="00EB7329">
        <w:rPr>
          <w:rFonts w:ascii="Times New Roman" w:hAnsi="Times New Roman" w:cs="Times New Roman"/>
        </w:rPr>
        <w:t xml:space="preserve">Prijímateľ ako súčasť dokumentácie predkladanej na kontrolu </w:t>
      </w:r>
      <w:r w:rsidR="009760BF">
        <w:rPr>
          <w:rFonts w:ascii="Times New Roman" w:hAnsi="Times New Roman" w:cs="Times New Roman"/>
        </w:rPr>
        <w:t>R</w:t>
      </w:r>
      <w:r w:rsidRPr="00EB7329">
        <w:rPr>
          <w:rFonts w:ascii="Times New Roman" w:hAnsi="Times New Roman" w:cs="Times New Roman"/>
        </w:rPr>
        <w:t xml:space="preserve">O predkladá aj vyplnenú </w:t>
      </w:r>
      <w:r w:rsidRPr="00EB7329">
        <w:rPr>
          <w:rFonts w:ascii="Times New Roman" w:hAnsi="Times New Roman" w:cs="Times New Roman"/>
          <w:i/>
        </w:rPr>
        <w:t xml:space="preserve">prílohu č. </w:t>
      </w:r>
      <w:r w:rsidR="0063229A">
        <w:rPr>
          <w:rFonts w:ascii="Times New Roman" w:hAnsi="Times New Roman" w:cs="Times New Roman"/>
          <w:i/>
        </w:rPr>
        <w:t>14</w:t>
      </w:r>
      <w:r w:rsidRPr="00EB7329">
        <w:rPr>
          <w:rFonts w:ascii="Times New Roman" w:hAnsi="Times New Roman" w:cs="Times New Roman"/>
          <w:i/>
        </w:rPr>
        <w:t xml:space="preserve"> Usmernenia</w:t>
      </w:r>
      <w:r w:rsidRPr="00EB7329">
        <w:rPr>
          <w:rFonts w:ascii="Times New Roman" w:hAnsi="Times New Roman" w:cs="Times New Roman"/>
        </w:rPr>
        <w:t xml:space="preserve"> </w:t>
      </w:r>
      <w:ins w:id="3787" w:author="Karol M" w:date="2024-07-31T08:05:00Z">
        <w:r w:rsidR="00D52636">
          <w:rPr>
            <w:rFonts w:ascii="Times New Roman" w:hAnsi="Times New Roman" w:cs="Times New Roman"/>
          </w:rPr>
          <w:t xml:space="preserve">- </w:t>
        </w:r>
      </w:ins>
      <w:r w:rsidRPr="00EB7329">
        <w:rPr>
          <w:rFonts w:ascii="Times New Roman" w:hAnsi="Times New Roman" w:cs="Times New Roman"/>
          <w:i/>
        </w:rPr>
        <w:t>Podklad k preukázaniu opodstatnenia zadávania zákazky malého rozsahu (do</w:t>
      </w:r>
      <w:ins w:id="3788" w:author="Karol M" w:date="2024-07-31T08:05:00Z">
        <w:r w:rsidR="00D52636">
          <w:rPr>
            <w:rFonts w:ascii="Times New Roman" w:hAnsi="Times New Roman" w:cs="Times New Roman"/>
            <w:i/>
          </w:rPr>
          <w:t xml:space="preserve"> </w:t>
        </w:r>
      </w:ins>
      <w:ins w:id="3789" w:author="Karol M" w:date="2024-07-31T08:04:00Z">
        <w:r w:rsidR="00D52636">
          <w:rPr>
            <w:rFonts w:ascii="Times New Roman" w:hAnsi="Times New Roman" w:cs="Times New Roman"/>
            <w:i/>
          </w:rPr>
          <w:t>5</w:t>
        </w:r>
      </w:ins>
      <w:del w:id="3790" w:author="Karol M" w:date="2024-07-31T08:04:00Z">
        <w:r w:rsidRPr="00EB7329" w:rsidDel="00D52636">
          <w:rPr>
            <w:rFonts w:ascii="Times New Roman" w:hAnsi="Times New Roman" w:cs="Times New Roman"/>
            <w:i/>
          </w:rPr>
          <w:delText xml:space="preserve"> </w:delText>
        </w:r>
      </w:del>
      <w:del w:id="3791" w:author="Karol M" w:date="2024-07-31T08:05:00Z">
        <w:r w:rsidRPr="00EB7329" w:rsidDel="00D52636">
          <w:rPr>
            <w:rFonts w:ascii="Times New Roman" w:hAnsi="Times New Roman" w:cs="Times New Roman"/>
            <w:i/>
          </w:rPr>
          <w:delText>1</w:delText>
        </w:r>
      </w:del>
      <w:r w:rsidRPr="00EB7329">
        <w:rPr>
          <w:rFonts w:ascii="Times New Roman" w:hAnsi="Times New Roman" w:cs="Times New Roman"/>
          <w:i/>
        </w:rPr>
        <w:t>0 000 EUR)</w:t>
      </w:r>
      <w:r w:rsidRPr="00EB7329">
        <w:rPr>
          <w:rFonts w:ascii="Times New Roman" w:hAnsi="Times New Roman" w:cs="Times New Roman"/>
        </w:rPr>
        <w:t>.</w:t>
      </w:r>
    </w:p>
    <w:p w14:paraId="464EF186"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bookmarkEnd w:id="3786"/>
    <w:p w14:paraId="5D9479A5"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w:t>
      </w:r>
      <w:r w:rsidRPr="00EB7329">
        <w:rPr>
          <w:rFonts w:ascii="Times New Roman" w:hAnsi="Times New Roman" w:cs="Times New Roman"/>
          <w:b/>
        </w:rPr>
        <w:t xml:space="preserve">na základe vykonaného prieskumu trhu </w:t>
      </w:r>
      <w:r w:rsidRPr="00EB7329">
        <w:rPr>
          <w:rFonts w:ascii="Times New Roman" w:hAnsi="Times New Roman" w:cs="Times New Roman"/>
        </w:rPr>
        <w:t xml:space="preserve">priamo obstaráva (kupuje/objednáva) predmet zákazky (v súlade s opisom predmetu zákazky), pokiaľ neuplynulo </w:t>
      </w:r>
      <w:r w:rsidRPr="00EB7329">
        <w:rPr>
          <w:rFonts w:ascii="Times New Roman" w:hAnsi="Times New Roman" w:cs="Times New Roman"/>
          <w:b/>
        </w:rPr>
        <w:t>6 mesiacov odo dňa uskutočnenia prieskumu trhu</w:t>
      </w:r>
      <w:r w:rsidRPr="00EB7329">
        <w:rPr>
          <w:rFonts w:ascii="Times New Roman" w:hAnsi="Times New Roman" w:cs="Times New Roman"/>
        </w:rPr>
        <w:t xml:space="preserve"> pre daný predmet, pričom jednotková cena predmetu zákazky nesmie byť vyššia ako jednotková cena stanovená v prieskume trhu. </w:t>
      </w:r>
    </w:p>
    <w:p w14:paraId="240B9239"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6AF56208" w14:textId="478222B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že cena predmetu zákazky bude v čase nákupu vyššia ako cena podľa vykonaného prieskumu trhu, prijímateľ je povinný zrealizovať nový prieskum trhu, na základe ktorého určí aktuálnu cenu, </w:t>
      </w:r>
      <w:r w:rsidR="009C3825">
        <w:rPr>
          <w:rFonts w:ascii="Times New Roman" w:hAnsi="Times New Roman" w:cs="Times New Roman"/>
        </w:rPr>
        <w:br/>
      </w:r>
      <w:r w:rsidRPr="00EB7329">
        <w:rPr>
          <w:rFonts w:ascii="Times New Roman" w:hAnsi="Times New Roman" w:cs="Times New Roman"/>
        </w:rPr>
        <w:t xml:space="preserve">aj keď odo dňa určenia predošlého prieskumu trhu neuplynulo 6 mesiacov. </w:t>
      </w:r>
    </w:p>
    <w:p w14:paraId="62BEB82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9AAA121" w14:textId="403757AD" w:rsidR="00397616"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rPr>
        <w:t>Dôležité upozornenie:</w:t>
      </w:r>
      <w:r w:rsidRPr="00EB7329">
        <w:rPr>
          <w:rFonts w:ascii="Times New Roman" w:hAnsi="Times New Roman" w:cs="Times New Roman"/>
        </w:rPr>
        <w:t xml:space="preserve"> V prípade, že výdavky prijímateľa na rovnaké alebo podobné tovary/</w:t>
      </w:r>
      <w:r w:rsidR="009C3825">
        <w:rPr>
          <w:rFonts w:ascii="Times New Roman" w:hAnsi="Times New Roman" w:cs="Times New Roman"/>
        </w:rPr>
        <w:t xml:space="preserve"> </w:t>
      </w:r>
      <w:r w:rsidRPr="00EB7329">
        <w:rPr>
          <w:rFonts w:ascii="Times New Roman" w:hAnsi="Times New Roman" w:cs="Times New Roman"/>
        </w:rPr>
        <w:t>služby/</w:t>
      </w:r>
      <w:r w:rsidR="009C3825">
        <w:rPr>
          <w:rFonts w:ascii="Times New Roman" w:hAnsi="Times New Roman" w:cs="Times New Roman"/>
        </w:rPr>
        <w:t xml:space="preserve"> </w:t>
      </w:r>
      <w:r w:rsidRPr="00EB7329">
        <w:rPr>
          <w:rFonts w:ascii="Times New Roman" w:hAnsi="Times New Roman" w:cs="Times New Roman"/>
        </w:rPr>
        <w:t xml:space="preserve">stavebné práce tvoriace jeden logický celok (ktorého PHZ by sa podľa ZVO mala spočítať za účelom určenia finančného limitu zákazky) </w:t>
      </w:r>
      <w:r w:rsidRPr="00EB7329">
        <w:rPr>
          <w:rFonts w:ascii="Times New Roman" w:hAnsi="Times New Roman" w:cs="Times New Roman"/>
          <w:u w:val="single"/>
        </w:rPr>
        <w:t>plánované v príslušnom rozpočte projektu prijímateľa (resp. viacerých projektov), presahujúceho jeden kalendárny rok,</w:t>
      </w:r>
      <w:r w:rsidR="009C3825">
        <w:rPr>
          <w:rFonts w:ascii="Times New Roman" w:hAnsi="Times New Roman" w:cs="Times New Roman"/>
        </w:rPr>
        <w:t xml:space="preserve"> spolu </w:t>
      </w:r>
      <w:r w:rsidRPr="00EB7329">
        <w:rPr>
          <w:rFonts w:ascii="Times New Roman" w:hAnsi="Times New Roman" w:cs="Times New Roman"/>
        </w:rPr>
        <w:t>s takýmito výdavkami financovanými z iných zdrojov prijíma</w:t>
      </w:r>
      <w:r w:rsidR="009C3825">
        <w:rPr>
          <w:rFonts w:ascii="Times New Roman" w:hAnsi="Times New Roman" w:cs="Times New Roman"/>
        </w:rPr>
        <w:t xml:space="preserve">teľa, ktoré mu boli poskytnuté </w:t>
      </w:r>
      <w:r w:rsidRPr="00EB7329">
        <w:rPr>
          <w:rFonts w:ascii="Times New Roman" w:hAnsi="Times New Roman" w:cs="Times New Roman"/>
        </w:rPr>
        <w:t xml:space="preserve">z verejných financií,  </w:t>
      </w:r>
      <w:r w:rsidRPr="00EB7329">
        <w:rPr>
          <w:rFonts w:ascii="Times New Roman" w:hAnsi="Times New Roman" w:cs="Times New Roman"/>
          <w:b/>
        </w:rPr>
        <w:t xml:space="preserve">majú hodnotu </w:t>
      </w:r>
      <w:del w:id="3792" w:author="Karol M" w:date="2024-07-31T03:17:00Z">
        <w:r w:rsidRPr="00EB7329" w:rsidDel="005A6E10">
          <w:rPr>
            <w:rFonts w:ascii="Times New Roman" w:hAnsi="Times New Roman" w:cs="Times New Roman"/>
            <w:b/>
          </w:rPr>
          <w:delText>1</w:delText>
        </w:r>
      </w:del>
      <w:ins w:id="3793" w:author="Karol M" w:date="2024-07-31T03:17:00Z">
        <w:r w:rsidR="005A6E10">
          <w:rPr>
            <w:rFonts w:ascii="Times New Roman" w:hAnsi="Times New Roman" w:cs="Times New Roman"/>
            <w:b/>
          </w:rPr>
          <w:t>5</w:t>
        </w:r>
      </w:ins>
      <w:r w:rsidRPr="00EB7329">
        <w:rPr>
          <w:rFonts w:ascii="Times New Roman" w:hAnsi="Times New Roman" w:cs="Times New Roman"/>
          <w:b/>
        </w:rPr>
        <w:t>0 000 EUR bez DPH a viac</w:t>
      </w:r>
      <w:r w:rsidRPr="00EB7329">
        <w:rPr>
          <w:rFonts w:ascii="Times New Roman" w:hAnsi="Times New Roman" w:cs="Times New Roman"/>
        </w:rPr>
        <w:t xml:space="preserve">, </w:t>
      </w:r>
      <w:r w:rsidRPr="00EB7329">
        <w:rPr>
          <w:rFonts w:ascii="Times New Roman" w:hAnsi="Times New Roman" w:cs="Times New Roman"/>
          <w:b/>
          <w:u w:val="single"/>
        </w:rPr>
        <w:t>nejde o tzv. „zákazku malého rozsahu“, ale o</w:t>
      </w:r>
      <w:del w:id="3794" w:author="Karol M" w:date="2024-07-31T03:17:00Z">
        <w:r w:rsidRPr="00EB7329" w:rsidDel="005A6E10">
          <w:rPr>
            <w:rFonts w:ascii="Times New Roman" w:hAnsi="Times New Roman" w:cs="Times New Roman"/>
            <w:b/>
            <w:u w:val="single"/>
          </w:rPr>
          <w:delText xml:space="preserve"> </w:delText>
        </w:r>
      </w:del>
      <w:ins w:id="3795" w:author="Karol M" w:date="2024-07-31T03:17:00Z">
        <w:r w:rsidR="005A6E10">
          <w:rPr>
            <w:rFonts w:ascii="Times New Roman" w:hAnsi="Times New Roman" w:cs="Times New Roman"/>
            <w:b/>
            <w:u w:val="single"/>
          </w:rPr>
          <w:t> </w:t>
        </w:r>
      </w:ins>
      <w:del w:id="3796" w:author="Karol M" w:date="2024-07-31T03:17:00Z">
        <w:r w:rsidRPr="00EB7329" w:rsidDel="005A6E10">
          <w:rPr>
            <w:rFonts w:ascii="Times New Roman" w:hAnsi="Times New Roman" w:cs="Times New Roman"/>
            <w:b/>
            <w:u w:val="single"/>
          </w:rPr>
          <w:delText>zákazku s nízkou hodnotou</w:delText>
        </w:r>
      </w:del>
      <w:ins w:id="3797" w:author="Karol M" w:date="2024-07-31T03:17:00Z">
        <w:r w:rsidR="005A6E10">
          <w:rPr>
            <w:rFonts w:ascii="Times New Roman" w:hAnsi="Times New Roman" w:cs="Times New Roman"/>
            <w:b/>
            <w:u w:val="single"/>
          </w:rPr>
          <w:t>podlimitnú zákazku</w:t>
        </w:r>
      </w:ins>
      <w:r w:rsidRPr="00EB7329">
        <w:rPr>
          <w:rStyle w:val="Odkaznapoznmkupodiarou"/>
          <w:rFonts w:ascii="Times New Roman" w:hAnsi="Times New Roman" w:cs="Times New Roman"/>
          <w:b/>
          <w:u w:val="single"/>
        </w:rPr>
        <w:footnoteReference w:id="29"/>
      </w:r>
      <w:r w:rsidRPr="00EB7329">
        <w:rPr>
          <w:rFonts w:ascii="Times New Roman" w:hAnsi="Times New Roman" w:cs="Times New Roman"/>
          <w:b/>
          <w:u w:val="single"/>
        </w:rPr>
        <w:t xml:space="preserve">, </w:t>
      </w:r>
      <w:r w:rsidR="009C3825">
        <w:rPr>
          <w:rFonts w:ascii="Times New Roman" w:hAnsi="Times New Roman" w:cs="Times New Roman"/>
          <w:b/>
          <w:u w:val="single"/>
        </w:rPr>
        <w:br/>
      </w:r>
      <w:r w:rsidRPr="00EB7329">
        <w:rPr>
          <w:rFonts w:ascii="Times New Roman" w:hAnsi="Times New Roman" w:cs="Times New Roman"/>
          <w:b/>
          <w:u w:val="single"/>
        </w:rPr>
        <w:lastRenderedPageBreak/>
        <w:t>resp. o zákazku zadávanú na základe výnimky zo ZVO (</w:t>
      </w:r>
      <w:r w:rsidRPr="00EB7329">
        <w:rPr>
          <w:rFonts w:ascii="Times New Roman" w:hAnsi="Times New Roman" w:cs="Times New Roman"/>
          <w:u w:val="single"/>
        </w:rPr>
        <w:t>vrátane zákaziek zadávaných vnútorným obstarávaním)</w:t>
      </w:r>
      <w:r w:rsidRPr="00EB7329">
        <w:rPr>
          <w:rFonts w:ascii="Times New Roman" w:hAnsi="Times New Roman" w:cs="Times New Roman"/>
          <w:b/>
          <w:u w:val="single"/>
        </w:rPr>
        <w:t xml:space="preserve"> podľa § 1 ods. 2 až 1</w:t>
      </w:r>
      <w:ins w:id="3806" w:author="Karol M" w:date="2024-07-31T03:17:00Z">
        <w:r w:rsidR="00744A3C">
          <w:rPr>
            <w:rFonts w:ascii="Times New Roman" w:hAnsi="Times New Roman" w:cs="Times New Roman"/>
            <w:b/>
            <w:u w:val="single"/>
          </w:rPr>
          <w:t>3</w:t>
        </w:r>
      </w:ins>
      <w:del w:id="3807" w:author="Karol M" w:date="2024-07-31T03:17:00Z">
        <w:r w:rsidRPr="00EB7329" w:rsidDel="00744A3C">
          <w:rPr>
            <w:rFonts w:ascii="Times New Roman" w:hAnsi="Times New Roman" w:cs="Times New Roman"/>
            <w:b/>
            <w:u w:val="single"/>
          </w:rPr>
          <w:delText>4</w:delText>
        </w:r>
      </w:del>
      <w:r w:rsidRPr="00EB7329">
        <w:rPr>
          <w:rFonts w:ascii="Times New Roman" w:hAnsi="Times New Roman" w:cs="Times New Roman"/>
          <w:b/>
          <w:u w:val="single"/>
        </w:rPr>
        <w:t xml:space="preserve"> ZVO</w:t>
      </w:r>
      <w:r w:rsidRPr="009C3825">
        <w:rPr>
          <w:rFonts w:ascii="Times New Roman" w:hAnsi="Times New Roman" w:cs="Times New Roman"/>
        </w:rPr>
        <w:t>.</w:t>
      </w:r>
      <w:r w:rsidRPr="009C3825">
        <w:rPr>
          <w:rStyle w:val="Odkaznapoznmkupodiarou"/>
          <w:rFonts w:ascii="Times New Roman" w:hAnsi="Times New Roman" w:cs="Times New Roman"/>
        </w:rPr>
        <w:footnoteReference w:id="30"/>
      </w:r>
      <w:r w:rsidRPr="009C3825">
        <w:rPr>
          <w:rFonts w:ascii="Times New Roman" w:hAnsi="Times New Roman" w:cs="Times New Roman"/>
        </w:rPr>
        <w:t xml:space="preserve"> </w:t>
      </w:r>
    </w:p>
    <w:p w14:paraId="7CC0C9F6" w14:textId="77777777" w:rsidR="003F3F84" w:rsidRDefault="003F3F84" w:rsidP="004935C5">
      <w:pPr>
        <w:tabs>
          <w:tab w:val="left" w:pos="1014"/>
        </w:tabs>
        <w:spacing w:before="120" w:line="240" w:lineRule="auto"/>
        <w:contextualSpacing/>
        <w:jc w:val="both"/>
        <w:rPr>
          <w:rFonts w:ascii="Times New Roman" w:hAnsi="Times New Roman" w:cs="Times New Roman"/>
        </w:rPr>
      </w:pPr>
    </w:p>
    <w:tbl>
      <w:tblPr>
        <w:tblStyle w:val="Mriekatabuky"/>
        <w:tblW w:w="0" w:type="auto"/>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Look w:val="04A0" w:firstRow="1" w:lastRow="0" w:firstColumn="1" w:lastColumn="0" w:noHBand="0" w:noVBand="1"/>
      </w:tblPr>
      <w:tblGrid>
        <w:gridCol w:w="9052"/>
      </w:tblGrid>
      <w:tr w:rsidR="00301AA8" w14:paraId="0A493E64" w14:textId="77777777" w:rsidTr="00835DF8">
        <w:tc>
          <w:tcPr>
            <w:tcW w:w="9062" w:type="dxa"/>
          </w:tcPr>
          <w:p w14:paraId="36EB2758" w14:textId="77777777" w:rsidR="00301AA8" w:rsidRPr="004F6CA2" w:rsidRDefault="00301AA8" w:rsidP="00301AA8">
            <w:pPr>
              <w:tabs>
                <w:tab w:val="left" w:pos="1014"/>
              </w:tabs>
              <w:spacing w:before="120"/>
              <w:contextualSpacing/>
              <w:jc w:val="both"/>
              <w:rPr>
                <w:rFonts w:ascii="Times New Roman" w:hAnsi="Times New Roman" w:cs="Times New Roman"/>
                <w:u w:val="single"/>
              </w:rPr>
            </w:pPr>
            <w:bookmarkStart w:id="3812" w:name="_Hlk169510116"/>
            <w:r w:rsidRPr="004F6CA2">
              <w:rPr>
                <w:rFonts w:ascii="Times New Roman" w:hAnsi="Times New Roman" w:cs="Times New Roman"/>
                <w:u w:val="single"/>
              </w:rPr>
              <w:t>Osobitné zákazky</w:t>
            </w:r>
            <w:r>
              <w:rPr>
                <w:rFonts w:ascii="Times New Roman" w:hAnsi="Times New Roman" w:cs="Times New Roman"/>
                <w:u w:val="single"/>
              </w:rPr>
              <w:t xml:space="preserve"> malého rozsahu</w:t>
            </w:r>
            <w:r w:rsidRPr="004F6CA2">
              <w:rPr>
                <w:rFonts w:ascii="Times New Roman" w:hAnsi="Times New Roman" w:cs="Times New Roman"/>
                <w:u w:val="single"/>
              </w:rPr>
              <w:t>, ktoré je možné zadávať zjednodušeným postupom</w:t>
            </w:r>
          </w:p>
          <w:p w14:paraId="76512A77" w14:textId="77777777" w:rsidR="00301AA8" w:rsidRDefault="00301AA8" w:rsidP="00301AA8">
            <w:pPr>
              <w:tabs>
                <w:tab w:val="left" w:pos="1014"/>
              </w:tabs>
              <w:spacing w:before="120"/>
              <w:contextualSpacing/>
              <w:jc w:val="both"/>
              <w:rPr>
                <w:rFonts w:ascii="Times New Roman" w:hAnsi="Times New Roman" w:cs="Times New Roman"/>
              </w:rPr>
            </w:pPr>
          </w:p>
          <w:p w14:paraId="22D70CB8" w14:textId="7F1B4490" w:rsidR="00301AA8" w:rsidRPr="00EB7329" w:rsidRDefault="00301AA8" w:rsidP="00301AA8">
            <w:pPr>
              <w:tabs>
                <w:tab w:val="left" w:pos="1014"/>
              </w:tabs>
              <w:spacing w:before="120" w:after="200"/>
              <w:contextualSpacing/>
              <w:jc w:val="both"/>
              <w:rPr>
                <w:rFonts w:ascii="Times New Roman" w:hAnsi="Times New Roman" w:cs="Times New Roman"/>
              </w:rPr>
            </w:pPr>
            <w:bookmarkStart w:id="3813" w:name="_Hlk166453953"/>
            <w:r>
              <w:rPr>
                <w:rFonts w:ascii="Times New Roman" w:hAnsi="Times New Roman" w:cs="Times New Roman"/>
              </w:rPr>
              <w:t xml:space="preserve">Pri </w:t>
            </w:r>
            <w:r w:rsidRPr="00EB7329">
              <w:rPr>
                <w:rFonts w:ascii="Times New Roman" w:eastAsia="Times New Roman" w:hAnsi="Times New Roman" w:cs="Times New Roman"/>
                <w:lang w:eastAsia="sk-SK"/>
              </w:rPr>
              <w:t>zákaz</w:t>
            </w:r>
            <w:r>
              <w:rPr>
                <w:rFonts w:ascii="Times New Roman" w:eastAsia="Times New Roman" w:hAnsi="Times New Roman" w:cs="Times New Roman"/>
                <w:lang w:eastAsia="sk-SK"/>
              </w:rPr>
              <w:t>kách</w:t>
            </w:r>
            <w:r w:rsidRPr="00EB7329">
              <w:rPr>
                <w:rFonts w:ascii="Times New Roman" w:eastAsia="Times New Roman" w:hAnsi="Times New Roman" w:cs="Times New Roman"/>
                <w:lang w:eastAsia="sk-SK"/>
              </w:rPr>
              <w:t xml:space="preserve"> </w:t>
            </w:r>
            <w:r>
              <w:rPr>
                <w:rFonts w:ascii="Times New Roman" w:eastAsia="Times New Roman" w:hAnsi="Times New Roman" w:cs="Times New Roman"/>
                <w:lang w:eastAsia="sk-SK"/>
              </w:rPr>
              <w:t xml:space="preserve">malého rozsahu </w:t>
            </w:r>
            <w:r w:rsidRPr="00EB7329">
              <w:rPr>
                <w:rFonts w:ascii="Times New Roman" w:eastAsia="Times New Roman" w:hAnsi="Times New Roman" w:cs="Times New Roman"/>
                <w:lang w:eastAsia="sk-SK"/>
              </w:rPr>
              <w:t>v prípade tovarov a</w:t>
            </w:r>
            <w:r>
              <w:rPr>
                <w:rFonts w:ascii="Times New Roman" w:eastAsia="Times New Roman" w:hAnsi="Times New Roman" w:cs="Times New Roman"/>
                <w:lang w:eastAsia="sk-SK"/>
              </w:rPr>
              <w:t> </w:t>
            </w:r>
            <w:r w:rsidRPr="00EB7329">
              <w:rPr>
                <w:rFonts w:ascii="Times New Roman" w:eastAsia="Times New Roman" w:hAnsi="Times New Roman" w:cs="Times New Roman"/>
                <w:lang w:eastAsia="sk-SK"/>
              </w:rPr>
              <w:t>služieb</w:t>
            </w:r>
            <w:r>
              <w:rPr>
                <w:rFonts w:ascii="Times New Roman" w:eastAsia="Times New Roman" w:hAnsi="Times New Roman" w:cs="Times New Roman"/>
                <w:lang w:eastAsia="sk-SK"/>
              </w:rPr>
              <w:t xml:space="preserve">, pri ktorých je </w:t>
            </w:r>
            <w:r w:rsidRPr="00EB7329">
              <w:rPr>
                <w:rFonts w:ascii="Times New Roman" w:eastAsia="Times New Roman" w:hAnsi="Times New Roman" w:cs="Times New Roman"/>
                <w:lang w:eastAsia="sk-SK"/>
              </w:rPr>
              <w:t xml:space="preserve">možné </w:t>
            </w:r>
            <w:r w:rsidRPr="00EB7329">
              <w:rPr>
                <w:rFonts w:ascii="Times New Roman" w:eastAsia="Times New Roman" w:hAnsi="Times New Roman" w:cs="Times New Roman"/>
                <w:b/>
                <w:lang w:eastAsia="sk-SK"/>
              </w:rPr>
              <w:t>určiť úspešného uchádzača</w:t>
            </w:r>
            <w:r w:rsidRPr="00EB7329">
              <w:rPr>
                <w:rFonts w:ascii="Times New Roman" w:eastAsia="Times New Roman" w:hAnsi="Times New Roman" w:cs="Times New Roman"/>
                <w:lang w:eastAsia="sk-SK"/>
              </w:rPr>
              <w:t xml:space="preserve"> </w:t>
            </w:r>
            <w:r w:rsidRPr="00EB7329">
              <w:rPr>
                <w:rFonts w:ascii="Times New Roman" w:eastAsia="Times New Roman" w:hAnsi="Times New Roman" w:cs="Times New Roman"/>
                <w:b/>
                <w:lang w:eastAsia="sk-SK"/>
              </w:rPr>
              <w:t>priamym zadaním</w:t>
            </w:r>
            <w:r w:rsidRPr="00EB7329">
              <w:rPr>
                <w:rFonts w:ascii="Times New Roman" w:eastAsia="Times New Roman" w:hAnsi="Times New Roman" w:cs="Times New Roman"/>
                <w:lang w:eastAsia="sk-SK"/>
              </w:rPr>
              <w:t>,</w:t>
            </w:r>
            <w:r>
              <w:rPr>
                <w:rFonts w:ascii="Times New Roman" w:eastAsia="Times New Roman" w:hAnsi="Times New Roman" w:cs="Times New Roman"/>
                <w:lang w:eastAsia="sk-SK"/>
              </w:rPr>
              <w:t xml:space="preserve"> ktoré je zároveň možné zaradiť do nižšie uvedených skupín tovarov/služieb,</w:t>
            </w:r>
            <w:r w:rsidRPr="00EB7329">
              <w:rPr>
                <w:rFonts w:ascii="Times New Roman" w:hAnsi="Times New Roman" w:cs="Times New Roman"/>
              </w:rPr>
              <w:t xml:space="preserve"> </w:t>
            </w:r>
            <w:r w:rsidRPr="00EB7329">
              <w:rPr>
                <w:rFonts w:ascii="Times New Roman" w:hAnsi="Times New Roman" w:cs="Times New Roman"/>
                <w:b/>
                <w:u w:val="single"/>
              </w:rPr>
              <w:t>vykoná</w:t>
            </w:r>
            <w:ins w:id="3814" w:author="Karol M" w:date="2024-06-24T09:21:00Z">
              <w:r w:rsidR="009E523B">
                <w:rPr>
                  <w:rFonts w:ascii="Times New Roman" w:hAnsi="Times New Roman" w:cs="Times New Roman"/>
                  <w:b/>
                  <w:u w:val="single"/>
                </w:rPr>
                <w:t xml:space="preserve"> za RO</w:t>
              </w:r>
            </w:ins>
            <w:r w:rsidRPr="00EB7329">
              <w:rPr>
                <w:rFonts w:ascii="Times New Roman" w:hAnsi="Times New Roman" w:cs="Times New Roman"/>
                <w:b/>
                <w:u w:val="single"/>
              </w:rPr>
              <w:t xml:space="preserve"> kontrolu O</w:t>
            </w:r>
            <w:ins w:id="3815" w:author="Peter Eimannsberger" w:date="2024-09-11T13:27:00Z">
              <w:r w:rsidR="00672D5B">
                <w:rPr>
                  <w:rFonts w:ascii="Times New Roman" w:hAnsi="Times New Roman" w:cs="Times New Roman"/>
                  <w:b/>
                  <w:u w:val="single"/>
                </w:rPr>
                <w:t>Z</w:t>
              </w:r>
              <w:r w:rsidR="004F678D">
                <w:rPr>
                  <w:rFonts w:ascii="Times New Roman" w:hAnsi="Times New Roman" w:cs="Times New Roman"/>
                  <w:b/>
                  <w:u w:val="single"/>
                </w:rPr>
                <w:t>P</w:t>
              </w:r>
            </w:ins>
            <w:del w:id="3816" w:author="Peter Eimannsberger" w:date="2024-09-11T13:27:00Z">
              <w:r w:rsidRPr="00EB7329" w:rsidDel="004F678D">
                <w:rPr>
                  <w:rFonts w:ascii="Times New Roman" w:hAnsi="Times New Roman" w:cs="Times New Roman"/>
                  <w:b/>
                  <w:u w:val="single"/>
                </w:rPr>
                <w:delText>ZP</w:delText>
              </w:r>
            </w:del>
            <w:r w:rsidRPr="00EB7329">
              <w:rPr>
                <w:rFonts w:ascii="Times New Roman" w:hAnsi="Times New Roman" w:cs="Times New Roman"/>
                <w:b/>
                <w:u w:val="single"/>
              </w:rPr>
              <w:t xml:space="preserve"> </w:t>
            </w:r>
            <w:r>
              <w:rPr>
                <w:rFonts w:ascii="Times New Roman" w:hAnsi="Times New Roman" w:cs="Times New Roman"/>
                <w:b/>
                <w:u w:val="single"/>
              </w:rPr>
              <w:t>a</w:t>
            </w:r>
            <w:ins w:id="3817" w:author="Peter Eimannsberger" w:date="2024-09-16T13:39:00Z">
              <w:r w:rsidR="003935A4">
                <w:rPr>
                  <w:rFonts w:ascii="Times New Roman" w:hAnsi="Times New Roman" w:cs="Times New Roman"/>
                  <w:b/>
                  <w:u w:val="single"/>
                </w:rPr>
                <w:t> odbor platieb</w:t>
              </w:r>
            </w:ins>
            <w:ins w:id="3818" w:author="Peter Eimannsberger" w:date="2024-09-19T08:16:00Z">
              <w:r w:rsidR="00903D24">
                <w:rPr>
                  <w:rFonts w:ascii="Times New Roman" w:hAnsi="Times New Roman" w:cs="Times New Roman"/>
                  <w:b/>
                  <w:u w:val="single"/>
                </w:rPr>
                <w:t>, ktorý plní funkciu platobnej jednotky</w:t>
              </w:r>
            </w:ins>
            <w:r w:rsidRPr="00EB7329">
              <w:rPr>
                <w:rFonts w:ascii="Times New Roman" w:hAnsi="Times New Roman" w:cs="Times New Roman"/>
                <w:b/>
                <w:u w:val="single"/>
              </w:rPr>
              <w:t xml:space="preserve"> </w:t>
            </w:r>
            <w:ins w:id="3819" w:author="Peter Eimannsberger" w:date="2024-09-16T13:39:00Z">
              <w:r w:rsidR="003935A4">
                <w:rPr>
                  <w:rFonts w:ascii="Times New Roman" w:hAnsi="Times New Roman" w:cs="Times New Roman"/>
                  <w:b/>
                  <w:u w:val="single"/>
                </w:rPr>
                <w:t>(ďalej len ,,</w:t>
              </w:r>
            </w:ins>
            <w:ins w:id="3820" w:author="Peter Eimannsberger" w:date="2024-09-11T13:31:00Z">
              <w:r w:rsidR="004F678D">
                <w:rPr>
                  <w:rFonts w:ascii="Times New Roman" w:hAnsi="Times New Roman" w:cs="Times New Roman"/>
                  <w:b/>
                  <w:u w:val="single"/>
                </w:rPr>
                <w:t>OP</w:t>
              </w:r>
            </w:ins>
            <w:ins w:id="3821" w:author="Peter Eimannsberger" w:date="2024-09-19T08:16:00Z">
              <w:r w:rsidR="00903D24">
                <w:rPr>
                  <w:rFonts w:ascii="Times New Roman" w:hAnsi="Times New Roman" w:cs="Times New Roman"/>
                  <w:b/>
                  <w:u w:val="single"/>
                </w:rPr>
                <w:t>/PJ</w:t>
              </w:r>
            </w:ins>
            <w:ins w:id="3822" w:author="Peter Eimannsberger" w:date="2024-09-16T13:39:00Z">
              <w:r w:rsidR="003935A4">
                <w:rPr>
                  <w:rFonts w:ascii="Times New Roman" w:hAnsi="Times New Roman" w:cs="Times New Roman"/>
                  <w:b/>
                  <w:u w:val="single"/>
                </w:rPr>
                <w:t>‘‘)</w:t>
              </w:r>
            </w:ins>
            <w:del w:id="3823" w:author="Peter Eimannsberger" w:date="2024-09-11T13:31:00Z">
              <w:r w:rsidRPr="00EB7329" w:rsidDel="004F678D">
                <w:rPr>
                  <w:rFonts w:ascii="Times New Roman" w:hAnsi="Times New Roman" w:cs="Times New Roman"/>
                  <w:b/>
                  <w:u w:val="single"/>
                </w:rPr>
                <w:delText>PJ</w:delText>
              </w:r>
            </w:del>
            <w:r w:rsidRPr="00EB7329">
              <w:rPr>
                <w:rFonts w:ascii="Times New Roman" w:hAnsi="Times New Roman" w:cs="Times New Roman"/>
              </w:rPr>
              <w:t xml:space="preserve"> ak sa uvedeným spôsobom uspokojujú </w:t>
            </w:r>
            <w:r w:rsidRPr="00EB7329">
              <w:rPr>
                <w:rFonts w:ascii="Times New Roman" w:hAnsi="Times New Roman" w:cs="Times New Roman"/>
                <w:b/>
              </w:rPr>
              <w:t xml:space="preserve">potreby </w:t>
            </w:r>
            <w:r w:rsidRPr="00EB7329">
              <w:rPr>
                <w:rFonts w:ascii="Times New Roman" w:hAnsi="Times New Roman" w:cs="Times New Roman"/>
              </w:rPr>
              <w:t>flexibilného zabezpečenia nákupu</w:t>
            </w:r>
            <w:r w:rsidRPr="00EB7329">
              <w:rPr>
                <w:rFonts w:ascii="Times New Roman" w:hAnsi="Times New Roman" w:cs="Times New Roman"/>
                <w:b/>
              </w:rPr>
              <w:t xml:space="preserve"> vybraných tovarov (vrátane potravín) a služieb potrebných na realizáciu aktivít projektu – a to výhradne</w:t>
            </w:r>
            <w:r w:rsidRPr="00EB7329">
              <w:rPr>
                <w:rFonts w:ascii="Times New Roman" w:hAnsi="Times New Roman" w:cs="Times New Roman"/>
              </w:rPr>
              <w:t>:</w:t>
            </w:r>
          </w:p>
          <w:bookmarkEnd w:id="3813"/>
          <w:p w14:paraId="2F0FC17E" w14:textId="77777777" w:rsidR="00301AA8" w:rsidRPr="00EB7329" w:rsidRDefault="00301AA8">
            <w:pPr>
              <w:pStyle w:val="Odsekzoznamu"/>
              <w:numPr>
                <w:ilvl w:val="0"/>
                <w:numId w:val="78"/>
              </w:numPr>
              <w:tabs>
                <w:tab w:val="left" w:pos="1014"/>
              </w:tabs>
              <w:spacing w:before="120" w:after="200"/>
              <w:jc w:val="both"/>
              <w:rPr>
                <w:sz w:val="22"/>
              </w:rPr>
              <w:pPrChange w:id="3824"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obuvi a odevov (kódy CPV: 18200000-1, 18300000-2, 18400000-3, 18800000-7) </w:t>
            </w:r>
          </w:p>
          <w:p w14:paraId="0A7EBFAA" w14:textId="77777777" w:rsidR="00301AA8" w:rsidRPr="00EB7329" w:rsidRDefault="00301AA8">
            <w:pPr>
              <w:pStyle w:val="Odsekzoznamu"/>
              <w:numPr>
                <w:ilvl w:val="0"/>
                <w:numId w:val="78"/>
              </w:numPr>
              <w:tabs>
                <w:tab w:val="left" w:pos="1014"/>
              </w:tabs>
              <w:spacing w:before="120" w:after="200"/>
              <w:jc w:val="both"/>
              <w:rPr>
                <w:sz w:val="22"/>
              </w:rPr>
              <w:pPrChange w:id="3825" w:author="Karol M" w:date="2024-02-01T08:30:00Z">
                <w:pPr>
                  <w:pStyle w:val="Odsekzoznamu"/>
                  <w:numPr>
                    <w:numId w:val="52"/>
                  </w:numPr>
                  <w:tabs>
                    <w:tab w:val="left" w:pos="1014"/>
                  </w:tabs>
                  <w:spacing w:before="120" w:after="200"/>
                  <w:ind w:left="786" w:hanging="360"/>
                  <w:jc w:val="both"/>
                </w:pPr>
              </w:pPrChange>
            </w:pPr>
            <w:r w:rsidRPr="00EB7329">
              <w:rPr>
                <w:sz w:val="22"/>
              </w:rPr>
              <w:t>hygienických a súvisiacich pomôcok (kódy CPV 33740000-9 až 33770000-8),</w:t>
            </w:r>
          </w:p>
          <w:p w14:paraId="3B8B9BC6" w14:textId="77777777" w:rsidR="00301AA8" w:rsidRPr="00EB7329" w:rsidRDefault="00301AA8">
            <w:pPr>
              <w:pStyle w:val="Odsekzoznamu"/>
              <w:numPr>
                <w:ilvl w:val="0"/>
                <w:numId w:val="78"/>
              </w:numPr>
              <w:tabs>
                <w:tab w:val="left" w:pos="1014"/>
              </w:tabs>
              <w:spacing w:before="120" w:after="200"/>
              <w:jc w:val="both"/>
              <w:rPr>
                <w:sz w:val="22"/>
              </w:rPr>
              <w:pPrChange w:id="3826"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liekov (kód CPV 33600000-6), </w:t>
            </w:r>
          </w:p>
          <w:p w14:paraId="75E3CB8D" w14:textId="77777777" w:rsidR="00301AA8" w:rsidRPr="00EB7329" w:rsidRDefault="00301AA8">
            <w:pPr>
              <w:pStyle w:val="Odsekzoznamu"/>
              <w:numPr>
                <w:ilvl w:val="0"/>
                <w:numId w:val="78"/>
              </w:numPr>
              <w:tabs>
                <w:tab w:val="left" w:pos="1014"/>
              </w:tabs>
              <w:spacing w:before="120" w:after="200"/>
              <w:jc w:val="both"/>
              <w:rPr>
                <w:sz w:val="22"/>
              </w:rPr>
              <w:pPrChange w:id="3827"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potravín, </w:t>
            </w:r>
          </w:p>
          <w:p w14:paraId="3F04CB25" w14:textId="77777777" w:rsidR="00301AA8" w:rsidRPr="00EB7329" w:rsidRDefault="00301AA8">
            <w:pPr>
              <w:pStyle w:val="Odsekzoznamu"/>
              <w:numPr>
                <w:ilvl w:val="0"/>
                <w:numId w:val="78"/>
              </w:numPr>
              <w:tabs>
                <w:tab w:val="left" w:pos="1014"/>
              </w:tabs>
              <w:spacing w:before="120" w:after="200"/>
              <w:jc w:val="both"/>
              <w:rPr>
                <w:sz w:val="22"/>
              </w:rPr>
              <w:pPrChange w:id="3828"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športových pomôcok a pod., </w:t>
            </w:r>
          </w:p>
          <w:p w14:paraId="35F22C13" w14:textId="77777777" w:rsidR="00301AA8" w:rsidRPr="00EB7329" w:rsidRDefault="00301AA8">
            <w:pPr>
              <w:pStyle w:val="Odsekzoznamu"/>
              <w:numPr>
                <w:ilvl w:val="0"/>
                <w:numId w:val="78"/>
              </w:numPr>
              <w:tabs>
                <w:tab w:val="left" w:pos="1014"/>
              </w:tabs>
              <w:spacing w:before="120" w:after="200"/>
              <w:jc w:val="both"/>
              <w:rPr>
                <w:sz w:val="22"/>
              </w:rPr>
              <w:pPrChange w:id="3829" w:author="Karol M" w:date="2024-02-01T08:30:00Z">
                <w:pPr>
                  <w:pStyle w:val="Odsekzoznamu"/>
                  <w:numPr>
                    <w:numId w:val="52"/>
                  </w:numPr>
                  <w:tabs>
                    <w:tab w:val="left" w:pos="1014"/>
                  </w:tabs>
                  <w:spacing w:before="120" w:after="200"/>
                  <w:ind w:left="786" w:hanging="360"/>
                  <w:jc w:val="both"/>
                </w:pPr>
              </w:pPrChange>
            </w:pPr>
            <w:r w:rsidRPr="00EB7329">
              <w:rPr>
                <w:sz w:val="22"/>
              </w:rPr>
              <w:t>tlmočenia a prekladov,</w:t>
            </w:r>
          </w:p>
          <w:p w14:paraId="2691A261" w14:textId="77777777" w:rsidR="00301AA8" w:rsidRPr="00E36E8C" w:rsidRDefault="00301AA8">
            <w:pPr>
              <w:pStyle w:val="Odsekzoznamu"/>
              <w:numPr>
                <w:ilvl w:val="0"/>
                <w:numId w:val="78"/>
              </w:numPr>
              <w:tabs>
                <w:tab w:val="left" w:pos="1014"/>
              </w:tabs>
              <w:spacing w:before="120" w:after="200"/>
              <w:jc w:val="both"/>
              <w:rPr>
                <w:sz w:val="22"/>
              </w:rPr>
              <w:pPrChange w:id="3830"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resp. iných tovarov alebo služieb, ktoré je </w:t>
            </w:r>
            <w:r>
              <w:rPr>
                <w:sz w:val="22"/>
              </w:rPr>
              <w:t>R</w:t>
            </w:r>
            <w:r w:rsidRPr="00EB7329">
              <w:rPr>
                <w:sz w:val="22"/>
              </w:rPr>
              <w:t>O oprávnený určiť a zverej</w:t>
            </w:r>
            <w:r>
              <w:rPr>
                <w:sz w:val="22"/>
              </w:rPr>
              <w:t xml:space="preserve">niť na svojej webovej </w:t>
            </w:r>
            <w:r w:rsidRPr="009E16F7">
              <w:rPr>
                <w:sz w:val="22"/>
              </w:rPr>
              <w:t xml:space="preserve">stránke, </w:t>
            </w:r>
            <w:r w:rsidRPr="009E16F7">
              <w:rPr>
                <w:sz w:val="22"/>
                <w:rPrChange w:id="3831" w:author="Karol M" w:date="2024-08-16T07:39:00Z">
                  <w:rPr/>
                </w:rPrChange>
              </w:rPr>
              <w:t>pokiaľ je ich nákup v rámci projektu oprávnený.</w:t>
            </w:r>
            <w:r w:rsidRPr="00E36E8C">
              <w:t xml:space="preserve"> </w:t>
            </w:r>
          </w:p>
          <w:p w14:paraId="3C0F3609" w14:textId="46A06ACA" w:rsidR="00301AA8" w:rsidRDefault="00301AA8" w:rsidP="00301AA8">
            <w:pPr>
              <w:tabs>
                <w:tab w:val="left" w:pos="1014"/>
              </w:tabs>
              <w:spacing w:before="120" w:after="200"/>
              <w:contextualSpacing/>
              <w:jc w:val="both"/>
              <w:rPr>
                <w:rFonts w:ascii="Times New Roman" w:hAnsi="Times New Roman" w:cs="Times New Roman"/>
              </w:rPr>
            </w:pPr>
            <w:r w:rsidRPr="00EB7329">
              <w:rPr>
                <w:rFonts w:ascii="Times New Roman" w:hAnsi="Times New Roman" w:cs="Times New Roman"/>
              </w:rPr>
              <w:t xml:space="preserve">Pre uplatnenie vyššie uvedeného platí, že výška všetkých výdavkov prijímateľa týkajúca sa rovnakého alebo porovnateľného predmetu zákazky za rozhodujúce obdobie (príslušný kalendárny rok (podľa § 6 ZVO) a za obdobie trvania svojho projektu/projektov s alokovanými finančnými prostriedkami z rozpočtu na rovnaký alebo porovnateľný predmet zákazky) nesmie dosiahnuť sumu </w:t>
            </w:r>
            <w:ins w:id="3832" w:author="Karol M" w:date="2024-07-31T02:20:00Z">
              <w:r w:rsidR="005C7461">
                <w:rPr>
                  <w:rFonts w:ascii="Times New Roman" w:hAnsi="Times New Roman" w:cs="Times New Roman"/>
                </w:rPr>
                <w:t>5</w:t>
              </w:r>
            </w:ins>
            <w:del w:id="3833" w:author="Karol M" w:date="2024-07-31T02:20:00Z">
              <w:r w:rsidDel="005C7461">
                <w:rPr>
                  <w:rFonts w:ascii="Times New Roman" w:hAnsi="Times New Roman" w:cs="Times New Roman"/>
                </w:rPr>
                <w:delText>1</w:delText>
              </w:r>
            </w:del>
            <w:r w:rsidRPr="00EB7329">
              <w:rPr>
                <w:rFonts w:ascii="Times New Roman" w:hAnsi="Times New Roman" w:cs="Times New Roman"/>
              </w:rPr>
              <w:t xml:space="preserve">0 000 EUR bez DPH a viac pri tovaroch a službách. Prijímateľ je teda za týmto účelom povinný spočítať všetky výdavky, ktoré si nárokuje v projekte/projektoch za kalendárny rok a celú dĺžku realizácie projektu/projektov a zároveň aj ďalšie výdavky z verejných zdrojov, ktoré bude mať pre svoju vlastnú potrebu za organizáciu. </w:t>
            </w:r>
          </w:p>
          <w:p w14:paraId="2E98C618" w14:textId="77777777" w:rsidR="00301AA8" w:rsidRDefault="00301AA8" w:rsidP="00301AA8">
            <w:pPr>
              <w:tabs>
                <w:tab w:val="left" w:pos="1014"/>
              </w:tabs>
              <w:spacing w:before="120" w:after="200"/>
              <w:contextualSpacing/>
              <w:jc w:val="both"/>
              <w:rPr>
                <w:rFonts w:ascii="Times New Roman" w:hAnsi="Times New Roman" w:cs="Times New Roman"/>
              </w:rPr>
            </w:pPr>
          </w:p>
          <w:p w14:paraId="35F463DB" w14:textId="77777777" w:rsidR="00301AA8" w:rsidRPr="00897ACF" w:rsidRDefault="00301AA8" w:rsidP="00301AA8">
            <w:pPr>
              <w:tabs>
                <w:tab w:val="left" w:pos="1014"/>
              </w:tabs>
              <w:spacing w:before="120" w:after="200"/>
              <w:contextualSpacing/>
              <w:jc w:val="both"/>
              <w:rPr>
                <w:rFonts w:ascii="Times New Roman" w:hAnsi="Times New Roman" w:cs="Times New Roman"/>
                <w:b/>
              </w:rPr>
            </w:pPr>
            <w:r w:rsidRPr="00897ACF">
              <w:rPr>
                <w:rFonts w:ascii="Times New Roman" w:hAnsi="Times New Roman" w:cs="Times New Roman"/>
                <w:b/>
              </w:rPr>
              <w:t>Postup zadávania takejto zákazky:</w:t>
            </w:r>
          </w:p>
          <w:p w14:paraId="7BA799ED" w14:textId="77777777" w:rsidR="00301AA8" w:rsidRDefault="00301AA8" w:rsidP="00301AA8">
            <w:pPr>
              <w:tabs>
                <w:tab w:val="left" w:pos="1014"/>
              </w:tabs>
              <w:spacing w:before="120" w:after="200"/>
              <w:contextualSpacing/>
              <w:jc w:val="both"/>
              <w:rPr>
                <w:rFonts w:ascii="Times New Roman" w:hAnsi="Times New Roman" w:cs="Times New Roman"/>
              </w:rPr>
            </w:pPr>
            <w:r>
              <w:rPr>
                <w:rFonts w:ascii="Times New Roman" w:hAnsi="Times New Roman" w:cs="Times New Roman"/>
              </w:rPr>
              <w:t xml:space="preserve">Týmto postupom </w:t>
            </w:r>
            <w:r w:rsidRPr="0078703E">
              <w:rPr>
                <w:rFonts w:ascii="Times New Roman" w:hAnsi="Times New Roman" w:cs="Times New Roman"/>
              </w:rPr>
              <w:t>je možné zadať zákazku vybranému uchádzačovi na základe informácie o</w:t>
            </w:r>
            <w:r>
              <w:rPr>
                <w:rFonts w:ascii="Times New Roman" w:hAnsi="Times New Roman" w:cs="Times New Roman"/>
              </w:rPr>
              <w:t> </w:t>
            </w:r>
            <w:r w:rsidRPr="0078703E">
              <w:rPr>
                <w:rFonts w:ascii="Times New Roman" w:hAnsi="Times New Roman" w:cs="Times New Roman"/>
              </w:rPr>
              <w:t>cene</w:t>
            </w:r>
            <w:r>
              <w:rPr>
                <w:rFonts w:ascii="Times New Roman" w:hAnsi="Times New Roman" w:cs="Times New Roman"/>
              </w:rPr>
              <w:t xml:space="preserve"> uvedených tovarov alebo</w:t>
            </w:r>
            <w:r w:rsidRPr="0078703E">
              <w:rPr>
                <w:rFonts w:ascii="Times New Roman" w:hAnsi="Times New Roman" w:cs="Times New Roman"/>
              </w:rPr>
              <w:t xml:space="preserve"> služieb, ktoré sú zverejnené na webe prostredníctvom cenníkov, katalógov (v tomto prípade sa odporúča v dokumentácii k zadávaniu zákazky uchovať </w:t>
            </w:r>
            <w:proofErr w:type="spellStart"/>
            <w:r w:rsidRPr="0078703E">
              <w:rPr>
                <w:rFonts w:ascii="Times New Roman" w:hAnsi="Times New Roman" w:cs="Times New Roman"/>
              </w:rPr>
              <w:t>printscreen</w:t>
            </w:r>
            <w:proofErr w:type="spellEnd"/>
            <w:r w:rsidRPr="0078703E">
              <w:rPr>
                <w:rFonts w:ascii="Times New Roman" w:hAnsi="Times New Roman" w:cs="Times New Roman"/>
              </w:rPr>
              <w:t xml:space="preserve"> danej cenovej ponuky) alebo priamo vyzvať na predloženie ponuky len jeden hospodársky subjekt (výzva na predloženie ponuky môže byť na hospodársky subjekt adresovaná aj mailom)</w:t>
            </w:r>
            <w:r>
              <w:rPr>
                <w:rFonts w:ascii="Times New Roman" w:hAnsi="Times New Roman" w:cs="Times New Roman"/>
              </w:rPr>
              <w:t xml:space="preserve">, pričom je potrebné: </w:t>
            </w:r>
          </w:p>
          <w:p w14:paraId="67C92357" w14:textId="77777777" w:rsidR="00301AA8" w:rsidRPr="00ED3FBF" w:rsidRDefault="00301AA8" w:rsidP="00301AA8">
            <w:pPr>
              <w:pStyle w:val="Odsekzoznamu"/>
              <w:numPr>
                <w:ilvl w:val="0"/>
                <w:numId w:val="75"/>
              </w:numPr>
              <w:tabs>
                <w:tab w:val="left" w:pos="1014"/>
              </w:tabs>
              <w:spacing w:before="120"/>
              <w:jc w:val="both"/>
            </w:pPr>
            <w:r w:rsidRPr="00BD0765">
              <w:rPr>
                <w:sz w:val="22"/>
              </w:rPr>
              <w:t xml:space="preserve">postupovať tak, aby vynaložené náklady na predmet zákazky </w:t>
            </w:r>
            <w:r w:rsidRPr="00BD0765">
              <w:rPr>
                <w:sz w:val="22"/>
                <w:u w:val="single"/>
              </w:rPr>
              <w:t>boli preukázateľne hospodárne</w:t>
            </w:r>
            <w:r w:rsidRPr="00BD0765">
              <w:rPr>
                <w:sz w:val="22"/>
              </w:rPr>
              <w:t xml:space="preserve">, t. j. </w:t>
            </w:r>
            <w:r>
              <w:rPr>
                <w:sz w:val="22"/>
              </w:rPr>
              <w:t>prijímateľ</w:t>
            </w:r>
            <w:r w:rsidRPr="00BD0765">
              <w:rPr>
                <w:sz w:val="22"/>
              </w:rPr>
              <w:t xml:space="preserve"> je povinný postupovať tak, aby dochádzalo k účelnému a hospodárnemu vynakladaniu finančných prostriedkov</w:t>
            </w:r>
            <w:r>
              <w:rPr>
                <w:sz w:val="22"/>
              </w:rPr>
              <w:t xml:space="preserve"> (uvedené preukáže napr. cenníkmi (resp. inak zaznamenanými cenami) iných hospodárskych subjektov (aspoň jedného ďalšieho), obsahujúcimi ceny tovarov / služieb rovnocenných položiek ako obstaráva prijímateľ, ktoré preukážu hospodárnosť cien obstarávaných tovarov / služieb</w:t>
            </w:r>
            <w:r w:rsidRPr="00ED3FBF">
              <w:rPr>
                <w:sz w:val="22"/>
              </w:rPr>
              <w:t>;</w:t>
            </w:r>
          </w:p>
          <w:p w14:paraId="2A5D9F64" w14:textId="77777777" w:rsidR="00301AA8" w:rsidRDefault="00301AA8" w:rsidP="00301AA8">
            <w:pPr>
              <w:pStyle w:val="Odsekzoznamu"/>
              <w:numPr>
                <w:ilvl w:val="0"/>
                <w:numId w:val="75"/>
              </w:numPr>
              <w:tabs>
                <w:tab w:val="left" w:pos="1014"/>
              </w:tabs>
              <w:spacing w:before="120"/>
              <w:jc w:val="both"/>
            </w:pPr>
            <w:r w:rsidRPr="00897ACF">
              <w:rPr>
                <w:sz w:val="22"/>
              </w:rPr>
              <w:lastRenderedPageBreak/>
              <w:t xml:space="preserve">zdokumentovať </w:t>
            </w:r>
            <w:r>
              <w:rPr>
                <w:sz w:val="22"/>
              </w:rPr>
              <w:t xml:space="preserve">jednotlivé úkony súvisiace so zadávaním zákazky tak, aby boli preskúmateľné </w:t>
            </w:r>
            <w:r w:rsidRPr="00EA5257">
              <w:rPr>
                <w:sz w:val="22"/>
              </w:rPr>
              <w:t>(objednávky/ceny/faktúry/preberacie listy/platby/hospodárnosť výdavkov)</w:t>
            </w:r>
            <w:r>
              <w:rPr>
                <w:sz w:val="22"/>
              </w:rPr>
              <w:t xml:space="preserve"> – v zápisnici zo zadávania zákazky malého rozsahu;</w:t>
            </w:r>
          </w:p>
          <w:p w14:paraId="64B8908C" w14:textId="16D08A3F" w:rsidR="00301AA8" w:rsidRDefault="00301AA8" w:rsidP="00301AA8">
            <w:pPr>
              <w:pStyle w:val="Odsekzoznamu"/>
              <w:numPr>
                <w:ilvl w:val="0"/>
                <w:numId w:val="75"/>
              </w:numPr>
              <w:tabs>
                <w:tab w:val="left" w:pos="1014"/>
              </w:tabs>
              <w:spacing w:before="120"/>
              <w:jc w:val="both"/>
            </w:pPr>
            <w:r>
              <w:rPr>
                <w:sz w:val="22"/>
              </w:rPr>
              <w:t>overiť a potvrdiť, že m</w:t>
            </w:r>
            <w:r w:rsidRPr="00B36096">
              <w:rPr>
                <w:sz w:val="22"/>
              </w:rPr>
              <w:t xml:space="preserve">edzi </w:t>
            </w:r>
            <w:r>
              <w:rPr>
                <w:sz w:val="22"/>
              </w:rPr>
              <w:t>hospodárskym subjektom</w:t>
            </w:r>
            <w:r w:rsidRPr="00B36096">
              <w:rPr>
                <w:sz w:val="22"/>
              </w:rPr>
              <w:t xml:space="preserve"> a zainteresovanou os</w:t>
            </w:r>
            <w:r>
              <w:rPr>
                <w:sz w:val="22"/>
              </w:rPr>
              <w:t>obou na zadávaní zákazky na strane prijímateľa</w:t>
            </w:r>
            <w:r w:rsidRPr="00B36096">
              <w:rPr>
                <w:sz w:val="22"/>
              </w:rPr>
              <w:t xml:space="preserve"> </w:t>
            </w:r>
            <w:r>
              <w:rPr>
                <w:sz w:val="22"/>
              </w:rPr>
              <w:t>(</w:t>
            </w:r>
            <w:r w:rsidRPr="00B36096">
              <w:rPr>
                <w:sz w:val="22"/>
              </w:rPr>
              <w:t>verejného obstarávateľa</w:t>
            </w:r>
            <w:r>
              <w:rPr>
                <w:sz w:val="22"/>
              </w:rPr>
              <w:t>)</w:t>
            </w:r>
            <w:ins w:id="3834" w:author="Karol M" w:date="2024-06-17T10:24:00Z">
              <w:r w:rsidR="002044A5">
                <w:rPr>
                  <w:sz w:val="22"/>
                </w:rPr>
                <w:t xml:space="preserve"> </w:t>
              </w:r>
              <w:r w:rsidR="002044A5" w:rsidRPr="002044A5">
                <w:rPr>
                  <w:sz w:val="22"/>
                </w:rPr>
                <w:t>neexistuje konflikt záujmov</w:t>
              </w:r>
            </w:ins>
            <w:r>
              <w:rPr>
                <w:sz w:val="22"/>
              </w:rPr>
              <w:t>, a to napr. čestným vyhlásením zainteresovaných osôb na strane prijímateľa.</w:t>
            </w:r>
          </w:p>
          <w:p w14:paraId="178E472B" w14:textId="3B9E3A35" w:rsidR="00301AA8" w:rsidRPr="00EB7329" w:rsidRDefault="00301AA8" w:rsidP="00301AA8">
            <w:pPr>
              <w:tabs>
                <w:tab w:val="left" w:pos="1014"/>
              </w:tabs>
              <w:spacing w:before="120" w:after="200"/>
              <w:contextualSpacing/>
              <w:jc w:val="both"/>
              <w:rPr>
                <w:rFonts w:ascii="Times New Roman" w:hAnsi="Times New Roman" w:cs="Times New Roman"/>
              </w:rPr>
            </w:pPr>
            <w:bookmarkStart w:id="3835" w:name="_Hlk166453975"/>
            <w:r w:rsidRPr="00EB7329">
              <w:rPr>
                <w:rFonts w:ascii="Times New Roman" w:hAnsi="Times New Roman" w:cs="Times New Roman"/>
                <w:b/>
              </w:rPr>
              <w:t xml:space="preserve">Príslušnú dokumentáciu k predmetnému typu zákazky </w:t>
            </w:r>
            <w:r>
              <w:rPr>
                <w:rFonts w:ascii="Times New Roman" w:hAnsi="Times New Roman" w:cs="Times New Roman"/>
                <w:b/>
              </w:rPr>
              <w:t>malého</w:t>
            </w:r>
            <w:r w:rsidRPr="00EB7329">
              <w:rPr>
                <w:rFonts w:ascii="Times New Roman" w:hAnsi="Times New Roman" w:cs="Times New Roman"/>
                <w:b/>
              </w:rPr>
              <w:t xml:space="preserve"> rozsahu </w:t>
            </w:r>
            <w:bookmarkStart w:id="3836" w:name="_Hlk157669079"/>
            <w:r>
              <w:rPr>
                <w:rFonts w:ascii="Times New Roman" w:hAnsi="Times New Roman" w:cs="Times New Roman"/>
                <w:b/>
              </w:rPr>
              <w:t>(výnimky zo ZVO podľa § 1 ods. 1</w:t>
            </w:r>
            <w:ins w:id="3837" w:author="Karol M" w:date="2024-07-31T03:15:00Z">
              <w:r w:rsidR="005A6E10">
                <w:rPr>
                  <w:rFonts w:ascii="Times New Roman" w:hAnsi="Times New Roman" w:cs="Times New Roman"/>
                  <w:b/>
                </w:rPr>
                <w:t>4</w:t>
              </w:r>
            </w:ins>
            <w:del w:id="3838" w:author="Karol M" w:date="2024-07-31T03:15:00Z">
              <w:r w:rsidDel="005A6E10">
                <w:rPr>
                  <w:rFonts w:ascii="Times New Roman" w:hAnsi="Times New Roman" w:cs="Times New Roman"/>
                  <w:b/>
                </w:rPr>
                <w:delText>5</w:delText>
              </w:r>
            </w:del>
            <w:r>
              <w:rPr>
                <w:rFonts w:ascii="Times New Roman" w:hAnsi="Times New Roman" w:cs="Times New Roman"/>
                <w:b/>
              </w:rPr>
              <w:t xml:space="preserve"> ZVO) </w:t>
            </w:r>
            <w:r w:rsidRPr="00EB7329">
              <w:rPr>
                <w:rFonts w:ascii="Times New Roman" w:hAnsi="Times New Roman" w:cs="Times New Roman"/>
                <w:b/>
              </w:rPr>
              <w:t xml:space="preserve">prijímateľ predkladá na kontrolu </w:t>
            </w:r>
            <w:r>
              <w:rPr>
                <w:rFonts w:ascii="Times New Roman" w:hAnsi="Times New Roman" w:cs="Times New Roman"/>
                <w:b/>
              </w:rPr>
              <w:t>R</w:t>
            </w:r>
            <w:r w:rsidRPr="00EB7329">
              <w:rPr>
                <w:rFonts w:ascii="Times New Roman" w:hAnsi="Times New Roman" w:cs="Times New Roman"/>
                <w:b/>
              </w:rPr>
              <w:t>O v rámci žiadosti o</w:t>
            </w:r>
            <w:r>
              <w:rPr>
                <w:rFonts w:ascii="Times New Roman" w:hAnsi="Times New Roman" w:cs="Times New Roman"/>
                <w:b/>
              </w:rPr>
              <w:t xml:space="preserve"> platbu </w:t>
            </w:r>
            <w:r>
              <w:rPr>
                <w:rFonts w:ascii="Times New Roman" w:hAnsi="Times New Roman" w:cs="Times New Roman"/>
              </w:rPr>
              <w:t xml:space="preserve">typu: </w:t>
            </w:r>
            <w:r w:rsidRPr="00C456E7">
              <w:rPr>
                <w:rFonts w:ascii="Times New Roman" w:hAnsi="Times New Roman" w:cs="Times New Roman"/>
              </w:rPr>
              <w:t>zúčtovanie zálohovej platby</w:t>
            </w:r>
            <w:r>
              <w:rPr>
                <w:rFonts w:ascii="Times New Roman" w:hAnsi="Times New Roman" w:cs="Times New Roman"/>
              </w:rPr>
              <w:t xml:space="preserve">, </w:t>
            </w:r>
            <w:r w:rsidRPr="00C456E7">
              <w:rPr>
                <w:rFonts w:ascii="Times New Roman" w:hAnsi="Times New Roman" w:cs="Times New Roman"/>
              </w:rPr>
              <w:t xml:space="preserve">zúčtovanie </w:t>
            </w:r>
            <w:proofErr w:type="spellStart"/>
            <w:r w:rsidRPr="00C456E7">
              <w:rPr>
                <w:rFonts w:ascii="Times New Roman" w:hAnsi="Times New Roman" w:cs="Times New Roman"/>
              </w:rPr>
              <w:t>predfinancovania</w:t>
            </w:r>
            <w:proofErr w:type="spellEnd"/>
            <w:r w:rsidRPr="00C456E7">
              <w:rPr>
                <w:rFonts w:ascii="Times New Roman" w:hAnsi="Times New Roman" w:cs="Times New Roman"/>
              </w:rPr>
              <w:t>, priebežná platba</w:t>
            </w:r>
            <w:r w:rsidRPr="00EB7329">
              <w:rPr>
                <w:rFonts w:ascii="Times New Roman" w:hAnsi="Times New Roman" w:cs="Times New Roman"/>
              </w:rPr>
              <w:t>. Prijímateľ v rámci žiadosti zreteľne uvedie, že ide o „</w:t>
            </w:r>
            <w:r w:rsidRPr="00EB7329">
              <w:rPr>
                <w:rFonts w:ascii="Times New Roman" w:hAnsi="Times New Roman" w:cs="Times New Roman"/>
                <w:b/>
              </w:rPr>
              <w:t xml:space="preserve">zákazku </w:t>
            </w:r>
            <w:r>
              <w:rPr>
                <w:rFonts w:ascii="Times New Roman" w:hAnsi="Times New Roman" w:cs="Times New Roman"/>
                <w:b/>
              </w:rPr>
              <w:t>malého</w:t>
            </w:r>
            <w:r w:rsidRPr="00EB7329">
              <w:rPr>
                <w:rFonts w:ascii="Times New Roman" w:hAnsi="Times New Roman" w:cs="Times New Roman"/>
                <w:b/>
              </w:rPr>
              <w:t xml:space="preserve"> rozsahu </w:t>
            </w:r>
            <w:r>
              <w:rPr>
                <w:rFonts w:ascii="Times New Roman" w:hAnsi="Times New Roman" w:cs="Times New Roman"/>
                <w:b/>
              </w:rPr>
              <w:t xml:space="preserve">týkajúcu sa </w:t>
            </w:r>
            <w:r w:rsidRPr="00EB7329">
              <w:rPr>
                <w:rFonts w:ascii="Times New Roman" w:hAnsi="Times New Roman" w:cs="Times New Roman"/>
                <w:b/>
              </w:rPr>
              <w:t>vybraných tovarov (vrátane potravín) a služieb“.</w:t>
            </w:r>
            <w:r w:rsidRPr="00EB7329">
              <w:rPr>
                <w:rFonts w:ascii="Times New Roman" w:hAnsi="Times New Roman" w:cs="Times New Roman"/>
              </w:rPr>
              <w:t xml:space="preserve"> Prijímateľ teda </w:t>
            </w:r>
            <w:r w:rsidRPr="00EB7329">
              <w:rPr>
                <w:rFonts w:ascii="Times New Roman" w:hAnsi="Times New Roman" w:cs="Times New Roman"/>
                <w:b/>
              </w:rPr>
              <w:t xml:space="preserve">predkladá príslušnú dokumentáciu </w:t>
            </w:r>
            <w:r>
              <w:rPr>
                <w:rFonts w:ascii="Times New Roman" w:hAnsi="Times New Roman" w:cs="Times New Roman"/>
                <w:b/>
              </w:rPr>
              <w:t>R</w:t>
            </w:r>
            <w:r w:rsidRPr="00EB7329">
              <w:rPr>
                <w:rFonts w:ascii="Times New Roman" w:hAnsi="Times New Roman" w:cs="Times New Roman"/>
                <w:b/>
              </w:rPr>
              <w:t>O až v žiadosti o</w:t>
            </w:r>
            <w:r>
              <w:rPr>
                <w:rFonts w:ascii="Times New Roman" w:hAnsi="Times New Roman" w:cs="Times New Roman"/>
                <w:b/>
              </w:rPr>
              <w:t xml:space="preserve"> platbu </w:t>
            </w:r>
            <w:r>
              <w:rPr>
                <w:rFonts w:ascii="Times New Roman" w:hAnsi="Times New Roman" w:cs="Times New Roman"/>
              </w:rPr>
              <w:t xml:space="preserve"> typu: </w:t>
            </w:r>
            <w:r w:rsidRPr="00C456E7">
              <w:rPr>
                <w:rFonts w:ascii="Times New Roman" w:hAnsi="Times New Roman" w:cs="Times New Roman"/>
              </w:rPr>
              <w:t>zúčtovanie zálohovej platby</w:t>
            </w:r>
            <w:r>
              <w:rPr>
                <w:rFonts w:ascii="Times New Roman" w:hAnsi="Times New Roman" w:cs="Times New Roman"/>
              </w:rPr>
              <w:t xml:space="preserve">, </w:t>
            </w:r>
            <w:r w:rsidRPr="00C456E7">
              <w:rPr>
                <w:rFonts w:ascii="Times New Roman" w:hAnsi="Times New Roman" w:cs="Times New Roman"/>
              </w:rPr>
              <w:t xml:space="preserve">zúčtovanie </w:t>
            </w:r>
            <w:proofErr w:type="spellStart"/>
            <w:r w:rsidRPr="00C456E7">
              <w:rPr>
                <w:rFonts w:ascii="Times New Roman" w:hAnsi="Times New Roman" w:cs="Times New Roman"/>
              </w:rPr>
              <w:t>predfinancovania</w:t>
            </w:r>
            <w:proofErr w:type="spellEnd"/>
            <w:r w:rsidRPr="00C456E7">
              <w:rPr>
                <w:rFonts w:ascii="Times New Roman" w:hAnsi="Times New Roman" w:cs="Times New Roman"/>
              </w:rPr>
              <w:t>, priebežná platba</w:t>
            </w:r>
            <w:r w:rsidRPr="00EB7329">
              <w:rPr>
                <w:rFonts w:ascii="Times New Roman" w:hAnsi="Times New Roman" w:cs="Times New Roman"/>
              </w:rPr>
              <w:t>. O</w:t>
            </w:r>
            <w:ins w:id="3839" w:author="Peter Eimannsberger" w:date="2024-09-11T13:30:00Z">
              <w:r w:rsidR="00672D5B">
                <w:rPr>
                  <w:rFonts w:ascii="Times New Roman" w:hAnsi="Times New Roman" w:cs="Times New Roman"/>
                </w:rPr>
                <w:t>Z</w:t>
              </w:r>
              <w:r w:rsidR="004F678D">
                <w:rPr>
                  <w:rFonts w:ascii="Times New Roman" w:hAnsi="Times New Roman" w:cs="Times New Roman"/>
                </w:rPr>
                <w:t>P</w:t>
              </w:r>
            </w:ins>
            <w:del w:id="3840" w:author="Peter Eimannsberger" w:date="2024-09-11T13:30:00Z">
              <w:r w:rsidRPr="00EB7329" w:rsidDel="004F678D">
                <w:rPr>
                  <w:rFonts w:ascii="Times New Roman" w:hAnsi="Times New Roman" w:cs="Times New Roman"/>
                </w:rPr>
                <w:delText>ZP</w:delText>
              </w:r>
            </w:del>
            <w:r w:rsidRPr="00EB7329">
              <w:rPr>
                <w:rFonts w:ascii="Times New Roman" w:hAnsi="Times New Roman" w:cs="Times New Roman"/>
              </w:rPr>
              <w:t xml:space="preserve"> vykoná kontrolu formálnej a vecnej správnosti a</w:t>
            </w:r>
            <w:del w:id="3841" w:author="Peter Eimannsberger" w:date="2024-09-11T13:30:00Z">
              <w:r w:rsidRPr="00EB7329" w:rsidDel="004F678D">
                <w:rPr>
                  <w:rFonts w:ascii="Times New Roman" w:hAnsi="Times New Roman" w:cs="Times New Roman"/>
                </w:rPr>
                <w:delText> </w:delText>
              </w:r>
            </w:del>
            <w:ins w:id="3842" w:author="Peter Eimannsberger" w:date="2024-09-19T08:20:00Z">
              <w:r w:rsidR="00C102F1">
                <w:rPr>
                  <w:rFonts w:ascii="Times New Roman" w:hAnsi="Times New Roman" w:cs="Times New Roman"/>
                </w:rPr>
                <w:t> </w:t>
              </w:r>
            </w:ins>
            <w:ins w:id="3843" w:author="Peter Eimannsberger" w:date="2024-09-11T13:30:00Z">
              <w:r w:rsidR="00C102F1">
                <w:rPr>
                  <w:rFonts w:ascii="Times New Roman" w:hAnsi="Times New Roman" w:cs="Times New Roman"/>
                </w:rPr>
                <w:t>OP/</w:t>
              </w:r>
            </w:ins>
            <w:ins w:id="3844" w:author="Peter Eimannsberger" w:date="2024-09-19T08:20:00Z">
              <w:r w:rsidR="00C102F1">
                <w:rPr>
                  <w:rFonts w:ascii="Times New Roman" w:hAnsi="Times New Roman" w:cs="Times New Roman"/>
                </w:rPr>
                <w:t>PJ</w:t>
              </w:r>
            </w:ins>
            <w:del w:id="3845" w:author="Peter Eimannsberger" w:date="2024-09-11T13:30:00Z">
              <w:r w:rsidRPr="00EB7329" w:rsidDel="004F678D">
                <w:rPr>
                  <w:rFonts w:ascii="Times New Roman" w:hAnsi="Times New Roman" w:cs="Times New Roman"/>
                </w:rPr>
                <w:delText>PJ</w:delText>
              </w:r>
            </w:del>
            <w:r w:rsidRPr="00EB7329">
              <w:rPr>
                <w:rFonts w:ascii="Times New Roman" w:hAnsi="Times New Roman" w:cs="Times New Roman"/>
              </w:rPr>
              <w:t xml:space="preserve"> vykoná kontrolu finančnej správnosti a hospodárnosti výdavkov. </w:t>
            </w:r>
          </w:p>
          <w:p w14:paraId="484CFD36" w14:textId="77777777" w:rsidR="00301AA8" w:rsidRPr="00EB7329" w:rsidRDefault="00301AA8" w:rsidP="00301AA8">
            <w:pPr>
              <w:tabs>
                <w:tab w:val="left" w:pos="1014"/>
              </w:tabs>
              <w:spacing w:before="120" w:after="200"/>
              <w:contextualSpacing/>
              <w:jc w:val="both"/>
              <w:rPr>
                <w:rFonts w:ascii="Times New Roman" w:hAnsi="Times New Roman" w:cs="Times New Roman"/>
              </w:rPr>
            </w:pPr>
          </w:p>
          <w:p w14:paraId="4C9ACA1F" w14:textId="7F55E936" w:rsidR="00301AA8" w:rsidRDefault="00301AA8" w:rsidP="00301AA8">
            <w:pPr>
              <w:tabs>
                <w:tab w:val="left" w:pos="1014"/>
              </w:tabs>
              <w:spacing w:before="120"/>
              <w:contextualSpacing/>
              <w:jc w:val="both"/>
              <w:rPr>
                <w:rFonts w:ascii="Times New Roman" w:hAnsi="Times New Roman" w:cs="Times New Roman"/>
              </w:rPr>
            </w:pPr>
            <w:r w:rsidRPr="00EB7329">
              <w:rPr>
                <w:rFonts w:ascii="Times New Roman" w:hAnsi="Times New Roman" w:cs="Times New Roman"/>
              </w:rPr>
              <w:t>Prijímateľ</w:t>
            </w:r>
            <w:r>
              <w:rPr>
                <w:rFonts w:ascii="Times New Roman" w:hAnsi="Times New Roman" w:cs="Times New Roman"/>
              </w:rPr>
              <w:t xml:space="preserve"> splnenie</w:t>
            </w:r>
            <w:r w:rsidRPr="00EB7329">
              <w:rPr>
                <w:rFonts w:ascii="Times New Roman" w:hAnsi="Times New Roman" w:cs="Times New Roman"/>
              </w:rPr>
              <w:t xml:space="preserve"> </w:t>
            </w:r>
            <w:r>
              <w:rPr>
                <w:rFonts w:ascii="Times New Roman" w:hAnsi="Times New Roman" w:cs="Times New Roman"/>
              </w:rPr>
              <w:t xml:space="preserve">vyššie </w:t>
            </w:r>
            <w:r w:rsidRPr="00EB7329">
              <w:rPr>
                <w:rFonts w:ascii="Times New Roman" w:hAnsi="Times New Roman" w:cs="Times New Roman"/>
              </w:rPr>
              <w:t>uvede</w:t>
            </w:r>
            <w:r>
              <w:rPr>
                <w:rFonts w:ascii="Times New Roman" w:hAnsi="Times New Roman" w:cs="Times New Roman"/>
              </w:rPr>
              <w:t xml:space="preserve">ných podmienok </w:t>
            </w:r>
            <w:r w:rsidRPr="00EB7329">
              <w:rPr>
                <w:rFonts w:ascii="Times New Roman" w:hAnsi="Times New Roman" w:cs="Times New Roman"/>
              </w:rPr>
              <w:t xml:space="preserve">preukáže predložením </w:t>
            </w:r>
            <w:r>
              <w:rPr>
                <w:rFonts w:ascii="Times New Roman" w:hAnsi="Times New Roman" w:cs="Times New Roman"/>
              </w:rPr>
              <w:t>dokumento</w:t>
            </w:r>
            <w:ins w:id="3846" w:author="Karol M" w:date="2024-06-17T10:30:00Z">
              <w:r w:rsidR="002044A5">
                <w:rPr>
                  <w:rFonts w:ascii="Times New Roman" w:hAnsi="Times New Roman" w:cs="Times New Roman"/>
                </w:rPr>
                <w:t>v</w:t>
              </w:r>
            </w:ins>
            <w:del w:id="3847" w:author="Karol M" w:date="2024-06-17T10:30:00Z">
              <w:r w:rsidDel="002044A5">
                <w:rPr>
                  <w:rFonts w:ascii="Times New Roman" w:hAnsi="Times New Roman" w:cs="Times New Roman"/>
                </w:rPr>
                <w:delText>m</w:delText>
              </w:r>
            </w:del>
            <w:r>
              <w:rPr>
                <w:rFonts w:ascii="Times New Roman" w:hAnsi="Times New Roman" w:cs="Times New Roman"/>
              </w:rPr>
              <w:t xml:space="preserve"> </w:t>
            </w:r>
            <w:r w:rsidRPr="00EB7329">
              <w:rPr>
                <w:rFonts w:ascii="Times New Roman" w:hAnsi="Times New Roman" w:cs="Times New Roman"/>
              </w:rPr>
              <w:t>k</w:t>
            </w:r>
            <w:r>
              <w:rPr>
                <w:rFonts w:ascii="Times New Roman" w:hAnsi="Times New Roman" w:cs="Times New Roman"/>
              </w:rPr>
              <w:t xml:space="preserve"> obstaraniu vybraných tovarov</w:t>
            </w:r>
            <w:r w:rsidRPr="00EB7329">
              <w:rPr>
                <w:rFonts w:ascii="Times New Roman" w:hAnsi="Times New Roman" w:cs="Times New Roman"/>
              </w:rPr>
              <w:t xml:space="preserve"> (vrátane potravín) a služieb </w:t>
            </w:r>
            <w:r>
              <w:rPr>
                <w:rFonts w:ascii="Times New Roman" w:hAnsi="Times New Roman" w:cs="Times New Roman"/>
              </w:rPr>
              <w:t>do ITMS</w:t>
            </w:r>
            <w:r w:rsidRPr="00EB7329">
              <w:rPr>
                <w:rFonts w:ascii="Times New Roman" w:hAnsi="Times New Roman" w:cs="Times New Roman"/>
              </w:rPr>
              <w:t xml:space="preserve"> spolu s príslušnou žiadosťou o platbu v</w:t>
            </w:r>
            <w:r w:rsidRPr="00EB7329" w:rsidDel="006821EC">
              <w:rPr>
                <w:rFonts w:ascii="Times New Roman" w:hAnsi="Times New Roman" w:cs="Times New Roman"/>
              </w:rPr>
              <w:t xml:space="preserve"> </w:t>
            </w:r>
            <w:r w:rsidRPr="00EB7329">
              <w:rPr>
                <w:rFonts w:ascii="Times New Roman" w:hAnsi="Times New Roman" w:cs="Times New Roman"/>
              </w:rPr>
              <w:t>elektronickej podobe.</w:t>
            </w:r>
          </w:p>
          <w:bookmarkEnd w:id="3812"/>
          <w:bookmarkEnd w:id="3835"/>
          <w:bookmarkEnd w:id="3836"/>
          <w:p w14:paraId="50E20792" w14:textId="77777777" w:rsidR="00301AA8" w:rsidRDefault="00301AA8" w:rsidP="003F3F84">
            <w:pPr>
              <w:tabs>
                <w:tab w:val="left" w:pos="1014"/>
              </w:tabs>
              <w:spacing w:before="120"/>
              <w:contextualSpacing/>
              <w:jc w:val="both"/>
              <w:rPr>
                <w:rFonts w:ascii="Times New Roman" w:hAnsi="Times New Roman" w:cs="Times New Roman"/>
              </w:rPr>
            </w:pPr>
          </w:p>
        </w:tc>
      </w:tr>
    </w:tbl>
    <w:p w14:paraId="0A81662B" w14:textId="77777777" w:rsidR="00301AA8" w:rsidRPr="00EB7329" w:rsidRDefault="00301AA8" w:rsidP="003F3F84">
      <w:pPr>
        <w:tabs>
          <w:tab w:val="left" w:pos="1014"/>
        </w:tabs>
        <w:spacing w:before="120" w:line="240" w:lineRule="auto"/>
        <w:contextualSpacing/>
        <w:jc w:val="both"/>
        <w:rPr>
          <w:rFonts w:ascii="Times New Roman" w:hAnsi="Times New Roman" w:cs="Times New Roman"/>
        </w:rPr>
      </w:pPr>
    </w:p>
    <w:p w14:paraId="31F45258"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bookmarkStart w:id="3848" w:name="_Hlk169510817"/>
    </w:p>
    <w:p w14:paraId="0507CE44" w14:textId="41F5923B" w:rsidR="00397616" w:rsidRPr="00EB7329" w:rsidRDefault="00397616" w:rsidP="004935C5">
      <w:pPr>
        <w:tabs>
          <w:tab w:val="left" w:pos="1014"/>
        </w:tabs>
        <w:spacing w:before="120" w:line="240" w:lineRule="auto"/>
        <w:contextualSpacing/>
        <w:jc w:val="both"/>
        <w:rPr>
          <w:rFonts w:ascii="Times New Roman" w:hAnsi="Times New Roman" w:cs="Times New Roman"/>
          <w:b/>
          <w:bCs/>
        </w:rPr>
      </w:pPr>
      <w:bookmarkStart w:id="3849" w:name="_Hlk157669244"/>
      <w:r w:rsidRPr="00EB7329">
        <w:rPr>
          <w:rFonts w:ascii="Times New Roman" w:hAnsi="Times New Roman" w:cs="Times New Roman"/>
          <w:b/>
          <w:bCs/>
        </w:rPr>
        <w:t xml:space="preserve">V týchto prípadoch musí byť zákazka, i keď je v konkrétnom prípade jej zmluvná hodnota nižšia ako </w:t>
      </w:r>
      <w:ins w:id="3850" w:author="Karol M" w:date="2024-07-31T03:13:00Z">
        <w:r w:rsidR="005A6E10">
          <w:rPr>
            <w:rFonts w:ascii="Times New Roman" w:hAnsi="Times New Roman" w:cs="Times New Roman"/>
            <w:b/>
            <w:bCs/>
          </w:rPr>
          <w:t>5</w:t>
        </w:r>
      </w:ins>
      <w:del w:id="3851" w:author="Karol M" w:date="2024-07-31T03:13:00Z">
        <w:r w:rsidRPr="00EB7329" w:rsidDel="005A6E10">
          <w:rPr>
            <w:rFonts w:ascii="Times New Roman" w:hAnsi="Times New Roman" w:cs="Times New Roman"/>
            <w:b/>
            <w:bCs/>
          </w:rPr>
          <w:delText>1</w:delText>
        </w:r>
      </w:del>
      <w:r w:rsidRPr="00EB7329">
        <w:rPr>
          <w:rFonts w:ascii="Times New Roman" w:hAnsi="Times New Roman" w:cs="Times New Roman"/>
          <w:b/>
          <w:bCs/>
        </w:rPr>
        <w:t>0 000 EUR bez DPH, zadávaná a aj predkladaná na kontrolu:</w:t>
      </w:r>
    </w:p>
    <w:p w14:paraId="1780C772" w14:textId="3719C6EB" w:rsidR="00397616" w:rsidRPr="00EB7329" w:rsidRDefault="00397616" w:rsidP="004935C5">
      <w:pPr>
        <w:pStyle w:val="Odsekzoznamu"/>
        <w:numPr>
          <w:ilvl w:val="0"/>
          <w:numId w:val="42"/>
        </w:numPr>
        <w:tabs>
          <w:tab w:val="left" w:pos="1014"/>
        </w:tabs>
        <w:spacing w:before="120" w:line="240" w:lineRule="auto"/>
        <w:jc w:val="both"/>
        <w:rPr>
          <w:sz w:val="22"/>
        </w:rPr>
      </w:pPr>
      <w:r w:rsidRPr="00EB7329">
        <w:rPr>
          <w:b/>
          <w:bCs/>
          <w:sz w:val="22"/>
        </w:rPr>
        <w:t>O</w:t>
      </w:r>
      <w:ins w:id="3852" w:author="Peter Eimannsberger" w:date="2024-09-11T13:28:00Z">
        <w:r w:rsidR="00672D5B">
          <w:rPr>
            <w:b/>
            <w:bCs/>
            <w:sz w:val="22"/>
          </w:rPr>
          <w:t>Z</w:t>
        </w:r>
        <w:r w:rsidR="004F678D">
          <w:rPr>
            <w:b/>
            <w:bCs/>
            <w:sz w:val="22"/>
          </w:rPr>
          <w:t>P</w:t>
        </w:r>
      </w:ins>
      <w:del w:id="3853" w:author="Peter Eimannsberger" w:date="2024-09-11T13:28:00Z">
        <w:r w:rsidRPr="00EB7329" w:rsidDel="004F678D">
          <w:rPr>
            <w:b/>
            <w:bCs/>
            <w:sz w:val="22"/>
          </w:rPr>
          <w:delText>ZP</w:delText>
        </w:r>
      </w:del>
      <w:r w:rsidRPr="00EB7329">
        <w:rPr>
          <w:b/>
          <w:bCs/>
          <w:sz w:val="22"/>
        </w:rPr>
        <w:t xml:space="preserve"> a </w:t>
      </w:r>
      <w:ins w:id="3854" w:author="Karol M" w:date="2024-01-31T15:41:00Z">
        <w:r w:rsidR="00017DEF" w:rsidRPr="00017DEF">
          <w:rPr>
            <w:b/>
            <w:bCs/>
            <w:sz w:val="22"/>
          </w:rPr>
          <w:t>OO S</w:t>
        </w:r>
      </w:ins>
      <w:ins w:id="3855" w:author="Peter Eimannsberger" w:date="2024-09-11T13:28:00Z">
        <w:r w:rsidR="004F678D">
          <w:rPr>
            <w:b/>
            <w:bCs/>
            <w:sz w:val="22"/>
          </w:rPr>
          <w:t>FR</w:t>
        </w:r>
      </w:ins>
      <w:ins w:id="3856" w:author="Karol M" w:date="2024-01-31T15:41:00Z">
        <w:del w:id="3857" w:author="Peter Eimannsberger" w:date="2024-09-11T13:28:00Z">
          <w:r w:rsidR="00017DEF" w:rsidRPr="00017DEF" w:rsidDel="004F678D">
            <w:rPr>
              <w:b/>
              <w:bCs/>
              <w:sz w:val="22"/>
            </w:rPr>
            <w:delText>EP</w:delText>
          </w:r>
        </w:del>
      </w:ins>
      <w:del w:id="3858" w:author="Karol M" w:date="2024-01-31T15:41:00Z">
        <w:r w:rsidRPr="00EB7329" w:rsidDel="00017DEF">
          <w:rPr>
            <w:b/>
            <w:bCs/>
            <w:sz w:val="22"/>
          </w:rPr>
          <w:delText>OKVO</w:delText>
        </w:r>
      </w:del>
      <w:r w:rsidRPr="00EB7329">
        <w:rPr>
          <w:b/>
          <w:bCs/>
          <w:sz w:val="22"/>
        </w:rPr>
        <w:t xml:space="preserve"> ako </w:t>
      </w:r>
      <w:r w:rsidRPr="00EB7329">
        <w:rPr>
          <w:b/>
          <w:sz w:val="22"/>
        </w:rPr>
        <w:t xml:space="preserve">zákazka nespadajúca pod ZVO </w:t>
      </w:r>
      <w:r w:rsidRPr="00AB38D9">
        <w:rPr>
          <w:sz w:val="22"/>
        </w:rPr>
        <w:t>(</w:t>
      </w:r>
      <w:r w:rsidRPr="00AB38D9">
        <w:rPr>
          <w:sz w:val="22"/>
          <w:u w:val="single"/>
        </w:rPr>
        <w:t>v</w:t>
      </w:r>
      <w:r w:rsidRPr="00EB7329">
        <w:rPr>
          <w:sz w:val="22"/>
          <w:u w:val="single"/>
        </w:rPr>
        <w:t>rátane zákaziek zadávaných vnútorným obstarávaním)</w:t>
      </w:r>
      <w:r w:rsidRPr="00EB7329">
        <w:rPr>
          <w:sz w:val="22"/>
        </w:rPr>
        <w:t>, ak spĺňa predpoklady na to, aby bola zadávaná na základe výnimky zo ZVO podľa § 1 ods. 2 až 1</w:t>
      </w:r>
      <w:ins w:id="3859" w:author="Karol M" w:date="2024-07-31T03:16:00Z">
        <w:r w:rsidR="005A6E10">
          <w:rPr>
            <w:sz w:val="22"/>
          </w:rPr>
          <w:t>3</w:t>
        </w:r>
      </w:ins>
      <w:del w:id="3860" w:author="Karol M" w:date="2024-07-31T03:16:00Z">
        <w:r w:rsidRPr="00EB7329" w:rsidDel="005A6E10">
          <w:rPr>
            <w:sz w:val="22"/>
          </w:rPr>
          <w:delText>4</w:delText>
        </w:r>
      </w:del>
      <w:r w:rsidRPr="00EB7329">
        <w:rPr>
          <w:sz w:val="22"/>
        </w:rPr>
        <w:t xml:space="preserve"> ZVO</w:t>
      </w:r>
      <w:del w:id="3861" w:author="Karol M" w:date="2024-07-31T03:11:00Z">
        <w:r w:rsidR="003F3F84" w:rsidDel="005A6E10">
          <w:rPr>
            <w:sz w:val="22"/>
          </w:rPr>
          <w:delText xml:space="preserve"> a ak to tak určí analýza rizík vyhotovená RO podľa kapitoly 1.6 bod b) Usmernenia</w:delText>
        </w:r>
      </w:del>
      <w:r w:rsidRPr="00EB7329">
        <w:rPr>
          <w:b/>
          <w:bCs/>
          <w:sz w:val="22"/>
        </w:rPr>
        <w:t xml:space="preserve">, </w:t>
      </w:r>
    </w:p>
    <w:p w14:paraId="4270117E" w14:textId="4873F26A" w:rsidR="00397616" w:rsidRPr="00EB7329" w:rsidDel="005A6E10" w:rsidRDefault="00397616" w:rsidP="004935C5">
      <w:pPr>
        <w:pStyle w:val="Odsekzoznamu"/>
        <w:numPr>
          <w:ilvl w:val="0"/>
          <w:numId w:val="42"/>
        </w:numPr>
        <w:tabs>
          <w:tab w:val="left" w:pos="1014"/>
        </w:tabs>
        <w:spacing w:before="120" w:line="240" w:lineRule="auto"/>
        <w:jc w:val="both"/>
        <w:rPr>
          <w:del w:id="3862" w:author="Karol M" w:date="2024-07-31T03:14:00Z"/>
          <w:sz w:val="22"/>
        </w:rPr>
      </w:pPr>
      <w:del w:id="3863" w:author="Karol M" w:date="2024-07-31T03:14:00Z">
        <w:r w:rsidRPr="00EB7329" w:rsidDel="005A6E10">
          <w:rPr>
            <w:b/>
            <w:bCs/>
            <w:sz w:val="22"/>
          </w:rPr>
          <w:delText>OZP a </w:delText>
        </w:r>
      </w:del>
      <w:del w:id="3864" w:author="Karol M" w:date="2024-01-31T15:41:00Z">
        <w:r w:rsidRPr="00EB7329" w:rsidDel="00017DEF">
          <w:rPr>
            <w:b/>
            <w:bCs/>
            <w:sz w:val="22"/>
          </w:rPr>
          <w:delText>OKVO</w:delText>
        </w:r>
      </w:del>
      <w:del w:id="3865" w:author="Karol M" w:date="2024-07-31T03:14:00Z">
        <w:r w:rsidRPr="00EB7329" w:rsidDel="005A6E10">
          <w:rPr>
            <w:b/>
            <w:bCs/>
            <w:sz w:val="22"/>
          </w:rPr>
          <w:delText xml:space="preserve"> ako zákazka s nízkou hodnotou </w:delText>
        </w:r>
        <w:r w:rsidRPr="00EB7329" w:rsidDel="005A6E10">
          <w:rPr>
            <w:bCs/>
            <w:sz w:val="22"/>
          </w:rPr>
          <w:delText xml:space="preserve">podľa pravidiel upravených v kapitole 1.8.1 tohto </w:delText>
        </w:r>
      </w:del>
      <w:del w:id="3866" w:author="Karol M" w:date="2024-07-31T03:12:00Z">
        <w:r w:rsidRPr="00EB7329" w:rsidDel="005A6E10">
          <w:rPr>
            <w:bCs/>
            <w:sz w:val="22"/>
          </w:rPr>
          <w:delText>u</w:delText>
        </w:r>
      </w:del>
      <w:del w:id="3867" w:author="Karol M" w:date="2024-07-31T03:14:00Z">
        <w:r w:rsidRPr="00EB7329" w:rsidDel="005A6E10">
          <w:rPr>
            <w:bCs/>
            <w:sz w:val="22"/>
          </w:rPr>
          <w:delText>smernenia,</w:delText>
        </w:r>
      </w:del>
    </w:p>
    <w:p w14:paraId="605BE7A3" w14:textId="707B2457" w:rsidR="00397616" w:rsidRPr="00EB7329" w:rsidRDefault="00397616" w:rsidP="00AC31EA">
      <w:pPr>
        <w:pStyle w:val="Odsekzoznamu"/>
        <w:numPr>
          <w:ilvl w:val="0"/>
          <w:numId w:val="42"/>
        </w:numPr>
        <w:tabs>
          <w:tab w:val="left" w:pos="1014"/>
        </w:tabs>
        <w:spacing w:before="120" w:line="240" w:lineRule="auto"/>
        <w:jc w:val="both"/>
        <w:rPr>
          <w:sz w:val="22"/>
        </w:rPr>
      </w:pPr>
      <w:r w:rsidRPr="00EB7329">
        <w:rPr>
          <w:sz w:val="22"/>
        </w:rPr>
        <w:t xml:space="preserve">v rámci </w:t>
      </w:r>
      <w:r w:rsidRPr="00EB7329">
        <w:rPr>
          <w:bCs/>
          <w:sz w:val="22"/>
        </w:rPr>
        <w:t xml:space="preserve">žiadosti o platbu </w:t>
      </w:r>
      <w:r w:rsidR="00AC31EA" w:rsidRPr="00AC31EA">
        <w:rPr>
          <w:bCs/>
          <w:sz w:val="22"/>
        </w:rPr>
        <w:t xml:space="preserve">typu: zúčtovanie zálohovej platby, zúčtovanie </w:t>
      </w:r>
      <w:proofErr w:type="spellStart"/>
      <w:r w:rsidR="00AC31EA" w:rsidRPr="00AC31EA">
        <w:rPr>
          <w:bCs/>
          <w:sz w:val="22"/>
        </w:rPr>
        <w:t>predfinancovania</w:t>
      </w:r>
      <w:proofErr w:type="spellEnd"/>
      <w:r w:rsidR="00AC31EA" w:rsidRPr="00AC31EA">
        <w:rPr>
          <w:bCs/>
          <w:sz w:val="22"/>
        </w:rPr>
        <w:t>, priebežná platba</w:t>
      </w:r>
      <w:r w:rsidR="00AC31EA" w:rsidRPr="00AC31EA" w:rsidDel="00AC31EA">
        <w:rPr>
          <w:bCs/>
          <w:sz w:val="22"/>
        </w:rPr>
        <w:t xml:space="preserve"> </w:t>
      </w:r>
      <w:r w:rsidRPr="00EB7329">
        <w:rPr>
          <w:b/>
          <w:sz w:val="22"/>
        </w:rPr>
        <w:t>O</w:t>
      </w:r>
      <w:ins w:id="3868" w:author="Peter Eimannsberger" w:date="2024-09-11T13:28:00Z">
        <w:r w:rsidR="00672D5B">
          <w:rPr>
            <w:b/>
            <w:sz w:val="22"/>
          </w:rPr>
          <w:t>Z</w:t>
        </w:r>
        <w:r w:rsidR="004F678D">
          <w:rPr>
            <w:b/>
            <w:sz w:val="22"/>
          </w:rPr>
          <w:t>P</w:t>
        </w:r>
      </w:ins>
      <w:del w:id="3869" w:author="Peter Eimannsberger" w:date="2024-09-11T13:28:00Z">
        <w:r w:rsidRPr="00EB7329" w:rsidDel="004F678D">
          <w:rPr>
            <w:b/>
            <w:sz w:val="22"/>
          </w:rPr>
          <w:delText>ZP</w:delText>
        </w:r>
      </w:del>
      <w:r w:rsidRPr="00EB7329">
        <w:rPr>
          <w:sz w:val="22"/>
        </w:rPr>
        <w:t xml:space="preserve">, ktorá </w:t>
      </w:r>
      <w:r w:rsidRPr="00EB7329">
        <w:rPr>
          <w:bCs/>
          <w:sz w:val="22"/>
        </w:rPr>
        <w:t>vykoná kontrolu formálnej a vecnej správnosti</w:t>
      </w:r>
      <w:r w:rsidRPr="00EB7329">
        <w:rPr>
          <w:sz w:val="22"/>
        </w:rPr>
        <w:t xml:space="preserve"> </w:t>
      </w:r>
      <w:r w:rsidRPr="00EB7329">
        <w:rPr>
          <w:b/>
          <w:sz w:val="22"/>
        </w:rPr>
        <w:t>a</w:t>
      </w:r>
      <w:del w:id="3870" w:author="Peter Eimannsberger" w:date="2024-09-19T08:16:00Z">
        <w:r w:rsidRPr="00EB7329" w:rsidDel="00903D24">
          <w:rPr>
            <w:b/>
            <w:sz w:val="22"/>
          </w:rPr>
          <w:delText> </w:delText>
        </w:r>
      </w:del>
      <w:ins w:id="3871" w:author="Peter Eimannsberger" w:date="2024-09-19T08:17:00Z">
        <w:r w:rsidR="00903D24">
          <w:rPr>
            <w:b/>
            <w:sz w:val="22"/>
          </w:rPr>
          <w:t> </w:t>
        </w:r>
      </w:ins>
      <w:ins w:id="3872" w:author="Peter Eimannsberger" w:date="2024-09-11T13:30:00Z">
        <w:r w:rsidR="004F678D">
          <w:rPr>
            <w:b/>
            <w:sz w:val="22"/>
          </w:rPr>
          <w:t>OP</w:t>
        </w:r>
      </w:ins>
      <w:ins w:id="3873" w:author="Peter Eimannsberger" w:date="2024-09-19T08:16:00Z">
        <w:r w:rsidR="00903D24">
          <w:rPr>
            <w:b/>
            <w:sz w:val="22"/>
          </w:rPr>
          <w:t>/</w:t>
        </w:r>
      </w:ins>
      <w:ins w:id="3874" w:author="Peter Eimannsberger" w:date="2024-09-19T08:17:00Z">
        <w:r w:rsidR="00903D24">
          <w:rPr>
            <w:b/>
            <w:sz w:val="22"/>
          </w:rPr>
          <w:t>PJ</w:t>
        </w:r>
      </w:ins>
      <w:del w:id="3875" w:author="Peter Eimannsberger" w:date="2024-09-11T13:30:00Z">
        <w:r w:rsidRPr="00EB7329" w:rsidDel="004F678D">
          <w:rPr>
            <w:b/>
            <w:sz w:val="22"/>
          </w:rPr>
          <w:delText>PJ</w:delText>
        </w:r>
      </w:del>
      <w:r w:rsidRPr="00EB7329">
        <w:rPr>
          <w:sz w:val="22"/>
        </w:rPr>
        <w:t>, ktorá</w:t>
      </w:r>
      <w:r w:rsidRPr="00EB7329">
        <w:rPr>
          <w:b/>
          <w:bCs/>
          <w:sz w:val="22"/>
        </w:rPr>
        <w:t xml:space="preserve"> </w:t>
      </w:r>
      <w:r w:rsidRPr="00EB7329">
        <w:rPr>
          <w:bCs/>
          <w:sz w:val="22"/>
        </w:rPr>
        <w:t>vykoná kontrolu finančnej správnosti a hospodárnosti výdavkov</w:t>
      </w:r>
      <w:r w:rsidRPr="00EB7329">
        <w:rPr>
          <w:b/>
          <w:bCs/>
          <w:sz w:val="22"/>
        </w:rPr>
        <w:t xml:space="preserve">, </w:t>
      </w:r>
      <w:del w:id="3876" w:author="Karol M" w:date="2024-07-31T03:15:00Z">
        <w:r w:rsidRPr="00EB7329" w:rsidDel="005A6E10">
          <w:rPr>
            <w:b/>
            <w:bCs/>
            <w:sz w:val="22"/>
          </w:rPr>
          <w:delText xml:space="preserve">ako zákazka s nízkou hodnotou nižšieho rozsahu </w:delText>
        </w:r>
        <w:r w:rsidRPr="00EB7329" w:rsidDel="005A6E10">
          <w:rPr>
            <w:bCs/>
            <w:sz w:val="22"/>
          </w:rPr>
          <w:delText xml:space="preserve">podľa pravidiel upravených v kapitole 1.8.1.2 tohto </w:delText>
        </w:r>
      </w:del>
      <w:del w:id="3877" w:author="Karol M" w:date="2024-02-01T08:34:00Z">
        <w:r w:rsidRPr="00EB7329" w:rsidDel="00B812AB">
          <w:rPr>
            <w:bCs/>
            <w:sz w:val="22"/>
          </w:rPr>
          <w:delText>u</w:delText>
        </w:r>
      </w:del>
      <w:del w:id="3878" w:author="Karol M" w:date="2024-07-31T03:15:00Z">
        <w:r w:rsidRPr="00EB7329" w:rsidDel="005A6E10">
          <w:rPr>
            <w:bCs/>
            <w:sz w:val="22"/>
          </w:rPr>
          <w:delText xml:space="preserve">smernenia (pozn. </w:delText>
        </w:r>
        <w:r w:rsidR="009760BF" w:rsidDel="005A6E10">
          <w:rPr>
            <w:bCs/>
            <w:sz w:val="22"/>
          </w:rPr>
          <w:delText>R</w:delText>
        </w:r>
        <w:r w:rsidRPr="00EB7329" w:rsidDel="005A6E10">
          <w:rPr>
            <w:bCs/>
            <w:sz w:val="22"/>
          </w:rPr>
          <w:delText>O: zákazky týkajúce sa priameho zadania)</w:delText>
        </w:r>
        <w:r w:rsidRPr="00EB7329" w:rsidDel="005A6E10">
          <w:rPr>
            <w:b/>
            <w:sz w:val="22"/>
          </w:rPr>
          <w:delText xml:space="preserve"> </w:delText>
        </w:r>
      </w:del>
      <w:r w:rsidRPr="00EB7329">
        <w:rPr>
          <w:b/>
          <w:sz w:val="22"/>
        </w:rPr>
        <w:t>za podmienky</w:t>
      </w:r>
      <w:r w:rsidRPr="00EB7329">
        <w:rPr>
          <w:sz w:val="22"/>
        </w:rPr>
        <w:t xml:space="preserve">, že spĺňajú požiadavky na zabezpečenie nákupu vybraných tovarov (vrátane potravín) a služieb potrebných na realizáciu aktivít projektu. </w:t>
      </w:r>
    </w:p>
    <w:bookmarkEnd w:id="3849"/>
    <w:p w14:paraId="40D24263" w14:textId="77777777" w:rsidR="00397616" w:rsidRPr="00EB7329" w:rsidRDefault="00397616" w:rsidP="004935C5">
      <w:pPr>
        <w:pStyle w:val="Odsekzoznamu"/>
        <w:tabs>
          <w:tab w:val="left" w:pos="1014"/>
        </w:tabs>
        <w:spacing w:before="120" w:line="240" w:lineRule="auto"/>
        <w:ind w:left="780"/>
        <w:jc w:val="both"/>
        <w:rPr>
          <w:sz w:val="22"/>
        </w:rPr>
      </w:pPr>
    </w:p>
    <w:p w14:paraId="17626769" w14:textId="443A6073" w:rsidR="00083362" w:rsidRPr="00083362" w:rsidRDefault="00083362" w:rsidP="00083362">
      <w:pPr>
        <w:pStyle w:val="Nadpis2"/>
        <w:numPr>
          <w:ilvl w:val="2"/>
          <w:numId w:val="65"/>
        </w:numPr>
        <w:rPr>
          <w:rFonts w:ascii="Times New Roman" w:hAnsi="Times New Roman" w:cs="Times New Roman"/>
          <w:color w:val="auto"/>
          <w:sz w:val="24"/>
          <w:szCs w:val="24"/>
        </w:rPr>
      </w:pPr>
      <w:bookmarkStart w:id="3879" w:name="_Toc177626933"/>
      <w:bookmarkEnd w:id="3848"/>
      <w:r w:rsidRPr="00083362">
        <w:rPr>
          <w:rFonts w:ascii="Times New Roman" w:hAnsi="Times New Roman" w:cs="Times New Roman"/>
          <w:color w:val="auto"/>
          <w:sz w:val="24"/>
          <w:szCs w:val="24"/>
        </w:rPr>
        <w:t>Pravidlá uplatňujúce sa pri zadávaní zákaziek zadávaných vnútorným obstarávaním</w:t>
      </w:r>
      <w:bookmarkEnd w:id="3879"/>
    </w:p>
    <w:p w14:paraId="703A5C07"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Pravidlá upravujúce možnosť zadania zákazky vnútorným obstarávaním (tzv. „in-</w:t>
      </w:r>
      <w:proofErr w:type="spellStart"/>
      <w:r w:rsidRPr="00EB7329">
        <w:rPr>
          <w:rFonts w:ascii="Times New Roman" w:hAnsi="Times New Roman" w:cs="Times New Roman"/>
        </w:rPr>
        <w:t>house</w:t>
      </w:r>
      <w:proofErr w:type="spellEnd"/>
      <w:r w:rsidRPr="00EB7329">
        <w:rPr>
          <w:rFonts w:ascii="Times New Roman" w:hAnsi="Times New Roman" w:cs="Times New Roman"/>
        </w:rPr>
        <w:t xml:space="preserve"> zákazky“) sú upravené v § 1 ods. 4, resp. v § 1 ods. 11 ZVO.</w:t>
      </w:r>
    </w:p>
    <w:p w14:paraId="09E97215"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BCA34B8" w14:textId="77777777" w:rsidR="00397616" w:rsidRPr="00EB7329" w:rsidRDefault="00397616" w:rsidP="004935C5">
      <w:p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Pokiaľ verejný obstarávateľ zadá zákazku s peňažným plnením (za odplatu) právnickej osobe v súlade s </w:t>
      </w:r>
      <w:r w:rsidRPr="00EB7329">
        <w:rPr>
          <w:rFonts w:ascii="Times New Roman" w:eastAsia="Times New Roman" w:hAnsi="Times New Roman" w:cs="Times New Roman"/>
          <w:b/>
          <w:lang w:eastAsia="sk-SK"/>
        </w:rPr>
        <w:t>§ 1 ods. 4 ZVO</w:t>
      </w:r>
      <w:r w:rsidRPr="00EB7329">
        <w:rPr>
          <w:rFonts w:ascii="Times New Roman" w:eastAsia="Times New Roman" w:hAnsi="Times New Roman" w:cs="Times New Roman"/>
          <w:lang w:eastAsia="sk-SK"/>
        </w:rPr>
        <w:t xml:space="preserve"> je pre posúdenie možnosti neaplikovania ZVO potrebné </w:t>
      </w:r>
      <w:r w:rsidRPr="00EB7329">
        <w:rPr>
          <w:rFonts w:ascii="Times New Roman" w:eastAsia="Times New Roman" w:hAnsi="Times New Roman" w:cs="Times New Roman"/>
          <w:b/>
          <w:lang w:eastAsia="sk-SK"/>
        </w:rPr>
        <w:t>kumulatívne</w:t>
      </w:r>
      <w:r w:rsidRPr="00EB7329">
        <w:rPr>
          <w:rFonts w:ascii="Times New Roman" w:eastAsia="Times New Roman" w:hAnsi="Times New Roman" w:cs="Times New Roman"/>
          <w:lang w:eastAsia="sk-SK"/>
        </w:rPr>
        <w:t xml:space="preserve"> splniť nasledovné podmienky:</w:t>
      </w:r>
    </w:p>
    <w:p w14:paraId="77554D4F" w14:textId="77777777" w:rsidR="00397616" w:rsidRPr="00EB7329"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verejný obstarávateľ vykonáva nad právnickou osobou kontrolu obdobnú kontrole, akú vykonáva nad vlastnými organizačnými zložkami,</w:t>
      </w:r>
    </w:p>
    <w:p w14:paraId="1E83C111" w14:textId="77777777" w:rsidR="00397616" w:rsidRPr="00EB7329"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viac ako 80% činností kontrolovanej právnickej osoby sa vykonáva pri plnení úloh, ktorými ju poveril kontrolujúci verejný obstarávateľ alebo iné právnické osoby kontrolované týmto verejným obstarávateľom,</w:t>
      </w:r>
    </w:p>
    <w:p w14:paraId="71B64DC3" w14:textId="6399F577" w:rsidR="00397616"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v kontrolovanej právnickej osobe nie je žiadna priama účasť súkromného kapitálu </w:t>
      </w:r>
      <w:r w:rsidRPr="00EB7329">
        <w:rPr>
          <w:rFonts w:ascii="Times New Roman" w:hAnsi="Times New Roman" w:cs="Times New Roman"/>
        </w:rPr>
        <w:t xml:space="preserve">okrem nekontrolných a neblokujúcich foriem súkromnej kapitálovej účasti vyžadovaných na základe ustanovení právnych predpisov v súlade so Zmluvou </w:t>
      </w:r>
      <w:r w:rsidR="00A727D9">
        <w:rPr>
          <w:rFonts w:ascii="Times New Roman" w:hAnsi="Times New Roman" w:cs="Times New Roman"/>
        </w:rPr>
        <w:br/>
      </w:r>
      <w:r w:rsidRPr="00EB7329">
        <w:rPr>
          <w:rFonts w:ascii="Times New Roman" w:hAnsi="Times New Roman" w:cs="Times New Roman"/>
        </w:rPr>
        <w:t>o Európskej únii a Zmluvou o fungovaní Európskej únie, ktorými sa nevykonáva rozhodujúci vplyv na kontrolovanú právnickú osobu</w:t>
      </w:r>
      <w:r w:rsidRPr="00EB7329">
        <w:rPr>
          <w:rFonts w:ascii="Times New Roman" w:eastAsia="Times New Roman" w:hAnsi="Times New Roman" w:cs="Times New Roman"/>
          <w:lang w:eastAsia="sk-SK"/>
        </w:rPr>
        <w:t>.</w:t>
      </w:r>
    </w:p>
    <w:p w14:paraId="31705769" w14:textId="77777777" w:rsidR="00A727D9" w:rsidRPr="00A727D9" w:rsidRDefault="00A727D9" w:rsidP="00A727D9">
      <w:pPr>
        <w:autoSpaceDE w:val="0"/>
        <w:autoSpaceDN w:val="0"/>
        <w:adjustRightInd w:val="0"/>
        <w:spacing w:before="120" w:line="240" w:lineRule="auto"/>
        <w:ind w:left="1440"/>
        <w:contextualSpacing/>
        <w:jc w:val="both"/>
        <w:rPr>
          <w:rFonts w:ascii="Times New Roman" w:eastAsia="Times New Roman" w:hAnsi="Times New Roman" w:cs="Times New Roman"/>
          <w:lang w:eastAsia="sk-SK"/>
        </w:rPr>
      </w:pPr>
    </w:p>
    <w:p w14:paraId="0DDCB882" w14:textId="20CD557F" w:rsidR="00397616" w:rsidRPr="00A727D9" w:rsidRDefault="00397616" w:rsidP="00A727D9">
      <w:pPr>
        <w:spacing w:before="120" w:line="240" w:lineRule="auto"/>
        <w:jc w:val="both"/>
        <w:rPr>
          <w:rFonts w:ascii="Times New Roman" w:hAnsi="Times New Roman" w:cs="Times New Roman"/>
        </w:rPr>
      </w:pPr>
      <w:r w:rsidRPr="00EB7329">
        <w:rPr>
          <w:rFonts w:ascii="Times New Roman" w:hAnsi="Times New Roman" w:cs="Times New Roman"/>
        </w:rPr>
        <w:lastRenderedPageBreak/>
        <w:t>Podmienky podľa § 1 ods. 4 písm. a) až c) ZVO musia byť  kumulatívne splnené počas celého trvania</w:t>
      </w:r>
      <w:r w:rsidR="00A727D9">
        <w:rPr>
          <w:rFonts w:ascii="Times New Roman" w:hAnsi="Times New Roman" w:cs="Times New Roman"/>
        </w:rPr>
        <w:t xml:space="preserve"> realizácie predmetnej zákazky.</w:t>
      </w:r>
    </w:p>
    <w:p w14:paraId="679F09B3" w14:textId="77777777" w:rsidR="00397616" w:rsidRPr="00EB7329" w:rsidRDefault="00397616" w:rsidP="004935C5">
      <w:p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Pokiaľ verejný obstarávateľ zadá zákazku s peňažným plnením (za odplatu) právnickej osobe v súlade s </w:t>
      </w:r>
      <w:r w:rsidRPr="00EB7329">
        <w:rPr>
          <w:rFonts w:ascii="Times New Roman" w:eastAsia="Times New Roman" w:hAnsi="Times New Roman" w:cs="Times New Roman"/>
          <w:b/>
          <w:lang w:eastAsia="sk-SK"/>
        </w:rPr>
        <w:t>§ 1 ods. 8  ZVO</w:t>
      </w:r>
      <w:r w:rsidRPr="00EB7329">
        <w:rPr>
          <w:rFonts w:ascii="Times New Roman" w:eastAsia="Times New Roman" w:hAnsi="Times New Roman" w:cs="Times New Roman"/>
          <w:lang w:eastAsia="sk-SK"/>
        </w:rPr>
        <w:t xml:space="preserve"> je pre posúdenie možnosti neaplikovania ZVO potrebné </w:t>
      </w:r>
      <w:r w:rsidRPr="00EB7329">
        <w:rPr>
          <w:rFonts w:ascii="Times New Roman" w:eastAsia="Times New Roman" w:hAnsi="Times New Roman" w:cs="Times New Roman"/>
          <w:b/>
          <w:lang w:eastAsia="sk-SK"/>
        </w:rPr>
        <w:t>kumulatívne</w:t>
      </w:r>
      <w:r w:rsidRPr="00EB7329">
        <w:rPr>
          <w:rFonts w:ascii="Times New Roman" w:eastAsia="Times New Roman" w:hAnsi="Times New Roman" w:cs="Times New Roman"/>
          <w:lang w:eastAsia="sk-SK"/>
        </w:rPr>
        <w:t xml:space="preserve"> splniť nasledovné podmienky:</w:t>
      </w:r>
    </w:p>
    <w:p w14:paraId="5B43F3E3" w14:textId="77777777" w:rsidR="00397616" w:rsidRPr="00EB7329"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verejný obstarávateľ vykonáva spoločne s inými verejnými obstarávateľmi kontrolu nad touto právnickou osobou, ktorá je obdobná kontrole, akú vykonávajú nad vlastnými organizačnými zložkami,  </w:t>
      </w:r>
    </w:p>
    <w:p w14:paraId="58F03FD4" w14:textId="77777777" w:rsidR="00397616" w:rsidRPr="00EB7329"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viac ako 80% činností danej právnickej osoby sa vykonáva pri plnení úloh, ktorými ju poverili kontrolujúci verejní obstarávatelia alebo iné právnické osoby kontrolované tými istými verejnými obstarávateľmi a</w:t>
      </w:r>
    </w:p>
    <w:p w14:paraId="4E7CDA69" w14:textId="68EE6926" w:rsidR="00397616"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v kontrolovanej právnickej osobe nie je žiadna priama účasť súkromného kapitálu </w:t>
      </w:r>
      <w:r w:rsidRPr="00EB7329">
        <w:rPr>
          <w:rFonts w:ascii="Times New Roman" w:hAnsi="Times New Roman" w:cs="Times New Roman"/>
        </w:rPr>
        <w:t xml:space="preserve">okrem nekontrolných a neblokujúcich foriem súkromnej kapitálovej účasti vyžadovaných na základe ustanovení právnych predpisov v súlade so Zmluvou </w:t>
      </w:r>
      <w:r w:rsidRPr="00EB7329">
        <w:rPr>
          <w:rFonts w:ascii="Times New Roman" w:hAnsi="Times New Roman" w:cs="Times New Roman"/>
        </w:rPr>
        <w:br/>
        <w:t>o Európskej únii a Zmluvou o fungovaní Európskej únie, ktorými sa nevykonáva rozhodujúci vplyv na kontrolovanú právnickú osobu</w:t>
      </w:r>
      <w:r w:rsidRPr="00EB7329">
        <w:rPr>
          <w:rFonts w:ascii="Times New Roman" w:eastAsia="Times New Roman" w:hAnsi="Times New Roman" w:cs="Times New Roman"/>
          <w:lang w:eastAsia="sk-SK"/>
        </w:rPr>
        <w:t>.</w:t>
      </w:r>
    </w:p>
    <w:p w14:paraId="1D44D027" w14:textId="77777777" w:rsidR="00AB38D9" w:rsidRPr="00AB38D9" w:rsidRDefault="00AB38D9" w:rsidP="00AB38D9">
      <w:pPr>
        <w:autoSpaceDE w:val="0"/>
        <w:autoSpaceDN w:val="0"/>
        <w:adjustRightInd w:val="0"/>
        <w:spacing w:before="120" w:line="240" w:lineRule="auto"/>
        <w:ind w:left="1440"/>
        <w:contextualSpacing/>
        <w:jc w:val="both"/>
        <w:rPr>
          <w:rFonts w:ascii="Times New Roman" w:eastAsia="Times New Roman" w:hAnsi="Times New Roman" w:cs="Times New Roman"/>
          <w:lang w:eastAsia="sk-SK"/>
        </w:rPr>
      </w:pPr>
    </w:p>
    <w:p w14:paraId="26D3CDE8" w14:textId="1579C01B" w:rsidR="00397616" w:rsidRPr="00EB7329" w:rsidRDefault="00397616" w:rsidP="004935C5">
      <w:pPr>
        <w:spacing w:before="120" w:line="240" w:lineRule="auto"/>
        <w:rPr>
          <w:rFonts w:ascii="Times New Roman" w:hAnsi="Times New Roman" w:cs="Times New Roman"/>
        </w:rPr>
      </w:pPr>
      <w:r w:rsidRPr="00EB7329">
        <w:rPr>
          <w:rFonts w:ascii="Times New Roman" w:hAnsi="Times New Roman" w:cs="Times New Roman"/>
        </w:rPr>
        <w:t xml:space="preserve">Monitorovanie uvedených skutočností zabezpečí </w:t>
      </w:r>
      <w:r w:rsidR="009760BF">
        <w:rPr>
          <w:rFonts w:ascii="Times New Roman" w:hAnsi="Times New Roman" w:cs="Times New Roman"/>
        </w:rPr>
        <w:t>R</w:t>
      </w:r>
      <w:r w:rsidRPr="00EB7329">
        <w:rPr>
          <w:rFonts w:ascii="Times New Roman" w:hAnsi="Times New Roman" w:cs="Times New Roman"/>
        </w:rPr>
        <w:t>O v rámci realizácie projektu nasledovne:</w:t>
      </w:r>
    </w:p>
    <w:p w14:paraId="268EF601" w14:textId="7ACB98FB" w:rsidR="00397616" w:rsidRPr="00EB7329" w:rsidRDefault="00397616" w:rsidP="004935C5">
      <w:pPr>
        <w:pStyle w:val="Odsekzoznamu"/>
        <w:numPr>
          <w:ilvl w:val="0"/>
          <w:numId w:val="14"/>
        </w:numPr>
        <w:tabs>
          <w:tab w:val="left" w:pos="284"/>
        </w:tabs>
        <w:autoSpaceDE w:val="0"/>
        <w:autoSpaceDN w:val="0"/>
        <w:adjustRightInd w:val="0"/>
        <w:spacing w:before="120" w:line="240" w:lineRule="auto"/>
        <w:ind w:left="993"/>
        <w:jc w:val="both"/>
        <w:rPr>
          <w:sz w:val="22"/>
        </w:rPr>
      </w:pPr>
      <w:r w:rsidRPr="00EB7329">
        <w:rPr>
          <w:sz w:val="22"/>
        </w:rPr>
        <w:t xml:space="preserve">prijímateľ je povinný bezodkladne informovať </w:t>
      </w:r>
      <w:r w:rsidR="009760BF">
        <w:rPr>
          <w:sz w:val="22"/>
        </w:rPr>
        <w:t>R</w:t>
      </w:r>
      <w:r w:rsidRPr="00EB7329">
        <w:rPr>
          <w:sz w:val="22"/>
        </w:rPr>
        <w:t>O o  prípadnom vstupe súkromného kapitálu do subjektu, pričom od  momentu vstupu súkromného kapitálu do subjektu, sa všetky výdavky vyplývajúce z danej zákazky budú pokladať za neoprávnené,</w:t>
      </w:r>
    </w:p>
    <w:p w14:paraId="55804B18" w14:textId="6FB8D8D4" w:rsidR="00397616" w:rsidRPr="00EB7329" w:rsidRDefault="009760BF" w:rsidP="004935C5">
      <w:pPr>
        <w:pStyle w:val="Odsekzoznamu"/>
        <w:numPr>
          <w:ilvl w:val="0"/>
          <w:numId w:val="14"/>
        </w:numPr>
        <w:tabs>
          <w:tab w:val="left" w:pos="284"/>
        </w:tabs>
        <w:autoSpaceDE w:val="0"/>
        <w:autoSpaceDN w:val="0"/>
        <w:adjustRightInd w:val="0"/>
        <w:spacing w:before="120" w:line="240" w:lineRule="auto"/>
        <w:ind w:left="993"/>
        <w:jc w:val="both"/>
        <w:rPr>
          <w:sz w:val="22"/>
        </w:rPr>
      </w:pPr>
      <w:r>
        <w:rPr>
          <w:sz w:val="22"/>
        </w:rPr>
        <w:t>R</w:t>
      </w:r>
      <w:r w:rsidRPr="00EB7329">
        <w:rPr>
          <w:sz w:val="22"/>
        </w:rPr>
        <w:t xml:space="preserve">O </w:t>
      </w:r>
      <w:r w:rsidR="00397616" w:rsidRPr="00EB7329">
        <w:rPr>
          <w:sz w:val="22"/>
        </w:rPr>
        <w:t xml:space="preserve">je oprávnený vyžadovať v rámci kontroly zákazky od prijímateľa preukázanie splnenia tejto skutočnosti počas celého obdobia plnenia predmetu zmluvy, ktorá je výsledkom zadania zákazky vo vzťahu k realizácii projektu. </w:t>
      </w:r>
    </w:p>
    <w:p w14:paraId="35CDC38B" w14:textId="77777777" w:rsidR="00397616" w:rsidRPr="00EB7329" w:rsidRDefault="00397616" w:rsidP="004935C5">
      <w:pPr>
        <w:pStyle w:val="Odsekzoznamu"/>
        <w:tabs>
          <w:tab w:val="left" w:pos="284"/>
        </w:tabs>
        <w:autoSpaceDE w:val="0"/>
        <w:autoSpaceDN w:val="0"/>
        <w:adjustRightInd w:val="0"/>
        <w:spacing w:before="120" w:line="240" w:lineRule="auto"/>
        <w:ind w:left="993"/>
        <w:jc w:val="both"/>
        <w:rPr>
          <w:sz w:val="22"/>
        </w:rPr>
      </w:pPr>
    </w:p>
    <w:p w14:paraId="31D36D96" w14:textId="09593FE0" w:rsidR="00397616" w:rsidRPr="00083362" w:rsidRDefault="00397616" w:rsidP="00083362">
      <w:pPr>
        <w:pStyle w:val="Nadpis2"/>
        <w:numPr>
          <w:ilvl w:val="2"/>
          <w:numId w:val="65"/>
        </w:numPr>
        <w:rPr>
          <w:rFonts w:ascii="Times New Roman" w:hAnsi="Times New Roman" w:cs="Times New Roman"/>
          <w:color w:val="auto"/>
          <w:sz w:val="24"/>
          <w:szCs w:val="24"/>
        </w:rPr>
      </w:pPr>
      <w:bookmarkStart w:id="3880" w:name="_Toc177626934"/>
      <w:r w:rsidRPr="00083362">
        <w:rPr>
          <w:rFonts w:ascii="Times New Roman" w:hAnsi="Times New Roman" w:cs="Times New Roman"/>
          <w:color w:val="auto"/>
          <w:sz w:val="24"/>
          <w:szCs w:val="24"/>
        </w:rPr>
        <w:t>Pravidlá uplatňujúce sa pri zadávaní zákaziek na základe horizontálnej spolupráce</w:t>
      </w:r>
      <w:bookmarkEnd w:id="3880"/>
    </w:p>
    <w:p w14:paraId="171FCEEA" w14:textId="6A74F96F"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rámci tohto typu spolupráce medzi verejnými obstarávateľmi je pre neaplikovanie postupov </w:t>
      </w:r>
      <w:r w:rsidR="00D45295">
        <w:rPr>
          <w:rFonts w:ascii="Times New Roman" w:hAnsi="Times New Roman" w:cs="Times New Roman"/>
        </w:rPr>
        <w:br/>
      </w:r>
      <w:r w:rsidRPr="00EB7329">
        <w:rPr>
          <w:rFonts w:ascii="Times New Roman" w:hAnsi="Times New Roman" w:cs="Times New Roman"/>
        </w:rPr>
        <w:t>a pravidiel ZVO pri uzavretí vzájomnej zmluvy potrebné kumulatívne splniť tieto podmienky (§ 1 ods. 10 ZVO):</w:t>
      </w:r>
    </w:p>
    <w:p w14:paraId="3A519C0F" w14:textId="77777777" w:rsidR="00397616" w:rsidRPr="00EB7329"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EB7329">
        <w:rPr>
          <w:sz w:val="22"/>
        </w:rPr>
        <w:t>zmluvou sa ustanovuje alebo vykonáva spolupráca medzi zúčastnenými verejnými obstarávateľmi s cieľom zabezpečiť, aby sa služby vo verejnom záujme, ktoré musia poskytovať, poskytovali v záujme dosahovania ich spoločných cieľov,</w:t>
      </w:r>
    </w:p>
    <w:p w14:paraId="67DCB600" w14:textId="77777777" w:rsidR="00397616" w:rsidRPr="00EB7329"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EB7329">
        <w:rPr>
          <w:sz w:val="22"/>
        </w:rPr>
        <w:t>vykonávanie takejto spolupráce sa riadi výlučne aspektmi týkajúcimi sa verejného záujmu,</w:t>
      </w:r>
    </w:p>
    <w:p w14:paraId="193F13F1" w14:textId="77777777" w:rsidR="00397616" w:rsidRPr="00EB7329"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EB7329">
        <w:rPr>
          <w:sz w:val="22"/>
        </w:rPr>
        <w:t>zúčastnení verejní obstarávatelia vykonávajú na otvorenom trhu menej ako 20 % činností, ktorých sa spolupráca týka.</w:t>
      </w:r>
    </w:p>
    <w:p w14:paraId="23ECB448" w14:textId="77777777" w:rsidR="00397616" w:rsidRPr="00EB7329" w:rsidDel="0029574B" w:rsidRDefault="00397616" w:rsidP="004935C5">
      <w:pPr>
        <w:pStyle w:val="Odsekzoznamu"/>
        <w:tabs>
          <w:tab w:val="left" w:pos="284"/>
        </w:tabs>
        <w:autoSpaceDE w:val="0"/>
        <w:autoSpaceDN w:val="0"/>
        <w:adjustRightInd w:val="0"/>
        <w:spacing w:before="120" w:line="240" w:lineRule="auto"/>
        <w:ind w:left="993"/>
        <w:jc w:val="both"/>
        <w:rPr>
          <w:del w:id="3881" w:author="Peter Eimannsberger" w:date="2024-09-11T13:39:00Z"/>
          <w:sz w:val="22"/>
        </w:rPr>
      </w:pPr>
    </w:p>
    <w:p w14:paraId="6ECB5F7C" w14:textId="5B19FE85" w:rsidR="0029574B" w:rsidRPr="00EB7329" w:rsidRDefault="0029574B" w:rsidP="004935C5">
      <w:pPr>
        <w:pStyle w:val="Odsekzoznamu"/>
        <w:tabs>
          <w:tab w:val="left" w:pos="284"/>
        </w:tabs>
        <w:autoSpaceDE w:val="0"/>
        <w:autoSpaceDN w:val="0"/>
        <w:adjustRightInd w:val="0"/>
        <w:spacing w:before="120" w:line="240" w:lineRule="auto"/>
        <w:ind w:left="993"/>
        <w:jc w:val="both"/>
        <w:rPr>
          <w:sz w:val="22"/>
        </w:rPr>
      </w:pPr>
    </w:p>
    <w:p w14:paraId="350686D6" w14:textId="6F751080" w:rsidR="00397616" w:rsidRPr="00790099" w:rsidRDefault="00397616" w:rsidP="00790099">
      <w:pPr>
        <w:pStyle w:val="Nadpis2"/>
        <w:numPr>
          <w:ilvl w:val="2"/>
          <w:numId w:val="65"/>
        </w:numPr>
        <w:rPr>
          <w:rFonts w:ascii="Times New Roman" w:hAnsi="Times New Roman" w:cs="Times New Roman"/>
          <w:color w:val="auto"/>
          <w:sz w:val="24"/>
          <w:szCs w:val="24"/>
        </w:rPr>
      </w:pPr>
      <w:bookmarkStart w:id="3882" w:name="_Toc177626935"/>
      <w:r w:rsidRPr="00790099">
        <w:rPr>
          <w:rFonts w:ascii="Times New Roman" w:hAnsi="Times New Roman" w:cs="Times New Roman"/>
          <w:color w:val="auto"/>
          <w:sz w:val="24"/>
          <w:szCs w:val="24"/>
        </w:rPr>
        <w:t xml:space="preserve">Pravidlá pre predkladanie dokumentácie a postup </w:t>
      </w:r>
      <w:ins w:id="3883" w:author="Karol M" w:date="2024-01-31T15:42:00Z">
        <w:r w:rsidR="00017DEF" w:rsidRPr="00790099">
          <w:rPr>
            <w:rFonts w:ascii="Times New Roman" w:hAnsi="Times New Roman" w:cs="Times New Roman"/>
            <w:color w:val="auto"/>
            <w:sz w:val="24"/>
            <w:szCs w:val="24"/>
          </w:rPr>
          <w:t>OO S</w:t>
        </w:r>
      </w:ins>
      <w:ins w:id="3884" w:author="Peter Eimannsberger" w:date="2024-09-11T13:32:00Z">
        <w:r w:rsidR="004F678D">
          <w:rPr>
            <w:rFonts w:ascii="Times New Roman" w:hAnsi="Times New Roman" w:cs="Times New Roman"/>
            <w:color w:val="auto"/>
            <w:sz w:val="24"/>
            <w:szCs w:val="24"/>
          </w:rPr>
          <w:t>FR</w:t>
        </w:r>
      </w:ins>
      <w:ins w:id="3885" w:author="Karol M" w:date="2024-01-31T15:42:00Z">
        <w:del w:id="3886" w:author="Peter Eimannsberger" w:date="2024-09-11T13:31:00Z">
          <w:r w:rsidR="00017DEF" w:rsidRPr="00790099" w:rsidDel="004F678D">
            <w:rPr>
              <w:rFonts w:ascii="Times New Roman" w:hAnsi="Times New Roman" w:cs="Times New Roman"/>
              <w:color w:val="auto"/>
              <w:sz w:val="24"/>
              <w:szCs w:val="24"/>
            </w:rPr>
            <w:delText>EP</w:delText>
          </w:r>
        </w:del>
      </w:ins>
      <w:del w:id="3887" w:author="Karol M" w:date="2024-01-31T15:42:00Z">
        <w:r w:rsidRPr="00790099" w:rsidDel="00017DEF">
          <w:rPr>
            <w:rFonts w:ascii="Times New Roman" w:hAnsi="Times New Roman" w:cs="Times New Roman"/>
            <w:color w:val="auto"/>
            <w:sz w:val="24"/>
            <w:szCs w:val="24"/>
          </w:rPr>
          <w:delText>OKVO</w:delText>
        </w:r>
      </w:del>
      <w:r w:rsidRPr="00790099">
        <w:rPr>
          <w:rFonts w:ascii="Times New Roman" w:hAnsi="Times New Roman" w:cs="Times New Roman"/>
          <w:color w:val="auto"/>
          <w:sz w:val="24"/>
          <w:szCs w:val="24"/>
        </w:rPr>
        <w:t xml:space="preserve"> pri výkone kontroly </w:t>
      </w:r>
      <w:r w:rsidR="00AB38D9" w:rsidRPr="00790099">
        <w:rPr>
          <w:rFonts w:ascii="Times New Roman" w:hAnsi="Times New Roman" w:cs="Times New Roman"/>
          <w:color w:val="auto"/>
          <w:sz w:val="24"/>
          <w:szCs w:val="24"/>
        </w:rPr>
        <w:br/>
      </w:r>
      <w:r w:rsidRPr="00790099">
        <w:rPr>
          <w:rFonts w:ascii="Times New Roman" w:hAnsi="Times New Roman" w:cs="Times New Roman"/>
          <w:color w:val="auto"/>
          <w:sz w:val="24"/>
          <w:szCs w:val="24"/>
        </w:rPr>
        <w:t>„in-</w:t>
      </w:r>
      <w:proofErr w:type="spellStart"/>
      <w:r w:rsidRPr="00790099">
        <w:rPr>
          <w:rFonts w:ascii="Times New Roman" w:hAnsi="Times New Roman" w:cs="Times New Roman"/>
          <w:color w:val="auto"/>
          <w:sz w:val="24"/>
          <w:szCs w:val="24"/>
        </w:rPr>
        <w:t>house</w:t>
      </w:r>
      <w:proofErr w:type="spellEnd"/>
      <w:r w:rsidRPr="00790099">
        <w:rPr>
          <w:rFonts w:ascii="Times New Roman" w:hAnsi="Times New Roman" w:cs="Times New Roman"/>
          <w:color w:val="auto"/>
          <w:sz w:val="24"/>
          <w:szCs w:val="24"/>
        </w:rPr>
        <w:t>“ zákaziek a horizontálnych zákaziek</w:t>
      </w:r>
      <w:bookmarkEnd w:id="3882"/>
    </w:p>
    <w:p w14:paraId="566FA199" w14:textId="6DAC7F53"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môže </w:t>
      </w:r>
      <w:r w:rsidRPr="00EB7329">
        <w:rPr>
          <w:rFonts w:ascii="Times New Roman" w:hAnsi="Times New Roman" w:cs="Times New Roman"/>
          <w:b/>
        </w:rPr>
        <w:t>dobrovoľne predložiť na kontrolu zákazky pred podpisom zmluvy</w:t>
      </w:r>
      <w:r w:rsidRPr="00EB7329">
        <w:rPr>
          <w:rFonts w:ascii="Times New Roman" w:hAnsi="Times New Roman" w:cs="Times New Roman"/>
        </w:rPr>
        <w:t xml:space="preserve"> po vykonaní prieskumu trhu, v ktorých ponuka úspešného uchádzača je rovná alebo vyššia ako je limit pre nadlimitné zákazky v závislosti od predmetu obstarávania (tovary, služby, stavebné práce). Zákazky s hodnotou vyššou ako je limit pre nadlimitné zákazky teda môže prijímateľ dobrovoľne predložiť na kontrolu </w:t>
      </w:r>
      <w:r w:rsidRPr="00EB7329">
        <w:rPr>
          <w:rFonts w:ascii="Times New Roman" w:hAnsi="Times New Roman" w:cs="Times New Roman"/>
          <w:b/>
        </w:rPr>
        <w:t>pred podpisom zmluvy s úspešným uchádzačom</w:t>
      </w:r>
      <w:r w:rsidRPr="00EB7329">
        <w:rPr>
          <w:rFonts w:ascii="Times New Roman" w:hAnsi="Times New Roman" w:cs="Times New Roman"/>
        </w:rPr>
        <w:t xml:space="preserve"> (analogicky k </w:t>
      </w:r>
      <w:r w:rsidR="00356DF9">
        <w:rPr>
          <w:rFonts w:ascii="Times New Roman" w:hAnsi="Times New Roman" w:cs="Times New Roman"/>
        </w:rPr>
        <w:t>predbežnej</w:t>
      </w:r>
      <w:r w:rsidRPr="00EB7329">
        <w:rPr>
          <w:rFonts w:ascii="Times New Roman" w:hAnsi="Times New Roman" w:cs="Times New Roman"/>
        </w:rPr>
        <w:t xml:space="preserve"> kontrole).</w:t>
      </w:r>
      <w:ins w:id="3888" w:author="Karol M" w:date="2024-05-08T23:56:00Z">
        <w:r w:rsidR="00790099">
          <w:rPr>
            <w:rFonts w:ascii="Times New Roman" w:hAnsi="Times New Roman" w:cs="Times New Roman"/>
          </w:rPr>
          <w:t xml:space="preserve"> </w:t>
        </w:r>
      </w:ins>
      <w:del w:id="3889" w:author="Karol M" w:date="2024-05-08T23:56:00Z">
        <w:r w:rsidRPr="00EB7329" w:rsidDel="00790099">
          <w:rPr>
            <w:rFonts w:ascii="Times New Roman" w:hAnsi="Times New Roman" w:cs="Times New Roman"/>
          </w:rPr>
          <w:delText xml:space="preserve">  . </w:delText>
        </w:r>
      </w:del>
      <w:r w:rsidR="00356DF9">
        <w:rPr>
          <w:rFonts w:ascii="Times New Roman" w:hAnsi="Times New Roman" w:cs="Times New Roman"/>
        </w:rPr>
        <w:t>P</w:t>
      </w:r>
      <w:r w:rsidRPr="00356DF9">
        <w:rPr>
          <w:rFonts w:ascii="Times New Roman" w:hAnsi="Times New Roman" w:cs="Times New Roman"/>
        </w:rPr>
        <w:t xml:space="preserve">rijímateľ </w:t>
      </w:r>
      <w:r w:rsidRPr="00EB7329">
        <w:rPr>
          <w:rFonts w:ascii="Times New Roman" w:hAnsi="Times New Roman" w:cs="Times New Roman"/>
        </w:rPr>
        <w:t xml:space="preserve">má povinnosť predložiť zákazku na kontrolu po </w:t>
      </w:r>
      <w:r w:rsidR="00356DF9">
        <w:rPr>
          <w:rFonts w:ascii="Times New Roman" w:hAnsi="Times New Roman" w:cs="Times New Roman"/>
        </w:rPr>
        <w:t xml:space="preserve">uzavretí </w:t>
      </w:r>
      <w:r w:rsidRPr="00EB7329">
        <w:rPr>
          <w:rFonts w:ascii="Times New Roman" w:hAnsi="Times New Roman" w:cs="Times New Roman"/>
        </w:rPr>
        <w:t>zmluvy s úspešným uchádzačom.</w:t>
      </w:r>
      <w:ins w:id="3890" w:author="Karol M" w:date="2024-05-12T17:05:00Z">
        <w:r w:rsidR="00073336">
          <w:rPr>
            <w:rFonts w:ascii="Times New Roman" w:hAnsi="Times New Roman" w:cs="Times New Roman"/>
          </w:rPr>
          <w:t xml:space="preserve"> </w:t>
        </w:r>
      </w:ins>
    </w:p>
    <w:p w14:paraId="13974CF7"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4FE5721E" w14:textId="77777777" w:rsidR="0029574B" w:rsidRDefault="0029574B" w:rsidP="004935C5">
      <w:pPr>
        <w:autoSpaceDE w:val="0"/>
        <w:autoSpaceDN w:val="0"/>
        <w:adjustRightInd w:val="0"/>
        <w:spacing w:before="120" w:line="240" w:lineRule="auto"/>
        <w:contextualSpacing/>
        <w:jc w:val="both"/>
        <w:rPr>
          <w:ins w:id="3891" w:author="Peter Eimannsberger" w:date="2024-09-11T13:39:00Z"/>
          <w:rFonts w:ascii="Times New Roman" w:hAnsi="Times New Roman" w:cs="Times New Roman"/>
        </w:rPr>
      </w:pPr>
    </w:p>
    <w:p w14:paraId="412F822C" w14:textId="77777777" w:rsidR="0029574B" w:rsidRDefault="0029574B" w:rsidP="004935C5">
      <w:pPr>
        <w:autoSpaceDE w:val="0"/>
        <w:autoSpaceDN w:val="0"/>
        <w:adjustRightInd w:val="0"/>
        <w:spacing w:before="120" w:line="240" w:lineRule="auto"/>
        <w:contextualSpacing/>
        <w:jc w:val="both"/>
        <w:rPr>
          <w:ins w:id="3892" w:author="Peter Eimannsberger" w:date="2024-09-11T13:39:00Z"/>
          <w:rFonts w:ascii="Times New Roman" w:hAnsi="Times New Roman" w:cs="Times New Roman"/>
        </w:rPr>
      </w:pPr>
    </w:p>
    <w:p w14:paraId="6C685A7F" w14:textId="77777777" w:rsidR="0029574B" w:rsidRDefault="0029574B" w:rsidP="004935C5">
      <w:pPr>
        <w:autoSpaceDE w:val="0"/>
        <w:autoSpaceDN w:val="0"/>
        <w:adjustRightInd w:val="0"/>
        <w:spacing w:before="120" w:line="240" w:lineRule="auto"/>
        <w:contextualSpacing/>
        <w:jc w:val="both"/>
        <w:rPr>
          <w:ins w:id="3893" w:author="Peter Eimannsberger" w:date="2024-09-11T13:39:00Z"/>
          <w:rFonts w:ascii="Times New Roman" w:hAnsi="Times New Roman" w:cs="Times New Roman"/>
        </w:rPr>
      </w:pPr>
    </w:p>
    <w:p w14:paraId="2E70662A" w14:textId="5A899D6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lastRenderedPageBreak/>
        <w:t xml:space="preserve">Súčasťou dokumentácie sú najmä nasledovné dokumenty: </w:t>
      </w:r>
    </w:p>
    <w:p w14:paraId="290C2935"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zdôvodnenie zadávania zákazky formou in-</w:t>
      </w:r>
      <w:proofErr w:type="spellStart"/>
      <w:r w:rsidRPr="00EB7329">
        <w:rPr>
          <w:sz w:val="22"/>
        </w:rPr>
        <w:t>house</w:t>
      </w:r>
      <w:proofErr w:type="spellEnd"/>
      <w:r w:rsidRPr="00EB7329">
        <w:rPr>
          <w:sz w:val="22"/>
        </w:rPr>
        <w:t xml:space="preserve"> zákazky alebo horizontálnej zákazky,</w:t>
      </w:r>
    </w:p>
    <w:p w14:paraId="5295A8D3" w14:textId="3BF4976D"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návrh zmluvy (v prípade</w:t>
      </w:r>
      <w:r w:rsidR="00395867">
        <w:rPr>
          <w:sz w:val="22"/>
        </w:rPr>
        <w:t xml:space="preserve"> predbežnej kontroly</w:t>
      </w:r>
      <w:r w:rsidRPr="00EB7329">
        <w:rPr>
          <w:sz w:val="22"/>
        </w:rPr>
        <w:t xml:space="preserve">) alebo výsledná zmluva so subjektom </w:t>
      </w:r>
      <w:r w:rsidR="009B5B31">
        <w:rPr>
          <w:sz w:val="22"/>
        </w:rPr>
        <w:br/>
      </w:r>
      <w:r w:rsidRPr="00EB7329">
        <w:rPr>
          <w:sz w:val="22"/>
        </w:rPr>
        <w:t>(resp. verejným obstarávateľov v prípade horizontálne spoluprác</w:t>
      </w:r>
      <w:r w:rsidR="009B5B31">
        <w:rPr>
          <w:sz w:val="22"/>
        </w:rPr>
        <w:t xml:space="preserve">e), vrátane všetkých jej príloh </w:t>
      </w:r>
      <w:r w:rsidRPr="00EB7329">
        <w:rPr>
          <w:sz w:val="22"/>
        </w:rPr>
        <w:t>a dodatkov,</w:t>
      </w:r>
    </w:p>
    <w:p w14:paraId="527A86EF" w14:textId="7E0F7514"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doklady preukazujúce neexistenciu priamej účasti súkromného kapitálu – napr. doklad potvrdzujúci právnu subjektivitu subjektu (napr. doklad o pridelení IČO, výpis z obchodného registra nie starší ako 3 mesiace ku dňu predloženia dokumentácie), zriaďovacia listina vrátane všetkých relevantných dodatkov, zakladateľská listina, spoločenská zmluva, výpis </w:t>
      </w:r>
      <w:r w:rsidR="009B5B31">
        <w:rPr>
          <w:sz w:val="22"/>
        </w:rPr>
        <w:br/>
      </w:r>
      <w:r w:rsidRPr="00EB7329">
        <w:rPr>
          <w:sz w:val="22"/>
        </w:rPr>
        <w:t xml:space="preserve">z centrálneho depozitára cenných papierov, </w:t>
      </w:r>
    </w:p>
    <w:p w14:paraId="41976853"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doklady preukazujúce vykonávanie kontroly nad subjektom – napr. zriaďovacia listina vrátane všetkých relevantných dodatkov, výpis z obchodného registra nie starší ako 3 mesiace ku dňu predloženia dokumentácie, výpis z centrálneho depozitára cenných papierov, </w:t>
      </w:r>
    </w:p>
    <w:p w14:paraId="688A0866"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doklady preukazujúce splnenia podmienky vykonávania základnej činnosti pre verejného obstarávateľa - napr. výročné správy, auditné správy, účtovná závierka, analytická evidencia v účtovníctve a pod., za posledné tri ukončené účtovné obdobia (ak je to objektívne  možné), alebo podnikateľský plán v prípade, že tieto doklady nie sú z dôvodu momentu vzniku subjektu dostupné,</w:t>
      </w:r>
    </w:p>
    <w:p w14:paraId="12711F81" w14:textId="45BA2084"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Čestné vyhlásenie prijímateľa o splnení podmienok  pre in-</w:t>
      </w:r>
      <w:proofErr w:type="spellStart"/>
      <w:r w:rsidRPr="00EB7329">
        <w:rPr>
          <w:sz w:val="22"/>
        </w:rPr>
        <w:t>house</w:t>
      </w:r>
      <w:proofErr w:type="spellEnd"/>
      <w:r w:rsidRPr="00EB7329">
        <w:rPr>
          <w:sz w:val="22"/>
        </w:rPr>
        <w:t xml:space="preserve"> zákazky (</w:t>
      </w:r>
      <w:r w:rsidRPr="00EB7329">
        <w:rPr>
          <w:i/>
          <w:sz w:val="22"/>
        </w:rPr>
        <w:t xml:space="preserve">príloha </w:t>
      </w:r>
      <w:r w:rsidRPr="00EB7329">
        <w:rPr>
          <w:i/>
          <w:sz w:val="22"/>
        </w:rPr>
        <w:br/>
        <w:t>č. 1</w:t>
      </w:r>
      <w:del w:id="3894" w:author="Karol M" w:date="2024-08-16T08:08:00Z">
        <w:r w:rsidR="0063229A" w:rsidDel="00DF35B8">
          <w:rPr>
            <w:i/>
            <w:sz w:val="22"/>
          </w:rPr>
          <w:delText>0</w:delText>
        </w:r>
      </w:del>
      <w:ins w:id="3895" w:author="Karol M" w:date="2024-08-16T08:08:00Z">
        <w:r w:rsidR="00DF35B8">
          <w:rPr>
            <w:i/>
            <w:sz w:val="22"/>
          </w:rPr>
          <w:t>1</w:t>
        </w:r>
      </w:ins>
      <w:r w:rsidRPr="00EB7329">
        <w:rPr>
          <w:i/>
          <w:sz w:val="22"/>
        </w:rPr>
        <w:t xml:space="preserve"> Usmernenia</w:t>
      </w:r>
      <w:r w:rsidRPr="00EB7329">
        <w:rPr>
          <w:sz w:val="22"/>
        </w:rPr>
        <w:t xml:space="preserve">), </w:t>
      </w:r>
    </w:p>
    <w:p w14:paraId="18D2414D" w14:textId="3283F9E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preukázanie určenia hodnoty zákazky z pohľadu hospodárnosti v nadväznosti na povinnosť hospodárnosti vyplývajúcej zo zákona o finančnej kontrole a zo  zákona č. 523/2004 Z. z. </w:t>
      </w:r>
      <w:r w:rsidR="00D45295">
        <w:rPr>
          <w:sz w:val="22"/>
        </w:rPr>
        <w:br/>
      </w:r>
      <w:r w:rsidRPr="00EB7329">
        <w:rPr>
          <w:sz w:val="22"/>
        </w:rPr>
        <w:t xml:space="preserve">o rozpočtových pravidlách verejnej správy a o zmene a doplnení niektorých zákonov (ďalej len „zákon o rozpočtových pravidlách verejnej správy“), </w:t>
      </w:r>
    </w:p>
    <w:p w14:paraId="551FEB9B"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doklady preukazujúce splnenie kumulatívnych podmienok podľa časti C tejto kapitoly, </w:t>
      </w:r>
    </w:p>
    <w:p w14:paraId="449E81D5"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ďalšiu relevantnú dokumentáciu súvisiacu s postupom zadávania in-</w:t>
      </w:r>
      <w:proofErr w:type="spellStart"/>
      <w:r w:rsidRPr="00EB7329">
        <w:rPr>
          <w:sz w:val="22"/>
        </w:rPr>
        <w:t>house</w:t>
      </w:r>
      <w:proofErr w:type="spellEnd"/>
      <w:r w:rsidRPr="00EB7329">
        <w:rPr>
          <w:sz w:val="22"/>
        </w:rPr>
        <w:t xml:space="preserve"> zákaziek a zákaziek horizontálnej spolupráce.</w:t>
      </w:r>
    </w:p>
    <w:p w14:paraId="0FE7B122"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46831648"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Prijímateľ z dôvodu preukázania hospodárnosti výdavkov súvisiacich so zadávaním in-</w:t>
      </w:r>
      <w:proofErr w:type="spellStart"/>
      <w:r w:rsidRPr="00EB7329">
        <w:rPr>
          <w:rFonts w:ascii="Times New Roman" w:hAnsi="Times New Roman" w:cs="Times New Roman"/>
        </w:rPr>
        <w:t>house</w:t>
      </w:r>
      <w:proofErr w:type="spellEnd"/>
      <w:r w:rsidRPr="00EB7329">
        <w:rPr>
          <w:rFonts w:ascii="Times New Roman" w:hAnsi="Times New Roman" w:cs="Times New Roman"/>
        </w:rPr>
        <w:t xml:space="preserve"> zákaziek a horizontálnych zákaziek zrealizuje indikatívny prieskum trhu,</w:t>
      </w:r>
      <w:r w:rsidRPr="00EB7329" w:rsidDel="00AD3E78">
        <w:rPr>
          <w:rFonts w:ascii="Times New Roman" w:hAnsi="Times New Roman" w:cs="Times New Roman"/>
        </w:rPr>
        <w:t xml:space="preserve"> </w:t>
      </w:r>
      <w:r w:rsidRPr="00EB7329">
        <w:rPr>
          <w:rFonts w:ascii="Times New Roman" w:hAnsi="Times New Roman" w:cs="Times New Roman"/>
        </w:rPr>
        <w:t>v rámci ktorého osloví minimálne 3 potenciálnych dodávateľov (vrátane dodávateľa „in-</w:t>
      </w:r>
      <w:proofErr w:type="spellStart"/>
      <w:r w:rsidRPr="00EB7329">
        <w:rPr>
          <w:rFonts w:ascii="Times New Roman" w:hAnsi="Times New Roman" w:cs="Times New Roman"/>
        </w:rPr>
        <w:t>house</w:t>
      </w:r>
      <w:proofErr w:type="spellEnd"/>
      <w:r w:rsidRPr="00EB7329">
        <w:rPr>
          <w:rFonts w:ascii="Times New Roman" w:hAnsi="Times New Roman" w:cs="Times New Roman"/>
        </w:rPr>
        <w:t>“ zákazky). Vyhodnotením ich indikatívnych ponúk prijímateľ preukazuje hospodárnosť predmetných výdavkov tak, že výdavky súvisiace so zadávaním in-</w:t>
      </w:r>
      <w:proofErr w:type="spellStart"/>
      <w:r w:rsidRPr="00EB7329">
        <w:rPr>
          <w:rFonts w:ascii="Times New Roman" w:hAnsi="Times New Roman" w:cs="Times New Roman"/>
        </w:rPr>
        <w:t>house</w:t>
      </w:r>
      <w:proofErr w:type="spellEnd"/>
      <w:r w:rsidRPr="00EB7329">
        <w:rPr>
          <w:rFonts w:ascii="Times New Roman" w:hAnsi="Times New Roman" w:cs="Times New Roman"/>
        </w:rPr>
        <w:t xml:space="preserve"> zákaziek a horizontálnych zákaziek musia byť nižšie ako hodnota zákazky zistená prieskumom trhu.</w:t>
      </w:r>
    </w:p>
    <w:p w14:paraId="2DFA9316"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00E97F0C" w14:textId="5BFD171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Prijímateľ postupuje pri vyhodnotení prieskumu trhu v súlade s vyššie uvedenými princípmi. Prijímateľ vyhotoví Zápis z prieskumu trhu (</w:t>
      </w:r>
      <w:r w:rsidRPr="00EB7329">
        <w:rPr>
          <w:rFonts w:ascii="Times New Roman" w:hAnsi="Times New Roman" w:cs="Times New Roman"/>
          <w:i/>
        </w:rPr>
        <w:t xml:space="preserve">príloha č. </w:t>
      </w:r>
      <w:r w:rsidR="0063229A">
        <w:rPr>
          <w:rFonts w:ascii="Times New Roman" w:hAnsi="Times New Roman" w:cs="Times New Roman"/>
          <w:i/>
        </w:rPr>
        <w:t>5</w:t>
      </w:r>
      <w:r w:rsidR="0063229A" w:rsidRPr="00EB7329">
        <w:rPr>
          <w:rFonts w:ascii="Times New Roman" w:hAnsi="Times New Roman" w:cs="Times New Roman"/>
          <w:i/>
        </w:rPr>
        <w:t xml:space="preserve"> </w:t>
      </w:r>
      <w:r w:rsidRPr="00EB7329">
        <w:rPr>
          <w:rFonts w:ascii="Times New Roman" w:hAnsi="Times New Roman" w:cs="Times New Roman"/>
          <w:i/>
        </w:rPr>
        <w:t>Usmernenia</w:t>
      </w:r>
      <w:r w:rsidRPr="00EB7329">
        <w:rPr>
          <w:rFonts w:ascii="Times New Roman" w:hAnsi="Times New Roman" w:cs="Times New Roman"/>
        </w:rPr>
        <w:t xml:space="preserve">). </w:t>
      </w:r>
    </w:p>
    <w:p w14:paraId="18BBB0D9" w14:textId="39C81C9E" w:rsidR="00397616"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 xml:space="preserve">V prípade, že </w:t>
      </w:r>
      <w:r w:rsidR="009760BF">
        <w:rPr>
          <w:rFonts w:ascii="Times New Roman" w:hAnsi="Times New Roman" w:cs="Times New Roman"/>
        </w:rPr>
        <w:t>R</w:t>
      </w:r>
      <w:r w:rsidRPr="00EB7329">
        <w:rPr>
          <w:rFonts w:ascii="Times New Roman" w:hAnsi="Times New Roman" w:cs="Times New Roman"/>
        </w:rPr>
        <w:t xml:space="preserve">O identifikuje pri kontrole takéhoto obstarávania nesplnenie podmienok výnimky, resp. iné porušenie právnych predpisov SR a EÚ s vplyvom na oprávnenosť výdavkov, vylúči výdavky takéhoto verejného obstarávania z financovania v plnom rozsahu. Zároveň </w:t>
      </w:r>
      <w:r w:rsidR="009760BF">
        <w:rPr>
          <w:rFonts w:ascii="Times New Roman" w:hAnsi="Times New Roman" w:cs="Times New Roman"/>
        </w:rPr>
        <w:t>R</w:t>
      </w:r>
      <w:r w:rsidRPr="00EB7329">
        <w:rPr>
          <w:rFonts w:ascii="Times New Roman" w:hAnsi="Times New Roman" w:cs="Times New Roman"/>
        </w:rPr>
        <w:t>O odporučí prijímateľovi postupovať pri zadaní predmetnej zákazky v zmysle postupov a pravidiel ZVO.</w:t>
      </w:r>
    </w:p>
    <w:p w14:paraId="79094D93" w14:textId="66C74F35" w:rsidR="00D45295" w:rsidRDefault="00D45295" w:rsidP="004935C5">
      <w:pPr>
        <w:autoSpaceDE w:val="0"/>
        <w:autoSpaceDN w:val="0"/>
        <w:adjustRightInd w:val="0"/>
        <w:spacing w:before="120" w:line="240" w:lineRule="auto"/>
        <w:jc w:val="both"/>
        <w:rPr>
          <w:ins w:id="3896" w:author="Karol M" w:date="2024-05-08T23:58:00Z"/>
          <w:rFonts w:ascii="Times New Roman" w:hAnsi="Times New Roman" w:cs="Times New Roman"/>
        </w:rPr>
      </w:pPr>
    </w:p>
    <w:p w14:paraId="0DD2AE4C" w14:textId="2D8C8118" w:rsidR="00790099" w:rsidRPr="00790099" w:rsidRDefault="00790099">
      <w:pPr>
        <w:pStyle w:val="Nadpis2"/>
        <w:numPr>
          <w:ilvl w:val="2"/>
          <w:numId w:val="65"/>
        </w:numPr>
        <w:rPr>
          <w:ins w:id="3897" w:author="Karol M" w:date="2024-05-08T23:58:00Z"/>
          <w:rFonts w:ascii="Times New Roman" w:hAnsi="Times New Roman" w:cs="Times New Roman"/>
          <w:color w:val="auto"/>
          <w:sz w:val="24"/>
          <w:szCs w:val="24"/>
        </w:rPr>
        <w:pPrChange w:id="3898" w:author="Karol M" w:date="2024-05-08T23:59:00Z">
          <w:pPr>
            <w:pStyle w:val="Nadpis2"/>
            <w:numPr>
              <w:numId w:val="79"/>
            </w:numPr>
            <w:ind w:left="644" w:hanging="360"/>
          </w:pPr>
        </w:pPrChange>
      </w:pPr>
      <w:bookmarkStart w:id="3899" w:name="_Toc177626936"/>
      <w:ins w:id="3900" w:author="Karol M" w:date="2024-05-08T23:58:00Z">
        <w:r w:rsidRPr="00790099">
          <w:rPr>
            <w:rFonts w:ascii="Times New Roman" w:hAnsi="Times New Roman" w:cs="Times New Roman"/>
            <w:color w:val="auto"/>
            <w:sz w:val="24"/>
            <w:szCs w:val="24"/>
          </w:rPr>
          <w:t>Pravidlá pre predkladanie dokumentácie a postup OO S</w:t>
        </w:r>
      </w:ins>
      <w:ins w:id="3901" w:author="Peter Eimannsberger" w:date="2024-09-11T13:28:00Z">
        <w:r w:rsidR="004F678D">
          <w:rPr>
            <w:rFonts w:ascii="Times New Roman" w:hAnsi="Times New Roman" w:cs="Times New Roman"/>
            <w:color w:val="auto"/>
            <w:sz w:val="24"/>
            <w:szCs w:val="24"/>
          </w:rPr>
          <w:t>FR</w:t>
        </w:r>
      </w:ins>
      <w:ins w:id="3902" w:author="Karol M" w:date="2024-05-08T23:58:00Z">
        <w:del w:id="3903" w:author="Peter Eimannsberger" w:date="2024-09-11T13:28:00Z">
          <w:r w:rsidRPr="00790099" w:rsidDel="004F678D">
            <w:rPr>
              <w:rFonts w:ascii="Times New Roman" w:hAnsi="Times New Roman" w:cs="Times New Roman"/>
              <w:color w:val="auto"/>
              <w:sz w:val="24"/>
              <w:szCs w:val="24"/>
            </w:rPr>
            <w:delText>EP</w:delText>
          </w:r>
        </w:del>
        <w:r w:rsidRPr="00790099">
          <w:rPr>
            <w:rFonts w:ascii="Times New Roman" w:hAnsi="Times New Roman" w:cs="Times New Roman"/>
            <w:color w:val="auto"/>
            <w:sz w:val="24"/>
            <w:szCs w:val="24"/>
          </w:rPr>
          <w:t xml:space="preserve"> pri výkone kontroly </w:t>
        </w:r>
        <w:r w:rsidRPr="00790099">
          <w:rPr>
            <w:rFonts w:ascii="Times New Roman" w:hAnsi="Times New Roman" w:cs="Times New Roman"/>
            <w:color w:val="auto"/>
            <w:sz w:val="24"/>
            <w:szCs w:val="24"/>
          </w:rPr>
          <w:br/>
          <w:t>zákaziek</w:t>
        </w:r>
      </w:ins>
      <w:ins w:id="3904" w:author="Karol M" w:date="2024-05-10T08:11:00Z">
        <w:r w:rsidR="004529B7">
          <w:rPr>
            <w:rFonts w:ascii="Times New Roman" w:hAnsi="Times New Roman" w:cs="Times New Roman"/>
            <w:color w:val="auto"/>
            <w:sz w:val="24"/>
            <w:szCs w:val="24"/>
          </w:rPr>
          <w:t xml:space="preserve"> zadávaných</w:t>
        </w:r>
      </w:ins>
      <w:ins w:id="3905" w:author="Karol M" w:date="2024-05-08T23:58:00Z">
        <w:r w:rsidRPr="00790099">
          <w:rPr>
            <w:rFonts w:ascii="Times New Roman" w:hAnsi="Times New Roman" w:cs="Times New Roman"/>
            <w:color w:val="auto"/>
            <w:sz w:val="24"/>
            <w:szCs w:val="24"/>
          </w:rPr>
          <w:t xml:space="preserve"> </w:t>
        </w:r>
      </w:ins>
      <w:ins w:id="3906" w:author="Karol M" w:date="2024-05-10T08:11:00Z">
        <w:r w:rsidR="004529B7" w:rsidRPr="004529B7">
          <w:rPr>
            <w:rFonts w:ascii="Times New Roman" w:hAnsi="Times New Roman" w:cs="Times New Roman"/>
            <w:color w:val="auto"/>
            <w:sz w:val="24"/>
            <w:szCs w:val="24"/>
          </w:rPr>
          <w:t>podľa pravidiel medzinárodnej organizácie</w:t>
        </w:r>
      </w:ins>
      <w:bookmarkEnd w:id="3899"/>
    </w:p>
    <w:p w14:paraId="3FF49187" w14:textId="77777777" w:rsidR="00790099" w:rsidRDefault="00790099" w:rsidP="004935C5">
      <w:pPr>
        <w:autoSpaceDE w:val="0"/>
        <w:autoSpaceDN w:val="0"/>
        <w:adjustRightInd w:val="0"/>
        <w:spacing w:before="120" w:line="240" w:lineRule="auto"/>
        <w:jc w:val="both"/>
        <w:rPr>
          <w:ins w:id="3907" w:author="Karol M" w:date="2024-05-10T08:01:00Z"/>
          <w:rFonts w:ascii="Times New Roman" w:hAnsi="Times New Roman" w:cs="Times New Roman"/>
        </w:rPr>
      </w:pPr>
    </w:p>
    <w:p w14:paraId="69810EF7" w14:textId="77777777" w:rsidR="000A4296" w:rsidRDefault="000A4296" w:rsidP="004935C5">
      <w:pPr>
        <w:autoSpaceDE w:val="0"/>
        <w:autoSpaceDN w:val="0"/>
        <w:adjustRightInd w:val="0"/>
        <w:spacing w:before="120" w:line="240" w:lineRule="auto"/>
        <w:jc w:val="both"/>
        <w:rPr>
          <w:ins w:id="3908" w:author="Karol M" w:date="2024-05-10T08:12:00Z"/>
          <w:rFonts w:ascii="Times New Roman" w:hAnsi="Times New Roman" w:cs="Times New Roman"/>
        </w:rPr>
      </w:pPr>
      <w:ins w:id="3909" w:author="Karol M" w:date="2024-05-10T08:12:00Z">
        <w:r>
          <w:rPr>
            <w:rFonts w:ascii="Times New Roman" w:hAnsi="Times New Roman" w:cs="Times New Roman"/>
          </w:rPr>
          <w:t>P</w:t>
        </w:r>
        <w:r w:rsidR="00017478">
          <w:rPr>
            <w:rFonts w:ascii="Times New Roman" w:hAnsi="Times New Roman" w:cs="Times New Roman"/>
          </w:rPr>
          <w:t>ravidlá</w:t>
        </w:r>
        <w:r>
          <w:rPr>
            <w:rFonts w:ascii="Times New Roman" w:hAnsi="Times New Roman" w:cs="Times New Roman"/>
          </w:rPr>
          <w:t xml:space="preserve"> uvedené v tomto bode sa vzťahujú na m</w:t>
        </w:r>
      </w:ins>
      <w:ins w:id="3910" w:author="Karol M" w:date="2024-05-10T08:07:00Z">
        <w:r w:rsidR="004529B7" w:rsidRPr="004529B7">
          <w:rPr>
            <w:rFonts w:ascii="Times New Roman" w:hAnsi="Times New Roman" w:cs="Times New Roman"/>
          </w:rPr>
          <w:t>edzinárodn</w:t>
        </w:r>
        <w:r w:rsidR="004529B7">
          <w:rPr>
            <w:rFonts w:ascii="Times New Roman" w:hAnsi="Times New Roman" w:cs="Times New Roman"/>
          </w:rPr>
          <w:t>é</w:t>
        </w:r>
        <w:r w:rsidR="004529B7" w:rsidRPr="004529B7">
          <w:rPr>
            <w:rFonts w:ascii="Times New Roman" w:hAnsi="Times New Roman" w:cs="Times New Roman"/>
          </w:rPr>
          <w:t xml:space="preserve"> organizáci</w:t>
        </w:r>
        <w:r w:rsidR="004529B7">
          <w:rPr>
            <w:rFonts w:ascii="Times New Roman" w:hAnsi="Times New Roman" w:cs="Times New Roman"/>
          </w:rPr>
          <w:t>e</w:t>
        </w:r>
        <w:r w:rsidR="004529B7" w:rsidRPr="004529B7">
          <w:rPr>
            <w:rFonts w:ascii="Times New Roman" w:hAnsi="Times New Roman" w:cs="Times New Roman"/>
          </w:rPr>
          <w:t xml:space="preserve"> veden</w:t>
        </w:r>
        <w:r w:rsidR="004529B7">
          <w:rPr>
            <w:rFonts w:ascii="Times New Roman" w:hAnsi="Times New Roman" w:cs="Times New Roman"/>
          </w:rPr>
          <w:t>é</w:t>
        </w:r>
        <w:r w:rsidR="004529B7" w:rsidRPr="004529B7">
          <w:rPr>
            <w:rFonts w:ascii="Times New Roman" w:hAnsi="Times New Roman" w:cs="Times New Roman"/>
          </w:rPr>
          <w:t xml:space="preserve"> v zozname medzinárodných organizácií </w:t>
        </w:r>
        <w:proofErr w:type="spellStart"/>
        <w:r w:rsidR="004529B7" w:rsidRPr="004529B7">
          <w:rPr>
            <w:rFonts w:ascii="Times New Roman" w:hAnsi="Times New Roman" w:cs="Times New Roman"/>
          </w:rPr>
          <w:t>MZVaEZ</w:t>
        </w:r>
        <w:proofErr w:type="spellEnd"/>
        <w:r w:rsidR="004529B7" w:rsidRPr="004529B7">
          <w:rPr>
            <w:rFonts w:ascii="Times New Roman" w:hAnsi="Times New Roman" w:cs="Times New Roman"/>
          </w:rPr>
          <w:t xml:space="preserve"> SR. </w:t>
        </w:r>
      </w:ins>
    </w:p>
    <w:p w14:paraId="3D19A0B3" w14:textId="2224669B" w:rsidR="004529B7" w:rsidDel="0029574B" w:rsidRDefault="004529B7" w:rsidP="004935C5">
      <w:pPr>
        <w:autoSpaceDE w:val="0"/>
        <w:autoSpaceDN w:val="0"/>
        <w:adjustRightInd w:val="0"/>
        <w:spacing w:before="120" w:line="240" w:lineRule="auto"/>
        <w:jc w:val="both"/>
        <w:rPr>
          <w:del w:id="3911" w:author="Peter Eimannsberger" w:date="2024-09-11T13:39:00Z"/>
          <w:rFonts w:ascii="Times New Roman" w:hAnsi="Times New Roman" w:cs="Times New Roman"/>
        </w:rPr>
      </w:pPr>
      <w:ins w:id="3912" w:author="Karol M" w:date="2024-05-10T08:07:00Z">
        <w:r w:rsidRPr="004529B7">
          <w:rPr>
            <w:rFonts w:ascii="Times New Roman" w:hAnsi="Times New Roman" w:cs="Times New Roman"/>
          </w:rPr>
          <w:lastRenderedPageBreak/>
          <w:t>Podľa oddielu 4, čl. III Vyhlášky ministra zahraničných vecí z 30. januára 1968 o Dohovore a výsadách a imunitách medzinárodných odborných organizácií z 21. novembra 1947 (</w:t>
        </w:r>
        <w:proofErr w:type="spellStart"/>
        <w:r w:rsidRPr="004529B7">
          <w:rPr>
            <w:rFonts w:ascii="Times New Roman" w:hAnsi="Times New Roman" w:cs="Times New Roman"/>
          </w:rPr>
          <w:t>publ</w:t>
        </w:r>
        <w:proofErr w:type="spellEnd"/>
        <w:r w:rsidRPr="004529B7">
          <w:rPr>
            <w:rFonts w:ascii="Times New Roman" w:hAnsi="Times New Roman" w:cs="Times New Roman"/>
          </w:rPr>
          <w:t>. pod č. 21/1968 Zb.), odborné organizácie, ich majetok a aktíva umiestnené kdekoľvek u kohokoľvek požívajú imunitu vyňatia z jurisdikcie akéhokoľvek druhu, pokiaľ sa jej v určitom prípade výslovne nezriekli.</w:t>
        </w:r>
      </w:ins>
    </w:p>
    <w:p w14:paraId="07369673" w14:textId="4FCED0EE" w:rsidR="00D45295" w:rsidRDefault="00D45295" w:rsidP="004935C5">
      <w:pPr>
        <w:autoSpaceDE w:val="0"/>
        <w:autoSpaceDN w:val="0"/>
        <w:adjustRightInd w:val="0"/>
        <w:spacing w:before="120" w:line="240" w:lineRule="auto"/>
        <w:jc w:val="both"/>
        <w:rPr>
          <w:rFonts w:ascii="Times New Roman" w:hAnsi="Times New Roman" w:cs="Times New Roman"/>
        </w:rPr>
      </w:pPr>
    </w:p>
    <w:p w14:paraId="4C32278E" w14:textId="156790EB" w:rsidR="00D45295" w:rsidRDefault="00DF6CEC" w:rsidP="004935C5">
      <w:pPr>
        <w:autoSpaceDE w:val="0"/>
        <w:autoSpaceDN w:val="0"/>
        <w:adjustRightInd w:val="0"/>
        <w:spacing w:before="120" w:line="240" w:lineRule="auto"/>
        <w:jc w:val="both"/>
        <w:rPr>
          <w:rFonts w:ascii="Times New Roman" w:hAnsi="Times New Roman" w:cs="Times New Roman"/>
        </w:rPr>
      </w:pPr>
      <w:ins w:id="3913" w:author="Karol M" w:date="2024-05-11T23:56:00Z">
        <w:r>
          <w:rPr>
            <w:rFonts w:ascii="Times New Roman" w:hAnsi="Times New Roman" w:cs="Times New Roman"/>
          </w:rPr>
          <w:t>Medzinárodná organizácia</w:t>
        </w:r>
        <w:r w:rsidRPr="00DF6CEC">
          <w:rPr>
            <w:rFonts w:ascii="Times New Roman" w:hAnsi="Times New Roman" w:cs="Times New Roman"/>
          </w:rPr>
          <w:t xml:space="preserve"> </w:t>
        </w:r>
      </w:ins>
      <w:ins w:id="3914" w:author="Karol M" w:date="2024-05-11T23:57:00Z">
        <w:r>
          <w:rPr>
            <w:rFonts w:ascii="Times New Roman" w:hAnsi="Times New Roman" w:cs="Times New Roman"/>
          </w:rPr>
          <w:t>(</w:t>
        </w:r>
      </w:ins>
      <w:ins w:id="3915" w:author="Karol M" w:date="2024-05-11T23:59:00Z">
        <w:r w:rsidRPr="00DF6CEC">
          <w:rPr>
            <w:rFonts w:ascii="Times New Roman" w:hAnsi="Times New Roman" w:cs="Times New Roman"/>
          </w:rPr>
          <w:t>ako prijímateľ</w:t>
        </w:r>
        <w:r>
          <w:rPr>
            <w:rFonts w:ascii="Times New Roman" w:hAnsi="Times New Roman" w:cs="Times New Roman"/>
          </w:rPr>
          <w:t xml:space="preserve"> </w:t>
        </w:r>
      </w:ins>
      <w:ins w:id="3916" w:author="Karol M" w:date="2024-05-11T23:57:00Z">
        <w:r>
          <w:rPr>
            <w:rFonts w:ascii="Times New Roman" w:hAnsi="Times New Roman" w:cs="Times New Roman"/>
          </w:rPr>
          <w:t>resp. budúci prijímateľ)</w:t>
        </w:r>
      </w:ins>
      <w:ins w:id="3917" w:author="Karol M" w:date="2024-05-11T23:59:00Z">
        <w:r>
          <w:rPr>
            <w:rFonts w:ascii="Times New Roman" w:hAnsi="Times New Roman" w:cs="Times New Roman"/>
          </w:rPr>
          <w:t xml:space="preserve"> je</w:t>
        </w:r>
      </w:ins>
      <w:ins w:id="3918" w:author="Karol M" w:date="2024-05-11T23:56:00Z">
        <w:r w:rsidRPr="00DF6CEC">
          <w:rPr>
            <w:rFonts w:ascii="Times New Roman" w:hAnsi="Times New Roman" w:cs="Times New Roman"/>
          </w:rPr>
          <w:t xml:space="preserve"> povinn</w:t>
        </w:r>
      </w:ins>
      <w:ins w:id="3919" w:author="Karol M" w:date="2024-05-11T23:59:00Z">
        <w:r>
          <w:rPr>
            <w:rFonts w:ascii="Times New Roman" w:hAnsi="Times New Roman" w:cs="Times New Roman"/>
          </w:rPr>
          <w:t>á</w:t>
        </w:r>
      </w:ins>
      <w:ins w:id="3920" w:author="Karol M" w:date="2024-05-11T23:56:00Z">
        <w:r w:rsidRPr="00DF6CEC">
          <w:rPr>
            <w:rFonts w:ascii="Times New Roman" w:hAnsi="Times New Roman" w:cs="Times New Roman"/>
          </w:rPr>
          <w:t xml:space="preserve"> pri realizácii, zaúčtovaní a vykazovaní výdavkov postupovať podľa </w:t>
        </w:r>
        <w:r w:rsidRPr="00DF6CEC">
          <w:rPr>
            <w:rFonts w:ascii="Times New Roman" w:hAnsi="Times New Roman" w:cs="Times New Roman"/>
            <w:u w:val="single"/>
            <w:rPrChange w:id="3921" w:author="Karol M" w:date="2024-05-12T00:00:00Z">
              <w:rPr>
                <w:rFonts w:ascii="Times New Roman" w:hAnsi="Times New Roman" w:cs="Times New Roman"/>
              </w:rPr>
            </w:rPrChange>
          </w:rPr>
          <w:t>záväzných interných nariadení, pravidiel a postupov</w:t>
        </w:r>
        <w:r w:rsidRPr="00DF6CEC">
          <w:rPr>
            <w:rFonts w:ascii="Times New Roman" w:hAnsi="Times New Roman" w:cs="Times New Roman"/>
          </w:rPr>
          <w:t xml:space="preserve"> schválených najvyšším orgánom </w:t>
        </w:r>
      </w:ins>
      <w:ins w:id="3922" w:author="Karol M" w:date="2024-05-11T23:57:00Z">
        <w:r>
          <w:rPr>
            <w:rFonts w:ascii="Times New Roman" w:hAnsi="Times New Roman" w:cs="Times New Roman"/>
          </w:rPr>
          <w:t xml:space="preserve">medzinárodnej </w:t>
        </w:r>
      </w:ins>
      <w:ins w:id="3923" w:author="Karol M" w:date="2024-05-11T23:56:00Z">
        <w:r w:rsidRPr="00DF6CEC">
          <w:rPr>
            <w:rFonts w:ascii="Times New Roman" w:hAnsi="Times New Roman" w:cs="Times New Roman"/>
          </w:rPr>
          <w:t xml:space="preserve">organizácie.  </w:t>
        </w:r>
      </w:ins>
    </w:p>
    <w:p w14:paraId="4B53CFDE" w14:textId="4B76A3EC" w:rsidR="00DF6CEC" w:rsidRDefault="00DF6CEC" w:rsidP="00DF6CEC">
      <w:pPr>
        <w:autoSpaceDE w:val="0"/>
        <w:autoSpaceDN w:val="0"/>
        <w:adjustRightInd w:val="0"/>
        <w:spacing w:before="120" w:line="240" w:lineRule="auto"/>
        <w:jc w:val="both"/>
        <w:rPr>
          <w:ins w:id="3924" w:author="Karol M" w:date="2024-05-13T01:07:00Z"/>
          <w:rFonts w:ascii="Times New Roman" w:hAnsi="Times New Roman" w:cs="Times New Roman"/>
        </w:rPr>
      </w:pPr>
      <w:ins w:id="3925" w:author="Karol M" w:date="2024-05-12T00:01:00Z">
        <w:r>
          <w:rPr>
            <w:rFonts w:ascii="Times New Roman" w:hAnsi="Times New Roman" w:cs="Times New Roman"/>
            <w:b/>
            <w:iCs/>
          </w:rPr>
          <w:t xml:space="preserve">Tým, že </w:t>
        </w:r>
        <w:r>
          <w:rPr>
            <w:rFonts w:ascii="Times New Roman" w:hAnsi="Times New Roman" w:cs="Times New Roman"/>
          </w:rPr>
          <w:t>medzinárodná organizácia</w:t>
        </w:r>
        <w:r>
          <w:rPr>
            <w:rFonts w:ascii="Times New Roman" w:hAnsi="Times New Roman" w:cs="Times New Roman"/>
            <w:b/>
            <w:iCs/>
          </w:rPr>
          <w:t xml:space="preserve"> m</w:t>
        </w:r>
        <w:r w:rsidRPr="00DF6CEC">
          <w:rPr>
            <w:rFonts w:ascii="Times New Roman" w:hAnsi="Times New Roman" w:cs="Times New Roman"/>
            <w:b/>
            <w:iCs/>
            <w:rPrChange w:id="3926" w:author="Karol M" w:date="2024-05-12T00:01:00Z">
              <w:rPr>
                <w:rFonts w:ascii="Times New Roman" w:hAnsi="Times New Roman" w:cs="Times New Roman"/>
                <w:b/>
                <w:i/>
              </w:rPr>
            </w:rPrChange>
          </w:rPr>
          <w:t>á právo</w:t>
        </w:r>
        <w:r w:rsidRPr="00DF6CEC">
          <w:rPr>
            <w:rFonts w:ascii="Times New Roman" w:hAnsi="Times New Roman" w:cs="Times New Roman"/>
          </w:rPr>
          <w:t xml:space="preserve"> obstarávať tovary, služby a stavebné práce </w:t>
        </w:r>
        <w:r w:rsidRPr="00DF6CEC">
          <w:rPr>
            <w:rFonts w:ascii="Times New Roman" w:hAnsi="Times New Roman" w:cs="Times New Roman"/>
            <w:b/>
            <w:iCs/>
            <w:rPrChange w:id="3927" w:author="Karol M" w:date="2024-05-12T00:01:00Z">
              <w:rPr>
                <w:rFonts w:ascii="Times New Roman" w:hAnsi="Times New Roman" w:cs="Times New Roman"/>
                <w:b/>
                <w:i/>
              </w:rPr>
            </w:rPrChange>
          </w:rPr>
          <w:t>v súlade so svojimi nariadeniami, pravidlami, smernicami, politikami a postupmi</w:t>
        </w:r>
        <w:r w:rsidRPr="00DF6CEC">
          <w:rPr>
            <w:rFonts w:ascii="Times New Roman" w:hAnsi="Times New Roman" w:cs="Times New Roman"/>
            <w:iCs/>
          </w:rPr>
          <w:t xml:space="preserve">, </w:t>
        </w:r>
        <w:r w:rsidRPr="00DF6CEC">
          <w:rPr>
            <w:rFonts w:ascii="Times New Roman" w:hAnsi="Times New Roman" w:cs="Times New Roman"/>
            <w:b/>
            <w:u w:val="single"/>
          </w:rPr>
          <w:t>nepodlieha</w:t>
        </w:r>
        <w:r w:rsidRPr="00DF6CEC">
          <w:rPr>
            <w:rFonts w:ascii="Times New Roman" w:hAnsi="Times New Roman" w:cs="Times New Roman"/>
          </w:rPr>
          <w:t xml:space="preserve"> zákonu </w:t>
        </w:r>
      </w:ins>
      <w:ins w:id="3928" w:author="Karol M" w:date="2024-05-12T17:04:00Z">
        <w:r w:rsidR="00073336">
          <w:rPr>
            <w:rFonts w:ascii="Times New Roman" w:hAnsi="Times New Roman" w:cs="Times New Roman"/>
          </w:rPr>
          <w:br/>
        </w:r>
      </w:ins>
      <w:ins w:id="3929" w:author="Karol M" w:date="2024-05-12T00:01:00Z">
        <w:r w:rsidRPr="00DF6CEC">
          <w:rPr>
            <w:rFonts w:ascii="Times New Roman" w:hAnsi="Times New Roman" w:cs="Times New Roman"/>
          </w:rPr>
          <w:t>č. 343/2015 Z. z. o verejnom obstarávaní</w:t>
        </w:r>
      </w:ins>
      <w:ins w:id="3930" w:author="Karol M" w:date="2024-05-12T00:02:00Z">
        <w:r>
          <w:rPr>
            <w:rFonts w:ascii="Times New Roman" w:hAnsi="Times New Roman" w:cs="Times New Roman"/>
          </w:rPr>
          <w:t xml:space="preserve"> </w:t>
        </w:r>
        <w:r w:rsidRPr="00EB7329">
          <w:rPr>
            <w:rFonts w:ascii="Times New Roman" w:hAnsi="Times New Roman" w:cs="Times New Roman"/>
          </w:rPr>
          <w:t>a o zmene a doplnení niektorých zákonov</w:t>
        </w:r>
        <w:r>
          <w:rPr>
            <w:rFonts w:ascii="Times New Roman" w:hAnsi="Times New Roman" w:cs="Times New Roman"/>
          </w:rPr>
          <w:t xml:space="preserve"> v znení neskorších predpisov</w:t>
        </w:r>
      </w:ins>
      <w:ins w:id="3931" w:author="Karol M" w:date="2024-05-12T00:01:00Z">
        <w:r w:rsidRPr="00DF6CEC">
          <w:rPr>
            <w:rFonts w:ascii="Times New Roman" w:hAnsi="Times New Roman" w:cs="Times New Roman"/>
          </w:rPr>
          <w:t xml:space="preserve"> (prípadne iným právnym predpisom SR upravujúcim verejné obstarávanie). </w:t>
        </w:r>
      </w:ins>
    </w:p>
    <w:p w14:paraId="38341B29" w14:textId="263E480A" w:rsidR="00CE29EA" w:rsidRPr="00DF6CEC" w:rsidRDefault="00CE29EA" w:rsidP="00DF6CEC">
      <w:pPr>
        <w:autoSpaceDE w:val="0"/>
        <w:autoSpaceDN w:val="0"/>
        <w:adjustRightInd w:val="0"/>
        <w:spacing w:before="120" w:line="240" w:lineRule="auto"/>
        <w:jc w:val="both"/>
        <w:rPr>
          <w:ins w:id="3932" w:author="Karol M" w:date="2024-05-12T00:01:00Z"/>
          <w:rFonts w:ascii="Times New Roman" w:hAnsi="Times New Roman" w:cs="Times New Roman"/>
        </w:rPr>
      </w:pPr>
      <w:bookmarkStart w:id="3933" w:name="_Hlk169508174"/>
      <w:ins w:id="3934" w:author="Karol M" w:date="2024-05-13T01:08:00Z">
        <w:r w:rsidRPr="00CD44FA">
          <w:rPr>
            <w:rFonts w:ascii="Times New Roman" w:hAnsi="Times New Roman" w:cs="Times New Roman"/>
          </w:rPr>
          <w:t>P</w:t>
        </w:r>
      </w:ins>
      <w:ins w:id="3935" w:author="Karol M" w:date="2024-05-13T01:07:00Z">
        <w:r w:rsidRPr="00CD44FA">
          <w:rPr>
            <w:rFonts w:ascii="Times New Roman" w:hAnsi="Times New Roman" w:cs="Times New Roman"/>
            <w:rPrChange w:id="3936" w:author="Karol M" w:date="2024-05-13T01:29:00Z">
              <w:rPr>
                <w:rFonts w:ascii="Times New Roman" w:hAnsi="Times New Roman" w:cs="Times New Roman"/>
                <w:u w:val="single"/>
              </w:rPr>
            </w:rPrChange>
          </w:rPr>
          <w:t>rijímateľ, ktorým je medzinárodná organizácia</w:t>
        </w:r>
      </w:ins>
      <w:ins w:id="3937" w:author="Karol M" w:date="2024-05-13T01:08:00Z">
        <w:r w:rsidRPr="00CD44FA">
          <w:rPr>
            <w:rFonts w:ascii="Times New Roman" w:hAnsi="Times New Roman" w:cs="Times New Roman"/>
            <w:rPrChange w:id="3938" w:author="Karol M" w:date="2024-05-13T01:29:00Z">
              <w:rPr>
                <w:rFonts w:ascii="Times New Roman" w:hAnsi="Times New Roman" w:cs="Times New Roman"/>
                <w:u w:val="single"/>
              </w:rPr>
            </w:rPrChange>
          </w:rPr>
          <w:t>, nie je</w:t>
        </w:r>
      </w:ins>
      <w:ins w:id="3939" w:author="Karol M" w:date="2024-05-13T01:07:00Z">
        <w:r w:rsidRPr="00CD44FA">
          <w:rPr>
            <w:rFonts w:ascii="Times New Roman" w:hAnsi="Times New Roman" w:cs="Times New Roman"/>
            <w:rPrChange w:id="3940" w:author="Karol M" w:date="2024-05-13T01:29:00Z">
              <w:rPr>
                <w:rFonts w:ascii="Times New Roman" w:hAnsi="Times New Roman" w:cs="Times New Roman"/>
                <w:u w:val="single"/>
              </w:rPr>
            </w:rPrChange>
          </w:rPr>
          <w:t xml:space="preserve"> povinný zrealizovať prieskum trhu</w:t>
        </w:r>
        <w:r w:rsidRPr="00CD44FA">
          <w:rPr>
            <w:rFonts w:ascii="Times New Roman" w:hAnsi="Times New Roman" w:cs="Times New Roman"/>
          </w:rPr>
          <w:t xml:space="preserve"> </w:t>
        </w:r>
        <w:r w:rsidRPr="00EB7329">
          <w:rPr>
            <w:rFonts w:ascii="Times New Roman" w:hAnsi="Times New Roman" w:cs="Times New Roman"/>
          </w:rPr>
          <w:t>za účelom zadania takejto výnimky zo ZVO</w:t>
        </w:r>
      </w:ins>
      <w:ins w:id="3941" w:author="Karol M" w:date="2024-05-13T01:08:00Z">
        <w:r>
          <w:rPr>
            <w:rFonts w:ascii="Times New Roman" w:hAnsi="Times New Roman" w:cs="Times New Roman"/>
          </w:rPr>
          <w:t xml:space="preserve"> (podľa</w:t>
        </w:r>
      </w:ins>
      <w:ins w:id="3942" w:author="Karol M" w:date="2024-05-13T01:10:00Z">
        <w:r w:rsidR="003E000F">
          <w:rPr>
            <w:rFonts w:ascii="Times New Roman" w:hAnsi="Times New Roman" w:cs="Times New Roman"/>
          </w:rPr>
          <w:t xml:space="preserve"> pravidiel</w:t>
        </w:r>
      </w:ins>
      <w:ins w:id="3943" w:author="Karol M" w:date="2024-05-13T01:08:00Z">
        <w:r>
          <w:rPr>
            <w:rFonts w:ascii="Times New Roman" w:hAnsi="Times New Roman" w:cs="Times New Roman"/>
          </w:rPr>
          <w:t xml:space="preserve"> všeobecnej časti kapitoly 1.9 </w:t>
        </w:r>
        <w:r w:rsidRPr="009B73A9">
          <w:rPr>
            <w:rFonts w:ascii="Times New Roman" w:hAnsi="Times New Roman" w:cs="Times New Roman"/>
          </w:rPr>
          <w:t>Usmerneni</w:t>
        </w:r>
        <w:r>
          <w:rPr>
            <w:rFonts w:ascii="Times New Roman" w:hAnsi="Times New Roman" w:cs="Times New Roman"/>
          </w:rPr>
          <w:t>a)</w:t>
        </w:r>
      </w:ins>
      <w:ins w:id="3944" w:author="Karol M" w:date="2024-05-13T01:09:00Z">
        <w:r>
          <w:rPr>
            <w:rFonts w:ascii="Times New Roman" w:hAnsi="Times New Roman" w:cs="Times New Roman"/>
          </w:rPr>
          <w:t xml:space="preserve">, ak </w:t>
        </w:r>
        <w:r w:rsidRPr="00DF6CEC">
          <w:rPr>
            <w:rFonts w:ascii="Times New Roman" w:hAnsi="Times New Roman" w:cs="Times New Roman"/>
          </w:rPr>
          <w:t xml:space="preserve">obstaráva tovary, služby a stavebné práce </w:t>
        </w:r>
        <w:r w:rsidRPr="009B73A9">
          <w:rPr>
            <w:rFonts w:ascii="Times New Roman" w:hAnsi="Times New Roman" w:cs="Times New Roman"/>
            <w:b/>
            <w:iCs/>
          </w:rPr>
          <w:t>v súlade so svojimi nariadeniami, pravidlami, smernicami, politikami a</w:t>
        </w:r>
      </w:ins>
      <w:ins w:id="3945" w:author="Karol M" w:date="2024-05-13T01:10:00Z">
        <w:r w:rsidR="003E000F">
          <w:rPr>
            <w:rFonts w:ascii="Times New Roman" w:hAnsi="Times New Roman" w:cs="Times New Roman"/>
            <w:b/>
            <w:iCs/>
          </w:rPr>
          <w:t> </w:t>
        </w:r>
      </w:ins>
      <w:ins w:id="3946" w:author="Karol M" w:date="2024-05-13T01:09:00Z">
        <w:r w:rsidRPr="009B73A9">
          <w:rPr>
            <w:rFonts w:ascii="Times New Roman" w:hAnsi="Times New Roman" w:cs="Times New Roman"/>
            <w:b/>
            <w:iCs/>
          </w:rPr>
          <w:t>postupmi</w:t>
        </w:r>
      </w:ins>
      <w:ins w:id="3947" w:author="Karol M" w:date="2024-05-13T01:10:00Z">
        <w:r w:rsidR="003E000F" w:rsidRPr="003E000F">
          <w:rPr>
            <w:rFonts w:ascii="Times New Roman" w:hAnsi="Times New Roman" w:cs="Times New Roman"/>
            <w:bCs/>
            <w:iCs/>
            <w:rPrChange w:id="3948" w:author="Karol M" w:date="2024-05-13T01:10:00Z">
              <w:rPr>
                <w:rFonts w:ascii="Times New Roman" w:hAnsi="Times New Roman" w:cs="Times New Roman"/>
                <w:b/>
                <w:iCs/>
              </w:rPr>
            </w:rPrChange>
          </w:rPr>
          <w:t>, na základe ktorý</w:t>
        </w:r>
      </w:ins>
      <w:ins w:id="3949" w:author="Karol M" w:date="2024-05-13T01:11:00Z">
        <w:r w:rsidR="003E000F">
          <w:rPr>
            <w:rFonts w:ascii="Times New Roman" w:hAnsi="Times New Roman" w:cs="Times New Roman"/>
            <w:bCs/>
            <w:iCs/>
          </w:rPr>
          <w:t>ch</w:t>
        </w:r>
      </w:ins>
      <w:ins w:id="3950" w:author="Karol M" w:date="2024-05-13T01:10:00Z">
        <w:r w:rsidR="003E000F" w:rsidRPr="003E000F">
          <w:rPr>
            <w:rFonts w:ascii="Times New Roman" w:hAnsi="Times New Roman" w:cs="Times New Roman"/>
            <w:bCs/>
            <w:iCs/>
            <w:rPrChange w:id="3951" w:author="Karol M" w:date="2024-05-13T01:10:00Z">
              <w:rPr>
                <w:rFonts w:ascii="Times New Roman" w:hAnsi="Times New Roman" w:cs="Times New Roman"/>
                <w:b/>
                <w:iCs/>
              </w:rPr>
            </w:rPrChange>
          </w:rPr>
          <w:t xml:space="preserve"> </w:t>
        </w:r>
      </w:ins>
      <w:ins w:id="3952" w:author="Karol M" w:date="2024-05-13T01:11:00Z">
        <w:r w:rsidR="003E000F" w:rsidRPr="003E000F">
          <w:rPr>
            <w:rFonts w:ascii="Times New Roman" w:hAnsi="Times New Roman" w:cs="Times New Roman"/>
            <w:bCs/>
            <w:iCs/>
          </w:rPr>
          <w:t>pre</w:t>
        </w:r>
        <w:r w:rsidR="003E000F">
          <w:rPr>
            <w:rFonts w:ascii="Times New Roman" w:hAnsi="Times New Roman" w:cs="Times New Roman"/>
            <w:bCs/>
            <w:iCs/>
          </w:rPr>
          <w:t>ukazuje hospodárnosť výdavkov</w:t>
        </w:r>
      </w:ins>
      <w:ins w:id="3953" w:author="Karol M" w:date="2024-05-13T01:07:00Z">
        <w:r>
          <w:rPr>
            <w:rFonts w:ascii="Times New Roman" w:hAnsi="Times New Roman" w:cs="Times New Roman"/>
          </w:rPr>
          <w:t>.</w:t>
        </w:r>
      </w:ins>
    </w:p>
    <w:p w14:paraId="6792D360" w14:textId="11E75D5F" w:rsidR="00936359" w:rsidRDefault="006B47DF" w:rsidP="006B47DF">
      <w:pPr>
        <w:autoSpaceDE w:val="0"/>
        <w:autoSpaceDN w:val="0"/>
        <w:adjustRightInd w:val="0"/>
        <w:spacing w:before="120" w:line="240" w:lineRule="auto"/>
        <w:contextualSpacing/>
        <w:jc w:val="both"/>
        <w:rPr>
          <w:ins w:id="3954" w:author="Karol M" w:date="2024-05-12T16:21:00Z"/>
          <w:rFonts w:ascii="Times New Roman" w:hAnsi="Times New Roman" w:cs="Times New Roman"/>
        </w:rPr>
      </w:pPr>
      <w:ins w:id="3955" w:author="Karol M" w:date="2024-05-12T16:20:00Z">
        <w:r>
          <w:rPr>
            <w:rFonts w:ascii="Times New Roman" w:hAnsi="Times New Roman" w:cs="Times New Roman"/>
          </w:rPr>
          <w:t>P</w:t>
        </w:r>
        <w:r w:rsidRPr="00356DF9">
          <w:rPr>
            <w:rFonts w:ascii="Times New Roman" w:hAnsi="Times New Roman" w:cs="Times New Roman"/>
          </w:rPr>
          <w:t>rijímateľ</w:t>
        </w:r>
        <w:r>
          <w:rPr>
            <w:rFonts w:ascii="Times New Roman" w:hAnsi="Times New Roman" w:cs="Times New Roman"/>
          </w:rPr>
          <w:t>, ktorým je medzinárodná organizácia,</w:t>
        </w:r>
        <w:r w:rsidRPr="00356DF9">
          <w:rPr>
            <w:rFonts w:ascii="Times New Roman" w:hAnsi="Times New Roman" w:cs="Times New Roman"/>
          </w:rPr>
          <w:t xml:space="preserve"> </w:t>
        </w:r>
        <w:r w:rsidRPr="00CE29EA">
          <w:rPr>
            <w:rFonts w:ascii="Times New Roman" w:hAnsi="Times New Roman" w:cs="Times New Roman"/>
            <w:b/>
            <w:bCs/>
            <w:rPrChange w:id="3956" w:author="Karol M" w:date="2024-05-13T00:58:00Z">
              <w:rPr>
                <w:rFonts w:ascii="Times New Roman" w:hAnsi="Times New Roman" w:cs="Times New Roman"/>
              </w:rPr>
            </w:rPrChange>
          </w:rPr>
          <w:t>má povinnosť predložiť zákazku na kontrolu po uzavretí zmluvy s</w:t>
        </w:r>
      </w:ins>
      <w:ins w:id="3957" w:author="Karol M" w:date="2024-05-12T16:21:00Z">
        <w:r w:rsidRPr="00CE29EA">
          <w:rPr>
            <w:rFonts w:ascii="Times New Roman" w:hAnsi="Times New Roman" w:cs="Times New Roman"/>
            <w:b/>
            <w:bCs/>
            <w:rPrChange w:id="3958" w:author="Karol M" w:date="2024-05-13T00:58:00Z">
              <w:rPr>
                <w:rFonts w:ascii="Times New Roman" w:hAnsi="Times New Roman" w:cs="Times New Roman"/>
              </w:rPr>
            </w:rPrChange>
          </w:rPr>
          <w:t> </w:t>
        </w:r>
      </w:ins>
      <w:ins w:id="3959" w:author="Karol M" w:date="2024-05-12T16:20:00Z">
        <w:r w:rsidRPr="00CE29EA">
          <w:rPr>
            <w:rFonts w:ascii="Times New Roman" w:hAnsi="Times New Roman" w:cs="Times New Roman"/>
            <w:b/>
            <w:bCs/>
            <w:rPrChange w:id="3960" w:author="Karol M" w:date="2024-05-13T00:58:00Z">
              <w:rPr>
                <w:rFonts w:ascii="Times New Roman" w:hAnsi="Times New Roman" w:cs="Times New Roman"/>
              </w:rPr>
            </w:rPrChange>
          </w:rPr>
          <w:t>úspešným uchádzačom</w:t>
        </w:r>
      </w:ins>
      <w:ins w:id="3961" w:author="Karol M" w:date="2024-05-12T17:01:00Z">
        <w:r w:rsidR="00936359">
          <w:rPr>
            <w:rFonts w:ascii="Times New Roman" w:hAnsi="Times New Roman" w:cs="Times New Roman"/>
          </w:rPr>
          <w:t xml:space="preserve"> (dodávateľom/poskytovateľom</w:t>
        </w:r>
      </w:ins>
      <w:ins w:id="3962" w:author="Karol M" w:date="2024-05-12T16:21:00Z">
        <w:r>
          <w:rPr>
            <w:rFonts w:ascii="Times New Roman" w:hAnsi="Times New Roman" w:cs="Times New Roman"/>
          </w:rPr>
          <w:t>)</w:t>
        </w:r>
      </w:ins>
      <w:ins w:id="3963" w:author="Karol M" w:date="2024-05-13T00:58:00Z">
        <w:r w:rsidR="00CE29EA">
          <w:rPr>
            <w:rFonts w:ascii="Times New Roman" w:hAnsi="Times New Roman" w:cs="Times New Roman"/>
          </w:rPr>
          <w:t xml:space="preserve">, ktorá </w:t>
        </w:r>
      </w:ins>
      <w:ins w:id="3964" w:author="Karol M" w:date="2024-05-13T00:56:00Z">
        <w:r w:rsidR="00CE29EA">
          <w:rPr>
            <w:rFonts w:ascii="Times New Roman" w:hAnsi="Times New Roman" w:cs="Times New Roman"/>
          </w:rPr>
          <w:t xml:space="preserve">sa vykoná v lehote </w:t>
        </w:r>
      </w:ins>
      <w:ins w:id="3965" w:author="Karol M" w:date="2024-05-13T01:40:00Z">
        <w:r w:rsidR="0078594E">
          <w:rPr>
            <w:rFonts w:ascii="Times New Roman" w:hAnsi="Times New Roman" w:cs="Times New Roman"/>
          </w:rPr>
          <w:t xml:space="preserve"> a postupom analogickým k</w:t>
        </w:r>
      </w:ins>
      <w:ins w:id="3966" w:author="Karol M" w:date="2024-05-13T01:41:00Z">
        <w:r w:rsidR="0078594E">
          <w:rPr>
            <w:rFonts w:ascii="Times New Roman" w:hAnsi="Times New Roman" w:cs="Times New Roman"/>
          </w:rPr>
          <w:t xml:space="preserve"> postupu </w:t>
        </w:r>
      </w:ins>
      <w:ins w:id="3967" w:author="Karol M" w:date="2024-05-13T00:56:00Z">
        <w:r w:rsidR="00CE29EA">
          <w:rPr>
            <w:rFonts w:ascii="Times New Roman" w:hAnsi="Times New Roman" w:cs="Times New Roman"/>
          </w:rPr>
          <w:t xml:space="preserve">podľa </w:t>
        </w:r>
      </w:ins>
      <w:ins w:id="3968" w:author="Karol M" w:date="2024-05-13T00:57:00Z">
        <w:r w:rsidR="00CE29EA" w:rsidRPr="00CE29EA">
          <w:rPr>
            <w:rFonts w:ascii="Times New Roman" w:hAnsi="Times New Roman" w:cs="Times New Roman"/>
            <w:rPrChange w:id="3969" w:author="Karol M" w:date="2024-05-13T00:57:00Z">
              <w:rPr>
                <w:rFonts w:ascii="Times New Roman" w:hAnsi="Times New Roman" w:cs="Times New Roman"/>
                <w:highlight w:val="cyan"/>
              </w:rPr>
            </w:rPrChange>
          </w:rPr>
          <w:t>kapitoly 1.6 bod b) Usmernenia</w:t>
        </w:r>
      </w:ins>
      <w:ins w:id="3970" w:author="Karol M" w:date="2024-05-13T01:41:00Z">
        <w:r w:rsidR="0078594E">
          <w:rPr>
            <w:rFonts w:ascii="Times New Roman" w:hAnsi="Times New Roman" w:cs="Times New Roman"/>
          </w:rPr>
          <w:t>, ak v tomto bode kapitoly 1.9 Usmernenia nie je uvedené inak</w:t>
        </w:r>
      </w:ins>
      <w:ins w:id="3971" w:author="Karol M" w:date="2024-05-13T00:57:00Z">
        <w:r w:rsidR="00CE29EA">
          <w:rPr>
            <w:rFonts w:ascii="Times New Roman" w:hAnsi="Times New Roman" w:cs="Times New Roman"/>
          </w:rPr>
          <w:t>.</w:t>
        </w:r>
      </w:ins>
    </w:p>
    <w:p w14:paraId="47950BE5" w14:textId="77777777" w:rsidR="006B47DF" w:rsidRDefault="006B47DF" w:rsidP="006B47DF">
      <w:pPr>
        <w:autoSpaceDE w:val="0"/>
        <w:autoSpaceDN w:val="0"/>
        <w:adjustRightInd w:val="0"/>
        <w:spacing w:before="120" w:line="240" w:lineRule="auto"/>
        <w:contextualSpacing/>
        <w:jc w:val="both"/>
        <w:rPr>
          <w:ins w:id="3972" w:author="Karol M" w:date="2024-05-12T16:21:00Z"/>
          <w:rFonts w:ascii="Times New Roman" w:hAnsi="Times New Roman" w:cs="Times New Roman"/>
        </w:rPr>
      </w:pPr>
    </w:p>
    <w:p w14:paraId="50C5465D" w14:textId="29A8B760" w:rsidR="008811B0" w:rsidRDefault="00CE29EA">
      <w:pPr>
        <w:autoSpaceDE w:val="0"/>
        <w:autoSpaceDN w:val="0"/>
        <w:adjustRightInd w:val="0"/>
        <w:spacing w:after="0" w:line="240" w:lineRule="auto"/>
        <w:jc w:val="both"/>
        <w:rPr>
          <w:ins w:id="3973" w:author="Karol M" w:date="2024-06-24T09:27:00Z"/>
          <w:rFonts w:ascii="Times New Roman" w:hAnsi="Times New Roman" w:cs="Times New Roman"/>
        </w:rPr>
        <w:pPrChange w:id="3974" w:author="Karol M" w:date="2024-06-24T09:27:00Z">
          <w:pPr>
            <w:autoSpaceDE w:val="0"/>
            <w:autoSpaceDN w:val="0"/>
            <w:adjustRightInd w:val="0"/>
            <w:spacing w:before="120" w:line="240" w:lineRule="auto"/>
            <w:jc w:val="both"/>
          </w:pPr>
        </w:pPrChange>
      </w:pPr>
      <w:ins w:id="3975" w:author="Karol M" w:date="2024-05-13T00:59:00Z">
        <w:r>
          <w:rPr>
            <w:rFonts w:ascii="Times New Roman" w:hAnsi="Times New Roman" w:cs="Times New Roman"/>
          </w:rPr>
          <w:t xml:space="preserve">RO </w:t>
        </w:r>
      </w:ins>
      <w:ins w:id="3976" w:author="Karol M" w:date="2024-05-13T01:13:00Z">
        <w:r w:rsidR="003E000F">
          <w:rPr>
            <w:rFonts w:ascii="Times New Roman" w:hAnsi="Times New Roman" w:cs="Times New Roman"/>
          </w:rPr>
          <w:t>v rámci kontroly zadávania zákazky overí</w:t>
        </w:r>
      </w:ins>
      <w:ins w:id="3977" w:author="Karol M" w:date="2024-06-24T09:31:00Z">
        <w:r w:rsidR="00CE43AC">
          <w:rPr>
            <w:rFonts w:ascii="Times New Roman" w:hAnsi="Times New Roman" w:cs="Times New Roman"/>
          </w:rPr>
          <w:t xml:space="preserve"> dodržiavanie tých základných princípov obstarávania, ktoré sú relevantné pre príslušný typ zákazky, a to</w:t>
        </w:r>
      </w:ins>
      <w:ins w:id="3978" w:author="Karol M" w:date="2024-05-13T01:13:00Z">
        <w:r w:rsidR="003E000F">
          <w:rPr>
            <w:rFonts w:ascii="Times New Roman" w:hAnsi="Times New Roman" w:cs="Times New Roman"/>
          </w:rPr>
          <w:t xml:space="preserve"> </w:t>
        </w:r>
      </w:ins>
      <w:ins w:id="3979" w:author="Karol M" w:date="2024-05-13T01:17:00Z">
        <w:r w:rsidR="003E000F">
          <w:rPr>
            <w:rFonts w:ascii="Times New Roman" w:hAnsi="Times New Roman" w:cs="Times New Roman"/>
          </w:rPr>
          <w:t xml:space="preserve">najmä </w:t>
        </w:r>
      </w:ins>
      <w:ins w:id="3980" w:author="Karol M" w:date="2024-05-13T01:12:00Z">
        <w:r w:rsidR="003E000F" w:rsidRPr="003E000F">
          <w:rPr>
            <w:rFonts w:ascii="Times New Roman" w:hAnsi="Times New Roman" w:cs="Times New Roman"/>
            <w:rPrChange w:id="3981" w:author="Karol M" w:date="2024-05-13T01:19:00Z">
              <w:rPr>
                <w:lang w:eastAsia="en-GB"/>
              </w:rPr>
            </w:rPrChange>
          </w:rPr>
          <w:t xml:space="preserve">dodržiavanie </w:t>
        </w:r>
      </w:ins>
      <w:ins w:id="3982" w:author="Karol M" w:date="2024-05-13T01:15:00Z">
        <w:r w:rsidR="003E000F" w:rsidRPr="003E000F">
          <w:rPr>
            <w:rFonts w:ascii="Times New Roman" w:hAnsi="Times New Roman" w:cs="Times New Roman"/>
            <w:rPrChange w:id="3983" w:author="Karol M" w:date="2024-05-13T01:19:00Z">
              <w:rPr>
                <w:lang w:eastAsia="en-GB"/>
              </w:rPr>
            </w:rPrChange>
          </w:rPr>
          <w:t>princíp</w:t>
        </w:r>
      </w:ins>
      <w:ins w:id="3984" w:author="Karol M" w:date="2024-05-13T01:25:00Z">
        <w:r w:rsidR="00CD44FA">
          <w:rPr>
            <w:rFonts w:ascii="Times New Roman" w:hAnsi="Times New Roman" w:cs="Times New Roman"/>
          </w:rPr>
          <w:t>ov</w:t>
        </w:r>
      </w:ins>
      <w:ins w:id="3985" w:author="Karol M" w:date="2024-05-13T01:50:00Z">
        <w:r w:rsidR="0078594E">
          <w:rPr>
            <w:rFonts w:ascii="Times New Roman" w:hAnsi="Times New Roman" w:cs="Times New Roman"/>
          </w:rPr>
          <w:t xml:space="preserve"> </w:t>
        </w:r>
      </w:ins>
      <w:ins w:id="3986" w:author="Karol M" w:date="2024-05-13T01:15:00Z">
        <w:r w:rsidR="003E000F" w:rsidRPr="003E000F">
          <w:rPr>
            <w:rFonts w:ascii="Times New Roman" w:hAnsi="Times New Roman" w:cs="Times New Roman"/>
            <w:rPrChange w:id="3987" w:author="Karol M" w:date="2024-05-13T01:19:00Z">
              <w:rPr>
                <w:lang w:eastAsia="en-GB"/>
              </w:rPr>
            </w:rPrChange>
          </w:rPr>
          <w:t>hospodárnosti a</w:t>
        </w:r>
      </w:ins>
      <w:ins w:id="3988" w:author="Karol M" w:date="2024-05-13T01:17:00Z">
        <w:r w:rsidR="003E000F" w:rsidRPr="003E000F">
          <w:rPr>
            <w:rFonts w:ascii="Times New Roman" w:hAnsi="Times New Roman" w:cs="Times New Roman"/>
            <w:rPrChange w:id="3989" w:author="Karol M" w:date="2024-05-13T01:19:00Z">
              <w:rPr>
                <w:lang w:eastAsia="en-GB"/>
              </w:rPr>
            </w:rPrChange>
          </w:rPr>
          <w:t> </w:t>
        </w:r>
      </w:ins>
      <w:ins w:id="3990" w:author="Karol M" w:date="2024-05-13T01:16:00Z">
        <w:r w:rsidR="003E000F" w:rsidRPr="003E000F">
          <w:rPr>
            <w:rFonts w:ascii="Times New Roman" w:hAnsi="Times New Roman" w:cs="Times New Roman"/>
            <w:rPrChange w:id="3991" w:author="Karol M" w:date="2024-05-13T01:19:00Z">
              <w:rPr>
                <w:lang w:eastAsia="en-GB"/>
              </w:rPr>
            </w:rPrChange>
          </w:rPr>
          <w:t>efektívnosti</w:t>
        </w:r>
      </w:ins>
      <w:ins w:id="3992" w:author="Karol M" w:date="2024-05-13T01:17:00Z">
        <w:r w:rsidR="003E000F" w:rsidRPr="003E000F">
          <w:rPr>
            <w:rFonts w:ascii="Times New Roman" w:hAnsi="Times New Roman" w:cs="Times New Roman"/>
            <w:rPrChange w:id="3993" w:author="Karol M" w:date="2024-05-13T01:19:00Z">
              <w:rPr>
                <w:lang w:eastAsia="en-GB"/>
              </w:rPr>
            </w:rPrChange>
          </w:rPr>
          <w:t xml:space="preserve">, </w:t>
        </w:r>
      </w:ins>
      <w:ins w:id="3994" w:author="Karol M" w:date="2024-05-13T01:16:00Z">
        <w:r w:rsidR="003E000F" w:rsidRPr="003E000F">
          <w:rPr>
            <w:rFonts w:ascii="Times New Roman" w:hAnsi="Times New Roman" w:cs="Times New Roman"/>
            <w:rPrChange w:id="3995" w:author="Karol M" w:date="2024-05-13T01:19:00Z">
              <w:rPr>
                <w:lang w:eastAsia="en-GB"/>
              </w:rPr>
            </w:rPrChange>
          </w:rPr>
          <w:t>a tiež vylúčenie konfliktu záujmov</w:t>
        </w:r>
      </w:ins>
      <w:ins w:id="3996" w:author="Karol M" w:date="2024-05-13T01:17:00Z">
        <w:r w:rsidR="003E000F" w:rsidRPr="003E000F">
          <w:rPr>
            <w:rFonts w:ascii="Times New Roman" w:hAnsi="Times New Roman" w:cs="Times New Roman"/>
            <w:rPrChange w:id="3997" w:author="Karol M" w:date="2024-05-13T01:19:00Z">
              <w:rPr>
                <w:lang w:eastAsia="en-GB"/>
              </w:rPr>
            </w:rPrChange>
          </w:rPr>
          <w:t xml:space="preserve"> v zmysle</w:t>
        </w:r>
      </w:ins>
      <w:ins w:id="3998" w:author="Karol M" w:date="2024-05-13T01:16:00Z">
        <w:r w:rsidR="003E000F" w:rsidRPr="003E000F">
          <w:rPr>
            <w:rFonts w:ascii="Times New Roman" w:hAnsi="Times New Roman" w:cs="Times New Roman"/>
            <w:rPrChange w:id="3999" w:author="Karol M" w:date="2024-05-13T01:19:00Z">
              <w:rPr>
                <w:lang w:eastAsia="en-GB"/>
              </w:rPr>
            </w:rPrChange>
          </w:rPr>
          <w:t xml:space="preserve"> </w:t>
        </w:r>
      </w:ins>
      <w:ins w:id="4000" w:author="Karol M" w:date="2024-05-13T01:12:00Z">
        <w:r w:rsidR="003E000F" w:rsidRPr="00CD44FA">
          <w:rPr>
            <w:rFonts w:ascii="Times New Roman" w:hAnsi="Times New Roman" w:cs="Times New Roman"/>
            <w:b/>
            <w:bCs/>
            <w:rPrChange w:id="4001" w:author="Karol M" w:date="2024-05-13T01:20:00Z">
              <w:rPr>
                <w:lang w:eastAsia="en-GB"/>
              </w:rPr>
            </w:rPrChange>
          </w:rPr>
          <w:t xml:space="preserve">interných pravidiel </w:t>
        </w:r>
      </w:ins>
      <w:ins w:id="4002" w:author="Karol M" w:date="2024-05-13T01:17:00Z">
        <w:r w:rsidR="003E000F" w:rsidRPr="00CD44FA">
          <w:rPr>
            <w:rFonts w:ascii="Times New Roman" w:hAnsi="Times New Roman" w:cs="Times New Roman"/>
            <w:b/>
            <w:bCs/>
            <w:rPrChange w:id="4003" w:author="Karol M" w:date="2024-05-13T01:20:00Z">
              <w:rPr>
                <w:lang w:eastAsia="en-GB"/>
              </w:rPr>
            </w:rPrChange>
          </w:rPr>
          <w:t xml:space="preserve">týkajúcich sa </w:t>
        </w:r>
      </w:ins>
      <w:ins w:id="4004" w:author="Karol M" w:date="2024-05-13T01:15:00Z">
        <w:r w:rsidR="003E000F" w:rsidRPr="00CD44FA">
          <w:rPr>
            <w:rFonts w:ascii="Times New Roman" w:hAnsi="Times New Roman" w:cs="Times New Roman"/>
            <w:b/>
            <w:bCs/>
            <w:rPrChange w:id="4005" w:author="Karol M" w:date="2024-05-13T01:20:00Z">
              <w:rPr>
                <w:lang w:eastAsia="en-GB"/>
              </w:rPr>
            </w:rPrChange>
          </w:rPr>
          <w:t>medzinárodnej organizácie</w:t>
        </w:r>
      </w:ins>
      <w:ins w:id="4006" w:author="Karol M" w:date="2024-05-13T01:12:00Z">
        <w:r w:rsidR="003E000F" w:rsidRPr="003E000F">
          <w:rPr>
            <w:rFonts w:ascii="Times New Roman" w:hAnsi="Times New Roman" w:cs="Times New Roman"/>
            <w:rPrChange w:id="4007" w:author="Karol M" w:date="2024-05-13T01:19:00Z">
              <w:rPr>
                <w:lang w:eastAsia="en-GB"/>
              </w:rPr>
            </w:rPrChange>
          </w:rPr>
          <w:t xml:space="preserve"> pri obstarávaní tovarov, služieb, stavebných prác</w:t>
        </w:r>
      </w:ins>
      <w:ins w:id="4008" w:author="Karol M" w:date="2024-05-13T01:19:00Z">
        <w:r w:rsidR="003E000F" w:rsidRPr="003E000F">
          <w:rPr>
            <w:rFonts w:ascii="Times New Roman" w:hAnsi="Times New Roman" w:cs="Times New Roman"/>
            <w:rPrChange w:id="4009" w:author="Karol M" w:date="2024-05-13T01:19:00Z">
              <w:rPr>
                <w:lang w:eastAsia="en-GB"/>
              </w:rPr>
            </w:rPrChange>
          </w:rPr>
          <w:t>, organizácie (ktorých verziu aktuálnu v čase zadávania zákazky predloží</w:t>
        </w:r>
      </w:ins>
      <w:ins w:id="4010" w:author="Karol M" w:date="2024-05-13T01:20:00Z">
        <w:r w:rsidR="00CD44FA">
          <w:rPr>
            <w:rFonts w:ascii="Times New Roman" w:hAnsi="Times New Roman" w:cs="Times New Roman"/>
          </w:rPr>
          <w:t xml:space="preserve"> na</w:t>
        </w:r>
      </w:ins>
      <w:ins w:id="4011" w:author="Karol M" w:date="2024-05-13T01:19:00Z">
        <w:r w:rsidR="003E000F" w:rsidRPr="003E000F">
          <w:rPr>
            <w:rFonts w:ascii="Times New Roman" w:hAnsi="Times New Roman" w:cs="Times New Roman"/>
            <w:rPrChange w:id="4012" w:author="Karol M" w:date="2024-05-13T01:19:00Z">
              <w:rPr>
                <w:lang w:eastAsia="en-GB"/>
              </w:rPr>
            </w:rPrChange>
          </w:rPr>
          <w:t xml:space="preserve"> </w:t>
        </w:r>
      </w:ins>
      <w:ins w:id="4013" w:author="Karol M" w:date="2024-05-13T01:20:00Z">
        <w:r w:rsidR="003E000F">
          <w:rPr>
            <w:rFonts w:ascii="Times New Roman" w:hAnsi="Times New Roman" w:cs="Times New Roman"/>
          </w:rPr>
          <w:t>RO</w:t>
        </w:r>
      </w:ins>
      <w:ins w:id="4014" w:author="Karol M" w:date="2024-05-13T01:19:00Z">
        <w:r w:rsidR="003E000F" w:rsidRPr="003E000F">
          <w:rPr>
            <w:rFonts w:ascii="Times New Roman" w:hAnsi="Times New Roman" w:cs="Times New Roman"/>
            <w:rPrChange w:id="4015" w:author="Karol M" w:date="2024-05-13T01:19:00Z">
              <w:rPr>
                <w:lang w:eastAsia="en-GB"/>
              </w:rPr>
            </w:rPrChange>
          </w:rPr>
          <w:t xml:space="preserve"> ku každej kontrole </w:t>
        </w:r>
      </w:ins>
      <w:ins w:id="4016" w:author="Karol M" w:date="2024-05-13T01:20:00Z">
        <w:r w:rsidR="00CD44FA">
          <w:rPr>
            <w:rFonts w:ascii="Times New Roman" w:hAnsi="Times New Roman" w:cs="Times New Roman"/>
          </w:rPr>
          <w:t>zadávania zákazky</w:t>
        </w:r>
      </w:ins>
      <w:ins w:id="4017" w:author="Karol M" w:date="2024-05-13T01:22:00Z">
        <w:r w:rsidR="00CD44FA">
          <w:rPr>
            <w:rFonts w:ascii="Times New Roman" w:hAnsi="Times New Roman" w:cs="Times New Roman"/>
          </w:rPr>
          <w:t>,</w:t>
        </w:r>
        <w:r w:rsidR="00CD44FA" w:rsidRPr="00CD44FA">
          <w:rPr>
            <w:rFonts w:ascii="Times New Roman" w:hAnsi="Times New Roman" w:cs="Times New Roman"/>
          </w:rPr>
          <w:t xml:space="preserve"> </w:t>
        </w:r>
        <w:r w:rsidR="00CD44FA" w:rsidRPr="00994D96">
          <w:rPr>
            <w:rFonts w:ascii="Times New Roman" w:hAnsi="Times New Roman" w:cs="Times New Roman"/>
          </w:rPr>
          <w:t xml:space="preserve">resp. na žiadosť </w:t>
        </w:r>
        <w:r w:rsidR="00CD44FA">
          <w:rPr>
            <w:rFonts w:ascii="Times New Roman" w:hAnsi="Times New Roman" w:cs="Times New Roman"/>
          </w:rPr>
          <w:t>RO</w:t>
        </w:r>
      </w:ins>
      <w:ins w:id="4018" w:author="Karol M" w:date="2024-05-13T01:21:00Z">
        <w:r w:rsidR="00CD44FA">
          <w:rPr>
            <w:rFonts w:ascii="Times New Roman" w:hAnsi="Times New Roman" w:cs="Times New Roman"/>
          </w:rPr>
          <w:t>)</w:t>
        </w:r>
      </w:ins>
      <w:ins w:id="4019" w:author="Karol M" w:date="2024-05-13T01:23:00Z">
        <w:r w:rsidR="00CD44FA">
          <w:rPr>
            <w:rFonts w:ascii="Times New Roman" w:hAnsi="Times New Roman" w:cs="Times New Roman"/>
          </w:rPr>
          <w:t xml:space="preserve"> a v zmysle</w:t>
        </w:r>
      </w:ins>
      <w:ins w:id="4020" w:author="Karol M" w:date="2024-05-13T01:19:00Z">
        <w:r w:rsidR="003E000F" w:rsidRPr="003E000F">
          <w:rPr>
            <w:rFonts w:ascii="Times New Roman" w:hAnsi="Times New Roman" w:cs="Times New Roman"/>
            <w:rPrChange w:id="4021" w:author="Karol M" w:date="2024-05-13T01:19:00Z">
              <w:rPr>
                <w:lang w:eastAsia="en-GB"/>
              </w:rPr>
            </w:rPrChange>
          </w:rPr>
          <w:t xml:space="preserve"> </w:t>
        </w:r>
      </w:ins>
      <w:ins w:id="4022" w:author="Karol M" w:date="2024-05-13T01:24:00Z">
        <w:r w:rsidR="00CD44FA">
          <w:rPr>
            <w:rFonts w:ascii="Times New Roman" w:hAnsi="Times New Roman" w:cs="Times New Roman"/>
          </w:rPr>
          <w:t>riadiacej dokumentácie</w:t>
        </w:r>
      </w:ins>
      <w:ins w:id="4023" w:author="Karol M" w:date="2024-05-13T01:19:00Z">
        <w:r w:rsidR="003E000F" w:rsidRPr="003E000F">
          <w:rPr>
            <w:rFonts w:ascii="Times New Roman" w:hAnsi="Times New Roman" w:cs="Times New Roman"/>
            <w:rPrChange w:id="4024" w:author="Karol M" w:date="2024-05-13T01:19:00Z">
              <w:rPr>
                <w:lang w:eastAsia="en-GB"/>
              </w:rPr>
            </w:rPrChange>
          </w:rPr>
          <w:t>, osobitne podľa</w:t>
        </w:r>
      </w:ins>
      <w:ins w:id="4025" w:author="Karol M" w:date="2024-05-13T01:24:00Z">
        <w:r w:rsidR="00CD44FA">
          <w:rPr>
            <w:rFonts w:ascii="Times New Roman" w:hAnsi="Times New Roman" w:cs="Times New Roman"/>
          </w:rPr>
          <w:t xml:space="preserve"> tohto Usmernenia</w:t>
        </w:r>
      </w:ins>
      <w:bookmarkEnd w:id="3933"/>
      <w:ins w:id="4026" w:author="Karol M" w:date="2024-05-13T01:13:00Z">
        <w:r w:rsidR="003E000F" w:rsidRPr="003E000F">
          <w:rPr>
            <w:rFonts w:ascii="Times New Roman" w:hAnsi="Times New Roman" w:cs="Times New Roman"/>
            <w:rPrChange w:id="4027" w:author="Karol M" w:date="2024-05-13T01:19:00Z">
              <w:rPr>
                <w:lang w:eastAsia="en-GB"/>
              </w:rPr>
            </w:rPrChange>
          </w:rPr>
          <w:t xml:space="preserve">. </w:t>
        </w:r>
      </w:ins>
    </w:p>
    <w:p w14:paraId="3EF84848" w14:textId="77777777" w:rsidR="005C35BA" w:rsidRPr="00EB7329" w:rsidRDefault="005C35BA">
      <w:pPr>
        <w:autoSpaceDE w:val="0"/>
        <w:autoSpaceDN w:val="0"/>
        <w:adjustRightInd w:val="0"/>
        <w:spacing w:after="0" w:line="240" w:lineRule="auto"/>
        <w:jc w:val="both"/>
        <w:rPr>
          <w:ins w:id="4028" w:author="Karol M" w:date="2024-06-17T10:31:00Z"/>
          <w:rFonts w:ascii="Times New Roman" w:hAnsi="Times New Roman" w:cs="Times New Roman"/>
        </w:rPr>
        <w:pPrChange w:id="4029" w:author="Karol M" w:date="2024-06-24T09:27:00Z">
          <w:pPr>
            <w:tabs>
              <w:tab w:val="left" w:pos="1014"/>
            </w:tabs>
            <w:spacing w:before="120"/>
            <w:contextualSpacing/>
            <w:jc w:val="both"/>
          </w:pPr>
        </w:pPrChange>
      </w:pPr>
    </w:p>
    <w:p w14:paraId="7A13B602" w14:textId="3CBDFA5B" w:rsidR="009E523B" w:rsidRDefault="009E523B">
      <w:pPr>
        <w:tabs>
          <w:tab w:val="left" w:pos="1014"/>
        </w:tabs>
        <w:spacing w:after="0"/>
        <w:contextualSpacing/>
        <w:jc w:val="both"/>
        <w:rPr>
          <w:ins w:id="4030" w:author="Karol M" w:date="2024-06-24T09:17:00Z"/>
          <w:rFonts w:ascii="Times New Roman" w:hAnsi="Times New Roman" w:cs="Times New Roman"/>
        </w:rPr>
        <w:pPrChange w:id="4031" w:author="Karol M" w:date="2024-06-24T09:27:00Z">
          <w:pPr>
            <w:tabs>
              <w:tab w:val="left" w:pos="1014"/>
            </w:tabs>
            <w:spacing w:before="120"/>
            <w:contextualSpacing/>
            <w:jc w:val="both"/>
          </w:pPr>
        </w:pPrChange>
      </w:pPr>
      <w:ins w:id="4032" w:author="Karol M" w:date="2024-06-24T09:17:00Z">
        <w:r w:rsidRPr="009E523B">
          <w:rPr>
            <w:rFonts w:ascii="Times New Roman" w:hAnsi="Times New Roman" w:cs="Times New Roman"/>
          </w:rPr>
          <w:t xml:space="preserve">Pri zákazkách, pri ktorých </w:t>
        </w:r>
      </w:ins>
      <w:ins w:id="4033" w:author="Karol M" w:date="2024-07-02T09:21:00Z">
        <w:r w:rsidR="007944FE">
          <w:rPr>
            <w:rFonts w:ascii="Times New Roman" w:hAnsi="Times New Roman" w:cs="Times New Roman"/>
          </w:rPr>
          <w:t>za</w:t>
        </w:r>
      </w:ins>
      <w:ins w:id="4034" w:author="Karol M" w:date="2024-06-24T09:23:00Z">
        <w:r w:rsidRPr="00CD44FA">
          <w:rPr>
            <w:rFonts w:ascii="Times New Roman" w:hAnsi="Times New Roman" w:cs="Times New Roman"/>
          </w:rPr>
          <w:t xml:space="preserve"> </w:t>
        </w:r>
      </w:ins>
      <w:ins w:id="4035" w:author="Karol M" w:date="2024-07-02T09:21:00Z">
        <w:r w:rsidR="007944FE">
          <w:rPr>
            <w:rFonts w:ascii="Times New Roman" w:hAnsi="Times New Roman" w:cs="Times New Roman"/>
          </w:rPr>
          <w:t>podmienky do</w:t>
        </w:r>
      </w:ins>
      <w:ins w:id="4036" w:author="Peter Eimannsberger" w:date="2024-09-11T13:29:00Z">
        <w:r w:rsidR="004F678D">
          <w:rPr>
            <w:rFonts w:ascii="Times New Roman" w:hAnsi="Times New Roman" w:cs="Times New Roman"/>
          </w:rPr>
          <w:t>d</w:t>
        </w:r>
      </w:ins>
      <w:ins w:id="4037" w:author="Karol M" w:date="2024-07-02T09:21:00Z">
        <w:r w:rsidR="007944FE">
          <w:rPr>
            <w:rFonts w:ascii="Times New Roman" w:hAnsi="Times New Roman" w:cs="Times New Roman"/>
          </w:rPr>
          <w:t>r</w:t>
        </w:r>
      </w:ins>
      <w:ins w:id="4038" w:author="Karol M" w:date="2024-07-02T09:22:00Z">
        <w:r w:rsidR="007944FE">
          <w:rPr>
            <w:rFonts w:ascii="Times New Roman" w:hAnsi="Times New Roman" w:cs="Times New Roman"/>
          </w:rPr>
          <w:t>žiavania</w:t>
        </w:r>
      </w:ins>
      <w:ins w:id="4039" w:author="Karol M" w:date="2024-06-24T09:23:00Z">
        <w:r w:rsidRPr="00CD44FA">
          <w:rPr>
            <w:rFonts w:ascii="Times New Roman" w:hAnsi="Times New Roman" w:cs="Times New Roman"/>
          </w:rPr>
          <w:t xml:space="preserve"> záväzných interných pravidiel a postupov pre </w:t>
        </w:r>
        <w:r>
          <w:rPr>
            <w:rFonts w:ascii="Times New Roman" w:hAnsi="Times New Roman" w:cs="Times New Roman"/>
          </w:rPr>
          <w:t>o</w:t>
        </w:r>
        <w:r w:rsidRPr="00CD44FA">
          <w:rPr>
            <w:rFonts w:ascii="Times New Roman" w:hAnsi="Times New Roman" w:cs="Times New Roman"/>
          </w:rPr>
          <w:t>bstarávanie</w:t>
        </w:r>
        <w:r>
          <w:rPr>
            <w:rFonts w:ascii="Times New Roman" w:hAnsi="Times New Roman" w:cs="Times New Roman"/>
          </w:rPr>
          <w:t xml:space="preserve"> príslušnej</w:t>
        </w:r>
        <w:r w:rsidRPr="00CD44FA">
          <w:rPr>
            <w:rFonts w:ascii="Times New Roman" w:hAnsi="Times New Roman" w:cs="Times New Roman"/>
          </w:rPr>
          <w:t xml:space="preserve"> medzinárodnej organizácie</w:t>
        </w:r>
        <w:r w:rsidRPr="009E523B">
          <w:rPr>
            <w:rFonts w:ascii="Times New Roman" w:hAnsi="Times New Roman" w:cs="Times New Roman"/>
          </w:rPr>
          <w:t xml:space="preserve"> </w:t>
        </w:r>
        <w:r>
          <w:rPr>
            <w:rFonts w:ascii="Times New Roman" w:hAnsi="Times New Roman" w:cs="Times New Roman"/>
          </w:rPr>
          <w:t>(napr. s</w:t>
        </w:r>
      </w:ins>
      <w:ins w:id="4040" w:author="Karol M" w:date="2024-06-24T09:24:00Z">
        <w:r>
          <w:rPr>
            <w:rFonts w:ascii="Times New Roman" w:hAnsi="Times New Roman" w:cs="Times New Roman"/>
          </w:rPr>
          <w:t> </w:t>
        </w:r>
      </w:ins>
      <w:ins w:id="4041" w:author="Karol M" w:date="2024-06-24T09:23:00Z">
        <w:r>
          <w:rPr>
            <w:rFonts w:ascii="Times New Roman" w:hAnsi="Times New Roman" w:cs="Times New Roman"/>
          </w:rPr>
          <w:t>oh</w:t>
        </w:r>
      </w:ins>
      <w:ins w:id="4042" w:author="Karol M" w:date="2024-06-24T09:24:00Z">
        <w:r>
          <w:rPr>
            <w:rFonts w:ascii="Times New Roman" w:hAnsi="Times New Roman" w:cs="Times New Roman"/>
          </w:rPr>
          <w:t xml:space="preserve">ľadom </w:t>
        </w:r>
      </w:ins>
      <w:ins w:id="4043" w:author="Karol M" w:date="2024-06-24T09:17:00Z">
        <w:r w:rsidRPr="009E523B">
          <w:rPr>
            <w:rFonts w:ascii="Times New Roman" w:hAnsi="Times New Roman" w:cs="Times New Roman"/>
          </w:rPr>
          <w:t xml:space="preserve">na ich </w:t>
        </w:r>
      </w:ins>
      <w:ins w:id="4044" w:author="Karol M" w:date="2024-06-24T09:22:00Z">
        <w:r>
          <w:rPr>
            <w:rFonts w:ascii="Times New Roman" w:hAnsi="Times New Roman" w:cs="Times New Roman"/>
          </w:rPr>
          <w:t>hodnotu</w:t>
        </w:r>
      </w:ins>
      <w:ins w:id="4045" w:author="Karol M" w:date="2024-06-24T09:24:00Z">
        <w:r>
          <w:rPr>
            <w:rFonts w:ascii="Times New Roman" w:hAnsi="Times New Roman" w:cs="Times New Roman"/>
          </w:rPr>
          <w:t>)</w:t>
        </w:r>
      </w:ins>
      <w:ins w:id="4046" w:author="Karol M" w:date="2024-06-24T09:17:00Z">
        <w:r w:rsidRPr="009E523B">
          <w:rPr>
            <w:rFonts w:ascii="Times New Roman" w:hAnsi="Times New Roman" w:cs="Times New Roman"/>
          </w:rPr>
          <w:t xml:space="preserve"> medzinárodná organizácia postupuje priamym nákupom, </w:t>
        </w:r>
      </w:ins>
      <w:ins w:id="4047" w:author="Karol M" w:date="2024-06-24T09:22:00Z">
        <w:r w:rsidRPr="009E523B">
          <w:rPr>
            <w:rFonts w:ascii="Times New Roman" w:hAnsi="Times New Roman" w:cs="Times New Roman"/>
          </w:rPr>
          <w:t xml:space="preserve">za RO </w:t>
        </w:r>
      </w:ins>
      <w:ins w:id="4048" w:author="Karol M" w:date="2024-06-24T09:17:00Z">
        <w:r w:rsidRPr="009E523B">
          <w:rPr>
            <w:rFonts w:ascii="Times New Roman" w:hAnsi="Times New Roman" w:cs="Times New Roman"/>
          </w:rPr>
          <w:t>vykoná O</w:t>
        </w:r>
      </w:ins>
      <w:ins w:id="4049" w:author="Peter Eimannsberger" w:date="2024-09-11T13:29:00Z">
        <w:r w:rsidR="00672D5B">
          <w:rPr>
            <w:rFonts w:ascii="Times New Roman" w:hAnsi="Times New Roman" w:cs="Times New Roman"/>
          </w:rPr>
          <w:t>Z</w:t>
        </w:r>
        <w:r w:rsidR="004F678D">
          <w:rPr>
            <w:rFonts w:ascii="Times New Roman" w:hAnsi="Times New Roman" w:cs="Times New Roman"/>
          </w:rPr>
          <w:t>P</w:t>
        </w:r>
      </w:ins>
      <w:ins w:id="4050" w:author="Karol M" w:date="2024-06-24T09:17:00Z">
        <w:del w:id="4051" w:author="Peter Eimannsberger" w:date="2024-09-11T13:29:00Z">
          <w:r w:rsidRPr="009E523B" w:rsidDel="004F678D">
            <w:rPr>
              <w:rFonts w:ascii="Times New Roman" w:hAnsi="Times New Roman" w:cs="Times New Roman"/>
            </w:rPr>
            <w:delText>ZP</w:delText>
          </w:r>
        </w:del>
        <w:r w:rsidRPr="009E523B">
          <w:rPr>
            <w:rFonts w:ascii="Times New Roman" w:hAnsi="Times New Roman" w:cs="Times New Roman"/>
          </w:rPr>
          <w:t xml:space="preserve"> kontrolu formálnej a vecnej správnosti a</w:t>
        </w:r>
        <w:del w:id="4052" w:author="Peter Eimannsberger" w:date="2024-09-19T08:20:00Z">
          <w:r w:rsidRPr="009E523B" w:rsidDel="008C2A02">
            <w:rPr>
              <w:rFonts w:ascii="Times New Roman" w:hAnsi="Times New Roman" w:cs="Times New Roman"/>
            </w:rPr>
            <w:delText xml:space="preserve">  </w:delText>
          </w:r>
        </w:del>
      </w:ins>
      <w:ins w:id="4053" w:author="Peter Eimannsberger" w:date="2024-09-19T08:20:00Z">
        <w:r w:rsidR="008C2A02">
          <w:rPr>
            <w:rFonts w:ascii="Times New Roman" w:hAnsi="Times New Roman" w:cs="Times New Roman"/>
          </w:rPr>
          <w:t> </w:t>
        </w:r>
      </w:ins>
      <w:ins w:id="4054" w:author="Peter Eimannsberger" w:date="2024-09-11T13:30:00Z">
        <w:r w:rsidR="004F678D">
          <w:rPr>
            <w:rFonts w:ascii="Times New Roman" w:hAnsi="Times New Roman" w:cs="Times New Roman"/>
          </w:rPr>
          <w:t>OP</w:t>
        </w:r>
      </w:ins>
      <w:ins w:id="4055" w:author="Peter Eimannsberger" w:date="2024-09-19T08:20:00Z">
        <w:r w:rsidR="008C2A02">
          <w:rPr>
            <w:rFonts w:ascii="Times New Roman" w:hAnsi="Times New Roman" w:cs="Times New Roman"/>
          </w:rPr>
          <w:t>/PJ</w:t>
        </w:r>
      </w:ins>
      <w:ins w:id="4056" w:author="Karol M" w:date="2024-06-24T09:17:00Z">
        <w:del w:id="4057" w:author="Peter Eimannsberger" w:date="2024-09-11T13:30:00Z">
          <w:r w:rsidRPr="009E523B" w:rsidDel="004F678D">
            <w:rPr>
              <w:rFonts w:ascii="Times New Roman" w:hAnsi="Times New Roman" w:cs="Times New Roman"/>
            </w:rPr>
            <w:delText>PJ</w:delText>
          </w:r>
        </w:del>
        <w:r w:rsidRPr="009E523B">
          <w:rPr>
            <w:rFonts w:ascii="Times New Roman" w:hAnsi="Times New Roman" w:cs="Times New Roman"/>
          </w:rPr>
          <w:t xml:space="preserve"> kontrolu hospodárnosti a efektívnosti.</w:t>
        </w:r>
      </w:ins>
      <w:ins w:id="4058" w:author="Karol M" w:date="2024-06-24T09:24:00Z">
        <w:r>
          <w:rPr>
            <w:rFonts w:ascii="Times New Roman" w:hAnsi="Times New Roman" w:cs="Times New Roman"/>
          </w:rPr>
          <w:t xml:space="preserve"> </w:t>
        </w:r>
      </w:ins>
      <w:ins w:id="4059" w:author="Karol M" w:date="2024-06-24T09:17:00Z">
        <w:r w:rsidRPr="009E523B">
          <w:rPr>
            <w:rFonts w:ascii="Times New Roman" w:hAnsi="Times New Roman" w:cs="Times New Roman"/>
          </w:rPr>
          <w:t xml:space="preserve">Príslušnú dokumentáciu k predmetnému typu zákazky prijímateľ predkladá na kontrolu RO v rámci žiadosti o platbu typu: zúčtovanie zálohovej platby, zúčtovanie </w:t>
        </w:r>
        <w:proofErr w:type="spellStart"/>
        <w:r w:rsidRPr="009E523B">
          <w:rPr>
            <w:rFonts w:ascii="Times New Roman" w:hAnsi="Times New Roman" w:cs="Times New Roman"/>
          </w:rPr>
          <w:t>predfinancovania</w:t>
        </w:r>
        <w:proofErr w:type="spellEnd"/>
        <w:r w:rsidRPr="009E523B">
          <w:rPr>
            <w:rFonts w:ascii="Times New Roman" w:hAnsi="Times New Roman" w:cs="Times New Roman"/>
          </w:rPr>
          <w:t>, priebežná platba.</w:t>
        </w:r>
      </w:ins>
    </w:p>
    <w:p w14:paraId="7155A07A" w14:textId="77777777" w:rsidR="009E523B" w:rsidRDefault="009E523B" w:rsidP="008811B0">
      <w:pPr>
        <w:tabs>
          <w:tab w:val="left" w:pos="1014"/>
        </w:tabs>
        <w:spacing w:before="120"/>
        <w:contextualSpacing/>
        <w:jc w:val="both"/>
        <w:rPr>
          <w:ins w:id="4060" w:author="Karol M" w:date="2024-06-24T09:17:00Z"/>
          <w:rFonts w:ascii="Times New Roman" w:hAnsi="Times New Roman" w:cs="Times New Roman"/>
        </w:rPr>
      </w:pPr>
    </w:p>
    <w:p w14:paraId="3B29482F" w14:textId="36912A62" w:rsidR="008811B0" w:rsidRDefault="008811B0" w:rsidP="008811B0">
      <w:pPr>
        <w:tabs>
          <w:tab w:val="left" w:pos="1014"/>
        </w:tabs>
        <w:spacing w:before="120"/>
        <w:contextualSpacing/>
        <w:jc w:val="both"/>
        <w:rPr>
          <w:ins w:id="4061" w:author="Karol M" w:date="2024-06-17T10:31:00Z"/>
          <w:rFonts w:ascii="Times New Roman" w:hAnsi="Times New Roman" w:cs="Times New Roman"/>
        </w:rPr>
      </w:pPr>
      <w:ins w:id="4062" w:author="Karol M" w:date="2024-06-17T10:31:00Z">
        <w:r w:rsidRPr="00EB7329">
          <w:rPr>
            <w:rFonts w:ascii="Times New Roman" w:hAnsi="Times New Roman" w:cs="Times New Roman"/>
          </w:rPr>
          <w:t>Prijímateľ</w:t>
        </w:r>
        <w:r>
          <w:rPr>
            <w:rFonts w:ascii="Times New Roman" w:hAnsi="Times New Roman" w:cs="Times New Roman"/>
          </w:rPr>
          <w:t xml:space="preserve"> splnenie</w:t>
        </w:r>
        <w:r w:rsidRPr="00EB7329">
          <w:rPr>
            <w:rFonts w:ascii="Times New Roman" w:hAnsi="Times New Roman" w:cs="Times New Roman"/>
          </w:rPr>
          <w:t xml:space="preserve"> </w:t>
        </w:r>
        <w:r>
          <w:rPr>
            <w:rFonts w:ascii="Times New Roman" w:hAnsi="Times New Roman" w:cs="Times New Roman"/>
          </w:rPr>
          <w:t xml:space="preserve">vyššie </w:t>
        </w:r>
        <w:r w:rsidRPr="00EB7329">
          <w:rPr>
            <w:rFonts w:ascii="Times New Roman" w:hAnsi="Times New Roman" w:cs="Times New Roman"/>
          </w:rPr>
          <w:t>uvede</w:t>
        </w:r>
        <w:r>
          <w:rPr>
            <w:rFonts w:ascii="Times New Roman" w:hAnsi="Times New Roman" w:cs="Times New Roman"/>
          </w:rPr>
          <w:t xml:space="preserve">ných podmienok </w:t>
        </w:r>
        <w:r w:rsidRPr="00EB7329">
          <w:rPr>
            <w:rFonts w:ascii="Times New Roman" w:hAnsi="Times New Roman" w:cs="Times New Roman"/>
          </w:rPr>
          <w:t xml:space="preserve">preukáže predložením </w:t>
        </w:r>
        <w:r>
          <w:rPr>
            <w:rFonts w:ascii="Times New Roman" w:hAnsi="Times New Roman" w:cs="Times New Roman"/>
          </w:rPr>
          <w:t xml:space="preserve">dokumentov </w:t>
        </w:r>
        <w:r w:rsidRPr="00EB7329">
          <w:rPr>
            <w:rFonts w:ascii="Times New Roman" w:hAnsi="Times New Roman" w:cs="Times New Roman"/>
          </w:rPr>
          <w:t>k</w:t>
        </w:r>
        <w:r>
          <w:rPr>
            <w:rFonts w:ascii="Times New Roman" w:hAnsi="Times New Roman" w:cs="Times New Roman"/>
          </w:rPr>
          <w:t xml:space="preserve"> obstaraniu vybraných tovarov</w:t>
        </w:r>
        <w:r w:rsidRPr="00EB7329">
          <w:rPr>
            <w:rFonts w:ascii="Times New Roman" w:hAnsi="Times New Roman" w:cs="Times New Roman"/>
          </w:rPr>
          <w:t xml:space="preserve"> (vrátane potravín) a služieb </w:t>
        </w:r>
        <w:r>
          <w:rPr>
            <w:rFonts w:ascii="Times New Roman" w:hAnsi="Times New Roman" w:cs="Times New Roman"/>
          </w:rPr>
          <w:t>do ITMS</w:t>
        </w:r>
        <w:r w:rsidRPr="00EB7329">
          <w:rPr>
            <w:rFonts w:ascii="Times New Roman" w:hAnsi="Times New Roman" w:cs="Times New Roman"/>
          </w:rPr>
          <w:t xml:space="preserve"> spolu s príslušnou žiadosťou o platbu v</w:t>
        </w:r>
        <w:r w:rsidRPr="00EB7329" w:rsidDel="006821EC">
          <w:rPr>
            <w:rFonts w:ascii="Times New Roman" w:hAnsi="Times New Roman" w:cs="Times New Roman"/>
          </w:rPr>
          <w:t xml:space="preserve"> </w:t>
        </w:r>
        <w:r w:rsidRPr="00EB7329">
          <w:rPr>
            <w:rFonts w:ascii="Times New Roman" w:hAnsi="Times New Roman" w:cs="Times New Roman"/>
          </w:rPr>
          <w:t>elektronickej podobe.</w:t>
        </w:r>
      </w:ins>
    </w:p>
    <w:p w14:paraId="619FA515" w14:textId="77777777" w:rsidR="008811B0" w:rsidRDefault="008811B0">
      <w:pPr>
        <w:tabs>
          <w:tab w:val="left" w:pos="1014"/>
        </w:tabs>
        <w:spacing w:before="120"/>
        <w:contextualSpacing/>
        <w:jc w:val="both"/>
        <w:rPr>
          <w:ins w:id="4063" w:author="Karol M" w:date="2024-06-17T10:33:00Z"/>
          <w:rFonts w:ascii="Times New Roman" w:hAnsi="Times New Roman" w:cs="Times New Roman"/>
        </w:rPr>
        <w:pPrChange w:id="4064" w:author="Karol M" w:date="2024-06-17T10:33:00Z">
          <w:pPr>
            <w:autoSpaceDE w:val="0"/>
            <w:autoSpaceDN w:val="0"/>
            <w:adjustRightInd w:val="0"/>
            <w:spacing w:before="120" w:line="240" w:lineRule="auto"/>
            <w:jc w:val="both"/>
          </w:pPr>
        </w:pPrChange>
      </w:pPr>
    </w:p>
    <w:p w14:paraId="037994C6" w14:textId="68D58015" w:rsidR="00CD44FA" w:rsidRDefault="00CD44FA">
      <w:pPr>
        <w:tabs>
          <w:tab w:val="left" w:pos="1014"/>
        </w:tabs>
        <w:spacing w:before="120"/>
        <w:contextualSpacing/>
        <w:jc w:val="both"/>
        <w:rPr>
          <w:ins w:id="4065" w:author="Karol M" w:date="2024-05-13T01:33:00Z"/>
          <w:rFonts w:ascii="Times New Roman" w:hAnsi="Times New Roman" w:cs="Times New Roman"/>
        </w:rPr>
        <w:pPrChange w:id="4066" w:author="Karol M" w:date="2024-06-17T10:33:00Z">
          <w:pPr>
            <w:autoSpaceDE w:val="0"/>
            <w:autoSpaceDN w:val="0"/>
            <w:adjustRightInd w:val="0"/>
            <w:spacing w:before="120" w:line="240" w:lineRule="auto"/>
            <w:jc w:val="both"/>
          </w:pPr>
        </w:pPrChange>
      </w:pPr>
      <w:ins w:id="4067" w:author="Karol M" w:date="2024-05-13T01:27:00Z">
        <w:r w:rsidRPr="00CD44FA">
          <w:rPr>
            <w:rFonts w:ascii="Times New Roman" w:hAnsi="Times New Roman" w:cs="Times New Roman"/>
          </w:rPr>
          <w:t xml:space="preserve">Výkonom kontroly obstarávania podľa tohto </w:t>
        </w:r>
        <w:r>
          <w:rPr>
            <w:rFonts w:ascii="Times New Roman" w:hAnsi="Times New Roman" w:cs="Times New Roman"/>
          </w:rPr>
          <w:t>bodu</w:t>
        </w:r>
        <w:r w:rsidRPr="00CD44FA">
          <w:rPr>
            <w:rFonts w:ascii="Times New Roman" w:hAnsi="Times New Roman" w:cs="Times New Roman"/>
          </w:rPr>
          <w:t xml:space="preserve"> nie je dotknutá výlučná a konečná zodpovednosť </w:t>
        </w:r>
        <w:r>
          <w:rPr>
            <w:rFonts w:ascii="Times New Roman" w:hAnsi="Times New Roman" w:cs="Times New Roman"/>
          </w:rPr>
          <w:t>p</w:t>
        </w:r>
        <w:r w:rsidRPr="00CD44FA">
          <w:rPr>
            <w:rFonts w:ascii="Times New Roman" w:hAnsi="Times New Roman" w:cs="Times New Roman"/>
          </w:rPr>
          <w:t xml:space="preserve">rijímateľa za </w:t>
        </w:r>
      </w:ins>
      <w:ins w:id="4068" w:author="Karol M" w:date="2024-05-13T01:28:00Z">
        <w:r>
          <w:rPr>
            <w:rFonts w:ascii="Times New Roman" w:hAnsi="Times New Roman" w:cs="Times New Roman"/>
          </w:rPr>
          <w:t>realizáciu</w:t>
        </w:r>
      </w:ins>
      <w:ins w:id="4069" w:author="Karol M" w:date="2024-05-13T01:27:00Z">
        <w:r w:rsidRPr="00CD44FA">
          <w:rPr>
            <w:rFonts w:ascii="Times New Roman" w:hAnsi="Times New Roman" w:cs="Times New Roman"/>
          </w:rPr>
          <w:t xml:space="preserve"> </w:t>
        </w:r>
      </w:ins>
      <w:ins w:id="4070" w:author="Karol M" w:date="2024-05-13T01:28:00Z">
        <w:r>
          <w:rPr>
            <w:rFonts w:ascii="Times New Roman" w:hAnsi="Times New Roman" w:cs="Times New Roman"/>
          </w:rPr>
          <w:t xml:space="preserve">zadávania zákazky </w:t>
        </w:r>
      </w:ins>
      <w:ins w:id="4071" w:author="Karol M" w:date="2024-05-13T01:27:00Z">
        <w:r w:rsidRPr="00CD44FA">
          <w:rPr>
            <w:rFonts w:ascii="Times New Roman" w:hAnsi="Times New Roman" w:cs="Times New Roman"/>
          </w:rPr>
          <w:t xml:space="preserve">pri dodržaní záväzných interných pravidiel a postupov pre </w:t>
        </w:r>
      </w:ins>
      <w:ins w:id="4072" w:author="Karol M" w:date="2024-05-13T01:29:00Z">
        <w:r>
          <w:rPr>
            <w:rFonts w:ascii="Times New Roman" w:hAnsi="Times New Roman" w:cs="Times New Roman"/>
          </w:rPr>
          <w:t>o</w:t>
        </w:r>
      </w:ins>
      <w:ins w:id="4073" w:author="Karol M" w:date="2024-05-13T01:27:00Z">
        <w:r w:rsidRPr="00CD44FA">
          <w:rPr>
            <w:rFonts w:ascii="Times New Roman" w:hAnsi="Times New Roman" w:cs="Times New Roman"/>
          </w:rPr>
          <w:t>bstarávanie</w:t>
        </w:r>
      </w:ins>
      <w:ins w:id="4074" w:author="Karol M" w:date="2024-05-13T01:30:00Z">
        <w:r>
          <w:rPr>
            <w:rFonts w:ascii="Times New Roman" w:hAnsi="Times New Roman" w:cs="Times New Roman"/>
          </w:rPr>
          <w:t xml:space="preserve"> príslušnej</w:t>
        </w:r>
      </w:ins>
      <w:ins w:id="4075" w:author="Karol M" w:date="2024-05-13T01:27:00Z">
        <w:r w:rsidRPr="00CD44FA">
          <w:rPr>
            <w:rFonts w:ascii="Times New Roman" w:hAnsi="Times New Roman" w:cs="Times New Roman"/>
          </w:rPr>
          <w:t xml:space="preserve"> medzinárodnej organizácie, právnych predpisov SR a </w:t>
        </w:r>
      </w:ins>
      <w:ins w:id="4076" w:author="Karol M" w:date="2024-05-13T01:32:00Z">
        <w:r w:rsidR="00916961">
          <w:rPr>
            <w:rFonts w:ascii="Times New Roman" w:hAnsi="Times New Roman" w:cs="Times New Roman"/>
          </w:rPr>
          <w:t>p</w:t>
        </w:r>
      </w:ins>
      <w:ins w:id="4077" w:author="Karol M" w:date="2024-05-13T01:27:00Z">
        <w:r w:rsidRPr="00CD44FA">
          <w:rPr>
            <w:rFonts w:ascii="Times New Roman" w:hAnsi="Times New Roman" w:cs="Times New Roman"/>
          </w:rPr>
          <w:t xml:space="preserve">rávnych aktov EÚ, Zmluvy o poskytnutí NFP, </w:t>
        </w:r>
      </w:ins>
      <w:ins w:id="4078" w:author="Karol M" w:date="2024-05-13T01:30:00Z">
        <w:r w:rsidR="00916961">
          <w:rPr>
            <w:rFonts w:ascii="Times New Roman" w:hAnsi="Times New Roman" w:cs="Times New Roman"/>
          </w:rPr>
          <w:t>riadiacej dokumentácie</w:t>
        </w:r>
        <w:r w:rsidR="00916961" w:rsidRPr="009B73A9">
          <w:rPr>
            <w:rFonts w:ascii="Times New Roman" w:hAnsi="Times New Roman" w:cs="Times New Roman"/>
          </w:rPr>
          <w:t>, osobitne podľa</w:t>
        </w:r>
        <w:r w:rsidR="00916961">
          <w:rPr>
            <w:rFonts w:ascii="Times New Roman" w:hAnsi="Times New Roman" w:cs="Times New Roman"/>
          </w:rPr>
          <w:t xml:space="preserve"> tohto Usmernenia</w:t>
        </w:r>
      </w:ins>
      <w:ins w:id="4079" w:author="Karol M" w:date="2024-05-13T01:27:00Z">
        <w:r w:rsidRPr="00CD44FA">
          <w:rPr>
            <w:rFonts w:ascii="Times New Roman" w:hAnsi="Times New Roman" w:cs="Times New Roman"/>
          </w:rPr>
          <w:t xml:space="preserve">. Prijímateľ berie na vedomie, že </w:t>
        </w:r>
      </w:ins>
      <w:ins w:id="4080" w:author="Karol M" w:date="2024-05-13T01:51:00Z">
        <w:r w:rsidR="00583933">
          <w:rPr>
            <w:rFonts w:ascii="Times New Roman" w:hAnsi="Times New Roman" w:cs="Times New Roman"/>
          </w:rPr>
          <w:t>RO</w:t>
        </w:r>
      </w:ins>
      <w:ins w:id="4081" w:author="Karol M" w:date="2024-05-13T01:27:00Z">
        <w:r w:rsidRPr="00CD44FA">
          <w:rPr>
            <w:rFonts w:ascii="Times New Roman" w:hAnsi="Times New Roman" w:cs="Times New Roman"/>
          </w:rPr>
          <w:t xml:space="preserve"> je oprávnený na vykonanie opätovnej kontroly/kontrol.</w:t>
        </w:r>
      </w:ins>
    </w:p>
    <w:p w14:paraId="2FD10701" w14:textId="77777777" w:rsidR="00916961" w:rsidRDefault="00916961" w:rsidP="004935C5">
      <w:pPr>
        <w:autoSpaceDE w:val="0"/>
        <w:autoSpaceDN w:val="0"/>
        <w:adjustRightInd w:val="0"/>
        <w:spacing w:before="120" w:line="240" w:lineRule="auto"/>
        <w:jc w:val="both"/>
        <w:rPr>
          <w:rFonts w:ascii="Times New Roman" w:hAnsi="Times New Roman" w:cs="Times New Roman"/>
        </w:rPr>
      </w:pPr>
    </w:p>
    <w:p w14:paraId="2051E92E" w14:textId="73042930" w:rsidR="00D45295" w:rsidRDefault="00D45295" w:rsidP="004935C5">
      <w:pPr>
        <w:autoSpaceDE w:val="0"/>
        <w:autoSpaceDN w:val="0"/>
        <w:adjustRightInd w:val="0"/>
        <w:spacing w:before="120" w:line="240" w:lineRule="auto"/>
        <w:jc w:val="both"/>
        <w:rPr>
          <w:rFonts w:ascii="Times New Roman" w:hAnsi="Times New Roman" w:cs="Times New Roman"/>
        </w:rPr>
      </w:pPr>
    </w:p>
    <w:p w14:paraId="473EC753"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4E71833C" w14:textId="77777777" w:rsidR="00E23ECF" w:rsidDel="0029574B" w:rsidRDefault="00E23ECF" w:rsidP="004935C5">
      <w:pPr>
        <w:autoSpaceDE w:val="0"/>
        <w:autoSpaceDN w:val="0"/>
        <w:adjustRightInd w:val="0"/>
        <w:spacing w:before="120" w:line="240" w:lineRule="auto"/>
        <w:jc w:val="both"/>
        <w:rPr>
          <w:del w:id="4082" w:author="Peter Eimannsberger" w:date="2024-09-11T13:39:00Z"/>
          <w:rFonts w:ascii="Times New Roman" w:hAnsi="Times New Roman" w:cs="Times New Roman"/>
        </w:rPr>
      </w:pPr>
    </w:p>
    <w:p w14:paraId="73C46498" w14:textId="77777777" w:rsidR="00E23ECF" w:rsidDel="0029574B" w:rsidRDefault="00E23ECF" w:rsidP="004935C5">
      <w:pPr>
        <w:autoSpaceDE w:val="0"/>
        <w:autoSpaceDN w:val="0"/>
        <w:adjustRightInd w:val="0"/>
        <w:spacing w:before="120" w:line="240" w:lineRule="auto"/>
        <w:jc w:val="both"/>
        <w:rPr>
          <w:del w:id="4083" w:author="Peter Eimannsberger" w:date="2024-09-11T13:39:00Z"/>
          <w:rFonts w:ascii="Times New Roman" w:hAnsi="Times New Roman" w:cs="Times New Roman"/>
        </w:rPr>
      </w:pPr>
    </w:p>
    <w:p w14:paraId="50540637" w14:textId="77777777" w:rsidR="00E23ECF" w:rsidDel="0029574B" w:rsidRDefault="00E23ECF" w:rsidP="004935C5">
      <w:pPr>
        <w:autoSpaceDE w:val="0"/>
        <w:autoSpaceDN w:val="0"/>
        <w:adjustRightInd w:val="0"/>
        <w:spacing w:before="120" w:line="240" w:lineRule="auto"/>
        <w:jc w:val="both"/>
        <w:rPr>
          <w:del w:id="4084" w:author="Peter Eimannsberger" w:date="2024-09-11T13:39:00Z"/>
          <w:rFonts w:ascii="Times New Roman" w:hAnsi="Times New Roman" w:cs="Times New Roman"/>
        </w:rPr>
      </w:pPr>
    </w:p>
    <w:p w14:paraId="427F5481" w14:textId="77777777" w:rsidR="00E23ECF" w:rsidDel="0086198C" w:rsidRDefault="00E23ECF" w:rsidP="004935C5">
      <w:pPr>
        <w:autoSpaceDE w:val="0"/>
        <w:autoSpaceDN w:val="0"/>
        <w:adjustRightInd w:val="0"/>
        <w:spacing w:before="120" w:line="240" w:lineRule="auto"/>
        <w:jc w:val="both"/>
        <w:rPr>
          <w:del w:id="4085" w:author="Karol M" w:date="2024-06-24T09:47:00Z"/>
          <w:rFonts w:ascii="Times New Roman" w:hAnsi="Times New Roman" w:cs="Times New Roman"/>
        </w:rPr>
      </w:pPr>
    </w:p>
    <w:p w14:paraId="29D9C19D" w14:textId="77777777" w:rsidR="00E23ECF" w:rsidDel="0029574B" w:rsidRDefault="00E23ECF" w:rsidP="004935C5">
      <w:pPr>
        <w:autoSpaceDE w:val="0"/>
        <w:autoSpaceDN w:val="0"/>
        <w:adjustRightInd w:val="0"/>
        <w:spacing w:before="120" w:line="240" w:lineRule="auto"/>
        <w:jc w:val="both"/>
        <w:rPr>
          <w:del w:id="4086" w:author="Peter Eimannsberger" w:date="2024-09-11T13:39:00Z"/>
          <w:rFonts w:ascii="Times New Roman" w:hAnsi="Times New Roman" w:cs="Times New Roman"/>
        </w:rPr>
      </w:pPr>
    </w:p>
    <w:p w14:paraId="21E57B54"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3E2A7407" w14:textId="2A998BE8" w:rsidR="00D45295" w:rsidRPr="00B926CA" w:rsidRDefault="00397616" w:rsidP="00D45295">
      <w:pPr>
        <w:pStyle w:val="Nadpis1"/>
        <w:numPr>
          <w:ilvl w:val="0"/>
          <w:numId w:val="11"/>
        </w:numPr>
        <w:spacing w:before="120" w:after="200" w:line="240" w:lineRule="auto"/>
        <w:ind w:left="567" w:hanging="567"/>
        <w:jc w:val="center"/>
        <w:rPr>
          <w:rFonts w:ascii="Times New Roman" w:hAnsi="Times New Roman" w:cs="Times New Roman"/>
          <w:color w:val="auto"/>
          <w:sz w:val="24"/>
          <w:szCs w:val="24"/>
        </w:rPr>
      </w:pPr>
      <w:bookmarkStart w:id="4087" w:name="_Toc147137511"/>
      <w:bookmarkStart w:id="4088" w:name="_Toc147137512"/>
      <w:bookmarkStart w:id="4089" w:name="_Toc147137513"/>
      <w:bookmarkStart w:id="4090" w:name="_Toc147137514"/>
      <w:bookmarkStart w:id="4091" w:name="_Toc65839973"/>
      <w:bookmarkStart w:id="4092" w:name="_Toc177626937"/>
      <w:bookmarkEnd w:id="4087"/>
      <w:bookmarkEnd w:id="4088"/>
      <w:bookmarkEnd w:id="4089"/>
      <w:bookmarkEnd w:id="4090"/>
      <w:r w:rsidRPr="00D45295">
        <w:rPr>
          <w:rFonts w:ascii="Times New Roman" w:hAnsi="Times New Roman" w:cs="Times New Roman"/>
          <w:color w:val="auto"/>
          <w:sz w:val="24"/>
          <w:szCs w:val="24"/>
        </w:rPr>
        <w:lastRenderedPageBreak/>
        <w:t>Konflikt záujmov</w:t>
      </w:r>
      <w:bookmarkEnd w:id="4091"/>
      <w:bookmarkEnd w:id="4092"/>
    </w:p>
    <w:p w14:paraId="0178C9F5"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Podľa § 23 ods. 1 ZVO je verejný obstarávateľ povinný zabezpečiť, aby vo </w:t>
      </w:r>
      <w:proofErr w:type="spellStart"/>
      <w:r w:rsidRPr="00EB7329">
        <w:rPr>
          <w:rFonts w:ascii="Times New Roman" w:hAnsi="Times New Roman" w:cs="Times New Roman"/>
        </w:rPr>
        <w:t>VO</w:t>
      </w:r>
      <w:proofErr w:type="spellEnd"/>
      <w:r w:rsidRPr="00EB7329">
        <w:rPr>
          <w:rFonts w:ascii="Times New Roman" w:hAnsi="Times New Roman" w:cs="Times New Roman"/>
        </w:rPr>
        <w:t xml:space="preserve"> nedošlo ku konfliktu záujmov, ktorý by mohol narušiť alebo obmedziť hospodársku súťaž alebo porušiť princíp transparentnosti a princíp rovnakého zaobchádzania.</w:t>
      </w:r>
    </w:p>
    <w:p w14:paraId="11E86BE3"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Predmetom kontroly VO je aj skutočnosť, či bol v procese VO vylúčený konflikt záujmov podľa ustanovení §  23 a § 51 ZVO. </w:t>
      </w:r>
    </w:p>
    <w:p w14:paraId="1C7F9991" w14:textId="6037F376"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Vo všetkých rozhodovacích procesoch súvisiacich s realizáciou fondov sa musí dbať na to, aby </w:t>
      </w:r>
      <w:r w:rsidR="00D45295">
        <w:rPr>
          <w:rFonts w:ascii="Times New Roman" w:hAnsi="Times New Roman" w:cs="Times New Roman"/>
        </w:rPr>
        <w:br/>
      </w:r>
      <w:r w:rsidRPr="00EB7329">
        <w:rPr>
          <w:rFonts w:ascii="Times New Roman" w:hAnsi="Times New Roman" w:cs="Times New Roman"/>
        </w:rPr>
        <w:t xml:space="preserve">u zainteresovaných osôb vystupujúcich na strane žiadateľov a osôb vystupujúcich na strane </w:t>
      </w:r>
      <w:r w:rsidR="000F0F8E">
        <w:rPr>
          <w:rFonts w:ascii="Times New Roman" w:hAnsi="Times New Roman" w:cs="Times New Roman"/>
        </w:rPr>
        <w:t>R</w:t>
      </w:r>
      <w:r w:rsidRPr="00EB7329">
        <w:rPr>
          <w:rFonts w:ascii="Times New Roman" w:hAnsi="Times New Roman" w:cs="Times New Roman"/>
        </w:rPr>
        <w:t xml:space="preserve">O (ďalej len „zainteresovaných osôb“) nedochádzalo k stretu verejných a súkromných záujmov (ďalej len „konflikt záujmov“).  Z judikatúry Súdneho dvora EÚ vyplýva, že „konflikt záujmov v svojej podstate predstavuje </w:t>
      </w:r>
      <w:r w:rsidRPr="00EB7329">
        <w:rPr>
          <w:rFonts w:ascii="Times New Roman" w:hAnsi="Times New Roman" w:cs="Times New Roman"/>
          <w:b/>
        </w:rPr>
        <w:t>závažnú nezrovnalosť</w:t>
      </w:r>
      <w:r w:rsidRPr="00EB7329">
        <w:rPr>
          <w:rFonts w:ascii="Times New Roman" w:hAnsi="Times New Roman" w:cs="Times New Roman"/>
        </w:rPr>
        <w:t>.“</w:t>
      </w:r>
      <w:r w:rsidRPr="00EB7329">
        <w:rPr>
          <w:rStyle w:val="Odkaznapoznmkupodiarou"/>
          <w:rFonts w:ascii="Times New Roman" w:hAnsi="Times New Roman" w:cs="Times New Roman"/>
        </w:rPr>
        <w:footnoteReference w:id="31"/>
      </w:r>
      <w:r w:rsidRPr="00EB7329">
        <w:rPr>
          <w:rFonts w:ascii="Times New Roman" w:hAnsi="Times New Roman" w:cs="Times New Roman"/>
        </w:rPr>
        <w:t xml:space="preserve"> </w:t>
      </w:r>
      <w:r w:rsidR="000F0F8E">
        <w:rPr>
          <w:rFonts w:ascii="Times New Roman" w:hAnsi="Times New Roman" w:cs="Times New Roman"/>
        </w:rPr>
        <w:t>R</w:t>
      </w:r>
      <w:r w:rsidRPr="00EB7329">
        <w:rPr>
          <w:rFonts w:ascii="Times New Roman" w:hAnsi="Times New Roman" w:cs="Times New Roman"/>
        </w:rPr>
        <w:t xml:space="preserve">O má povinnosť zabezpečiť fungovanie efektívneho a účinného vnútorného systému kontroly, ktorý zabráni konfliktu záujmov. </w:t>
      </w:r>
    </w:p>
    <w:p w14:paraId="66331432" w14:textId="77777777" w:rsidR="00397616" w:rsidRPr="00EB7329" w:rsidRDefault="00397616" w:rsidP="004935C5">
      <w:pPr>
        <w:pStyle w:val="Odsekzoznamu"/>
        <w:numPr>
          <w:ilvl w:val="0"/>
          <w:numId w:val="40"/>
        </w:numPr>
        <w:spacing w:before="120" w:line="240" w:lineRule="auto"/>
        <w:jc w:val="both"/>
        <w:rPr>
          <w:sz w:val="22"/>
        </w:rPr>
      </w:pPr>
      <w:r w:rsidRPr="00EB7329">
        <w:rPr>
          <w:sz w:val="22"/>
        </w:rPr>
        <w:t>Konflikt záujmov v právnej úprave EÚ</w:t>
      </w:r>
      <w:r w:rsidRPr="00EB7329">
        <w:rPr>
          <w:rStyle w:val="Odkaznapoznmkupodiarou"/>
          <w:sz w:val="22"/>
        </w:rPr>
        <w:footnoteReference w:id="32"/>
      </w:r>
    </w:p>
    <w:p w14:paraId="509AB36B" w14:textId="176BBE33"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Konflikt záujmov je </w:t>
      </w:r>
      <w:r w:rsidRPr="00EB7329">
        <w:rPr>
          <w:rFonts w:ascii="Times New Roman" w:hAnsi="Times New Roman" w:cs="Times New Roman"/>
          <w:b/>
        </w:rPr>
        <w:t xml:space="preserve">situácia, kedy je z osobných alebo iných obdobných dôvodov zainteresovaných osôb narušený alebo ohrozený záujem na nestrannom a objektívnom výkone úloh, ktoré súvisia </w:t>
      </w:r>
      <w:r w:rsidR="00D45295">
        <w:rPr>
          <w:rFonts w:ascii="Times New Roman" w:hAnsi="Times New Roman" w:cs="Times New Roman"/>
          <w:b/>
        </w:rPr>
        <w:br/>
      </w:r>
      <w:r w:rsidRPr="00EB7329">
        <w:rPr>
          <w:rFonts w:ascii="Times New Roman" w:hAnsi="Times New Roman" w:cs="Times New Roman"/>
          <w:b/>
        </w:rPr>
        <w:t>s vyhlásením výziev na predkladanie žiadostí o grant, hodnotením a schvaľovaním predložených žiadostí, realizáciou a kontrolou realizácie projektov. Za osobné alebo iné obdobné dôvody sa považujú rodinné alebo citové dôvody, dôvody politickej alebo národnej príslušnosti, ekonomického záujmu alebo akéhokoľvek iného priameho alebo nepriameho osobného záujmu</w:t>
      </w:r>
      <w:r w:rsidRPr="00EB7329">
        <w:rPr>
          <w:rFonts w:ascii="Times New Roman" w:hAnsi="Times New Roman" w:cs="Times New Roman"/>
        </w:rPr>
        <w:t xml:space="preserve">. Z definície v čl. 61 Nariadenia Európskeho parlamentu a Rady (EÚ, </w:t>
      </w:r>
      <w:proofErr w:type="spellStart"/>
      <w:r w:rsidRPr="00EB7329">
        <w:rPr>
          <w:rFonts w:ascii="Times New Roman" w:hAnsi="Times New Roman" w:cs="Times New Roman"/>
        </w:rPr>
        <w:t>Euratom</w:t>
      </w:r>
      <w:proofErr w:type="spellEnd"/>
      <w:r w:rsidRPr="00EB7329">
        <w:rPr>
          <w:rFonts w:ascii="Times New Roman" w:hAnsi="Times New Roman" w:cs="Times New Roman"/>
        </w:rPr>
        <w:t xml:space="preserve">) č. 2018/1046 vyplýva, že táto definícia konfliktu záujmov sa týka všetkých vnútroštátnych orgánov na ktoromkoľvek stupni riadenia. </w:t>
      </w:r>
      <w:r w:rsidR="00EA3CA6">
        <w:rPr>
          <w:rFonts w:ascii="Times New Roman" w:hAnsi="Times New Roman" w:cs="Times New Roman"/>
          <w:b/>
        </w:rPr>
        <w:t>Riadiace</w:t>
      </w:r>
      <w:r w:rsidR="00EA3CA6" w:rsidRPr="00EB7329">
        <w:rPr>
          <w:rFonts w:ascii="Times New Roman" w:hAnsi="Times New Roman" w:cs="Times New Roman"/>
          <w:b/>
        </w:rPr>
        <w:t xml:space="preserve">mu </w:t>
      </w:r>
      <w:r w:rsidRPr="00EB7329">
        <w:rPr>
          <w:rFonts w:ascii="Times New Roman" w:hAnsi="Times New Roman" w:cs="Times New Roman"/>
          <w:b/>
        </w:rPr>
        <w:t>orgánu je uložená povinnosť riešiť situácie</w:t>
      </w:r>
      <w:r w:rsidRPr="00EB7329">
        <w:rPr>
          <w:rFonts w:ascii="Times New Roman" w:hAnsi="Times New Roman" w:cs="Times New Roman"/>
        </w:rPr>
        <w:t xml:space="preserve">, ktoré môžu byť </w:t>
      </w:r>
      <w:r w:rsidRPr="00EB7329">
        <w:rPr>
          <w:rFonts w:ascii="Times New Roman" w:hAnsi="Times New Roman" w:cs="Times New Roman"/>
          <w:b/>
        </w:rPr>
        <w:t>objektívne vnímané</w:t>
      </w:r>
      <w:r w:rsidRPr="00EB7329">
        <w:rPr>
          <w:rFonts w:ascii="Times New Roman" w:hAnsi="Times New Roman" w:cs="Times New Roman"/>
        </w:rPr>
        <w:t xml:space="preserve"> ako konflikt záujmov.</w:t>
      </w:r>
    </w:p>
    <w:p w14:paraId="59E1EB95" w14:textId="5D83EDE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Zamestnanec </w:t>
      </w:r>
      <w:r w:rsidR="00474CFE">
        <w:rPr>
          <w:rFonts w:ascii="Times New Roman" w:hAnsi="Times New Roman" w:cs="Times New Roman"/>
        </w:rPr>
        <w:t>R</w:t>
      </w:r>
      <w:r w:rsidRPr="00EB7329">
        <w:rPr>
          <w:rFonts w:ascii="Times New Roman" w:hAnsi="Times New Roman" w:cs="Times New Roman"/>
        </w:rPr>
        <w:t>O má v súvislosti s konfliktom záujmov nasledovné povinnosti:</w:t>
      </w:r>
    </w:p>
    <w:p w14:paraId="4B17998E"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r>
      <w:r w:rsidRPr="00EB7329">
        <w:rPr>
          <w:rFonts w:ascii="Times New Roman" w:hAnsi="Times New Roman" w:cs="Times New Roman"/>
          <w:b/>
        </w:rPr>
        <w:t>zdržať sa</w:t>
      </w:r>
      <w:r w:rsidRPr="00EB7329">
        <w:rPr>
          <w:rFonts w:ascii="Times New Roman" w:hAnsi="Times New Roman" w:cs="Times New Roman"/>
        </w:rPr>
        <w:t xml:space="preserve"> akéhokoľvek konania, ktoré by mohlo viesť ku konfliktu so záujmami Únie,</w:t>
      </w:r>
    </w:p>
    <w:p w14:paraId="636AC209"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podniknúť vhodné opatrenia na </w:t>
      </w:r>
      <w:r w:rsidRPr="00EB7329">
        <w:rPr>
          <w:rFonts w:ascii="Times New Roman" w:hAnsi="Times New Roman" w:cs="Times New Roman"/>
          <w:b/>
        </w:rPr>
        <w:t xml:space="preserve">predchádzanie </w:t>
      </w:r>
      <w:r w:rsidRPr="00EB7329">
        <w:rPr>
          <w:rFonts w:ascii="Times New Roman" w:hAnsi="Times New Roman" w:cs="Times New Roman"/>
        </w:rPr>
        <w:t xml:space="preserve">vzniku konfliktu záujmov </w:t>
      </w:r>
      <w:r w:rsidRPr="00EB7329">
        <w:rPr>
          <w:rFonts w:ascii="Times New Roman" w:hAnsi="Times New Roman" w:cs="Times New Roman"/>
        </w:rPr>
        <w:br/>
        <w:t>v činnostiach, za ktoré nesú zodpovednosť,</w:t>
      </w:r>
    </w:p>
    <w:p w14:paraId="11A2D13A"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podniknúť vhodné opatrenia na </w:t>
      </w:r>
      <w:r w:rsidRPr="00EB7329">
        <w:rPr>
          <w:rFonts w:ascii="Times New Roman" w:hAnsi="Times New Roman" w:cs="Times New Roman"/>
          <w:b/>
        </w:rPr>
        <w:t xml:space="preserve">riešenie </w:t>
      </w:r>
      <w:r w:rsidRPr="00EB7329">
        <w:rPr>
          <w:rFonts w:ascii="Times New Roman" w:hAnsi="Times New Roman" w:cs="Times New Roman"/>
        </w:rPr>
        <w:t>situácií, ktoré môžu byť objektívne vnímané ako konflikt záujmov.</w:t>
      </w:r>
    </w:p>
    <w:p w14:paraId="2E415E83" w14:textId="294A904F"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Každá osoba na strane </w:t>
      </w:r>
      <w:r w:rsidR="00474CFE">
        <w:rPr>
          <w:rFonts w:ascii="Times New Roman" w:hAnsi="Times New Roman" w:cs="Times New Roman"/>
        </w:rPr>
        <w:t>R</w:t>
      </w:r>
      <w:r w:rsidRPr="00EB7329">
        <w:rPr>
          <w:rFonts w:ascii="Times New Roman" w:hAnsi="Times New Roman" w:cs="Times New Roman"/>
        </w:rPr>
        <w:t xml:space="preserve">O je povinná bezodkladne </w:t>
      </w:r>
      <w:r w:rsidRPr="00EB7329">
        <w:rPr>
          <w:rFonts w:ascii="Times New Roman" w:hAnsi="Times New Roman" w:cs="Times New Roman"/>
          <w:b/>
        </w:rPr>
        <w:t xml:space="preserve">oznámiť </w:t>
      </w:r>
      <w:r w:rsidRPr="00EB7329">
        <w:rPr>
          <w:rFonts w:ascii="Times New Roman" w:hAnsi="Times New Roman" w:cs="Times New Roman"/>
        </w:rPr>
        <w:t xml:space="preserve">každé podozrenie z konfliktu záujmov vedúcemu štátnemu zamestnancovi, ktorý musí následne </w:t>
      </w:r>
      <w:r w:rsidRPr="00EB7329">
        <w:rPr>
          <w:rFonts w:ascii="Times New Roman" w:hAnsi="Times New Roman" w:cs="Times New Roman"/>
          <w:b/>
        </w:rPr>
        <w:t>písomne potvrdiť</w:t>
      </w:r>
      <w:r w:rsidRPr="00EB7329">
        <w:rPr>
          <w:rFonts w:ascii="Times New Roman" w:hAnsi="Times New Roman" w:cs="Times New Roman"/>
        </w:rPr>
        <w:t>, či existuje konflikt záujmov.</w:t>
      </w:r>
    </w:p>
    <w:p w14:paraId="1CD38329" w14:textId="2DC971B5"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b/>
        </w:rPr>
        <w:t>Konflikt záujmov v právnej úprave SR: v zmysle ustanovenia § 23 ods. 2 ZVO</w:t>
      </w:r>
      <w:r w:rsidRPr="00EB7329">
        <w:rPr>
          <w:rFonts w:ascii="Times New Roman" w:hAnsi="Times New Roman" w:cs="Times New Roman"/>
        </w:rPr>
        <w:t xml:space="preserve"> je konflikt záujmov definovaný v nasledovnom rozsahu, cit.: „Konflikt záujmov zahŕňa </w:t>
      </w:r>
      <w:r w:rsidRPr="00EB7329">
        <w:rPr>
          <w:rFonts w:ascii="Times New Roman" w:hAnsi="Times New Roman" w:cs="Times New Roman"/>
          <w:b/>
        </w:rPr>
        <w:t>najmä situáciu, ak zainteresovaná osoba, ktorá môže ovplyvniť výsledok alebo priebeh verejného obstarávania</w:t>
      </w:r>
      <w:r w:rsidRPr="00EB7329">
        <w:rPr>
          <w:rFonts w:ascii="Times New Roman" w:hAnsi="Times New Roman" w:cs="Times New Roman"/>
        </w:rPr>
        <w:t xml:space="preserve">, má priamy alebo nepriamy </w:t>
      </w:r>
      <w:r w:rsidRPr="00EB7329">
        <w:rPr>
          <w:rFonts w:ascii="Times New Roman" w:hAnsi="Times New Roman" w:cs="Times New Roman"/>
          <w:b/>
        </w:rPr>
        <w:t>finančný záujem, ekonomický záujem alebo iný osobný záujem,</w:t>
      </w:r>
      <w:r w:rsidRPr="00EB7329">
        <w:rPr>
          <w:rFonts w:ascii="Times New Roman" w:hAnsi="Times New Roman" w:cs="Times New Roman"/>
        </w:rPr>
        <w:t xml:space="preserve"> ktorý možno </w:t>
      </w:r>
      <w:r w:rsidRPr="00EB7329">
        <w:rPr>
          <w:rFonts w:ascii="Times New Roman" w:hAnsi="Times New Roman" w:cs="Times New Roman"/>
          <w:b/>
        </w:rPr>
        <w:t>považovať za ohrozenie jej nestrannosti a nezávislosti</w:t>
      </w:r>
      <w:r w:rsidR="00D45295">
        <w:rPr>
          <w:rFonts w:ascii="Times New Roman" w:hAnsi="Times New Roman" w:cs="Times New Roman"/>
        </w:rPr>
        <w:t xml:space="preserve"> </w:t>
      </w:r>
      <w:r w:rsidRPr="00EB7329">
        <w:rPr>
          <w:rFonts w:ascii="Times New Roman" w:hAnsi="Times New Roman" w:cs="Times New Roman"/>
        </w:rPr>
        <w:t>v súvislosti s verejným obstarávaním.“</w:t>
      </w:r>
    </w:p>
    <w:p w14:paraId="795B7EE1"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u w:val="single"/>
        </w:rPr>
        <w:lastRenderedPageBreak/>
        <w:t>Finančný, ekonomický alebo iný osobný záujem</w:t>
      </w:r>
      <w:r w:rsidRPr="00EB7329">
        <w:rPr>
          <w:rFonts w:ascii="Times New Roman" w:hAnsi="Times New Roman" w:cs="Times New Roman"/>
        </w:rPr>
        <w:t xml:space="preserve"> (</w:t>
      </w:r>
      <w:proofErr w:type="spellStart"/>
      <w:r w:rsidRPr="00EB7329">
        <w:rPr>
          <w:rFonts w:ascii="Times New Roman" w:hAnsi="Times New Roman" w:cs="Times New Roman"/>
        </w:rPr>
        <w:t>t.j</w:t>
      </w:r>
      <w:proofErr w:type="spellEnd"/>
      <w:r w:rsidRPr="00EB7329">
        <w:rPr>
          <w:rFonts w:ascii="Times New Roman" w:hAnsi="Times New Roman" w:cs="Times New Roman"/>
        </w:rPr>
        <w:t>. záujem odporujúci verejnému záujmu), ktorý možno vnímať ako ohrozenie nestrannosti a nezávislosti v súvislosti s daným postupom VO, sa týka najmä:</w:t>
      </w:r>
    </w:p>
    <w:p w14:paraId="461F666A" w14:textId="77777777"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zamestnancov verejného obstarávateľa</w:t>
      </w:r>
      <w:r w:rsidRPr="00EB7329">
        <w:rPr>
          <w:sz w:val="22"/>
        </w:rPr>
        <w:t xml:space="preserve">, uchádzača/záujemcu, a inej fyzickej alebo právnickej osoby oprávnenej na dodanie tovaru, vykonanie stavebných prác alebo služieb (ďalej len „subdodávateľ“ ), ktorí sa podieľajú na realizácii VO , </w:t>
      </w:r>
    </w:p>
    <w:p w14:paraId="3DA8C0E8" w14:textId="38340479"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iných fyzických alebo právnických osôb</w:t>
      </w:r>
      <w:r w:rsidRPr="00EB7329">
        <w:rPr>
          <w:sz w:val="22"/>
        </w:rPr>
        <w:t>, ktoré pre verejného obstarávateľa, uchádzača/záujemcu, subdodávateľa vykoná</w:t>
      </w:r>
      <w:r w:rsidR="00D45295">
        <w:rPr>
          <w:sz w:val="22"/>
        </w:rPr>
        <w:t xml:space="preserve">vajú úlohy na základe iného ako </w:t>
      </w:r>
      <w:r w:rsidRPr="00EB7329">
        <w:rPr>
          <w:sz w:val="22"/>
        </w:rPr>
        <w:t>pracovnoprávneho vzťahu, ktorí sa podieľajú na realizácii VO,</w:t>
      </w:r>
    </w:p>
    <w:p w14:paraId="0DFD5A4D" w14:textId="77777777"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štatutárneho orgánu/členov štatutárneho orgánu</w:t>
      </w:r>
      <w:r w:rsidRPr="00EB7329">
        <w:rPr>
          <w:sz w:val="22"/>
        </w:rPr>
        <w:t xml:space="preserve"> a členov orgánov verejného obstarávateľa, uchádzača/záujemcu a subdodávateľa, ktorí sa podieľajú na realizácii VO,</w:t>
      </w:r>
    </w:p>
    <w:p w14:paraId="4B7E0387" w14:textId="77777777"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iných osôb, u ktorých existuje predpoklad, že môžu ovplyvniť výsledok VO</w:t>
      </w:r>
      <w:r w:rsidRPr="00EB7329">
        <w:rPr>
          <w:sz w:val="22"/>
        </w:rPr>
        <w:t xml:space="preserve"> bez toho, aby sa nevyhnutne podieľali na jeho realizácii, ďalej len „zainteresované osoby“.</w:t>
      </w:r>
    </w:p>
    <w:p w14:paraId="3C5A3DCA"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 xml:space="preserve">Za </w:t>
      </w:r>
      <w:r w:rsidRPr="00EB7329">
        <w:rPr>
          <w:rFonts w:ascii="Times New Roman" w:hAnsi="Times New Roman" w:cs="Times New Roman"/>
          <w:u w:val="single"/>
        </w:rPr>
        <w:t>zainteresovanú oso</w:t>
      </w:r>
      <w:r w:rsidRPr="00EB7329">
        <w:rPr>
          <w:rFonts w:ascii="Times New Roman" w:hAnsi="Times New Roman" w:cs="Times New Roman"/>
        </w:rPr>
        <w:t>bu sa považuje napr.:</w:t>
      </w:r>
    </w:p>
    <w:p w14:paraId="6D014FDD"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partner (partner prijímateľa, osoba ktorá sa podieľa na realizácii projektu);</w:t>
      </w:r>
    </w:p>
    <w:p w14:paraId="6661B730"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užívateľ (osoba, ktorej prijímateľ alebo partner poskytuje príspevok);</w:t>
      </w:r>
    </w:p>
    <w:p w14:paraId="4DBD877A"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dodávateľ (osoba, ktorá dodáva prijímateľovi zákazku na projekt);</w:t>
      </w:r>
    </w:p>
    <w:p w14:paraId="7B032164"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štatutárny orgán alebo člen štatutárneho orgánu, riadiaceho orgánu alebo dozorného orgánu žiadateľa, prijímateľa, užívateľa, dodávateľa alebo partnera;</w:t>
      </w:r>
    </w:p>
    <w:p w14:paraId="422503DF"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spoločník právnickej osoby, ktorá je žiadateľom, prijímateľom, užívateľom, dodávateľom alebo partnerom;</w:t>
      </w:r>
    </w:p>
    <w:p w14:paraId="2112564F"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osoba, ktorá je v pracovnoprávnom vzťahu k žiadateľovi, prijímateľovi, užívateľovi, dodávateľovi alebo partnerovi alebo v inom obdobnom vzťahu k žiadateľovi, prijímateľovi, užívateľovi, dodávateľovi alebo partnerovi;</w:t>
      </w:r>
    </w:p>
    <w:p w14:paraId="5785D570"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osoba, ktorá sa podieľala na vypracovaní alebo realizácii projektu pre žiadateľa alebo prijímateľa, alebo ktorá prijala finančné prostriedky z rozpočtu projektu;</w:t>
      </w:r>
    </w:p>
    <w:p w14:paraId="445A0121"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 xml:space="preserve">osoba, ktorá je osobou blízkou podľa § 116 zákona č. 40/1964 Zb. Občiansky zákonník v znení neskorších predpisov (ďalej len „Občiansky zákonník“) žiadateľovi, prijímateľovi alebo osobe uvedenej v písmenách a) až g). </w:t>
      </w:r>
    </w:p>
    <w:p w14:paraId="4BEA27DA"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Upozorňujeme prijímateľa, že posudzovanie konfliktu záujmov bude </w:t>
      </w:r>
      <w:r w:rsidRPr="00EB7329">
        <w:rPr>
          <w:rFonts w:ascii="Times New Roman" w:hAnsi="Times New Roman" w:cs="Times New Roman"/>
        </w:rPr>
        <w:br/>
        <w:t>v rámci kontroly VO spojené s procesom určovania finančných opráv, resp. s dôsledkom vylúčenia dotknutého VO z financovania v plnom rozsahu v prípade, ak predmetný identifikovaný konflikt záujmov mal, alebo mohol mať vplyv na výsledok VO.</w:t>
      </w:r>
    </w:p>
    <w:p w14:paraId="7107C05E" w14:textId="2C8EF4ED" w:rsidR="00397616" w:rsidRPr="00EB7329" w:rsidRDefault="00474CFE" w:rsidP="004935C5">
      <w:pPr>
        <w:autoSpaceDE w:val="0"/>
        <w:autoSpaceDN w:val="0"/>
        <w:adjustRightInd w:val="0"/>
        <w:spacing w:before="120" w:line="240" w:lineRule="auto"/>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 xml:space="preserve">O na základe verejne dostupných informácií alebo na základe podnetov tretích strán a medializovaných prípadov pri kontrole VO </w:t>
      </w:r>
      <w:r w:rsidR="00397616" w:rsidRPr="00EB7329">
        <w:rPr>
          <w:rFonts w:ascii="Times New Roman" w:hAnsi="Times New Roman" w:cs="Times New Roman"/>
          <w:b/>
        </w:rPr>
        <w:t>preveruje prepojenosť</w:t>
      </w:r>
      <w:r w:rsidR="00397616" w:rsidRPr="00EB7329">
        <w:rPr>
          <w:rFonts w:ascii="Times New Roman" w:hAnsi="Times New Roman" w:cs="Times New Roman"/>
        </w:rPr>
        <w:t xml:space="preserve"> osôb vystupujúcich na strane prijímateľa a dodávateľa, partnera, užívateľa (štatutárny orgán, konatelia, spoločníci, fyzické osoby). </w:t>
      </w:r>
    </w:p>
    <w:p w14:paraId="516BBEBF"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Predchádzanie konfliktu záujmu začína už pri prieskume trhu</w:t>
      </w:r>
      <w:r w:rsidRPr="00EB7329">
        <w:rPr>
          <w:rFonts w:ascii="Times New Roman" w:eastAsia="Times New Roman" w:hAnsi="Times New Roman" w:cs="Times New Roman"/>
          <w:color w:val="000000"/>
        </w:rPr>
        <w:t xml:space="preserve"> </w:t>
      </w:r>
      <w:r w:rsidRPr="00EB7329">
        <w:rPr>
          <w:rFonts w:ascii="Times New Roman" w:hAnsi="Times New Roman" w:cs="Times New Roman"/>
        </w:rPr>
        <w:t>za účelom stanovenia PHZ, resp. pri realizácii prípravných trhových konzultácií. Prijímateľ sa musí snažiť získať čo najvýhodnejšiu ponuku a práve za týmto účelom musí aj konať. Nesmie sa dostať do konfliktu záujmov.</w:t>
      </w:r>
    </w:p>
    <w:p w14:paraId="2D81951B" w14:textId="711FE82D" w:rsidR="00397616" w:rsidRDefault="00397616" w:rsidP="004935C5">
      <w:pPr>
        <w:autoSpaceDE w:val="0"/>
        <w:autoSpaceDN w:val="0"/>
        <w:adjustRightInd w:val="0"/>
        <w:spacing w:before="120" w:line="240" w:lineRule="auto"/>
        <w:jc w:val="both"/>
        <w:rPr>
          <w:ins w:id="4093" w:author="Peter Eimannsberger" w:date="2024-09-11T13:39:00Z"/>
          <w:rFonts w:ascii="Times New Roman" w:hAnsi="Times New Roman" w:cs="Times New Roman"/>
        </w:rPr>
      </w:pPr>
      <w:r w:rsidRPr="00EB7329">
        <w:rPr>
          <w:rFonts w:ascii="Times New Roman" w:hAnsi="Times New Roman" w:cs="Times New Roman"/>
        </w:rPr>
        <w:t xml:space="preserve">Ďalšími osobami, ktoré prichádzajú do kontaktu s procesom verejného obstarávania na strane prijímateľa,  sú členovia komisie na otváranie a na vyhodnocovanie ponúk (podľa ZVO). Tieto osoby sa nezúčastňujú  na realizácii  predmetu zákazky a ani nie sú dodávateľmi uchádzača. Tieto osoby sú taktiež povinné sa oboznámiť a na znak súhlasu podpísať čestné vyhlásenie členov komisie. </w:t>
      </w:r>
    </w:p>
    <w:p w14:paraId="701B07E5" w14:textId="2E05E157" w:rsidR="0029574B" w:rsidRDefault="0029574B" w:rsidP="004935C5">
      <w:pPr>
        <w:autoSpaceDE w:val="0"/>
        <w:autoSpaceDN w:val="0"/>
        <w:adjustRightInd w:val="0"/>
        <w:spacing w:before="120" w:line="240" w:lineRule="auto"/>
        <w:jc w:val="both"/>
        <w:rPr>
          <w:ins w:id="4094" w:author="Peter Eimannsberger" w:date="2024-09-11T13:39:00Z"/>
          <w:rFonts w:ascii="Times New Roman" w:hAnsi="Times New Roman" w:cs="Times New Roman"/>
        </w:rPr>
      </w:pPr>
    </w:p>
    <w:p w14:paraId="32A28579" w14:textId="77777777" w:rsidR="0029574B" w:rsidRPr="00EB7329" w:rsidRDefault="0029574B" w:rsidP="004935C5">
      <w:pPr>
        <w:autoSpaceDE w:val="0"/>
        <w:autoSpaceDN w:val="0"/>
        <w:adjustRightInd w:val="0"/>
        <w:spacing w:before="120" w:line="240" w:lineRule="auto"/>
        <w:jc w:val="both"/>
        <w:rPr>
          <w:rFonts w:ascii="Times New Roman" w:hAnsi="Times New Roman" w:cs="Times New Roman"/>
        </w:rPr>
      </w:pPr>
    </w:p>
    <w:tbl>
      <w:tblPr>
        <w:tblStyle w:val="Mriekatabuky"/>
        <w:tblW w:w="0" w:type="auto"/>
        <w:tblLook w:val="04A0" w:firstRow="1" w:lastRow="0" w:firstColumn="1" w:lastColumn="0" w:noHBand="0" w:noVBand="1"/>
      </w:tblPr>
      <w:tblGrid>
        <w:gridCol w:w="9062"/>
      </w:tblGrid>
      <w:tr w:rsidR="00397616" w:rsidRPr="00EB7329" w14:paraId="02060B7E" w14:textId="77777777" w:rsidTr="00B926CA">
        <w:tc>
          <w:tcPr>
            <w:tcW w:w="9062" w:type="dxa"/>
            <w:shd w:val="clear" w:color="auto" w:fill="D99594" w:themeFill="accent2" w:themeFillTint="99"/>
          </w:tcPr>
          <w:p w14:paraId="5F41FFFA" w14:textId="2C742BA0" w:rsidR="00397616" w:rsidRPr="00EB7329" w:rsidRDefault="00397616" w:rsidP="004935C5">
            <w:pPr>
              <w:autoSpaceDE w:val="0"/>
              <w:autoSpaceDN w:val="0"/>
              <w:adjustRightInd w:val="0"/>
              <w:spacing w:before="120" w:after="200"/>
              <w:jc w:val="both"/>
              <w:rPr>
                <w:rFonts w:ascii="Times New Roman" w:hAnsi="Times New Roman" w:cs="Times New Roman"/>
                <w:u w:val="single"/>
              </w:rPr>
            </w:pPr>
            <w:r w:rsidRPr="00EB7329">
              <w:rPr>
                <w:rFonts w:ascii="Times New Roman" w:hAnsi="Times New Roman" w:cs="Times New Roman"/>
                <w:b/>
                <w:u w:val="single"/>
              </w:rPr>
              <w:lastRenderedPageBreak/>
              <w:t>Dôležité upozornenie:</w:t>
            </w:r>
            <w:r w:rsidRPr="00EB7329">
              <w:rPr>
                <w:rFonts w:ascii="Times New Roman" w:hAnsi="Times New Roman" w:cs="Times New Roman"/>
                <w:b/>
                <w:i/>
              </w:rPr>
              <w:t xml:space="preserve"> </w:t>
            </w:r>
            <w:r w:rsidRPr="00EB7329">
              <w:rPr>
                <w:rFonts w:ascii="Times New Roman" w:hAnsi="Times New Roman" w:cs="Times New Roman"/>
              </w:rPr>
              <w:t xml:space="preserve">Prijímateľ zabezpečí v každej etape postupu verejného obstarávania (príprava, vyhodnotenie a uzavretie zmluvy), aby osoba zodpovedná za obstarávanie požiadala každú osobou (vrátane externých expertov zúčastňujúcich sa na procese prípravy a realizácie VO), ktorá sa zúčastňuje na postupe verejného obstarávania, o podanie čestného vyhlásenia o neprítomnosti konfliktu záujmov a za zozbieranie týchto vyhlásení a predloženie vyššie uvedeného čestného vyhlásenia v dokumentácii k VO. </w:t>
            </w:r>
            <w:r w:rsidRPr="00EB7329">
              <w:rPr>
                <w:rFonts w:ascii="Times New Roman" w:hAnsi="Times New Roman" w:cs="Times New Roman"/>
                <w:b/>
                <w:u w:val="single"/>
              </w:rPr>
              <w:t>Povinnosť podania čestného vyhlásenia o neprítomnosti konfliktu záujmov sa vzťahuje aj na štatutárneho zástupcu</w:t>
            </w:r>
            <w:r w:rsidRPr="00EB7329">
              <w:rPr>
                <w:rFonts w:ascii="Times New Roman" w:hAnsi="Times New Roman" w:cs="Times New Roman"/>
                <w:u w:val="single"/>
              </w:rPr>
              <w:t xml:space="preserve"> verejného obstarávateľa/</w:t>
            </w:r>
            <w:r w:rsidR="00D45295">
              <w:rPr>
                <w:rFonts w:ascii="Times New Roman" w:hAnsi="Times New Roman" w:cs="Times New Roman"/>
                <w:u w:val="single"/>
              </w:rPr>
              <w:t xml:space="preserve"> </w:t>
            </w:r>
            <w:r w:rsidRPr="00EB7329">
              <w:rPr>
                <w:rFonts w:ascii="Times New Roman" w:hAnsi="Times New Roman" w:cs="Times New Roman"/>
                <w:u w:val="single"/>
              </w:rPr>
              <w:t>obstarávateľa, resp. ním poverenú osobu konať v jeho mene a v rozsahu jeho kompetencií týkajúcich sa najmä podpisu zmlúv v rámci VO a ostatnej dokumentácie týkajúcej sa projektu.</w:t>
            </w:r>
          </w:p>
        </w:tc>
      </w:tr>
    </w:tbl>
    <w:p w14:paraId="3CF382F1" w14:textId="0356F3DB" w:rsidR="00397616" w:rsidRPr="00EB7329" w:rsidRDefault="00397616" w:rsidP="004935C5">
      <w:pPr>
        <w:autoSpaceDE w:val="0"/>
        <w:autoSpaceDN w:val="0"/>
        <w:adjustRightInd w:val="0"/>
        <w:spacing w:before="120" w:line="240" w:lineRule="auto"/>
        <w:jc w:val="both"/>
        <w:rPr>
          <w:rFonts w:ascii="Times New Roman" w:hAnsi="Times New Roman" w:cs="Times New Roman"/>
          <w:b/>
        </w:rPr>
      </w:pPr>
      <w:r w:rsidRPr="00EB7329">
        <w:rPr>
          <w:rFonts w:ascii="Times New Roman" w:hAnsi="Times New Roman" w:cs="Times New Roman"/>
          <w:b/>
          <w:bCs/>
        </w:rPr>
        <w:t>Všetky osoby podieľajúce sa na príprave a realizácii procesu VO</w:t>
      </w:r>
      <w:r w:rsidRPr="00EB7329">
        <w:rPr>
          <w:rFonts w:ascii="Times New Roman" w:hAnsi="Times New Roman" w:cs="Times New Roman"/>
        </w:rPr>
        <w:t xml:space="preserve">, ako aj iných aktivít projektu, sú povinné </w:t>
      </w:r>
      <w:r w:rsidR="00474CFE">
        <w:rPr>
          <w:rFonts w:ascii="Times New Roman" w:hAnsi="Times New Roman" w:cs="Times New Roman"/>
        </w:rPr>
        <w:t>R</w:t>
      </w:r>
      <w:r w:rsidRPr="00EB7329">
        <w:rPr>
          <w:rFonts w:ascii="Times New Roman" w:hAnsi="Times New Roman" w:cs="Times New Roman"/>
        </w:rPr>
        <w:t xml:space="preserve">O </w:t>
      </w:r>
      <w:r w:rsidRPr="00EB7329">
        <w:rPr>
          <w:rFonts w:ascii="Times New Roman" w:hAnsi="Times New Roman" w:cs="Times New Roman"/>
          <w:b/>
          <w:bCs/>
        </w:rPr>
        <w:t>bezodkladne</w:t>
      </w:r>
      <w:r w:rsidRPr="00EB7329">
        <w:rPr>
          <w:rFonts w:ascii="Times New Roman" w:hAnsi="Times New Roman" w:cs="Times New Roman"/>
        </w:rPr>
        <w:t xml:space="preserve"> </w:t>
      </w:r>
      <w:r w:rsidRPr="00EB7329">
        <w:rPr>
          <w:rFonts w:ascii="Times New Roman" w:hAnsi="Times New Roman" w:cs="Times New Roman"/>
          <w:b/>
          <w:bCs/>
        </w:rPr>
        <w:t>oznámiť každé podozrenie</w:t>
      </w:r>
      <w:r w:rsidRPr="00EB7329">
        <w:rPr>
          <w:rFonts w:ascii="Times New Roman" w:hAnsi="Times New Roman" w:cs="Times New Roman"/>
        </w:rPr>
        <w:t xml:space="preserve"> z konfliktu záujmov. </w:t>
      </w:r>
    </w:p>
    <w:p w14:paraId="64F32ACC"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b/>
        </w:rPr>
      </w:pPr>
      <w:r w:rsidRPr="00EB7329">
        <w:rPr>
          <w:rFonts w:ascii="Times New Roman" w:hAnsi="Times New Roman" w:cs="Times New Roman"/>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397616" w:rsidRPr="00EB7329" w14:paraId="4F79031E" w14:textId="77777777" w:rsidTr="00EB7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shd w:val="clear" w:color="auto" w:fill="92D050"/>
            <w:vAlign w:val="center"/>
          </w:tcPr>
          <w:p w14:paraId="5FBDBD62" w14:textId="77777777" w:rsidR="00397616" w:rsidRPr="00EB7329" w:rsidRDefault="00397616" w:rsidP="004935C5">
            <w:pPr>
              <w:spacing w:before="120" w:after="200"/>
              <w:rPr>
                <w:rFonts w:ascii="Times New Roman" w:hAnsi="Times New Roman"/>
                <w:b w:val="0"/>
                <w:color w:val="auto"/>
                <w:sz w:val="22"/>
                <w:szCs w:val="22"/>
                <w:lang w:val="sk-SK"/>
              </w:rPr>
            </w:pPr>
          </w:p>
        </w:tc>
        <w:tc>
          <w:tcPr>
            <w:tcW w:w="4536" w:type="dxa"/>
            <w:shd w:val="clear" w:color="auto" w:fill="92D050"/>
            <w:vAlign w:val="center"/>
          </w:tcPr>
          <w:p w14:paraId="0D173A50" w14:textId="77777777" w:rsidR="00397616" w:rsidRPr="00EB7329" w:rsidRDefault="00397616" w:rsidP="004935C5">
            <w:pPr>
              <w:spacing w:before="120" w:after="200"/>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sk-SK"/>
              </w:rPr>
            </w:pPr>
            <w:r w:rsidRPr="00EB7329">
              <w:rPr>
                <w:rFonts w:ascii="Times New Roman" w:hAnsi="Times New Roman"/>
                <w:color w:val="auto"/>
                <w:sz w:val="22"/>
                <w:szCs w:val="22"/>
                <w:lang w:val="sk-SK"/>
              </w:rPr>
              <w:t>Forma prepojenosti</w:t>
            </w:r>
            <w:r w:rsidRPr="00EB7329">
              <w:rPr>
                <w:rFonts w:ascii="Times New Roman" w:hAnsi="Times New Roman"/>
                <w:color w:val="auto"/>
                <w:sz w:val="22"/>
                <w:szCs w:val="22"/>
                <w:vertAlign w:val="superscript"/>
                <w:lang w:val="sk-SK"/>
              </w:rPr>
              <w:footnoteReference w:id="33"/>
            </w:r>
          </w:p>
        </w:tc>
        <w:tc>
          <w:tcPr>
            <w:tcW w:w="4252" w:type="dxa"/>
            <w:shd w:val="clear" w:color="auto" w:fill="92D050"/>
            <w:vAlign w:val="center"/>
          </w:tcPr>
          <w:p w14:paraId="4F24BD25" w14:textId="77777777" w:rsidR="00397616" w:rsidRPr="00EB7329" w:rsidRDefault="00397616" w:rsidP="004935C5">
            <w:pPr>
              <w:spacing w:before="120" w:after="200"/>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sk-SK"/>
              </w:rPr>
            </w:pPr>
            <w:r w:rsidRPr="00EB7329">
              <w:rPr>
                <w:rFonts w:ascii="Times New Roman" w:hAnsi="Times New Roman"/>
                <w:color w:val="auto"/>
                <w:sz w:val="22"/>
                <w:szCs w:val="22"/>
                <w:lang w:val="sk-SK"/>
              </w:rPr>
              <w:t>Prejav v dokumentácii k verejnému obstarávaniu</w:t>
            </w:r>
          </w:p>
        </w:tc>
      </w:tr>
      <w:tr w:rsidR="00397616" w:rsidRPr="00EB7329" w14:paraId="084A9594"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70796518"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a)</w:t>
            </w:r>
          </w:p>
        </w:tc>
        <w:tc>
          <w:tcPr>
            <w:tcW w:w="4536" w:type="dxa"/>
            <w:vAlign w:val="center"/>
          </w:tcPr>
          <w:p w14:paraId="7C2849B1"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zároveň členom štatutárneho orgánu obstarávateľa.</w:t>
            </w:r>
          </w:p>
        </w:tc>
        <w:tc>
          <w:tcPr>
            <w:tcW w:w="4252" w:type="dxa"/>
            <w:vAlign w:val="center"/>
          </w:tcPr>
          <w:p w14:paraId="30A014CC"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rovnaké meno, priezvisko, bydlisko, dátum narodenia, miesto podnikania/sídlo posudzovaných subjektov - všetky atribúty nasvedčujú tomu, že ide o totožnú osobu v rôznych funkciách;</w:t>
            </w:r>
          </w:p>
        </w:tc>
      </w:tr>
      <w:tr w:rsidR="00397616" w:rsidRPr="00EB7329" w14:paraId="14D09733"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3058FC79"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b)</w:t>
            </w:r>
          </w:p>
        </w:tc>
        <w:tc>
          <w:tcPr>
            <w:tcW w:w="4536" w:type="dxa"/>
            <w:vAlign w:val="center"/>
          </w:tcPr>
          <w:p w14:paraId="60DA8027"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rodinný príslušník alebo príbuzný</w:t>
            </w:r>
            <w:r w:rsidRPr="00EB7329">
              <w:rPr>
                <w:rFonts w:ascii="Times New Roman" w:hAnsi="Times New Roman"/>
                <w:sz w:val="22"/>
                <w:szCs w:val="22"/>
                <w:vertAlign w:val="superscript"/>
                <w:lang w:val="sk-SK"/>
              </w:rPr>
              <w:footnoteReference w:id="34"/>
            </w:r>
            <w:r w:rsidRPr="00EB7329">
              <w:rPr>
                <w:rFonts w:ascii="Times New Roman" w:hAnsi="Times New Roman"/>
                <w:sz w:val="22"/>
                <w:szCs w:val="22"/>
                <w:lang w:val="sk-SK"/>
              </w:rPr>
              <w:t xml:space="preserve"> člena  štatutárneho orgánu obstarávateľa.</w:t>
            </w:r>
          </w:p>
        </w:tc>
        <w:tc>
          <w:tcPr>
            <w:tcW w:w="4252" w:type="dxa"/>
            <w:vAlign w:val="center"/>
          </w:tcPr>
          <w:p w14:paraId="39733BF9"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rovnaké priezvisko, príp. bydlisko, sídlo subjektov;</w:t>
            </w:r>
          </w:p>
        </w:tc>
      </w:tr>
      <w:tr w:rsidR="00397616" w:rsidRPr="00EB7329" w14:paraId="42377B6A"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21454DE8"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c)</w:t>
            </w:r>
          </w:p>
        </w:tc>
        <w:tc>
          <w:tcPr>
            <w:tcW w:w="4536" w:type="dxa"/>
            <w:vAlign w:val="center"/>
          </w:tcPr>
          <w:p w14:paraId="7ACA709B"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 xml:space="preserve">Člen štatutárneho orgánu úspešného uchádzača je obchodný partner člena štatutárneho orgánu obstarávateľa (napr. </w:t>
            </w:r>
            <w:proofErr w:type="spellStart"/>
            <w:r w:rsidRPr="00EB7329">
              <w:rPr>
                <w:rFonts w:ascii="Times New Roman" w:hAnsi="Times New Roman"/>
                <w:sz w:val="22"/>
                <w:szCs w:val="22"/>
                <w:lang w:val="sk-SK"/>
              </w:rPr>
              <w:t>spolukonatelia</w:t>
            </w:r>
            <w:proofErr w:type="spellEnd"/>
            <w:r w:rsidRPr="00EB7329">
              <w:rPr>
                <w:rFonts w:ascii="Times New Roman" w:hAnsi="Times New Roman"/>
                <w:sz w:val="22"/>
                <w:szCs w:val="22"/>
                <w:lang w:val="sk-SK"/>
              </w:rPr>
              <w:t>/ členovia štatutárneho orgánu majú majetkové prepojenie v tretej firme, spolumajitelia tretej firmy - súčasní alebo bývalí).</w:t>
            </w:r>
          </w:p>
        </w:tc>
        <w:tc>
          <w:tcPr>
            <w:tcW w:w="4252" w:type="dxa"/>
            <w:vAlign w:val="center"/>
          </w:tcPr>
          <w:p w14:paraId="434ED468"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skúmateľné napr. na webstránke OR SR a ŽR SR a verejné registre rôznych organizácií;</w:t>
            </w:r>
          </w:p>
        </w:tc>
      </w:tr>
      <w:tr w:rsidR="00397616" w:rsidRPr="00EB7329" w14:paraId="4237F179"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5865EFB"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d)</w:t>
            </w:r>
          </w:p>
        </w:tc>
        <w:tc>
          <w:tcPr>
            <w:tcW w:w="4536" w:type="dxa"/>
            <w:vAlign w:val="center"/>
          </w:tcPr>
          <w:p w14:paraId="6EF6BC57"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zároveň zamestnancom prijímateľa alebo pre neho pracuje na základe živnostenského oprávnenia.</w:t>
            </w:r>
          </w:p>
          <w:p w14:paraId="0AA44ACC"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p>
        </w:tc>
        <w:tc>
          <w:tcPr>
            <w:tcW w:w="4252" w:type="dxa"/>
            <w:vAlign w:val="center"/>
          </w:tcPr>
          <w:p w14:paraId="5BD62AE1"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397616" w:rsidRPr="00EB7329" w14:paraId="173842C2"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773792D5"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e)</w:t>
            </w:r>
          </w:p>
        </w:tc>
        <w:tc>
          <w:tcPr>
            <w:tcW w:w="4536" w:type="dxa"/>
            <w:vAlign w:val="center"/>
          </w:tcPr>
          <w:p w14:paraId="2A08FA74"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 xml:space="preserve">Člen štatutárneho orgánu úspešného uchádzača je zároveň členom osoby podľa § 7 zákona </w:t>
            </w:r>
            <w:r w:rsidRPr="00EB7329">
              <w:rPr>
                <w:rFonts w:ascii="Times New Roman" w:hAnsi="Times New Roman"/>
                <w:sz w:val="22"/>
                <w:szCs w:val="22"/>
                <w:lang w:val="sk-SK"/>
              </w:rPr>
              <w:lastRenderedPageBreak/>
              <w:t>o verejnom obstarávaní (napr. občianskeho združenia).</w:t>
            </w:r>
          </w:p>
        </w:tc>
        <w:tc>
          <w:tcPr>
            <w:tcW w:w="4252" w:type="dxa"/>
            <w:vAlign w:val="center"/>
          </w:tcPr>
          <w:p w14:paraId="357CFE65"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lastRenderedPageBreak/>
              <w:t xml:space="preserve">z dokumentácie k verejnému obstarávaniu nezistiteľné, ale často zistiteľné z dokumentácie projektu. Tieto osoby </w:t>
            </w:r>
            <w:r w:rsidRPr="00EB7329">
              <w:rPr>
                <w:rFonts w:ascii="Times New Roman" w:hAnsi="Times New Roman"/>
                <w:sz w:val="22"/>
                <w:szCs w:val="22"/>
                <w:lang w:val="sk-SK"/>
              </w:rPr>
              <w:lastRenderedPageBreak/>
              <w:t>uchádzačov často vystupujú v stanovách, zápisniciach z valných zhromaždení, pracujú na projektovom manažmente na dohodu o vykonaní práce, atď.;</w:t>
            </w:r>
          </w:p>
        </w:tc>
      </w:tr>
      <w:tr w:rsidR="00397616" w:rsidRPr="00EB7329" w14:paraId="084C07BC"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465CCB0"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lastRenderedPageBreak/>
              <w:t>f)</w:t>
            </w:r>
          </w:p>
        </w:tc>
        <w:tc>
          <w:tcPr>
            <w:tcW w:w="4536" w:type="dxa"/>
            <w:vAlign w:val="center"/>
          </w:tcPr>
          <w:p w14:paraId="306A6F54"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blízkou osobou</w:t>
            </w:r>
            <w:r w:rsidRPr="00EB7329">
              <w:rPr>
                <w:rFonts w:ascii="Times New Roman" w:hAnsi="Times New Roman"/>
                <w:sz w:val="22"/>
                <w:szCs w:val="22"/>
                <w:vertAlign w:val="superscript"/>
                <w:lang w:val="sk-SK"/>
              </w:rPr>
              <w:footnoteReference w:id="35"/>
            </w:r>
            <w:r w:rsidRPr="00EB7329">
              <w:rPr>
                <w:rFonts w:ascii="Times New Roman" w:hAnsi="Times New Roman"/>
                <w:sz w:val="22"/>
                <w:szCs w:val="22"/>
                <w:lang w:val="sk-SK"/>
              </w:rPr>
              <w:t xml:space="preserve"> člena štatutárneho orgánu obstarávateľa.</w:t>
            </w:r>
          </w:p>
        </w:tc>
        <w:tc>
          <w:tcPr>
            <w:tcW w:w="4252" w:type="dxa"/>
            <w:vAlign w:val="center"/>
          </w:tcPr>
          <w:p w14:paraId="7E3DB8DC"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rovnaké priezvisko, príp. bydlisko, sídlo subjektov, alebo</w:t>
            </w:r>
          </w:p>
          <w:p w14:paraId="20E9DDD7"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náhodne identifikované príznaky - z dokumentácie VO alebo projektu zistiteľné iba náhodne alebo</w:t>
            </w:r>
          </w:p>
          <w:p w14:paraId="46F035C8"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nepriame dôkazy o neracionálnom správaní prijímateľa;</w:t>
            </w:r>
          </w:p>
        </w:tc>
      </w:tr>
      <w:tr w:rsidR="00397616" w:rsidRPr="00EB7329" w14:paraId="09043D74"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7D1751C"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g)</w:t>
            </w:r>
          </w:p>
        </w:tc>
        <w:tc>
          <w:tcPr>
            <w:tcW w:w="4536" w:type="dxa"/>
            <w:vAlign w:val="center"/>
          </w:tcPr>
          <w:p w14:paraId="6986ADC1"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Spolupráca člena štatutárneho orgánu/zamestnanca úspešného uchádzača s predstaviteľmi obstarávateľa na iných projektoch.</w:t>
            </w:r>
          </w:p>
        </w:tc>
        <w:tc>
          <w:tcPr>
            <w:tcW w:w="4252" w:type="dxa"/>
            <w:vAlign w:val="center"/>
          </w:tcPr>
          <w:p w14:paraId="6EC4A53E"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náhodne identifikované príznaky z verejných a neverejných zdrojov;</w:t>
            </w:r>
          </w:p>
        </w:tc>
      </w:tr>
      <w:tr w:rsidR="00397616" w:rsidRPr="00EB7329" w14:paraId="141CF873"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02B63D6C"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h)</w:t>
            </w:r>
          </w:p>
        </w:tc>
        <w:tc>
          <w:tcPr>
            <w:tcW w:w="4536" w:type="dxa"/>
            <w:vAlign w:val="center"/>
          </w:tcPr>
          <w:p w14:paraId="245F0724"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Spolupráca člena štatutárneho orgánu/ zamestnanca obstarávateľa s budúcim úspešným uchádzačom v etape prípravy verejného obstarávania.</w:t>
            </w:r>
          </w:p>
        </w:tc>
        <w:tc>
          <w:tcPr>
            <w:tcW w:w="4252" w:type="dxa"/>
            <w:vAlign w:val="center"/>
          </w:tcPr>
          <w:p w14:paraId="6CA1BEAE"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opis predmetu zákazky tvoriaci súčasť súťažných podkladov alebo podpornú dokumentáciu k verejnému obstarávaniu (napr. štúdiu uskutočniteľnosti) vypracoval budúci úspešný uchádzač;</w:t>
            </w:r>
          </w:p>
        </w:tc>
      </w:tr>
      <w:tr w:rsidR="00397616" w:rsidRPr="00EB7329" w14:paraId="224E8318"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36740229"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i)</w:t>
            </w:r>
          </w:p>
        </w:tc>
        <w:tc>
          <w:tcPr>
            <w:tcW w:w="4536" w:type="dxa"/>
            <w:vAlign w:val="center"/>
          </w:tcPr>
          <w:p w14:paraId="1B83A315" w14:textId="77777777" w:rsidR="00397616" w:rsidRPr="00EB7329" w:rsidRDefault="00397616" w:rsidP="004935C5">
            <w:pPr>
              <w:keepNext/>
              <w:keepLines/>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Akákoľvek indícia o konflikte záujmov člena hodnotiacej komisie alebo člena štatutárneho orgánu prijímateľa (napr. z dôvodu, že takáto osoba má obchodný podiel v spoločnostiach, ktoré dávajú ponuku</w:t>
            </w:r>
            <w:r w:rsidRPr="00EB7329">
              <w:rPr>
                <w:rFonts w:ascii="Times New Roman" w:hAnsi="Times New Roman"/>
                <w:sz w:val="22"/>
                <w:szCs w:val="22"/>
                <w:vertAlign w:val="superscript"/>
                <w:lang w:val="sk-SK"/>
              </w:rPr>
              <w:footnoteReference w:id="36"/>
            </w:r>
            <w:r w:rsidRPr="00EB7329">
              <w:rPr>
                <w:rFonts w:ascii="Times New Roman" w:hAnsi="Times New Roman"/>
                <w:sz w:val="22"/>
                <w:szCs w:val="22"/>
                <w:lang w:val="sk-SK"/>
              </w:rPr>
              <w:t>). Spoločenské alebo osobné kontakty (blízka osoba) medzi osobami úspešného uchádzača a  prijímateľa.</w:t>
            </w:r>
          </w:p>
          <w:p w14:paraId="24141B59"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p>
        </w:tc>
        <w:tc>
          <w:tcPr>
            <w:tcW w:w="4252" w:type="dxa"/>
            <w:vAlign w:val="center"/>
          </w:tcPr>
          <w:p w14:paraId="3269DA15" w14:textId="77777777" w:rsidR="00397616" w:rsidRPr="00EB7329" w:rsidRDefault="00397616" w:rsidP="004935C5">
            <w:pPr>
              <w:keepNext/>
              <w:keepLines/>
              <w:numPr>
                <w:ilvl w:val="0"/>
                <w:numId w:val="21"/>
              </w:numPr>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životopis jedného z členov hodnotiacej komisie indikuje predchádzajúce zamestnanie v jednej zo spoločností, ktoré sa zúčastňujú VO alebo</w:t>
            </w:r>
          </w:p>
          <w:p w14:paraId="21E02CAD" w14:textId="77777777" w:rsidR="00397616" w:rsidRPr="00EB7329" w:rsidRDefault="00397616" w:rsidP="004935C5">
            <w:pPr>
              <w:keepNext/>
              <w:keepLines/>
              <w:numPr>
                <w:ilvl w:val="0"/>
                <w:numId w:val="21"/>
              </w:numPr>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 xml:space="preserve">spoločnosť, ktorá sa uchádza o účasť vo </w:t>
            </w:r>
            <w:proofErr w:type="spellStart"/>
            <w:r w:rsidRPr="00EB7329">
              <w:rPr>
                <w:rFonts w:ascii="Times New Roman" w:hAnsi="Times New Roman"/>
                <w:sz w:val="22"/>
                <w:szCs w:val="22"/>
                <w:lang w:val="sk-SK"/>
              </w:rPr>
              <w:t>VO</w:t>
            </w:r>
            <w:proofErr w:type="spellEnd"/>
            <w:r w:rsidRPr="00EB7329">
              <w:rPr>
                <w:rFonts w:ascii="Times New Roman" w:hAnsi="Times New Roman"/>
                <w:sz w:val="22"/>
                <w:szCs w:val="22"/>
                <w:lang w:val="sk-SK"/>
              </w:rPr>
              <w:t xml:space="preserve"> bola vytvorená tesne pred vyhlásením  VO, resp. bol upravený predmet jej podnikania  alebo</w:t>
            </w:r>
          </w:p>
          <w:p w14:paraId="301EA28B" w14:textId="77777777" w:rsidR="00397616" w:rsidRPr="00EB7329" w:rsidRDefault="00397616" w:rsidP="004935C5">
            <w:pPr>
              <w:pStyle w:val="Odsekzoznamu"/>
              <w:numPr>
                <w:ilvl w:val="0"/>
                <w:numId w:val="21"/>
              </w:numPr>
              <w:spacing w:before="120" w:after="200"/>
              <w:ind w:left="176" w:hanging="176"/>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rovnaká adresa sídla prijímateľa a uchádzača.</w:t>
            </w:r>
          </w:p>
        </w:tc>
      </w:tr>
    </w:tbl>
    <w:p w14:paraId="3907E5F8"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p>
    <w:p w14:paraId="7F0E220C" w14:textId="57ED7EDE" w:rsidR="00397616" w:rsidRPr="00EB7329" w:rsidRDefault="00FC41D5" w:rsidP="004935C5">
      <w:pPr>
        <w:autoSpaceDE w:val="0"/>
        <w:autoSpaceDN w:val="0"/>
        <w:adjustRightInd w:val="0"/>
        <w:spacing w:before="120" w:line="240" w:lineRule="auto"/>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 xml:space="preserve">O </w:t>
      </w:r>
      <w:r>
        <w:rPr>
          <w:rFonts w:ascii="Times New Roman" w:hAnsi="Times New Roman" w:cs="Times New Roman"/>
        </w:rPr>
        <w:t>uvádza</w:t>
      </w:r>
      <w:r w:rsidRPr="00EB7329">
        <w:rPr>
          <w:rFonts w:ascii="Times New Roman" w:hAnsi="Times New Roman" w:cs="Times New Roman"/>
        </w:rPr>
        <w:t xml:space="preserve"> </w:t>
      </w:r>
      <w:r w:rsidR="00397616" w:rsidRPr="00EB7329">
        <w:rPr>
          <w:rFonts w:ascii="Times New Roman" w:hAnsi="Times New Roman" w:cs="Times New Roman"/>
          <w:b/>
        </w:rPr>
        <w:t>prejavy konfliktu záujmov v procese VO, ktoré považuje za najčastejšie</w:t>
      </w:r>
      <w:r w:rsidR="00397616" w:rsidRPr="00EB7329">
        <w:rPr>
          <w:rFonts w:ascii="Times New Roman" w:hAnsi="Times New Roman" w:cs="Times New Roman"/>
        </w:rPr>
        <w:t xml:space="preserve"> sa vyskytujúce. Ide o nasledovné prejavy:</w:t>
      </w:r>
    </w:p>
    <w:p w14:paraId="5C3D2716" w14:textId="0D516F98"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určenie diskriminačných alebo neoprávnených podmienok účasti, súťažných podmienok alebo kritérií na vyhodnotenie ponúk zjavne zvýhodňujúcich uchádzača/záujemcu identifikovaného </w:t>
      </w:r>
      <w:r w:rsidR="00D45295">
        <w:rPr>
          <w:rFonts w:ascii="Times New Roman" w:hAnsi="Times New Roman"/>
          <w:color w:val="auto"/>
          <w:sz w:val="22"/>
          <w:szCs w:val="22"/>
          <w:lang w:val="sk-SK"/>
        </w:rPr>
        <w:br/>
      </w:r>
      <w:r w:rsidRPr="00EB7329">
        <w:rPr>
          <w:rFonts w:ascii="Times New Roman" w:hAnsi="Times New Roman"/>
          <w:color w:val="auto"/>
          <w:sz w:val="22"/>
          <w:szCs w:val="22"/>
          <w:lang w:val="sk-SK"/>
        </w:rPr>
        <w:t xml:space="preserve">v konflikte záujmov (ktorý na ich základe získa predmetnú zákazku), </w:t>
      </w:r>
    </w:p>
    <w:p w14:paraId="3111533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špecifikácia predmetu zákazky je „šitá na mieru“ ponuke uchádzača v konflikte záujmov, </w:t>
      </w:r>
    </w:p>
    <w:p w14:paraId="00B2C8E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lastRenderedPageBreak/>
        <w:t xml:space="preserve">úspešná ponuka uchádzača v konflikte záujmov nespĺňa stanovené požiadavky avšak komisia na vyhodnotenie ponúk (resp. člen komisie v konflikte záujmov) uvedenú skutočnosť nezohľadnila, </w:t>
      </w:r>
    </w:p>
    <w:p w14:paraId="65D2819D" w14:textId="5390E4AC"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komisia na vyhodnotenie ponúk bezdôvodne alebo nezákonne vylúčila ponuku/y uchádzačov </w:t>
      </w:r>
      <w:r w:rsidR="00D45295">
        <w:rPr>
          <w:rFonts w:ascii="Times New Roman" w:hAnsi="Times New Roman"/>
          <w:color w:val="auto"/>
          <w:sz w:val="22"/>
          <w:szCs w:val="22"/>
          <w:lang w:val="sk-SK"/>
        </w:rPr>
        <w:br/>
      </w:r>
      <w:r w:rsidRPr="00EB7329">
        <w:rPr>
          <w:rFonts w:ascii="Times New Roman" w:hAnsi="Times New Roman"/>
          <w:color w:val="auto"/>
          <w:sz w:val="22"/>
          <w:szCs w:val="22"/>
          <w:lang w:val="sk-SK"/>
        </w:rPr>
        <w:t xml:space="preserve">a tým zvýhodnila uchádzača v konflikte záujmov, </w:t>
      </w:r>
    </w:p>
    <w:p w14:paraId="57C33E40"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člen komisie v konflikte záujmov svojím pričinením (napr. v rámci prideľovania bodov pri hodnotení ponuky) zaistí úspech ponuky uchádzača, s ktorým je v konflikte záujmov  a pod.,</w:t>
      </w:r>
    </w:p>
    <w:p w14:paraId="7837F6DC"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osoba zodpovedná za prípravu súťažných podkladov/vyšší štátny úradník trvá na objednaní externej firmy na pomoc pri príprave dokumentácie, aj keď to nie je potrebné,</w:t>
      </w:r>
    </w:p>
    <w:p w14:paraId="16065F6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niekto, kto sa zúčastňuje na príprave dokumentácie, sa môže pokúsiť priamo alebo nepriamo ovplyvniť postup VO, aby umožnil účasť svojho príbuzného, priateľa alebo obchodného alebo finančného partnera,</w:t>
      </w:r>
    </w:p>
    <w:p w14:paraId="0D874B57"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od externých firiem sa vyžiadajú dve alebo viaceré prípravné štúdie na rovnakú tému a niekto vyvíja tlak na zamestnancov, aby použili jednu z týchto štúdií pri príprave súťažných podkladov,</w:t>
      </w:r>
    </w:p>
    <w:p w14:paraId="1A61F650"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osoba zodpovedná za prípravu dokumentácie organizuje postup takým spôsobom, že nie je dostatok času na dôkladnú revíziu dokumentov pred začatím postupu VO,</w:t>
      </w:r>
    </w:p>
    <w:p w14:paraId="3B332D42"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v priebehu krátkeho časového úseku sa bez zjavného dôvodu vydajú dve alebo viaceré zmluvy na totožné položky, čo vedie k použitiu menej konkurencieschopného postupu obstarania,</w:t>
      </w:r>
    </w:p>
    <w:p w14:paraId="355C20C8"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aj napriek tomu, že je možná verejná súťaž, zvolí sa rokovacie konanie,</w:t>
      </w:r>
    </w:p>
    <w:p w14:paraId="2A627066"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použijú sa neoprávnené podmienky účasti alebo kritériá na vyhodnotenie ponúk, ktoré zvýhodňujú konkrétnu firmu alebo ponuku,</w:t>
      </w:r>
    </w:p>
    <w:p w14:paraId="1D7EC76F"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pravidlá pre poskytovanie tovaru alebo služieb sú veľmi prísne a umožňujú predložiť ponuku len jednej firme,</w:t>
      </w:r>
    </w:p>
    <w:p w14:paraId="23B5A0A7"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má príbuzných, ktorí pracujú pre firmu, ktorá sa môže uchádzať o zákazku,</w:t>
      </w:r>
    </w:p>
    <w:p w14:paraId="09E0EA68"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pracoval pre firmu, ktorá sa môže uchádzať o zákazku, bezprostredne predtým, než začal pracovať u verejného obstarávateľa,</w:t>
      </w:r>
    </w:p>
    <w:p w14:paraId="148D530D"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jeden z uchádzačov sa zúčastňuje na príprave postupu a získa pred začatím postupu určité dodatočné informácie. To ostatným uchádzačom uprie spravodlivú šancu vyhrať VO a predstavuje konflikt záujmov, </w:t>
      </w:r>
    </w:p>
    <w:p w14:paraId="0CB7E734"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nezvyčajné správanie zamestnanca, ktorý trvá na získaní informácií o postupe VO, aj keď na to nemá poverenie,</w:t>
      </w:r>
    </w:p>
    <w:p w14:paraId="062D6254"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má príbuzných, ktorí pracujú pre firmu, ktorá sa môže uchádzať o zákazku,</w:t>
      </w:r>
    </w:p>
    <w:p w14:paraId="1621D8F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pracoval pre firmu, ktorá sa môže uchádzať o zákazku, bezprostredne predtým, než začal pracovať u verejného obstarávateľa,</w:t>
      </w:r>
    </w:p>
    <w:p w14:paraId="2B8DCBF5"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zamestnanec sa zúčastňuje na príprave alebo oprave súťažných podkladov, potom podá výpoveď a začne pracovať v spoločnosti, ktorá krátko potom predloží ponuku, </w:t>
      </w:r>
    </w:p>
    <w:p w14:paraId="79D6475F"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s prijatými ponukami sa neoprávnene manipulovalo s cieľom utajiť nedodržanie lehoty alebo neposkytnutie všetkých požadovaných dokumentov zo strany uchádzača,</w:t>
      </w:r>
    </w:p>
    <w:p w14:paraId="2C7D11C2" w14:textId="77777777" w:rsidR="00397616" w:rsidRPr="00EB7329" w:rsidRDefault="00397616" w:rsidP="004935C5">
      <w:pPr>
        <w:pStyle w:val="Bulletslevel2"/>
        <w:spacing w:after="200"/>
        <w:ind w:left="568" w:hanging="284"/>
        <w:jc w:val="both"/>
        <w:rPr>
          <w:rFonts w:ascii="Times New Roman" w:hAnsi="Times New Roman"/>
          <w:color w:val="auto"/>
          <w:sz w:val="22"/>
          <w:szCs w:val="22"/>
          <w:lang w:val="sk-SK"/>
        </w:rPr>
      </w:pPr>
      <w:r w:rsidRPr="00EB7329">
        <w:rPr>
          <w:rFonts w:ascii="Times New Roman" w:hAnsi="Times New Roman"/>
          <w:color w:val="auto"/>
          <w:sz w:val="22"/>
          <w:szCs w:val="22"/>
          <w:lang w:val="sk-SK"/>
        </w:rPr>
        <w:lastRenderedPageBreak/>
        <w:t xml:space="preserve">člen komisie pre vyhodnotenie ponúk sa pokúsil zavádzať alebo vyvíjať tlak na ďalších členov s cieľom ovplyvniť konečné rozhodnutie, napr. poskytnutím nesprávnej interpretácie pravidiel. </w:t>
      </w:r>
    </w:p>
    <w:p w14:paraId="7AB2BF3C" w14:textId="0ABE47A3"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Prijímateľ postupuje pri VO v súlade s ustanoveniami ZVO. Osobitný dôraz sa pri výkone jednotlivých častí VO kladie na správnosť informácií, ich zhodu s postupmi uvedenými v tomto Usmernen</w:t>
      </w:r>
      <w:r w:rsidR="00D45295">
        <w:rPr>
          <w:rFonts w:ascii="Times New Roman" w:hAnsi="Times New Roman" w:cs="Times New Roman"/>
        </w:rPr>
        <w:t xml:space="preserve">í ako aj na ich dôveryhodnosť. </w:t>
      </w:r>
    </w:p>
    <w:p w14:paraId="365F47C0"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Najčastejšie nedostatky (tzv. “</w:t>
      </w:r>
      <w:r w:rsidRPr="00EB7329">
        <w:rPr>
          <w:rFonts w:ascii="Times New Roman" w:hAnsi="Times New Roman" w:cs="Times New Roman"/>
          <w:b/>
        </w:rPr>
        <w:t>rizikové indikátory</w:t>
      </w:r>
      <w:r w:rsidRPr="00EB7329">
        <w:rPr>
          <w:rFonts w:ascii="Times New Roman" w:hAnsi="Times New Roman" w:cs="Times New Roman"/>
        </w:rPr>
        <w:t>”) sú uvedené v nasledovnej tabuľke:</w:t>
      </w:r>
    </w:p>
    <w:tbl>
      <w:tblPr>
        <w:tblStyle w:val="Deloittetable1"/>
        <w:tblW w:w="0" w:type="auto"/>
        <w:tblLook w:val="04A0" w:firstRow="1" w:lastRow="0" w:firstColumn="1" w:lastColumn="0" w:noHBand="0" w:noVBand="1"/>
      </w:tblPr>
      <w:tblGrid>
        <w:gridCol w:w="3826"/>
        <w:gridCol w:w="5236"/>
      </w:tblGrid>
      <w:tr w:rsidR="00397616" w:rsidRPr="00EB7329" w14:paraId="61E9600D" w14:textId="77777777" w:rsidTr="00EB7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shd w:val="clear" w:color="auto" w:fill="92D050"/>
          </w:tcPr>
          <w:p w14:paraId="00505A69" w14:textId="77777777" w:rsidR="00397616" w:rsidRPr="00EB7329" w:rsidRDefault="00397616" w:rsidP="004935C5">
            <w:pPr>
              <w:pStyle w:val="Odsekzoznamu"/>
              <w:spacing w:before="120" w:after="200"/>
              <w:ind w:left="0"/>
              <w:rPr>
                <w:color w:val="auto"/>
                <w:sz w:val="22"/>
                <w:szCs w:val="22"/>
                <w:lang w:val="sk-SK"/>
              </w:rPr>
            </w:pPr>
            <w:r w:rsidRPr="00EB7329">
              <w:rPr>
                <w:color w:val="auto"/>
                <w:sz w:val="22"/>
                <w:szCs w:val="22"/>
                <w:lang w:val="sk-SK"/>
              </w:rPr>
              <w:t>Popis nedostatku</w:t>
            </w:r>
          </w:p>
        </w:tc>
        <w:tc>
          <w:tcPr>
            <w:tcW w:w="5270" w:type="dxa"/>
            <w:tcBorders>
              <w:top w:val="single" w:sz="4" w:space="0" w:color="9ACD66"/>
              <w:left w:val="single" w:sz="4" w:space="0" w:color="9ACD66"/>
              <w:right w:val="single" w:sz="4" w:space="0" w:color="9ACD66"/>
            </w:tcBorders>
            <w:shd w:val="clear" w:color="auto" w:fill="92D050"/>
          </w:tcPr>
          <w:p w14:paraId="25A91077" w14:textId="77777777" w:rsidR="00397616" w:rsidRPr="00EB7329" w:rsidRDefault="00397616" w:rsidP="004935C5">
            <w:pPr>
              <w:pStyle w:val="Odsekzoznamu"/>
              <w:spacing w:before="120" w:after="200"/>
              <w:ind w:left="0"/>
              <w:cnfStyle w:val="100000000000" w:firstRow="1" w:lastRow="0" w:firstColumn="0" w:lastColumn="0" w:oddVBand="0" w:evenVBand="0" w:oddHBand="0" w:evenHBand="0" w:firstRowFirstColumn="0" w:firstRowLastColumn="0" w:lastRowFirstColumn="0" w:lastRowLastColumn="0"/>
              <w:rPr>
                <w:color w:val="auto"/>
                <w:sz w:val="22"/>
                <w:szCs w:val="22"/>
                <w:lang w:val="sk-SK"/>
              </w:rPr>
            </w:pPr>
            <w:r w:rsidRPr="00EB7329">
              <w:rPr>
                <w:color w:val="auto"/>
                <w:sz w:val="22"/>
                <w:szCs w:val="22"/>
                <w:lang w:val="sk-SK"/>
              </w:rPr>
              <w:t>Špecifikácia nedostatku v dokumentácii z VO</w:t>
            </w:r>
          </w:p>
        </w:tc>
      </w:tr>
      <w:tr w:rsidR="00397616" w:rsidRPr="00EB7329" w14:paraId="5E7526B5"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116AB23"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6DB04470" w14:textId="77777777" w:rsidR="00397616" w:rsidRPr="00EB7329" w:rsidRDefault="00397616" w:rsidP="004935C5">
            <w:pPr>
              <w:pStyle w:val="Odsekzoznamu"/>
              <w:keepNext/>
              <w:keepLines/>
              <w:numPr>
                <w:ilvl w:val="0"/>
                <w:numId w:val="22"/>
              </w:numPr>
              <w:spacing w:before="120" w:after="200"/>
              <w:ind w:left="538" w:hanging="357"/>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prečiarknutie dátumu podpisu a jeho nahradenie iným dátumom;</w:t>
            </w:r>
          </w:p>
          <w:p w14:paraId="1E3E7E04" w14:textId="77777777" w:rsidR="00397616" w:rsidRPr="00EB7329" w:rsidRDefault="00397616" w:rsidP="004935C5">
            <w:pPr>
              <w:pStyle w:val="Odsekzoznamu"/>
              <w:keepNext/>
              <w:keepLines/>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nečitateľný dátum pečiatky na doručenke.</w:t>
            </w:r>
          </w:p>
        </w:tc>
      </w:tr>
      <w:tr w:rsidR="00397616" w:rsidRPr="00EB7329" w14:paraId="3EDE42A4"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F5AE3FD"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Členovia komisie pre vyhodnotenie ponúk nemajú potrebnú technickú expertízu na vyhodnotenie predložených ponúk a dominuje im jeden jednotlivec.</w:t>
            </w:r>
          </w:p>
          <w:p w14:paraId="6CE952E0"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4E1D3FC7"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V predloženom CV člena komisie nie sú uvedené skúsenosti v oblasti predmetu zákazky;</w:t>
            </w:r>
          </w:p>
          <w:p w14:paraId="53249E6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expertom na predmet obstarania je iba jeden člen komisie.  </w:t>
            </w:r>
          </w:p>
        </w:tc>
      </w:tr>
      <w:tr w:rsidR="00397616" w:rsidRPr="00EB7329" w14:paraId="4BEAC065"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FAF6A43"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V systéme kritérií je príliš veľa subjektívnych prvkov.</w:t>
            </w:r>
          </w:p>
        </w:tc>
        <w:tc>
          <w:tcPr>
            <w:tcW w:w="5270" w:type="dxa"/>
            <w:tcBorders>
              <w:top w:val="single" w:sz="4" w:space="0" w:color="92D400"/>
              <w:left w:val="single" w:sz="4" w:space="0" w:color="9ACD66"/>
              <w:right w:val="single" w:sz="4" w:space="0" w:color="9ACD66"/>
            </w:tcBorders>
            <w:vAlign w:val="center"/>
          </w:tcPr>
          <w:p w14:paraId="378C80A1"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VO „šité na mieru“ jednej konkrétnej ponuke;</w:t>
            </w:r>
          </w:p>
          <w:p w14:paraId="242F76BC"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podmienky účasti obsahujú nadbytočné, s predmetom zákazky nesúvisiace, požiadavky na účasť vo verejnom obstarávaní, ktoré nemajú pre obstarávateľa pridanú hodnotu.</w:t>
            </w:r>
          </w:p>
        </w:tc>
      </w:tr>
      <w:tr w:rsidR="00397616" w:rsidRPr="00EB7329" w14:paraId="2111594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7E3C214"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Úspešnému 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47993582"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napriek chýbajúcim dokumentom a povinným údajom komisia ponuku nevylúčila, ale práve naopak, určila ju ako úspešnú. </w:t>
            </w:r>
          </w:p>
          <w:p w14:paraId="5BA69790"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u w:val="single"/>
                <w:lang w:val="sk-SK"/>
              </w:rPr>
            </w:pPr>
          </w:p>
        </w:tc>
      </w:tr>
      <w:tr w:rsidR="00397616" w:rsidRPr="00EB7329" w14:paraId="055498E0"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9A3309"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Niektoré informácie poskytnuté úspešným uchádzačom sa týkajú zamestnancov prijímateľa.</w:t>
            </w:r>
          </w:p>
          <w:p w14:paraId="03A4B5FE"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60E67CF4"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napr. adresa zamestnanca prijímateľa.</w:t>
            </w:r>
          </w:p>
        </w:tc>
      </w:tr>
      <w:tr w:rsidR="00397616" w:rsidRPr="00EB7329" w14:paraId="4298711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97982FF"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Adresa úspešného 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65A33E43"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uvedené zistenie môže indikovať účelové konanie spoločnosti (uchádzača) – snahu ostať v anonymite pre prípadné overenie právnej subjektivity, overenie podnikateľskej kondície spoločnosti, a pod.</w:t>
            </w:r>
          </w:p>
        </w:tc>
      </w:tr>
      <w:tr w:rsidR="00397616" w:rsidRPr="00EB7329" w14:paraId="3EBA7EE0"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D36AC7B"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Špecifikácie sú veľmi podobné výrobkom alebo službám úspešného 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6583EEEE"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indikuje ponuku „šitú na mieru“ s cieľom vyhnúť sa čestnej súťaži;</w:t>
            </w:r>
          </w:p>
          <w:p w14:paraId="1172113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 snaha o obmedzenie účastníkov obstarávania;</w:t>
            </w:r>
          </w:p>
          <w:p w14:paraId="600BC612"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 chýbajúce ekvivalentné špecifikácie.</w:t>
            </w:r>
          </w:p>
        </w:tc>
      </w:tr>
      <w:tr w:rsidR="00397616" w:rsidRPr="00EB7329" w14:paraId="0021B908"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3A22527"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lastRenderedPageBreak/>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4E781179"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predstieraný záujem uchádzačov (nezriedka koordinovane s úspešnou ponukou) s cieľom zaistiť splnenie podmienky súťaže o počte uchádzačov.</w:t>
            </w:r>
          </w:p>
          <w:p w14:paraId="6F4333A8" w14:textId="77777777" w:rsidR="00397616" w:rsidRPr="00EB7329" w:rsidRDefault="00397616" w:rsidP="004935C5">
            <w:pPr>
              <w:spacing w:before="120" w:after="200"/>
              <w:ind w:left="179"/>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u w:val="single"/>
                <w:lang w:val="sk-SK"/>
              </w:rPr>
            </w:pPr>
          </w:p>
        </w:tc>
      </w:tr>
      <w:tr w:rsidR="00397616" w:rsidRPr="00EB7329" w14:paraId="3E86A6AC"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8C42B45" w14:textId="77777777" w:rsidR="00397616" w:rsidRPr="00EB7329" w:rsidRDefault="00397616" w:rsidP="004935C5">
            <w:pPr>
              <w:pStyle w:val="Odsekzoznamu"/>
              <w:spacing w:before="120" w:after="200"/>
              <w:ind w:left="0"/>
              <w:jc w:val="both"/>
              <w:rPr>
                <w:sz w:val="22"/>
                <w:szCs w:val="22"/>
                <w:u w:val="single"/>
                <w:lang w:val="sk-SK"/>
              </w:rPr>
            </w:pPr>
            <w:r w:rsidRPr="00EB7329">
              <w:rPr>
                <w:sz w:val="22"/>
                <w:szCs w:val="22"/>
                <w:lang w:val="sk-SK"/>
              </w:rPr>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08BCB4DD"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22"/>
                <w:szCs w:val="22"/>
                <w:lang w:val="sk-SK"/>
              </w:rPr>
            </w:pPr>
            <w:r w:rsidRPr="00EB7329">
              <w:rPr>
                <w:sz w:val="22"/>
                <w:szCs w:val="22"/>
                <w:lang w:val="sk-SK"/>
              </w:rPr>
              <w:t xml:space="preserve">indikuje koordinovaný postup obstarávateľa s úspešným uchádzačom; </w:t>
            </w:r>
          </w:p>
          <w:p w14:paraId="4A732607"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Zápis predmetu činnosti, ktorý sa týka zákazky do obchodného, alebo živnostenského registra tesne pred termínom predloženia cenovej ponuky.</w:t>
            </w:r>
          </w:p>
        </w:tc>
      </w:tr>
      <w:tr w:rsidR="00397616" w:rsidRPr="00EB7329" w14:paraId="34F3FC69"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EB4DCF1"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0B8CD5D5"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jednostranne nevýhodná zmluva s cieľom chrániť finančný záujem dodávateľa na úkor obstarávateľa.</w:t>
            </w:r>
          </w:p>
        </w:tc>
      </w:tr>
      <w:tr w:rsidR="00397616" w:rsidRPr="00EB7329" w14:paraId="0C9EE98E" w14:textId="77777777" w:rsidTr="00EB7329">
        <w:trPr>
          <w:trHeight w:val="1093"/>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F270C2F" w14:textId="77777777" w:rsidR="00397616" w:rsidRPr="00EB7329" w:rsidRDefault="00397616" w:rsidP="004935C5">
            <w:pPr>
              <w:pStyle w:val="Odsekzoznamu"/>
              <w:spacing w:before="120" w:after="200"/>
              <w:ind w:left="0"/>
              <w:jc w:val="both"/>
              <w:rPr>
                <w:sz w:val="22"/>
                <w:szCs w:val="22"/>
                <w:u w:val="single"/>
                <w:lang w:val="sk-SK"/>
              </w:rPr>
            </w:pPr>
            <w:r w:rsidRPr="00EB7329">
              <w:rPr>
                <w:sz w:val="22"/>
                <w:szCs w:val="22"/>
                <w:lang w:val="sk-SK"/>
              </w:rPr>
              <w:t>Zmluva sa vykonáva nedostatočne.</w:t>
            </w:r>
          </w:p>
        </w:tc>
        <w:tc>
          <w:tcPr>
            <w:tcW w:w="5270" w:type="dxa"/>
            <w:tcBorders>
              <w:top w:val="single" w:sz="4" w:space="0" w:color="92D400"/>
              <w:left w:val="single" w:sz="4" w:space="0" w:color="9ACD66"/>
              <w:right w:val="single" w:sz="4" w:space="0" w:color="9ACD66"/>
            </w:tcBorders>
            <w:vAlign w:val="center"/>
          </w:tcPr>
          <w:p w14:paraId="680B17DA"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prijímateľ vypláca faktúry, aj keď nie je dodaná služba, alebo tovar v požadovanej kvalite. </w:t>
            </w:r>
          </w:p>
        </w:tc>
      </w:tr>
      <w:tr w:rsidR="00397616" w:rsidRPr="00EB7329" w14:paraId="6A956D86"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7729A84" w14:textId="77777777" w:rsidR="00397616" w:rsidRPr="00EB7329" w:rsidRDefault="00397616" w:rsidP="004935C5">
            <w:pPr>
              <w:pStyle w:val="Odsekzoznamu"/>
              <w:spacing w:before="120" w:after="200"/>
              <w:ind w:left="0"/>
              <w:jc w:val="both"/>
              <w:rPr>
                <w:sz w:val="22"/>
                <w:szCs w:val="22"/>
                <w:u w:val="single"/>
                <w:lang w:val="sk-SK"/>
              </w:rPr>
            </w:pPr>
            <w:r w:rsidRPr="00EB7329">
              <w:rPr>
                <w:sz w:val="22"/>
                <w:szCs w:val="22"/>
                <w:lang w:val="sk-SK"/>
              </w:rPr>
              <w:t>Zmluva sa nedostatočne monitoruje.</w:t>
            </w:r>
          </w:p>
        </w:tc>
        <w:tc>
          <w:tcPr>
            <w:tcW w:w="5270" w:type="dxa"/>
            <w:tcBorders>
              <w:top w:val="single" w:sz="4" w:space="0" w:color="92D400"/>
              <w:left w:val="single" w:sz="4" w:space="0" w:color="9ACD66"/>
              <w:right w:val="single" w:sz="4" w:space="0" w:color="9ACD66"/>
            </w:tcBorders>
            <w:vAlign w:val="center"/>
          </w:tcPr>
          <w:p w14:paraId="129EA10F"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resp. sa nemonitoruje vôbec – obstarávateľ nedisponuje informáciami o aktuálnom stave realizácie zákazky.</w:t>
            </w:r>
          </w:p>
        </w:tc>
      </w:tr>
      <w:tr w:rsidR="00397616" w:rsidRPr="00EB7329" w14:paraId="7CED7E8E"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197ACE9" w14:textId="77777777" w:rsidR="00397616" w:rsidRPr="00EB7329" w:rsidRDefault="00397616" w:rsidP="004935C5">
            <w:pPr>
              <w:spacing w:before="120" w:after="200"/>
              <w:jc w:val="both"/>
              <w:rPr>
                <w:rFonts w:ascii="Times New Roman" w:hAnsi="Times New Roman"/>
                <w:b/>
                <w:bCs/>
                <w:sz w:val="22"/>
                <w:szCs w:val="22"/>
                <w:lang w:val="sk-SK"/>
              </w:rPr>
            </w:pPr>
            <w:r w:rsidRPr="00EB7329">
              <w:rPr>
                <w:rFonts w:ascii="Times New Roman" w:hAnsi="Times New Roman"/>
                <w:sz w:val="22"/>
                <w:szCs w:val="22"/>
                <w:lang w:val="sk-SK"/>
              </w:rPr>
              <w:t>Akceptujú sa nepravé osvedčenia.</w:t>
            </w:r>
          </w:p>
          <w:p w14:paraId="32D12A75"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1D568CBE"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22"/>
                <w:szCs w:val="22"/>
                <w:lang w:val="sk-SK"/>
              </w:rPr>
            </w:pPr>
            <w:r w:rsidRPr="00EB7329">
              <w:rPr>
                <w:sz w:val="22"/>
                <w:szCs w:val="22"/>
                <w:lang w:val="sk-SK"/>
              </w:rPr>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1C6229E2"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dodávateľ udeľuje osvedčenia, na ktoré nemá oprávnenie.</w:t>
            </w:r>
          </w:p>
        </w:tc>
      </w:tr>
      <w:tr w:rsidR="00397616" w:rsidRPr="00EB7329" w14:paraId="16B3D9E5" w14:textId="77777777" w:rsidTr="00EB7329">
        <w:trPr>
          <w:trHeight w:val="1218"/>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E1CFFAA"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988F88B" w14:textId="4D28DF2B" w:rsidR="00397616" w:rsidRPr="00EB7329" w:rsidRDefault="00397616" w:rsidP="002211F4">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s cieľom vyhnúť sa kontrole zo strany kontrolných orgánov</w:t>
            </w:r>
            <w:r w:rsidR="00FD156F">
              <w:rPr>
                <w:sz w:val="22"/>
                <w:szCs w:val="22"/>
                <w:lang w:val="sk-SK"/>
              </w:rPr>
              <w:t xml:space="preserve"> RO</w:t>
            </w:r>
            <w:r w:rsidRPr="00EB7329">
              <w:rPr>
                <w:sz w:val="22"/>
                <w:szCs w:val="22"/>
                <w:lang w:val="sk-SK"/>
              </w:rPr>
              <w:t>.</w:t>
            </w:r>
          </w:p>
        </w:tc>
      </w:tr>
      <w:tr w:rsidR="00397616" w:rsidRPr="00EB7329" w14:paraId="45A1684B"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CBAE12A"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85CB9DB" w14:textId="34064A44"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 xml:space="preserve">bez oznámenia </w:t>
            </w:r>
            <w:r w:rsidR="002211F4">
              <w:rPr>
                <w:sz w:val="22"/>
                <w:szCs w:val="22"/>
                <w:lang w:val="sk-SK"/>
              </w:rPr>
              <w:t>R</w:t>
            </w:r>
            <w:r w:rsidRPr="00EB7329">
              <w:rPr>
                <w:sz w:val="22"/>
                <w:szCs w:val="22"/>
                <w:lang w:val="sk-SK"/>
              </w:rPr>
              <w:t xml:space="preserve">O, pričom dochádza k značnej zmene projektu; </w:t>
            </w:r>
          </w:p>
          <w:p w14:paraId="18531034"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vykonané zmeny môžu indikovať podvodné konanie projektového manažéra.</w:t>
            </w:r>
          </w:p>
        </w:tc>
      </w:tr>
      <w:tr w:rsidR="00397616" w:rsidRPr="00EB7329" w14:paraId="2C2B9998"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C2AD112"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 xml:space="preserve">Pri medzinárodných, alebo veľkých a národných projektoch dochádza k dlhému a neobjasnenému oneskoreniu medzi oznámením úspešného uchádzača a podpísaním zmluvy. </w:t>
            </w:r>
          </w:p>
        </w:tc>
        <w:tc>
          <w:tcPr>
            <w:tcW w:w="5270" w:type="dxa"/>
            <w:tcBorders>
              <w:top w:val="single" w:sz="4" w:space="0" w:color="92D400"/>
              <w:left w:val="single" w:sz="4" w:space="0" w:color="9ACD66"/>
              <w:right w:val="single" w:sz="4" w:space="0" w:color="9ACD66"/>
            </w:tcBorders>
            <w:vAlign w:val="center"/>
          </w:tcPr>
          <w:p w14:paraId="71A398D8"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indikuje možnosť, že dodávateľ odmieta zaplatiť úplatok alebo rokuje v súvislosti so žiadosťou o úplatok.</w:t>
            </w:r>
          </w:p>
        </w:tc>
      </w:tr>
      <w:tr w:rsidR="00397616" w:rsidRPr="00EB7329" w14:paraId="6E1AA25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FB03144"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455EB766"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bez uzatvorenia príslušného dodatku;</w:t>
            </w:r>
          </w:p>
          <w:p w14:paraId="5DAE98A6"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menia zásadným spôsobom podstatu predmetu zákazky;</w:t>
            </w:r>
          </w:p>
          <w:p w14:paraId="0E22F4E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zvyšujú, alebo menia ceny jednotlivých položiek rozpočtu.</w:t>
            </w:r>
          </w:p>
        </w:tc>
      </w:tr>
      <w:tr w:rsidR="00397616" w:rsidRPr="00EB7329" w14:paraId="0BCC240F"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ED24AE2"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Znížilo sa množstvo položiek, ktoré sa majú dodať, bez úmerného zníženia výšky úhrady.</w:t>
            </w:r>
          </w:p>
          <w:p w14:paraId="348F75FA"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7EADC24C"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22"/>
                <w:szCs w:val="22"/>
                <w:lang w:val="sk-SK"/>
              </w:rPr>
            </w:pPr>
            <w:r w:rsidRPr="00EB7329">
              <w:rPr>
                <w:sz w:val="22"/>
                <w:szCs w:val="22"/>
                <w:lang w:val="sk-SK"/>
              </w:rPr>
              <w:t>prijímateľ vypláca dodávateľovi faktúry v plnej výške, aj keď nie je dodaná služba, alebo tovar v požadovanej kvalite, pričom o tejto skutočnosti obstarávateľ vedel v čase úhrady faktúr;</w:t>
            </w:r>
          </w:p>
          <w:p w14:paraId="6B03CC93"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bez uzatvorenia príslušného dodatku.</w:t>
            </w:r>
          </w:p>
        </w:tc>
      </w:tr>
      <w:tr w:rsidR="00397616" w:rsidRPr="00EB7329" w14:paraId="2BCC50BC" w14:textId="77777777" w:rsidTr="00EB7329">
        <w:trPr>
          <w:trHeight w:val="945"/>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900248"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CB44BC9" w14:textId="77777777" w:rsidR="00397616" w:rsidRPr="00EB7329"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indikuje snahu zahmliť podmienky obstarania tovaru/služby/stavebných prác.</w:t>
            </w:r>
          </w:p>
        </w:tc>
      </w:tr>
      <w:tr w:rsidR="00397616" w:rsidRPr="00EB7329" w14:paraId="4C60A01B"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84219BB"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Zamestnanec prijímateľa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E2082D"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indikuje zahmlievanie skutočností s cieľom chrániť podvodné konanie.</w:t>
            </w:r>
          </w:p>
        </w:tc>
      </w:tr>
      <w:tr w:rsidR="00397616" w:rsidRPr="00EB7329" w14:paraId="0B091CCF"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EB0C18"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213BB7D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indikuje skutočnosť, že obstarávateľ sa snaží zadať zákazku konkrétnemu dodávateľovi, pričom vo vyhlásených súťažiach sa uchádzajú spoločnosti s lepšími cenovými ponukami, ktorých obstarávateľ nedokáže vylúčiť z dôvodu nesplnenia niektorej podmienky účasti.</w:t>
            </w:r>
          </w:p>
        </w:tc>
      </w:tr>
      <w:tr w:rsidR="00397616" w:rsidRPr="00EB7329" w14:paraId="1096E29D"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7A2F947"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42420EF4" w14:textId="77777777" w:rsidR="00397616" w:rsidRPr="00EB7329"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zmena sa týka referenčného rámca, technických špecifikácií;</w:t>
            </w:r>
          </w:p>
          <w:p w14:paraId="7B4491B6" w14:textId="77777777" w:rsidR="00397616" w:rsidRPr="00EB7329"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indikuje zásadnú zmenu podmienok VO. </w:t>
            </w:r>
          </w:p>
        </w:tc>
      </w:tr>
    </w:tbl>
    <w:p w14:paraId="07805F4E" w14:textId="77777777" w:rsidR="00397616" w:rsidRPr="00EB7329" w:rsidRDefault="00397616" w:rsidP="004935C5">
      <w:pPr>
        <w:spacing w:before="120" w:line="240" w:lineRule="auto"/>
        <w:rPr>
          <w:rFonts w:ascii="Times New Roman" w:hAnsi="Times New Roman" w:cs="Times New Roman"/>
        </w:rPr>
      </w:pPr>
    </w:p>
    <w:p w14:paraId="62D4E4A3" w14:textId="314E119A"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Prijímateľ je povinný čestne prehlásiť (</w:t>
      </w:r>
      <w:r w:rsidRPr="00EB7329">
        <w:rPr>
          <w:rFonts w:ascii="Times New Roman" w:hAnsi="Times New Roman" w:cs="Times New Roman"/>
          <w:i/>
        </w:rPr>
        <w:t xml:space="preserve">Čestným </w:t>
      </w:r>
      <w:r w:rsidRPr="00D45295">
        <w:rPr>
          <w:rFonts w:ascii="Times New Roman" w:hAnsi="Times New Roman" w:cs="Times New Roman"/>
          <w:i/>
        </w:rPr>
        <w:t xml:space="preserve">vyhlásením ku konfliktu záujmov - príloha </w:t>
      </w:r>
      <w:r w:rsidRPr="00D45295">
        <w:rPr>
          <w:rFonts w:ascii="Times New Roman" w:hAnsi="Times New Roman" w:cs="Times New Roman"/>
          <w:i/>
        </w:rPr>
        <w:br/>
        <w:t xml:space="preserve">č. </w:t>
      </w:r>
      <w:del w:id="4095" w:author="Karol M" w:date="2024-08-16T08:08:00Z">
        <w:r w:rsidR="0063229A" w:rsidDel="00DF35B8">
          <w:rPr>
            <w:rFonts w:ascii="Times New Roman" w:hAnsi="Times New Roman" w:cs="Times New Roman"/>
            <w:i/>
          </w:rPr>
          <w:delText>8</w:delText>
        </w:r>
      </w:del>
      <w:ins w:id="4096" w:author="Karol M" w:date="2024-08-16T08:09:00Z">
        <w:r w:rsidR="00DF35B8">
          <w:rPr>
            <w:rFonts w:ascii="Times New Roman" w:hAnsi="Times New Roman" w:cs="Times New Roman"/>
            <w:i/>
          </w:rPr>
          <w:t>9</w:t>
        </w:r>
      </w:ins>
      <w:r w:rsidR="00D45295">
        <w:rPr>
          <w:rFonts w:ascii="Times New Roman" w:hAnsi="Times New Roman" w:cs="Times New Roman"/>
          <w:i/>
        </w:rPr>
        <w:t xml:space="preserve"> Usmernenia</w:t>
      </w:r>
      <w:r w:rsidRPr="00D45295">
        <w:rPr>
          <w:rFonts w:ascii="Times New Roman" w:hAnsi="Times New Roman" w:cs="Times New Roman"/>
          <w:i/>
        </w:rPr>
        <w:t>)</w:t>
      </w:r>
      <w:r w:rsidRPr="00EB7329">
        <w:rPr>
          <w:rFonts w:ascii="Times New Roman" w:hAnsi="Times New Roman" w:cs="Times New Roman"/>
        </w:rPr>
        <w:t>, že v predmetnom VO nenastali skutočnosti, uvedené ako “</w:t>
      </w:r>
      <w:r w:rsidRPr="00EB7329">
        <w:rPr>
          <w:rFonts w:ascii="Times New Roman" w:hAnsi="Times New Roman" w:cs="Times New Roman"/>
          <w:b/>
        </w:rPr>
        <w:t>rizikové indikátory</w:t>
      </w:r>
      <w:r w:rsidRPr="00EB7329">
        <w:rPr>
          <w:rFonts w:ascii="Times New Roman" w:hAnsi="Times New Roman" w:cs="Times New Roman"/>
        </w:rPr>
        <w:t xml:space="preserve">” v tomto Usmernení. V tomto čestnom prehlásení prijímateľ okrem iného prehlasuje, že v prípade, </w:t>
      </w:r>
      <w:r w:rsidR="00D45295">
        <w:rPr>
          <w:rFonts w:ascii="Times New Roman" w:hAnsi="Times New Roman" w:cs="Times New Roman"/>
        </w:rPr>
        <w:br/>
      </w:r>
      <w:r w:rsidRPr="00EB7329">
        <w:rPr>
          <w:rFonts w:ascii="Times New Roman" w:hAnsi="Times New Roman" w:cs="Times New Roman"/>
        </w:rPr>
        <w:t xml:space="preserve">ak podľa jeho vedomostí, resp. vedomostí prijímateľa, nastane v danom projekte konflikt záujmov, bude o uvedenej skutočnosti bezodkladne písomne informovať </w:t>
      </w:r>
      <w:r w:rsidR="00FC41D5">
        <w:rPr>
          <w:rFonts w:ascii="Times New Roman" w:hAnsi="Times New Roman" w:cs="Times New Roman"/>
        </w:rPr>
        <w:t>R</w:t>
      </w:r>
      <w:r w:rsidRPr="00EB7329">
        <w:rPr>
          <w:rFonts w:ascii="Times New Roman" w:hAnsi="Times New Roman" w:cs="Times New Roman"/>
        </w:rPr>
        <w:t>O.</w:t>
      </w:r>
    </w:p>
    <w:p w14:paraId="1C542EFD" w14:textId="2BAC3318" w:rsidR="00397616" w:rsidRDefault="00397616" w:rsidP="004935C5">
      <w:pPr>
        <w:autoSpaceDE w:val="0"/>
        <w:autoSpaceDN w:val="0"/>
        <w:adjustRightInd w:val="0"/>
        <w:spacing w:before="120" w:line="240" w:lineRule="auto"/>
        <w:jc w:val="both"/>
        <w:rPr>
          <w:ins w:id="4097" w:author="Peter Eimannsberger" w:date="2024-09-11T13:40:00Z"/>
          <w:rFonts w:ascii="Times New Roman" w:hAnsi="Times New Roman" w:cs="Times New Roman"/>
          <w:b/>
        </w:rPr>
      </w:pPr>
    </w:p>
    <w:p w14:paraId="0830F045" w14:textId="084570BB" w:rsidR="0029574B" w:rsidRDefault="0029574B" w:rsidP="004935C5">
      <w:pPr>
        <w:autoSpaceDE w:val="0"/>
        <w:autoSpaceDN w:val="0"/>
        <w:adjustRightInd w:val="0"/>
        <w:spacing w:before="120" w:line="240" w:lineRule="auto"/>
        <w:jc w:val="both"/>
        <w:rPr>
          <w:ins w:id="4098" w:author="Peter Eimannsberger" w:date="2024-09-11T13:40:00Z"/>
          <w:rFonts w:ascii="Times New Roman" w:hAnsi="Times New Roman" w:cs="Times New Roman"/>
          <w:b/>
        </w:rPr>
      </w:pPr>
    </w:p>
    <w:p w14:paraId="6B026044" w14:textId="6FA426AE" w:rsidR="0029574B" w:rsidRDefault="0029574B" w:rsidP="004935C5">
      <w:pPr>
        <w:autoSpaceDE w:val="0"/>
        <w:autoSpaceDN w:val="0"/>
        <w:adjustRightInd w:val="0"/>
        <w:spacing w:before="120" w:line="240" w:lineRule="auto"/>
        <w:jc w:val="both"/>
        <w:rPr>
          <w:ins w:id="4099" w:author="Peter Eimannsberger" w:date="2024-09-11T13:40:00Z"/>
          <w:rFonts w:ascii="Times New Roman" w:hAnsi="Times New Roman" w:cs="Times New Roman"/>
          <w:b/>
        </w:rPr>
      </w:pPr>
    </w:p>
    <w:p w14:paraId="076CC52B" w14:textId="77777777" w:rsidR="0029574B" w:rsidRDefault="0029574B" w:rsidP="004935C5">
      <w:pPr>
        <w:autoSpaceDE w:val="0"/>
        <w:autoSpaceDN w:val="0"/>
        <w:adjustRightInd w:val="0"/>
        <w:spacing w:before="120" w:line="240" w:lineRule="auto"/>
        <w:jc w:val="both"/>
        <w:rPr>
          <w:rFonts w:ascii="Times New Roman" w:hAnsi="Times New Roman" w:cs="Times New Roman"/>
          <w:b/>
        </w:rPr>
      </w:pPr>
    </w:p>
    <w:p w14:paraId="649B575B"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b/>
        </w:rPr>
      </w:pPr>
      <w:r w:rsidRPr="00EB7329">
        <w:rPr>
          <w:rFonts w:ascii="Times New Roman" w:hAnsi="Times New Roman" w:cs="Times New Roman"/>
          <w:b/>
        </w:rPr>
        <w:lastRenderedPageBreak/>
        <w:t>Prílohy:</w:t>
      </w:r>
    </w:p>
    <w:p w14:paraId="7C75149F" w14:textId="77777777" w:rsidR="00A03EFA" w:rsidRPr="00EB7329" w:rsidRDefault="00A03EFA" w:rsidP="00A03EFA">
      <w:pPr>
        <w:autoSpaceDE w:val="0"/>
        <w:autoSpaceDN w:val="0"/>
        <w:adjustRightInd w:val="0"/>
        <w:spacing w:before="120" w:line="240" w:lineRule="auto"/>
        <w:jc w:val="both"/>
        <w:rPr>
          <w:ins w:id="4100" w:author="Karol M" w:date="2024-08-16T08:10:00Z"/>
          <w:rFonts w:ascii="Times New Roman" w:hAnsi="Times New Roman" w:cs="Times New Roman"/>
        </w:rPr>
      </w:pPr>
      <w:ins w:id="4101" w:author="Karol M" w:date="2024-08-16T08:10:00Z">
        <w:r w:rsidRPr="00EB7329">
          <w:rPr>
            <w:rFonts w:ascii="Times New Roman" w:hAnsi="Times New Roman" w:cs="Times New Roman"/>
          </w:rPr>
          <w:t xml:space="preserve">Príloha č. 1 </w:t>
        </w:r>
        <w:r>
          <w:rPr>
            <w:rFonts w:ascii="Times New Roman" w:hAnsi="Times New Roman" w:cs="Times New Roman"/>
          </w:rPr>
          <w:tab/>
        </w:r>
        <w:r w:rsidRPr="00EB7329">
          <w:rPr>
            <w:rFonts w:ascii="Times New Roman" w:hAnsi="Times New Roman" w:cs="Times New Roman"/>
          </w:rPr>
          <w:t>Poverenie k realizácii VO</w:t>
        </w:r>
      </w:ins>
    </w:p>
    <w:p w14:paraId="32A4FF9D" w14:textId="77777777" w:rsidR="00A03EFA" w:rsidRPr="00EB7329" w:rsidRDefault="00A03EFA" w:rsidP="00A03EFA">
      <w:pPr>
        <w:autoSpaceDE w:val="0"/>
        <w:autoSpaceDN w:val="0"/>
        <w:adjustRightInd w:val="0"/>
        <w:spacing w:before="120" w:line="240" w:lineRule="auto"/>
        <w:jc w:val="both"/>
        <w:rPr>
          <w:ins w:id="4102" w:author="Karol M" w:date="2024-08-16T08:10:00Z"/>
          <w:rFonts w:ascii="Times New Roman" w:hAnsi="Times New Roman" w:cs="Times New Roman"/>
        </w:rPr>
      </w:pPr>
      <w:ins w:id="4103" w:author="Karol M" w:date="2024-08-16T08:10:00Z">
        <w:r w:rsidRPr="00EB7329">
          <w:rPr>
            <w:rFonts w:ascii="Times New Roman" w:hAnsi="Times New Roman" w:cs="Times New Roman"/>
          </w:rPr>
          <w:t xml:space="preserve">Príloha č. 2 </w:t>
        </w:r>
        <w:r>
          <w:rPr>
            <w:rFonts w:ascii="Times New Roman" w:hAnsi="Times New Roman" w:cs="Times New Roman"/>
          </w:rPr>
          <w:tab/>
        </w:r>
        <w:r w:rsidRPr="00EB7329">
          <w:rPr>
            <w:rFonts w:ascii="Times New Roman" w:hAnsi="Times New Roman" w:cs="Times New Roman"/>
          </w:rPr>
          <w:t>Plán verejného obstarávania</w:t>
        </w:r>
      </w:ins>
    </w:p>
    <w:p w14:paraId="7EEEFA94" w14:textId="77777777" w:rsidR="00A03EFA" w:rsidRPr="00EB7329" w:rsidRDefault="00A03EFA" w:rsidP="00A03EFA">
      <w:pPr>
        <w:autoSpaceDE w:val="0"/>
        <w:autoSpaceDN w:val="0"/>
        <w:adjustRightInd w:val="0"/>
        <w:spacing w:before="120" w:line="240" w:lineRule="auto"/>
        <w:jc w:val="both"/>
        <w:rPr>
          <w:ins w:id="4104" w:author="Karol M" w:date="2024-08-16T08:10:00Z"/>
          <w:rFonts w:ascii="Times New Roman" w:hAnsi="Times New Roman" w:cs="Times New Roman"/>
        </w:rPr>
      </w:pPr>
      <w:ins w:id="4105" w:author="Karol M" w:date="2024-08-16T08:10:00Z">
        <w:r w:rsidRPr="00EB7329">
          <w:rPr>
            <w:rFonts w:ascii="Times New Roman" w:hAnsi="Times New Roman" w:cs="Times New Roman"/>
          </w:rPr>
          <w:t xml:space="preserve">Príloha č. 3 </w:t>
        </w:r>
        <w:r>
          <w:rPr>
            <w:rFonts w:ascii="Times New Roman" w:hAnsi="Times New Roman" w:cs="Times New Roman"/>
          </w:rPr>
          <w:tab/>
        </w:r>
        <w:r w:rsidRPr="00EB7329">
          <w:rPr>
            <w:rFonts w:ascii="Times New Roman" w:hAnsi="Times New Roman" w:cs="Times New Roman"/>
          </w:rPr>
          <w:t>Zápis z určenia PHZ</w:t>
        </w:r>
      </w:ins>
    </w:p>
    <w:p w14:paraId="31100A16" w14:textId="77777777" w:rsidR="00A03EFA" w:rsidRPr="00EB7329" w:rsidRDefault="00A03EFA" w:rsidP="00A03EFA">
      <w:pPr>
        <w:autoSpaceDE w:val="0"/>
        <w:autoSpaceDN w:val="0"/>
        <w:adjustRightInd w:val="0"/>
        <w:spacing w:before="120" w:line="240" w:lineRule="auto"/>
        <w:jc w:val="both"/>
        <w:rPr>
          <w:ins w:id="4106" w:author="Karol M" w:date="2024-08-16T08:10:00Z"/>
          <w:rFonts w:ascii="Times New Roman" w:hAnsi="Times New Roman" w:cs="Times New Roman"/>
        </w:rPr>
      </w:pPr>
      <w:ins w:id="4107" w:author="Karol M" w:date="2024-08-16T08:10:00Z">
        <w:r>
          <w:rPr>
            <w:rFonts w:ascii="Times New Roman" w:hAnsi="Times New Roman" w:cs="Times New Roman"/>
          </w:rPr>
          <w:t xml:space="preserve">Príloha č. 4 </w:t>
        </w:r>
        <w:r>
          <w:rPr>
            <w:rFonts w:ascii="Times New Roman" w:hAnsi="Times New Roman" w:cs="Times New Roman"/>
          </w:rPr>
          <w:tab/>
        </w:r>
        <w:r w:rsidRPr="00EB7329">
          <w:rPr>
            <w:rFonts w:ascii="Times New Roman" w:hAnsi="Times New Roman" w:cs="Times New Roman"/>
          </w:rPr>
          <w:t>Výzva na predloženie ponuky</w:t>
        </w:r>
      </w:ins>
    </w:p>
    <w:p w14:paraId="4F5FAD75" w14:textId="77777777" w:rsidR="00A03EFA" w:rsidRPr="00EB7329" w:rsidRDefault="00A03EFA" w:rsidP="00A03EFA">
      <w:pPr>
        <w:autoSpaceDE w:val="0"/>
        <w:autoSpaceDN w:val="0"/>
        <w:adjustRightInd w:val="0"/>
        <w:spacing w:before="120" w:line="240" w:lineRule="auto"/>
        <w:jc w:val="both"/>
        <w:rPr>
          <w:ins w:id="4108" w:author="Karol M" w:date="2024-08-16T08:10:00Z"/>
          <w:rFonts w:ascii="Times New Roman" w:hAnsi="Times New Roman" w:cs="Times New Roman"/>
        </w:rPr>
      </w:pPr>
      <w:ins w:id="4109" w:author="Karol M" w:date="2024-08-16T08:10:00Z">
        <w:r>
          <w:rPr>
            <w:rFonts w:ascii="Times New Roman" w:hAnsi="Times New Roman" w:cs="Times New Roman"/>
          </w:rPr>
          <w:t xml:space="preserve">Príloha č. 5 </w:t>
        </w:r>
        <w:r>
          <w:rPr>
            <w:rFonts w:ascii="Times New Roman" w:hAnsi="Times New Roman" w:cs="Times New Roman"/>
          </w:rPr>
          <w:tab/>
        </w:r>
        <w:r w:rsidRPr="00EB7329">
          <w:rPr>
            <w:rFonts w:ascii="Times New Roman" w:hAnsi="Times New Roman" w:cs="Times New Roman"/>
          </w:rPr>
          <w:t>Zápis z prieskumu trhu</w:t>
        </w:r>
      </w:ins>
    </w:p>
    <w:p w14:paraId="248E3593" w14:textId="77777777" w:rsidR="00A03EFA" w:rsidRDefault="00A03EFA" w:rsidP="00A03EFA">
      <w:pPr>
        <w:autoSpaceDE w:val="0"/>
        <w:autoSpaceDN w:val="0"/>
        <w:adjustRightInd w:val="0"/>
        <w:spacing w:before="120" w:line="240" w:lineRule="auto"/>
        <w:jc w:val="both"/>
        <w:rPr>
          <w:ins w:id="4110" w:author="Karol M" w:date="2024-08-16T08:10:00Z"/>
          <w:rFonts w:ascii="Times New Roman" w:hAnsi="Times New Roman" w:cs="Times New Roman"/>
        </w:rPr>
      </w:pPr>
      <w:ins w:id="4111" w:author="Karol M" w:date="2024-08-16T08:10:00Z">
        <w:r>
          <w:rPr>
            <w:rFonts w:ascii="Times New Roman" w:hAnsi="Times New Roman" w:cs="Times New Roman"/>
          </w:rPr>
          <w:t xml:space="preserve">Príloha č. 6 </w:t>
        </w:r>
        <w:r>
          <w:rPr>
            <w:rFonts w:ascii="Times New Roman" w:hAnsi="Times New Roman" w:cs="Times New Roman"/>
          </w:rPr>
          <w:tab/>
        </w:r>
        <w:r w:rsidRPr="00EB7329">
          <w:rPr>
            <w:rFonts w:ascii="Times New Roman" w:hAnsi="Times New Roman" w:cs="Times New Roman"/>
          </w:rPr>
          <w:t xml:space="preserve">Žiadosť o kontrolu VO </w:t>
        </w:r>
      </w:ins>
    </w:p>
    <w:p w14:paraId="7EAA1A98" w14:textId="77777777" w:rsidR="00A03EFA" w:rsidRPr="00EB7329" w:rsidRDefault="00A03EFA" w:rsidP="00A03EFA">
      <w:pPr>
        <w:autoSpaceDE w:val="0"/>
        <w:autoSpaceDN w:val="0"/>
        <w:adjustRightInd w:val="0"/>
        <w:spacing w:before="120" w:line="240" w:lineRule="auto"/>
        <w:jc w:val="both"/>
        <w:rPr>
          <w:ins w:id="4112" w:author="Karol M" w:date="2024-08-16T08:10:00Z"/>
          <w:rFonts w:ascii="Times New Roman" w:hAnsi="Times New Roman" w:cs="Times New Roman"/>
        </w:rPr>
      </w:pPr>
      <w:ins w:id="4113" w:author="Karol M" w:date="2024-08-16T08:10:00Z">
        <w:r>
          <w:rPr>
            <w:rFonts w:ascii="Times New Roman" w:hAnsi="Times New Roman" w:cs="Times New Roman"/>
          </w:rPr>
          <w:t xml:space="preserve">Príloha č. 7        </w:t>
        </w:r>
        <w:r w:rsidRPr="00EB7329">
          <w:rPr>
            <w:rFonts w:ascii="Times New Roman" w:hAnsi="Times New Roman" w:cs="Times New Roman"/>
          </w:rPr>
          <w:t>Zápisnica z vyhodnotenia splnenia podmienok účasti</w:t>
        </w:r>
        <w:r w:rsidRPr="00EB7329" w:rsidDel="003E2497">
          <w:rPr>
            <w:rFonts w:ascii="Times New Roman" w:hAnsi="Times New Roman" w:cs="Times New Roman"/>
          </w:rPr>
          <w:t xml:space="preserve"> </w:t>
        </w:r>
      </w:ins>
    </w:p>
    <w:p w14:paraId="5ECB4363" w14:textId="77777777" w:rsidR="00A03EFA" w:rsidRPr="00EB7329" w:rsidRDefault="00A03EFA" w:rsidP="00A03EFA">
      <w:pPr>
        <w:autoSpaceDE w:val="0"/>
        <w:autoSpaceDN w:val="0"/>
        <w:adjustRightInd w:val="0"/>
        <w:spacing w:before="120" w:line="240" w:lineRule="auto"/>
        <w:jc w:val="both"/>
        <w:rPr>
          <w:ins w:id="4114" w:author="Karol M" w:date="2024-08-16T08:10:00Z"/>
          <w:rFonts w:ascii="Times New Roman" w:hAnsi="Times New Roman" w:cs="Times New Roman"/>
        </w:rPr>
      </w:pPr>
      <w:ins w:id="4115" w:author="Karol M" w:date="2024-08-16T08:10:00Z">
        <w:r>
          <w:rPr>
            <w:rFonts w:ascii="Times New Roman" w:hAnsi="Times New Roman" w:cs="Times New Roman"/>
          </w:rPr>
          <w:t>Príloha č. 8</w:t>
        </w:r>
        <w:r>
          <w:rPr>
            <w:rFonts w:ascii="Times New Roman" w:hAnsi="Times New Roman" w:cs="Times New Roman"/>
          </w:rPr>
          <w:tab/>
        </w:r>
        <w:r w:rsidRPr="00EB7329">
          <w:rPr>
            <w:rFonts w:ascii="Times New Roman" w:hAnsi="Times New Roman" w:cs="Times New Roman"/>
          </w:rPr>
          <w:t>Zápisnica</w:t>
        </w:r>
        <w:r>
          <w:rPr>
            <w:rFonts w:ascii="Times New Roman" w:hAnsi="Times New Roman" w:cs="Times New Roman"/>
          </w:rPr>
          <w:t xml:space="preserve"> z</w:t>
        </w:r>
        <w:r w:rsidRPr="00EB7329">
          <w:rPr>
            <w:rFonts w:ascii="Times New Roman" w:hAnsi="Times New Roman" w:cs="Times New Roman"/>
          </w:rPr>
          <w:t xml:space="preserve"> vyhodnotenia ponúk</w:t>
        </w:r>
      </w:ins>
    </w:p>
    <w:p w14:paraId="36E504B5" w14:textId="77777777" w:rsidR="00A03EFA" w:rsidRPr="00EB7329" w:rsidRDefault="00A03EFA" w:rsidP="00A03EFA">
      <w:pPr>
        <w:autoSpaceDE w:val="0"/>
        <w:autoSpaceDN w:val="0"/>
        <w:adjustRightInd w:val="0"/>
        <w:spacing w:before="120" w:line="240" w:lineRule="auto"/>
        <w:ind w:left="1416" w:hanging="1416"/>
        <w:jc w:val="both"/>
        <w:rPr>
          <w:ins w:id="4116" w:author="Karol M" w:date="2024-08-16T08:10:00Z"/>
          <w:rFonts w:ascii="Times New Roman" w:hAnsi="Times New Roman" w:cs="Times New Roman"/>
        </w:rPr>
      </w:pPr>
      <w:ins w:id="4117" w:author="Karol M" w:date="2024-08-16T08:10:00Z">
        <w:r>
          <w:rPr>
            <w:rFonts w:ascii="Times New Roman" w:hAnsi="Times New Roman" w:cs="Times New Roman"/>
          </w:rPr>
          <w:t>Príloha č. 9</w:t>
        </w:r>
        <w:r>
          <w:rPr>
            <w:rFonts w:ascii="Times New Roman" w:hAnsi="Times New Roman" w:cs="Times New Roman"/>
          </w:rPr>
          <w:tab/>
        </w:r>
        <w:r w:rsidRPr="00EB7329">
          <w:rPr>
            <w:rFonts w:ascii="Times New Roman" w:hAnsi="Times New Roman" w:cs="Times New Roman"/>
          </w:rPr>
          <w:t>Č</w:t>
        </w:r>
        <w:r w:rsidRPr="00EB7329">
          <w:rPr>
            <w:rFonts w:ascii="Times New Roman" w:eastAsia="Times New Roman" w:hAnsi="Times New Roman" w:cs="Times New Roman"/>
            <w:color w:val="000000"/>
          </w:rPr>
          <w:t>estné vyhlásenie o neprítomnosti konfliktu záujmov osôb zúčastňujúcich sa na procese VO</w:t>
        </w:r>
      </w:ins>
    </w:p>
    <w:p w14:paraId="0AF26222" w14:textId="77777777" w:rsidR="00A03EFA" w:rsidRPr="00EB7329" w:rsidRDefault="00A03EFA" w:rsidP="00A03EFA">
      <w:pPr>
        <w:autoSpaceDE w:val="0"/>
        <w:autoSpaceDN w:val="0"/>
        <w:adjustRightInd w:val="0"/>
        <w:spacing w:before="120" w:line="240" w:lineRule="auto"/>
        <w:jc w:val="both"/>
        <w:rPr>
          <w:ins w:id="4118" w:author="Karol M" w:date="2024-08-16T08:10:00Z"/>
          <w:rFonts w:ascii="Times New Roman" w:hAnsi="Times New Roman" w:cs="Times New Roman"/>
        </w:rPr>
      </w:pPr>
      <w:ins w:id="4119" w:author="Karol M" w:date="2024-08-16T08:10:00Z">
        <w:r>
          <w:rPr>
            <w:rFonts w:ascii="Times New Roman" w:hAnsi="Times New Roman" w:cs="Times New Roman"/>
          </w:rPr>
          <w:t xml:space="preserve">Príloha č. 10 </w:t>
        </w:r>
        <w:r>
          <w:rPr>
            <w:rFonts w:ascii="Times New Roman" w:hAnsi="Times New Roman" w:cs="Times New Roman"/>
          </w:rPr>
          <w:tab/>
        </w:r>
        <w:r w:rsidRPr="00EB7329">
          <w:rPr>
            <w:rFonts w:ascii="Times New Roman" w:hAnsi="Times New Roman" w:cs="Times New Roman"/>
          </w:rPr>
          <w:t>Čestné vyhlásenie ku kompletnosti dokumentácie</w:t>
        </w:r>
      </w:ins>
    </w:p>
    <w:p w14:paraId="0FAB65AE" w14:textId="77777777" w:rsidR="00A03EFA" w:rsidRPr="00EB7329" w:rsidRDefault="00A03EFA" w:rsidP="00A03EFA">
      <w:pPr>
        <w:autoSpaceDE w:val="0"/>
        <w:autoSpaceDN w:val="0"/>
        <w:adjustRightInd w:val="0"/>
        <w:spacing w:before="120" w:line="240" w:lineRule="auto"/>
        <w:jc w:val="both"/>
        <w:rPr>
          <w:ins w:id="4120" w:author="Karol M" w:date="2024-08-16T08:10:00Z"/>
          <w:rFonts w:ascii="Times New Roman" w:hAnsi="Times New Roman" w:cs="Times New Roman"/>
        </w:rPr>
      </w:pPr>
      <w:ins w:id="4121" w:author="Karol M" w:date="2024-08-16T08:10:00Z">
        <w:r>
          <w:rPr>
            <w:rFonts w:ascii="Times New Roman" w:hAnsi="Times New Roman" w:cs="Times New Roman"/>
          </w:rPr>
          <w:t xml:space="preserve">Príloha č. 11 </w:t>
        </w:r>
        <w:r>
          <w:rPr>
            <w:rFonts w:ascii="Times New Roman" w:hAnsi="Times New Roman" w:cs="Times New Roman"/>
          </w:rPr>
          <w:tab/>
        </w:r>
        <w:r w:rsidRPr="00EB7329">
          <w:rPr>
            <w:rFonts w:ascii="Times New Roman" w:hAnsi="Times New Roman" w:cs="Times New Roman"/>
          </w:rPr>
          <w:t>Čestné vyhlásenie o splnení podmienok pre in-</w:t>
        </w:r>
        <w:proofErr w:type="spellStart"/>
        <w:r w:rsidRPr="00EB7329">
          <w:rPr>
            <w:rFonts w:ascii="Times New Roman" w:hAnsi="Times New Roman" w:cs="Times New Roman"/>
          </w:rPr>
          <w:t>house</w:t>
        </w:r>
        <w:proofErr w:type="spellEnd"/>
        <w:r w:rsidRPr="00EB7329">
          <w:rPr>
            <w:rFonts w:ascii="Times New Roman" w:hAnsi="Times New Roman" w:cs="Times New Roman"/>
          </w:rPr>
          <w:t xml:space="preserve"> zákazky</w:t>
        </w:r>
      </w:ins>
    </w:p>
    <w:p w14:paraId="3D6887F2" w14:textId="77777777" w:rsidR="00A03EFA" w:rsidRPr="00EB7329" w:rsidRDefault="00A03EFA" w:rsidP="00A03EFA">
      <w:pPr>
        <w:autoSpaceDE w:val="0"/>
        <w:autoSpaceDN w:val="0"/>
        <w:adjustRightInd w:val="0"/>
        <w:spacing w:before="120" w:line="240" w:lineRule="auto"/>
        <w:ind w:left="1410" w:hanging="1410"/>
        <w:jc w:val="both"/>
        <w:rPr>
          <w:ins w:id="4122" w:author="Karol M" w:date="2024-08-16T08:10:00Z"/>
          <w:rFonts w:ascii="Times New Roman" w:hAnsi="Times New Roman" w:cs="Times New Roman"/>
        </w:rPr>
      </w:pPr>
      <w:ins w:id="4123" w:author="Karol M" w:date="2024-08-16T08:10:00Z">
        <w:r>
          <w:rPr>
            <w:rFonts w:ascii="Times New Roman" w:hAnsi="Times New Roman" w:cs="Times New Roman"/>
          </w:rPr>
          <w:t xml:space="preserve">Príloha č. 12 </w:t>
        </w:r>
        <w:r>
          <w:rPr>
            <w:rFonts w:ascii="Times New Roman" w:hAnsi="Times New Roman" w:cs="Times New Roman"/>
          </w:rPr>
          <w:tab/>
        </w:r>
        <w:r w:rsidRPr="00EB7329">
          <w:rPr>
            <w:rFonts w:ascii="Times New Roman" w:hAnsi="Times New Roman" w:cs="Times New Roman"/>
          </w:rPr>
          <w:t>Test bežnej dostupnosti (pozn.: v prípade voľby zjednodušeného postupu pre zákazky na bežné tovary a služby)</w:t>
        </w:r>
      </w:ins>
    </w:p>
    <w:p w14:paraId="6E34308B" w14:textId="77777777" w:rsidR="00A03EFA" w:rsidRPr="00EB7329" w:rsidRDefault="00A03EFA" w:rsidP="00A03EFA">
      <w:pPr>
        <w:autoSpaceDE w:val="0"/>
        <w:autoSpaceDN w:val="0"/>
        <w:adjustRightInd w:val="0"/>
        <w:spacing w:before="120" w:line="240" w:lineRule="auto"/>
        <w:ind w:left="1418" w:hanging="1418"/>
        <w:jc w:val="both"/>
        <w:rPr>
          <w:ins w:id="4124" w:author="Karol M" w:date="2024-08-16T08:10:00Z"/>
          <w:rFonts w:ascii="Times New Roman" w:hAnsi="Times New Roman" w:cs="Times New Roman"/>
        </w:rPr>
      </w:pPr>
      <w:ins w:id="4125" w:author="Karol M" w:date="2024-08-16T08:10:00Z">
        <w:r>
          <w:rPr>
            <w:rFonts w:ascii="Times New Roman" w:hAnsi="Times New Roman" w:cs="Times New Roman"/>
          </w:rPr>
          <w:t>Príloha č. 13</w:t>
        </w:r>
        <w:r>
          <w:rPr>
            <w:rFonts w:ascii="Times New Roman" w:hAnsi="Times New Roman" w:cs="Times New Roman"/>
          </w:rPr>
          <w:tab/>
          <w:t xml:space="preserve">Príloha k rozhodnutiu Komisie zo 14. mája 2019, </w:t>
        </w:r>
        <w:r w:rsidRPr="001809CB">
          <w:rPr>
            <w:rFonts w:ascii="Times New Roman" w:hAnsi="Times New Roman" w:cs="Times New Roman"/>
          </w:rPr>
          <w:t>ktorým sa stanovujú usmernenia o určovaní finančných opráv, ktoré je potrebné</w:t>
        </w:r>
        <w:r>
          <w:rPr>
            <w:rFonts w:ascii="Times New Roman" w:hAnsi="Times New Roman" w:cs="Times New Roman"/>
          </w:rPr>
          <w:t xml:space="preserve"> </w:t>
        </w:r>
        <w:r w:rsidRPr="001809CB">
          <w:rPr>
            <w:rFonts w:ascii="Times New Roman" w:hAnsi="Times New Roman" w:cs="Times New Roman"/>
          </w:rPr>
          <w:t>uplatňovať na výdavky financované Úniou pri nedodržaní platných pravidiel verejného</w:t>
        </w:r>
        <w:r>
          <w:rPr>
            <w:rFonts w:ascii="Times New Roman" w:hAnsi="Times New Roman" w:cs="Times New Roman"/>
          </w:rPr>
          <w:t xml:space="preserve"> </w:t>
        </w:r>
        <w:r w:rsidRPr="001809CB">
          <w:rPr>
            <w:rFonts w:ascii="Times New Roman" w:hAnsi="Times New Roman" w:cs="Times New Roman"/>
          </w:rPr>
          <w:t>obstarávania</w:t>
        </w:r>
      </w:ins>
    </w:p>
    <w:p w14:paraId="63373855" w14:textId="77777777" w:rsidR="00A03EFA" w:rsidRPr="00EB7329" w:rsidRDefault="00A03EFA" w:rsidP="00A03EFA">
      <w:pPr>
        <w:autoSpaceDE w:val="0"/>
        <w:autoSpaceDN w:val="0"/>
        <w:adjustRightInd w:val="0"/>
        <w:spacing w:before="120" w:line="240" w:lineRule="auto"/>
        <w:ind w:left="1418" w:hanging="1418"/>
        <w:jc w:val="both"/>
        <w:rPr>
          <w:ins w:id="4126" w:author="Karol M" w:date="2024-08-16T08:10:00Z"/>
          <w:rFonts w:ascii="Times New Roman" w:hAnsi="Times New Roman" w:cs="Times New Roman"/>
        </w:rPr>
      </w:pPr>
      <w:ins w:id="4127" w:author="Karol M" w:date="2024-08-16T08:10:00Z">
        <w:r>
          <w:rPr>
            <w:rFonts w:ascii="Times New Roman" w:hAnsi="Times New Roman" w:cs="Times New Roman"/>
          </w:rPr>
          <w:t>Príloha č. 14</w:t>
        </w:r>
        <w:r>
          <w:rPr>
            <w:rFonts w:ascii="Times New Roman" w:hAnsi="Times New Roman" w:cs="Times New Roman"/>
          </w:rPr>
          <w:tab/>
        </w:r>
        <w:r w:rsidRPr="00EB7329">
          <w:rPr>
            <w:rFonts w:ascii="Times New Roman" w:hAnsi="Times New Roman" w:cs="Times New Roman"/>
          </w:rPr>
          <w:t xml:space="preserve">Podklad k preukázaniu opodstatnenia zadávania zákazky malého rozsahu </w:t>
        </w:r>
        <w:r w:rsidRPr="00EB7329">
          <w:rPr>
            <w:rFonts w:ascii="Times New Roman" w:hAnsi="Times New Roman" w:cs="Times New Roman"/>
          </w:rPr>
          <w:br/>
          <w:t xml:space="preserve">(do </w:t>
        </w:r>
        <w:r>
          <w:rPr>
            <w:rFonts w:ascii="Times New Roman" w:hAnsi="Times New Roman" w:cs="Times New Roman"/>
          </w:rPr>
          <w:t>5</w:t>
        </w:r>
        <w:r w:rsidRPr="00EB7329">
          <w:rPr>
            <w:rFonts w:ascii="Times New Roman" w:hAnsi="Times New Roman" w:cs="Times New Roman"/>
          </w:rPr>
          <w:t>0 000 EUR)</w:t>
        </w:r>
      </w:ins>
    </w:p>
    <w:p w14:paraId="367327C9" w14:textId="7147DF5A" w:rsidR="00397616" w:rsidRPr="00EB7329" w:rsidDel="00A03EFA" w:rsidRDefault="00397616" w:rsidP="004935C5">
      <w:pPr>
        <w:autoSpaceDE w:val="0"/>
        <w:autoSpaceDN w:val="0"/>
        <w:adjustRightInd w:val="0"/>
        <w:spacing w:before="120" w:line="240" w:lineRule="auto"/>
        <w:jc w:val="both"/>
        <w:rPr>
          <w:del w:id="4128" w:author="Karol M" w:date="2024-08-16T08:10:00Z"/>
          <w:rFonts w:ascii="Times New Roman" w:hAnsi="Times New Roman" w:cs="Times New Roman"/>
        </w:rPr>
      </w:pPr>
      <w:del w:id="4129" w:author="Karol M" w:date="2024-08-16T08:10:00Z">
        <w:r w:rsidRPr="00EB7329" w:rsidDel="00A03EFA">
          <w:rPr>
            <w:rFonts w:ascii="Times New Roman" w:hAnsi="Times New Roman" w:cs="Times New Roman"/>
          </w:rPr>
          <w:delText xml:space="preserve">Príloha č. 1 </w:delText>
        </w:r>
        <w:r w:rsidR="00D45295" w:rsidDel="00A03EFA">
          <w:rPr>
            <w:rFonts w:ascii="Times New Roman" w:hAnsi="Times New Roman" w:cs="Times New Roman"/>
          </w:rPr>
          <w:tab/>
        </w:r>
        <w:r w:rsidRPr="00EB7329" w:rsidDel="00A03EFA">
          <w:rPr>
            <w:rFonts w:ascii="Times New Roman" w:hAnsi="Times New Roman" w:cs="Times New Roman"/>
          </w:rPr>
          <w:delText>Poverenie k realizácii VO</w:delText>
        </w:r>
      </w:del>
    </w:p>
    <w:p w14:paraId="7ACA08CE" w14:textId="5398F12D" w:rsidR="00397616" w:rsidRPr="00EB7329" w:rsidDel="00A03EFA" w:rsidRDefault="00397616" w:rsidP="004935C5">
      <w:pPr>
        <w:autoSpaceDE w:val="0"/>
        <w:autoSpaceDN w:val="0"/>
        <w:adjustRightInd w:val="0"/>
        <w:spacing w:before="120" w:line="240" w:lineRule="auto"/>
        <w:jc w:val="both"/>
        <w:rPr>
          <w:del w:id="4130" w:author="Karol M" w:date="2024-08-16T08:10:00Z"/>
          <w:rFonts w:ascii="Times New Roman" w:hAnsi="Times New Roman" w:cs="Times New Roman"/>
        </w:rPr>
      </w:pPr>
      <w:del w:id="4131" w:author="Karol M" w:date="2024-08-16T08:10:00Z">
        <w:r w:rsidRPr="00EB7329" w:rsidDel="00A03EFA">
          <w:rPr>
            <w:rFonts w:ascii="Times New Roman" w:hAnsi="Times New Roman" w:cs="Times New Roman"/>
          </w:rPr>
          <w:delText xml:space="preserve">Príloha č. 2 </w:delText>
        </w:r>
        <w:r w:rsidR="00D45295" w:rsidDel="00A03EFA">
          <w:rPr>
            <w:rFonts w:ascii="Times New Roman" w:hAnsi="Times New Roman" w:cs="Times New Roman"/>
          </w:rPr>
          <w:tab/>
        </w:r>
        <w:r w:rsidRPr="00EB7329" w:rsidDel="00A03EFA">
          <w:rPr>
            <w:rFonts w:ascii="Times New Roman" w:hAnsi="Times New Roman" w:cs="Times New Roman"/>
          </w:rPr>
          <w:delText>Plán verejného obstarávania</w:delText>
        </w:r>
      </w:del>
    </w:p>
    <w:p w14:paraId="33C0CF48" w14:textId="286A1388" w:rsidR="00397616" w:rsidRPr="00EB7329" w:rsidDel="00A03EFA" w:rsidRDefault="00397616" w:rsidP="004935C5">
      <w:pPr>
        <w:autoSpaceDE w:val="0"/>
        <w:autoSpaceDN w:val="0"/>
        <w:adjustRightInd w:val="0"/>
        <w:spacing w:before="120" w:line="240" w:lineRule="auto"/>
        <w:jc w:val="both"/>
        <w:rPr>
          <w:del w:id="4132" w:author="Karol M" w:date="2024-08-16T08:10:00Z"/>
          <w:rFonts w:ascii="Times New Roman" w:hAnsi="Times New Roman" w:cs="Times New Roman"/>
        </w:rPr>
      </w:pPr>
      <w:del w:id="4133" w:author="Karol M" w:date="2024-08-16T08:10:00Z">
        <w:r w:rsidRPr="00EB7329" w:rsidDel="00A03EFA">
          <w:rPr>
            <w:rFonts w:ascii="Times New Roman" w:hAnsi="Times New Roman" w:cs="Times New Roman"/>
          </w:rPr>
          <w:delText xml:space="preserve">Príloha č. 3 </w:delText>
        </w:r>
        <w:r w:rsidR="00D45295" w:rsidDel="00A03EFA">
          <w:rPr>
            <w:rFonts w:ascii="Times New Roman" w:hAnsi="Times New Roman" w:cs="Times New Roman"/>
          </w:rPr>
          <w:tab/>
        </w:r>
        <w:r w:rsidRPr="00EB7329" w:rsidDel="00A03EFA">
          <w:rPr>
            <w:rFonts w:ascii="Times New Roman" w:hAnsi="Times New Roman" w:cs="Times New Roman"/>
          </w:rPr>
          <w:delText>Zápis z určenia PHZ</w:delText>
        </w:r>
      </w:del>
    </w:p>
    <w:p w14:paraId="06DCCE28" w14:textId="1FD819EB" w:rsidR="00397616" w:rsidRPr="00EB7329" w:rsidDel="00A03EFA" w:rsidRDefault="00D45295" w:rsidP="004935C5">
      <w:pPr>
        <w:autoSpaceDE w:val="0"/>
        <w:autoSpaceDN w:val="0"/>
        <w:adjustRightInd w:val="0"/>
        <w:spacing w:before="120" w:line="240" w:lineRule="auto"/>
        <w:jc w:val="both"/>
        <w:rPr>
          <w:del w:id="4134" w:author="Karol M" w:date="2024-08-16T08:10:00Z"/>
          <w:rFonts w:ascii="Times New Roman" w:hAnsi="Times New Roman" w:cs="Times New Roman"/>
        </w:rPr>
      </w:pPr>
      <w:del w:id="4135" w:author="Karol M" w:date="2024-08-16T08:10:00Z">
        <w:r w:rsidDel="00A03EFA">
          <w:rPr>
            <w:rFonts w:ascii="Times New Roman" w:hAnsi="Times New Roman" w:cs="Times New Roman"/>
          </w:rPr>
          <w:delText>Príloha č.</w:delText>
        </w:r>
        <w:r w:rsidR="00B35F97" w:rsidDel="00A03EFA">
          <w:rPr>
            <w:rFonts w:ascii="Times New Roman" w:hAnsi="Times New Roman" w:cs="Times New Roman"/>
          </w:rPr>
          <w:delText xml:space="preserve"> </w:delText>
        </w:r>
        <w:r w:rsidR="00EE3C79" w:rsidDel="00A03EFA">
          <w:rPr>
            <w:rFonts w:ascii="Times New Roman" w:hAnsi="Times New Roman" w:cs="Times New Roman"/>
          </w:rPr>
          <w:delText>4</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Výzva na predloženie ponuky</w:delText>
        </w:r>
      </w:del>
    </w:p>
    <w:p w14:paraId="5FDD9591" w14:textId="05F980BA" w:rsidR="00397616" w:rsidRPr="00EB7329" w:rsidDel="00A03EFA" w:rsidRDefault="00D45295" w:rsidP="004935C5">
      <w:pPr>
        <w:autoSpaceDE w:val="0"/>
        <w:autoSpaceDN w:val="0"/>
        <w:adjustRightInd w:val="0"/>
        <w:spacing w:before="120" w:line="240" w:lineRule="auto"/>
        <w:jc w:val="both"/>
        <w:rPr>
          <w:del w:id="4136" w:author="Karol M" w:date="2024-08-16T08:10:00Z"/>
          <w:rFonts w:ascii="Times New Roman" w:hAnsi="Times New Roman" w:cs="Times New Roman"/>
        </w:rPr>
      </w:pPr>
      <w:del w:id="4137"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5</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Zápis z prieskumu trhu</w:delText>
        </w:r>
      </w:del>
    </w:p>
    <w:p w14:paraId="52BFCEFD" w14:textId="605FC4CB" w:rsidR="00397616" w:rsidRPr="00EB7329" w:rsidDel="00A03EFA" w:rsidRDefault="00D45295" w:rsidP="004935C5">
      <w:pPr>
        <w:autoSpaceDE w:val="0"/>
        <w:autoSpaceDN w:val="0"/>
        <w:adjustRightInd w:val="0"/>
        <w:spacing w:before="120" w:line="240" w:lineRule="auto"/>
        <w:jc w:val="both"/>
        <w:rPr>
          <w:del w:id="4138" w:author="Karol M" w:date="2024-08-16T08:10:00Z"/>
          <w:rFonts w:ascii="Times New Roman" w:hAnsi="Times New Roman" w:cs="Times New Roman"/>
        </w:rPr>
      </w:pPr>
      <w:del w:id="4139"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6</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 xml:space="preserve">Zápisnica z vyhodnotenia splnenia podmienok účasti </w:delText>
        </w:r>
      </w:del>
    </w:p>
    <w:p w14:paraId="2374AEA8" w14:textId="0197A361" w:rsidR="00397616" w:rsidRPr="00EB7329" w:rsidDel="00A03EFA" w:rsidRDefault="00D45295" w:rsidP="004935C5">
      <w:pPr>
        <w:autoSpaceDE w:val="0"/>
        <w:autoSpaceDN w:val="0"/>
        <w:adjustRightInd w:val="0"/>
        <w:spacing w:before="120" w:line="240" w:lineRule="auto"/>
        <w:jc w:val="both"/>
        <w:rPr>
          <w:del w:id="4140" w:author="Karol M" w:date="2024-08-16T08:10:00Z"/>
          <w:rFonts w:ascii="Times New Roman" w:hAnsi="Times New Roman" w:cs="Times New Roman"/>
        </w:rPr>
      </w:pPr>
      <w:del w:id="4141"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7</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Zápisnica</w:delText>
        </w:r>
        <w:r w:rsidR="00EE3C79" w:rsidDel="00A03EFA">
          <w:rPr>
            <w:rFonts w:ascii="Times New Roman" w:hAnsi="Times New Roman" w:cs="Times New Roman"/>
          </w:rPr>
          <w:delText xml:space="preserve"> z</w:delText>
        </w:r>
        <w:r w:rsidR="00397616" w:rsidRPr="00EB7329" w:rsidDel="00A03EFA">
          <w:rPr>
            <w:rFonts w:ascii="Times New Roman" w:hAnsi="Times New Roman" w:cs="Times New Roman"/>
          </w:rPr>
          <w:delText xml:space="preserve"> vyhodnotenia ponúk</w:delText>
        </w:r>
      </w:del>
    </w:p>
    <w:p w14:paraId="4E5D2857" w14:textId="56D25B3B" w:rsidR="00397616" w:rsidRPr="00EB7329" w:rsidDel="00A03EFA" w:rsidRDefault="00D45295" w:rsidP="00B22D93">
      <w:pPr>
        <w:autoSpaceDE w:val="0"/>
        <w:autoSpaceDN w:val="0"/>
        <w:adjustRightInd w:val="0"/>
        <w:spacing w:before="120" w:line="240" w:lineRule="auto"/>
        <w:ind w:left="1416" w:hanging="1416"/>
        <w:jc w:val="both"/>
        <w:rPr>
          <w:del w:id="4142" w:author="Karol M" w:date="2024-08-16T08:10:00Z"/>
          <w:rFonts w:ascii="Times New Roman" w:hAnsi="Times New Roman" w:cs="Times New Roman"/>
        </w:rPr>
      </w:pPr>
      <w:del w:id="4143"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8</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Č</w:delText>
        </w:r>
        <w:r w:rsidR="00397616" w:rsidRPr="00EB7329" w:rsidDel="00A03EFA">
          <w:rPr>
            <w:rFonts w:ascii="Times New Roman" w:eastAsia="Times New Roman" w:hAnsi="Times New Roman" w:cs="Times New Roman"/>
            <w:color w:val="000000"/>
          </w:rPr>
          <w:delText>estné vyhlásenie o neprítomnosti konfliktu záujmov osôb zúčastňujúcich sa na procese VO</w:delText>
        </w:r>
      </w:del>
    </w:p>
    <w:p w14:paraId="66E16C1E" w14:textId="24146621" w:rsidR="00397616" w:rsidRPr="00EB7329" w:rsidDel="00A03EFA" w:rsidRDefault="00D45295" w:rsidP="004935C5">
      <w:pPr>
        <w:autoSpaceDE w:val="0"/>
        <w:autoSpaceDN w:val="0"/>
        <w:adjustRightInd w:val="0"/>
        <w:spacing w:before="120" w:line="240" w:lineRule="auto"/>
        <w:jc w:val="both"/>
        <w:rPr>
          <w:del w:id="4144" w:author="Karol M" w:date="2024-08-16T08:10:00Z"/>
          <w:rFonts w:ascii="Times New Roman" w:hAnsi="Times New Roman" w:cs="Times New Roman"/>
        </w:rPr>
      </w:pPr>
      <w:del w:id="4145"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9</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Čestné vyhlásenie ku kompletnosti dokumentácie</w:delText>
        </w:r>
      </w:del>
    </w:p>
    <w:p w14:paraId="70FDA4EB" w14:textId="11299FE8" w:rsidR="00397616" w:rsidRPr="00EB7329" w:rsidDel="00A03EFA" w:rsidRDefault="00D45295" w:rsidP="004935C5">
      <w:pPr>
        <w:autoSpaceDE w:val="0"/>
        <w:autoSpaceDN w:val="0"/>
        <w:adjustRightInd w:val="0"/>
        <w:spacing w:before="120" w:line="240" w:lineRule="auto"/>
        <w:jc w:val="both"/>
        <w:rPr>
          <w:del w:id="4146" w:author="Karol M" w:date="2024-08-16T08:10:00Z"/>
          <w:rFonts w:ascii="Times New Roman" w:hAnsi="Times New Roman" w:cs="Times New Roman"/>
        </w:rPr>
      </w:pPr>
      <w:del w:id="4147"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0</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Čestné vyhlásenie o splnení podmienok pre in-house zákazky</w:delText>
        </w:r>
      </w:del>
    </w:p>
    <w:p w14:paraId="4DACCC66" w14:textId="72CAE34D" w:rsidR="00397616" w:rsidRPr="00EB7329" w:rsidDel="00A03EFA" w:rsidRDefault="00D45295" w:rsidP="00D45295">
      <w:pPr>
        <w:autoSpaceDE w:val="0"/>
        <w:autoSpaceDN w:val="0"/>
        <w:adjustRightInd w:val="0"/>
        <w:spacing w:before="120" w:line="240" w:lineRule="auto"/>
        <w:ind w:left="1410" w:hanging="1410"/>
        <w:jc w:val="both"/>
        <w:rPr>
          <w:del w:id="4148" w:author="Karol M" w:date="2024-08-16T08:10:00Z"/>
          <w:rFonts w:ascii="Times New Roman" w:hAnsi="Times New Roman" w:cs="Times New Roman"/>
        </w:rPr>
      </w:pPr>
      <w:del w:id="4149"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1</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Test bežnej dostupnosti (pozn.: v prípade voľby zjednodušeného postupu pre zákazky na bežné tovary a služby)</w:delText>
        </w:r>
      </w:del>
    </w:p>
    <w:p w14:paraId="792A36CC" w14:textId="2C816322" w:rsidR="00397616" w:rsidRPr="00EB7329" w:rsidDel="00A03EFA" w:rsidRDefault="00D45295" w:rsidP="004935C5">
      <w:pPr>
        <w:autoSpaceDE w:val="0"/>
        <w:autoSpaceDN w:val="0"/>
        <w:adjustRightInd w:val="0"/>
        <w:spacing w:before="120" w:line="240" w:lineRule="auto"/>
        <w:jc w:val="both"/>
        <w:rPr>
          <w:del w:id="4150" w:author="Karol M" w:date="2024-08-16T08:10:00Z"/>
          <w:rFonts w:ascii="Times New Roman" w:hAnsi="Times New Roman" w:cs="Times New Roman"/>
        </w:rPr>
      </w:pPr>
      <w:del w:id="4151"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2</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Žiadosť o kontrolu VO</w:delText>
        </w:r>
      </w:del>
    </w:p>
    <w:p w14:paraId="638536D4" w14:textId="0003E0F3" w:rsidR="00397616" w:rsidRPr="00D52636" w:rsidDel="00C2136D" w:rsidRDefault="00D45295" w:rsidP="004935C5">
      <w:pPr>
        <w:autoSpaceDE w:val="0"/>
        <w:autoSpaceDN w:val="0"/>
        <w:adjustRightInd w:val="0"/>
        <w:spacing w:before="120" w:line="240" w:lineRule="auto"/>
        <w:ind w:left="1418" w:hanging="1418"/>
        <w:jc w:val="both"/>
        <w:rPr>
          <w:del w:id="4152" w:author="Karol M" w:date="2024-08-02T12:30:00Z"/>
          <w:rFonts w:ascii="Times New Roman" w:hAnsi="Times New Roman" w:cs="Times New Roman"/>
          <w:strike/>
          <w:rPrChange w:id="4153" w:author="Karol M" w:date="2024-07-31T08:06:00Z">
            <w:rPr>
              <w:del w:id="4154" w:author="Karol M" w:date="2024-08-02T12:30:00Z"/>
              <w:rFonts w:ascii="Times New Roman" w:hAnsi="Times New Roman" w:cs="Times New Roman"/>
            </w:rPr>
          </w:rPrChange>
        </w:rPr>
      </w:pPr>
      <w:del w:id="4155" w:author="Karol M" w:date="2024-08-02T12:30:00Z">
        <w:r w:rsidRPr="00D52636" w:rsidDel="00C2136D">
          <w:rPr>
            <w:rFonts w:ascii="Times New Roman" w:hAnsi="Times New Roman" w:cs="Times New Roman"/>
            <w:strike/>
            <w:rPrChange w:id="4156" w:author="Karol M" w:date="2024-07-31T08:06:00Z">
              <w:rPr>
                <w:rFonts w:ascii="Times New Roman" w:hAnsi="Times New Roman" w:cs="Times New Roman"/>
              </w:rPr>
            </w:rPrChange>
          </w:rPr>
          <w:delText>Príloha č. 1</w:delText>
        </w:r>
        <w:r w:rsidR="00EE3C79" w:rsidRPr="00D52636" w:rsidDel="00C2136D">
          <w:rPr>
            <w:rFonts w:ascii="Times New Roman" w:hAnsi="Times New Roman" w:cs="Times New Roman"/>
            <w:strike/>
            <w:rPrChange w:id="4157" w:author="Karol M" w:date="2024-07-31T08:06:00Z">
              <w:rPr>
                <w:rFonts w:ascii="Times New Roman" w:hAnsi="Times New Roman" w:cs="Times New Roman"/>
              </w:rPr>
            </w:rPrChange>
          </w:rPr>
          <w:delText>3</w:delText>
        </w:r>
        <w:r w:rsidRPr="00D52636" w:rsidDel="00C2136D">
          <w:rPr>
            <w:rFonts w:ascii="Times New Roman" w:hAnsi="Times New Roman" w:cs="Times New Roman"/>
            <w:strike/>
            <w:rPrChange w:id="4158" w:author="Karol M" w:date="2024-07-31T08:06:00Z">
              <w:rPr>
                <w:rFonts w:ascii="Times New Roman" w:hAnsi="Times New Roman" w:cs="Times New Roman"/>
              </w:rPr>
            </w:rPrChange>
          </w:rPr>
          <w:delText xml:space="preserve"> </w:delText>
        </w:r>
        <w:r w:rsidRPr="00D52636" w:rsidDel="00C2136D">
          <w:rPr>
            <w:rFonts w:ascii="Times New Roman" w:hAnsi="Times New Roman" w:cs="Times New Roman"/>
            <w:strike/>
            <w:rPrChange w:id="4159" w:author="Karol M" w:date="2024-07-31T08:06:00Z">
              <w:rPr>
                <w:rFonts w:ascii="Times New Roman" w:hAnsi="Times New Roman" w:cs="Times New Roman"/>
              </w:rPr>
            </w:rPrChange>
          </w:rPr>
          <w:tab/>
        </w:r>
        <w:r w:rsidR="00397616" w:rsidRPr="00D52636" w:rsidDel="00C2136D">
          <w:rPr>
            <w:rFonts w:ascii="Times New Roman" w:hAnsi="Times New Roman" w:cs="Times New Roman"/>
            <w:strike/>
            <w:rPrChange w:id="4160" w:author="Karol M" w:date="2024-07-31T08:06:00Z">
              <w:rPr>
                <w:rFonts w:ascii="Times New Roman" w:hAnsi="Times New Roman" w:cs="Times New Roman"/>
              </w:rPr>
            </w:rPrChange>
          </w:rPr>
          <w:delText xml:space="preserve">Podklad k preukázaniu opodstatnenia obstarávania zákazky s nízkou hodnotou nižšieho rozsahu </w:delText>
        </w:r>
      </w:del>
    </w:p>
    <w:p w14:paraId="089553A3" w14:textId="5DC57DB9" w:rsidR="00397616" w:rsidRPr="00EB7329" w:rsidDel="00A03EFA" w:rsidRDefault="00D45295" w:rsidP="004935C5">
      <w:pPr>
        <w:autoSpaceDE w:val="0"/>
        <w:autoSpaceDN w:val="0"/>
        <w:adjustRightInd w:val="0"/>
        <w:spacing w:before="120" w:line="240" w:lineRule="auto"/>
        <w:ind w:left="1418" w:hanging="1418"/>
        <w:jc w:val="both"/>
        <w:rPr>
          <w:del w:id="4161" w:author="Karol M" w:date="2024-08-16T08:10:00Z"/>
          <w:rFonts w:ascii="Times New Roman" w:hAnsi="Times New Roman" w:cs="Times New Roman"/>
        </w:rPr>
      </w:pPr>
      <w:del w:id="4162"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4</w:delText>
        </w:r>
        <w:r w:rsidDel="00A03EFA">
          <w:rPr>
            <w:rFonts w:ascii="Times New Roman" w:hAnsi="Times New Roman" w:cs="Times New Roman"/>
          </w:rPr>
          <w:tab/>
        </w:r>
        <w:r w:rsidR="00397616" w:rsidRPr="00EB7329" w:rsidDel="00A03EFA">
          <w:rPr>
            <w:rFonts w:ascii="Times New Roman" w:hAnsi="Times New Roman" w:cs="Times New Roman"/>
          </w:rPr>
          <w:delText xml:space="preserve">Podklad k preukázaniu opodstatnenia zadávania zákazky malého rozsahu </w:delText>
        </w:r>
        <w:r w:rsidR="00397616" w:rsidRPr="00EB7329" w:rsidDel="00A03EFA">
          <w:rPr>
            <w:rFonts w:ascii="Times New Roman" w:hAnsi="Times New Roman" w:cs="Times New Roman"/>
          </w:rPr>
          <w:br/>
          <w:delText xml:space="preserve">(do </w:delText>
        </w:r>
      </w:del>
      <w:del w:id="4163" w:author="Karol M" w:date="2024-07-31T08:06:00Z">
        <w:r w:rsidR="00397616" w:rsidRPr="00EB7329" w:rsidDel="00D52636">
          <w:rPr>
            <w:rFonts w:ascii="Times New Roman" w:hAnsi="Times New Roman" w:cs="Times New Roman"/>
          </w:rPr>
          <w:delText>1</w:delText>
        </w:r>
      </w:del>
      <w:del w:id="4164" w:author="Karol M" w:date="2024-08-16T08:10:00Z">
        <w:r w:rsidR="00397616" w:rsidRPr="00EB7329" w:rsidDel="00A03EFA">
          <w:rPr>
            <w:rFonts w:ascii="Times New Roman" w:hAnsi="Times New Roman" w:cs="Times New Roman"/>
          </w:rPr>
          <w:delText>0 000 EUR)</w:delText>
        </w:r>
      </w:del>
    </w:p>
    <w:p w14:paraId="0201EC72" w14:textId="77777777" w:rsidR="00397616" w:rsidRPr="00EB7329" w:rsidRDefault="00397616" w:rsidP="004935C5">
      <w:pPr>
        <w:tabs>
          <w:tab w:val="left" w:pos="1014"/>
        </w:tabs>
        <w:spacing w:before="120" w:line="240" w:lineRule="auto"/>
        <w:jc w:val="both"/>
        <w:rPr>
          <w:rFonts w:ascii="Times New Roman" w:hAnsi="Times New Roman" w:cs="Times New Roman"/>
        </w:rPr>
      </w:pPr>
    </w:p>
    <w:p w14:paraId="4B2CF16B" w14:textId="40ADAA97" w:rsidR="00423026" w:rsidRPr="00EB7329" w:rsidRDefault="00423026" w:rsidP="004935C5">
      <w:pPr>
        <w:tabs>
          <w:tab w:val="left" w:pos="1014"/>
        </w:tabs>
        <w:spacing w:before="120" w:line="240" w:lineRule="auto"/>
        <w:jc w:val="both"/>
        <w:rPr>
          <w:rFonts w:ascii="Times New Roman" w:hAnsi="Times New Roman" w:cs="Times New Roman"/>
        </w:rPr>
      </w:pPr>
    </w:p>
    <w:sectPr w:rsidR="00423026" w:rsidRPr="00EB7329" w:rsidSect="001B41CD">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0887D" w14:textId="77777777" w:rsidR="00556424" w:rsidRDefault="00556424" w:rsidP="00FD740B">
      <w:pPr>
        <w:spacing w:after="0" w:line="240" w:lineRule="auto"/>
      </w:pPr>
      <w:r>
        <w:separator/>
      </w:r>
    </w:p>
  </w:endnote>
  <w:endnote w:type="continuationSeparator" w:id="0">
    <w:p w14:paraId="6BC9A9F9" w14:textId="77777777" w:rsidR="00556424" w:rsidRDefault="00556424" w:rsidP="00FD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Iskoola Pota">
    <w:altName w:val="Nirmala UI"/>
    <w:charset w:val="00"/>
    <w:family w:val="swiss"/>
    <w:pitch w:val="variable"/>
    <w:sig w:usb0="00000003" w:usb1="00000000" w:usb2="000002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0D221" w14:textId="6B89116F" w:rsidR="008C2A02" w:rsidRPr="00BF6CDE" w:rsidRDefault="008C2A02" w:rsidP="00FD740B">
    <w:pPr>
      <w:pStyle w:val="Pta"/>
      <w:pBdr>
        <w:top w:val="thinThickSmallGap" w:sz="24" w:space="0" w:color="1F497D" w:themeColor="text2"/>
      </w:pBdr>
      <w:rPr>
        <w:rFonts w:ascii="Arial Narrow" w:eastAsiaTheme="majorEastAsia" w:hAnsi="Arial Narrow" w:cstheme="majorBidi"/>
        <w:sz w:val="20"/>
        <w:szCs w:val="20"/>
      </w:rPr>
    </w:pPr>
    <w:r>
      <w:tab/>
    </w:r>
    <w:r>
      <w:rPr>
        <w:rFonts w:ascii="Arial Narrow" w:eastAsiaTheme="majorEastAsia" w:hAnsi="Arial Narrow" w:cstheme="majorBidi"/>
        <w:sz w:val="20"/>
        <w:szCs w:val="20"/>
      </w:rPr>
      <w:t xml:space="preserve">         </w:t>
    </w:r>
    <w:r w:rsidRPr="00BF6CDE">
      <w:rPr>
        <w:rFonts w:ascii="Arial Narrow" w:eastAsiaTheme="majorEastAsia" w:hAnsi="Arial Narrow" w:cstheme="majorBidi"/>
        <w:sz w:val="20"/>
        <w:szCs w:val="20"/>
      </w:rPr>
      <w:ptab w:relativeTo="margin" w:alignment="right" w:leader="none"/>
    </w:r>
    <w:r w:rsidRPr="00BF6CDE">
      <w:rPr>
        <w:rFonts w:ascii="Arial Narrow" w:eastAsiaTheme="majorEastAsia" w:hAnsi="Arial Narrow" w:cstheme="majorBidi"/>
        <w:sz w:val="20"/>
        <w:szCs w:val="20"/>
      </w:rPr>
      <w:t xml:space="preserve">Strana </w:t>
    </w:r>
    <w:r w:rsidRPr="00BF6CDE">
      <w:rPr>
        <w:rFonts w:ascii="Arial Narrow" w:eastAsiaTheme="minorEastAsia" w:hAnsi="Arial Narrow"/>
        <w:sz w:val="20"/>
        <w:szCs w:val="20"/>
      </w:rPr>
      <w:fldChar w:fldCharType="begin"/>
    </w:r>
    <w:r w:rsidRPr="00BF6CDE">
      <w:rPr>
        <w:rFonts w:ascii="Arial Narrow" w:hAnsi="Arial Narrow"/>
        <w:sz w:val="20"/>
        <w:szCs w:val="20"/>
      </w:rPr>
      <w:instrText>PAGE   \* MERGEFORMAT</w:instrText>
    </w:r>
    <w:r w:rsidRPr="00BF6CDE">
      <w:rPr>
        <w:rFonts w:ascii="Arial Narrow" w:eastAsiaTheme="minorEastAsia" w:hAnsi="Arial Narrow"/>
        <w:sz w:val="20"/>
        <w:szCs w:val="20"/>
      </w:rPr>
      <w:fldChar w:fldCharType="separate"/>
    </w:r>
    <w:r w:rsidR="0010328C" w:rsidRPr="0010328C">
      <w:rPr>
        <w:rFonts w:ascii="Arial Narrow" w:eastAsiaTheme="majorEastAsia" w:hAnsi="Arial Narrow" w:cstheme="majorBidi"/>
        <w:noProof/>
        <w:sz w:val="20"/>
        <w:szCs w:val="20"/>
      </w:rPr>
      <w:t>24</w:t>
    </w:r>
    <w:r w:rsidRPr="00BF6CDE">
      <w:rPr>
        <w:rFonts w:ascii="Arial Narrow" w:eastAsiaTheme="majorEastAsia" w:hAnsi="Arial Narrow" w:cstheme="majorBidi"/>
        <w:sz w:val="20"/>
        <w:szCs w:val="20"/>
      </w:rPr>
      <w:fldChar w:fldCharType="end"/>
    </w:r>
  </w:p>
  <w:p w14:paraId="77BA3FDC" w14:textId="77777777" w:rsidR="008C2A02" w:rsidRDefault="008C2A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D7802" w14:textId="77777777" w:rsidR="00556424" w:rsidRDefault="00556424" w:rsidP="00FD740B">
      <w:pPr>
        <w:spacing w:after="0" w:line="240" w:lineRule="auto"/>
      </w:pPr>
      <w:r>
        <w:separator/>
      </w:r>
    </w:p>
  </w:footnote>
  <w:footnote w:type="continuationSeparator" w:id="0">
    <w:p w14:paraId="0D0287E4" w14:textId="77777777" w:rsidR="00556424" w:rsidRDefault="00556424" w:rsidP="00FD740B">
      <w:pPr>
        <w:spacing w:after="0" w:line="240" w:lineRule="auto"/>
      </w:pPr>
      <w:r>
        <w:continuationSeparator/>
      </w:r>
    </w:p>
  </w:footnote>
  <w:footnote w:id="1">
    <w:p w14:paraId="396E10B1" w14:textId="77777777" w:rsidR="008C2A02" w:rsidRDefault="008C2A02" w:rsidP="00354DDD">
      <w:pPr>
        <w:pStyle w:val="Textpoznmkypodiarou"/>
        <w:ind w:left="142" w:hanging="142"/>
        <w:jc w:val="both"/>
      </w:pPr>
      <w:r>
        <w:rPr>
          <w:rStyle w:val="Odkaznapoznmkupodiarou"/>
        </w:rPr>
        <w:footnoteRef/>
      </w:r>
      <w:r>
        <w:t xml:space="preserve"> </w:t>
      </w:r>
      <w:r w:rsidRPr="00FA1E64">
        <w:t xml:space="preserve">Nariadenie Rady (EÚ, </w:t>
      </w:r>
      <w:proofErr w:type="spellStart"/>
      <w:r w:rsidRPr="00FA1E64">
        <w:t>Euratom</w:t>
      </w:r>
      <w:proofErr w:type="spellEnd"/>
      <w:r w:rsidRPr="00FA1E64">
        <w:t>) 2020/2093 zo 17. decembra 2020, ktorým sa stanovuje viacročný finančný rámec na roky 2021 až 202</w:t>
      </w:r>
      <w:r>
        <w:t>7 (Ú. v. EÚ L 433I, 22.12.2020).</w:t>
      </w:r>
    </w:p>
  </w:footnote>
  <w:footnote w:id="2">
    <w:p w14:paraId="4E8322E0" w14:textId="77777777" w:rsidR="008C2A02" w:rsidRDefault="008C2A02" w:rsidP="00354DDD">
      <w:pPr>
        <w:pStyle w:val="Textpoznmkypodiarou"/>
        <w:ind w:left="142" w:hanging="142"/>
      </w:pPr>
      <w:r>
        <w:rPr>
          <w:rStyle w:val="Odkaznapoznmkupodiarou"/>
        </w:rPr>
        <w:footnoteRef/>
      </w:r>
      <w:r>
        <w:t xml:space="preserve"> </w:t>
      </w:r>
      <w:r w:rsidRPr="004D7D27">
        <w:t>Nariadenie Európskeho parlamentu a Rady (EÚ) 2021/1147 zo 7. júla 2021, ktorým sa zriaďuje Fond pre azyl, migráciu a integráciu (Ú. v. EÚ L 251, 15.7.2021</w:t>
      </w:r>
      <w:r>
        <w:t>).</w:t>
      </w:r>
    </w:p>
  </w:footnote>
  <w:footnote w:id="3">
    <w:p w14:paraId="17DDDDA5" w14:textId="77777777" w:rsidR="008C2A02" w:rsidRDefault="008C2A02" w:rsidP="00354DDD">
      <w:pPr>
        <w:pStyle w:val="Textpoznmkypodiarou"/>
        <w:ind w:left="142" w:hanging="142"/>
        <w:jc w:val="both"/>
      </w:pPr>
      <w:r>
        <w:rPr>
          <w:rStyle w:val="Odkaznapoznmkupodiarou"/>
        </w:rPr>
        <w:footnoteRef/>
      </w:r>
      <w:r>
        <w:t xml:space="preserve"> </w:t>
      </w:r>
      <w:r w:rsidRPr="004D7D27">
        <w:t>Nariadenie Európskeho parlamentu a Rady (EÚ) 2021/1149 zo 7. júla 2021, ktorý</w:t>
      </w:r>
      <w:r>
        <w:t xml:space="preserve">m sa zriaďuje Fond pre vnútornú  </w:t>
      </w:r>
      <w:r w:rsidRPr="004D7D27">
        <w:t>bezpečnosť (Ú. v. EÚ L 251, 15.7.2021).</w:t>
      </w:r>
    </w:p>
  </w:footnote>
  <w:footnote w:id="4">
    <w:p w14:paraId="358CB67E" w14:textId="77777777" w:rsidR="008C2A02" w:rsidRPr="00205117" w:rsidRDefault="008C2A02" w:rsidP="00354DDD">
      <w:pPr>
        <w:pStyle w:val="Default"/>
        <w:ind w:left="142" w:hanging="142"/>
        <w:jc w:val="both"/>
        <w:rPr>
          <w:lang w:val="sk-SK"/>
        </w:rPr>
      </w:pPr>
      <w:r>
        <w:rPr>
          <w:rStyle w:val="Odkaznapoznmkupodiarou"/>
        </w:rPr>
        <w:footnoteRef/>
      </w:r>
      <w:r w:rsidRPr="00205117">
        <w:rPr>
          <w:lang w:val="sk-SK"/>
        </w:rPr>
        <w:t xml:space="preserve"> </w:t>
      </w:r>
      <w:r w:rsidRPr="00205117">
        <w:rPr>
          <w:color w:val="auto"/>
          <w:sz w:val="20"/>
          <w:szCs w:val="20"/>
          <w:lang w:val="sk-SK"/>
        </w:rPr>
        <w:t>Nariadenie Európskeho parlamentu a Rady (EÚ) 2021/1148 zo 7. júla 2021, ktorým sa ako súčasť Fondu pre integrované riadenie hraníc zriaďuje Nástroj finančnej podpory na riadenie hraníc a vízovú politiku (Ú. v. EÚ L 251, 15.7.2021).</w:t>
      </w:r>
    </w:p>
  </w:footnote>
  <w:footnote w:id="5">
    <w:p w14:paraId="779677A8" w14:textId="77777777" w:rsidR="008C2A02" w:rsidRPr="00BB0168" w:rsidRDefault="008C2A02" w:rsidP="00354DDD">
      <w:pPr>
        <w:spacing w:after="0" w:line="240" w:lineRule="auto"/>
        <w:rPr>
          <w:rFonts w:ascii="Times New Roman" w:eastAsia="Times New Roman" w:hAnsi="Times New Roman" w:cs="Times New Roman"/>
          <w:sz w:val="20"/>
          <w:szCs w:val="20"/>
          <w:lang w:eastAsia="sk-SK"/>
        </w:rPr>
      </w:pPr>
      <w:r w:rsidRPr="00BB0168">
        <w:rPr>
          <w:rStyle w:val="Odkaznapoznmkupodiarou"/>
          <w:rFonts w:ascii="Times New Roman" w:hAnsi="Times New Roman" w:cs="Times New Roman"/>
          <w:sz w:val="20"/>
          <w:szCs w:val="20"/>
        </w:rPr>
        <w:footnoteRef/>
      </w:r>
      <w:r w:rsidRPr="00BB0168">
        <w:rPr>
          <w:rFonts w:ascii="Times New Roman" w:hAnsi="Times New Roman" w:cs="Times New Roman"/>
          <w:sz w:val="20"/>
          <w:szCs w:val="20"/>
        </w:rPr>
        <w:t xml:space="preserve"> </w:t>
      </w:r>
      <w:r w:rsidRPr="00BB0168">
        <w:rPr>
          <w:rFonts w:ascii="Times New Roman" w:eastAsia="Times New Roman" w:hAnsi="Times New Roman" w:cs="Times New Roman"/>
          <w:sz w:val="20"/>
          <w:szCs w:val="20"/>
          <w:lang w:eastAsia="sk-SK"/>
        </w:rPr>
        <w:t xml:space="preserve">Čl. 72 ods. 3 a čl. 76 nariadenia </w:t>
      </w:r>
      <w:r>
        <w:rPr>
          <w:rFonts w:ascii="Times New Roman" w:eastAsia="Times New Roman" w:hAnsi="Times New Roman" w:cs="Times New Roman"/>
          <w:sz w:val="20"/>
          <w:szCs w:val="20"/>
          <w:lang w:eastAsia="sk-SK"/>
        </w:rPr>
        <w:t>o spoločných ustanoveniach.</w:t>
      </w:r>
    </w:p>
  </w:footnote>
  <w:footnote w:id="6">
    <w:p w14:paraId="35D7EA5D" w14:textId="6CDE34B6"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Sídlo: Pribinova 2, 812 72 Bratislava</w:t>
      </w:r>
    </w:p>
  </w:footnote>
  <w:footnote w:id="7">
    <w:p w14:paraId="14F957F9" w14:textId="259A406D"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Kontaktná adresa: P</w:t>
      </w:r>
      <w:ins w:id="1117" w:author="Peter Eimannsberger" w:date="2024-09-11T13:33:00Z">
        <w:r>
          <w:rPr>
            <w:rFonts w:ascii="Times New Roman" w:hAnsi="Times New Roman" w:cs="Times New Roman"/>
          </w:rPr>
          <w:t>anenská</w:t>
        </w:r>
      </w:ins>
      <w:del w:id="1118" w:author="Peter Eimannsberger" w:date="2024-09-11T13:33:00Z">
        <w:r w:rsidRPr="00F72100" w:rsidDel="0029574B">
          <w:rPr>
            <w:rFonts w:ascii="Times New Roman" w:hAnsi="Times New Roman" w:cs="Times New Roman"/>
          </w:rPr>
          <w:delText>ribinova</w:delText>
        </w:r>
      </w:del>
      <w:r w:rsidRPr="00F72100">
        <w:rPr>
          <w:rFonts w:ascii="Times New Roman" w:hAnsi="Times New Roman" w:cs="Times New Roman"/>
        </w:rPr>
        <w:t xml:space="preserve"> 2</w:t>
      </w:r>
      <w:ins w:id="1119" w:author="Peter Eimannsberger" w:date="2024-09-11T13:33:00Z">
        <w:r>
          <w:rPr>
            <w:rFonts w:ascii="Times New Roman" w:hAnsi="Times New Roman" w:cs="Times New Roman"/>
          </w:rPr>
          <w:t>1</w:t>
        </w:r>
      </w:ins>
      <w:r w:rsidRPr="00F72100">
        <w:rPr>
          <w:rFonts w:ascii="Times New Roman" w:hAnsi="Times New Roman" w:cs="Times New Roman"/>
        </w:rPr>
        <w:t xml:space="preserve">, 812 </w:t>
      </w:r>
      <w:ins w:id="1120" w:author="Peter Eimannsberger" w:date="2024-09-11T13:33:00Z">
        <w:r>
          <w:rPr>
            <w:rFonts w:ascii="Times New Roman" w:hAnsi="Times New Roman" w:cs="Times New Roman"/>
          </w:rPr>
          <w:t>8</w:t>
        </w:r>
      </w:ins>
      <w:del w:id="1121" w:author="Peter Eimannsberger" w:date="2024-09-11T13:33:00Z">
        <w:r w:rsidRPr="00F72100" w:rsidDel="0029574B">
          <w:rPr>
            <w:rFonts w:ascii="Times New Roman" w:hAnsi="Times New Roman" w:cs="Times New Roman"/>
          </w:rPr>
          <w:delText>7</w:delText>
        </w:r>
      </w:del>
      <w:r w:rsidRPr="00F72100">
        <w:rPr>
          <w:rFonts w:ascii="Times New Roman" w:hAnsi="Times New Roman" w:cs="Times New Roman"/>
        </w:rPr>
        <w:t>2 Bratislava</w:t>
      </w:r>
    </w:p>
  </w:footnote>
  <w:footnote w:id="8">
    <w:p w14:paraId="69D45214" w14:textId="77777777" w:rsidR="008C2A02" w:rsidRPr="00897ACF" w:rsidRDefault="008C2A02" w:rsidP="003642C7">
      <w:pPr>
        <w:pStyle w:val="Odsekzoznamu"/>
        <w:spacing w:after="0" w:line="240" w:lineRule="auto"/>
        <w:ind w:hanging="720"/>
        <w:jc w:val="both"/>
        <w:rPr>
          <w:rFonts w:eastAsia="Calibri"/>
          <w:sz w:val="20"/>
          <w:szCs w:val="20"/>
          <w:lang w:val="x-none" w:eastAsia="x-none"/>
        </w:rPr>
      </w:pPr>
      <w:r w:rsidRPr="00385E8D">
        <w:rPr>
          <w:rStyle w:val="Odkaznapoznmkupodiarou"/>
        </w:rPr>
        <w:footnoteRef/>
      </w:r>
      <w:r w:rsidRPr="00385E8D">
        <w:t xml:space="preserve"> </w:t>
      </w:r>
      <w:r w:rsidRPr="00897ACF">
        <w:rPr>
          <w:rFonts w:eastAsia="Calibri"/>
          <w:sz w:val="20"/>
          <w:szCs w:val="20"/>
          <w:lang w:val="x-none" w:eastAsia="x-none"/>
        </w:rPr>
        <w:t>v zmysle § 2 ods. 5 písm. o) a ods. 6 a ods. 7 ZVO</w:t>
      </w:r>
    </w:p>
  </w:footnote>
  <w:footnote w:id="9">
    <w:p w14:paraId="115DA85A" w14:textId="06DCD25C" w:rsidR="008C2A02" w:rsidRPr="00897ACF" w:rsidDel="00E8147B" w:rsidRDefault="008C2A02" w:rsidP="00897ACF">
      <w:pPr>
        <w:pStyle w:val="Odsekzoznamu"/>
        <w:spacing w:after="0" w:line="240" w:lineRule="auto"/>
        <w:ind w:hanging="720"/>
        <w:jc w:val="both"/>
        <w:rPr>
          <w:del w:id="1211" w:author="Karol M" w:date="2024-07-29T16:10:00Z"/>
          <w:rFonts w:eastAsia="Calibri"/>
          <w:lang w:val="x-none" w:eastAsia="x-none"/>
        </w:rPr>
      </w:pPr>
      <w:r w:rsidRPr="003642C7">
        <w:rPr>
          <w:rStyle w:val="Odkaznapoznmkupodiarou"/>
        </w:rPr>
        <w:footnoteRef/>
      </w:r>
      <w:r w:rsidRPr="00897ACF">
        <w:rPr>
          <w:rFonts w:eastAsia="Calibri"/>
          <w:sz w:val="20"/>
          <w:szCs w:val="20"/>
          <w:lang w:val="x-none" w:eastAsia="x-none"/>
        </w:rPr>
        <w:t xml:space="preserve"> prijímateľ povinný sa riadiť aktuálnymi limitmi, ak v tomto usmernení alebo v oznámení RO zverejnenom na príslušnej webovej stránke nie je uvedené inak.</w:t>
      </w:r>
    </w:p>
    <w:p w14:paraId="51104B6D" w14:textId="13DFAD78" w:rsidR="008C2A02" w:rsidRPr="00E8147B" w:rsidRDefault="008C2A02" w:rsidP="00E8147B">
      <w:pPr>
        <w:pStyle w:val="Odsekzoznamu"/>
        <w:spacing w:after="0" w:line="240" w:lineRule="auto"/>
        <w:ind w:hanging="720"/>
        <w:jc w:val="both"/>
        <w:rPr>
          <w:rFonts w:eastAsia="Calibri"/>
        </w:rPr>
      </w:pPr>
      <w:del w:id="1212" w:author="Karol M" w:date="2024-07-29T16:09:00Z">
        <w:r w:rsidRPr="00E8147B" w:rsidDel="00E8147B">
          <w:rPr>
            <w:rFonts w:eastAsia="Calibri"/>
          </w:rPr>
          <w:delText>* vzťahuje sa na  verejného obstarávateľa podľa § 7 ods. 1 písm. a) ZVO.</w:delText>
        </w:r>
      </w:del>
    </w:p>
  </w:footnote>
  <w:footnote w:id="10">
    <w:p w14:paraId="71686EE8" w14:textId="6CB83300" w:rsidR="008C2A02" w:rsidRDefault="008C2A02">
      <w:pPr>
        <w:pStyle w:val="Textpoznmkypodiarou"/>
      </w:pPr>
      <w:ins w:id="1232" w:author="Karol M" w:date="2024-07-29T16:09:00Z">
        <w:r>
          <w:rPr>
            <w:rStyle w:val="Odkaznapoznmkupodiarou"/>
          </w:rPr>
          <w:footnoteRef/>
        </w:r>
        <w:r>
          <w:t xml:space="preserve"> </w:t>
        </w:r>
        <w:r w:rsidRPr="00E8147B">
          <w:t>vzťahuje sa na  verejného obstarávateľa podľa § 7 ods. 1 písm. a) ZVO</w:t>
        </w:r>
        <w:r>
          <w:t>.</w:t>
        </w:r>
      </w:ins>
    </w:p>
  </w:footnote>
  <w:footnote w:id="11">
    <w:p w14:paraId="792A806B" w14:textId="77777777" w:rsidR="008C2A02" w:rsidRPr="00897ACF" w:rsidRDefault="008C2A02" w:rsidP="00897ACF">
      <w:pPr>
        <w:pStyle w:val="Odsekzoznamu"/>
        <w:spacing w:after="0" w:line="240" w:lineRule="auto"/>
        <w:ind w:hanging="720"/>
        <w:jc w:val="both"/>
        <w:rPr>
          <w:rFonts w:eastAsia="Calibri"/>
          <w:lang w:val="x-none" w:eastAsia="x-none"/>
        </w:rPr>
      </w:pPr>
      <w:r w:rsidRPr="003642C7">
        <w:rPr>
          <w:rStyle w:val="Odkaznapoznmkupodiarou"/>
        </w:rPr>
        <w:footnoteRef/>
      </w:r>
      <w:r w:rsidRPr="00897ACF">
        <w:rPr>
          <w:rFonts w:eastAsia="Calibri"/>
          <w:sz w:val="20"/>
          <w:szCs w:val="20"/>
          <w:lang w:val="x-none" w:eastAsia="x-none"/>
        </w:rPr>
        <w:t xml:space="preserve"> limit platí pre sociálne služby a osobitné služby podľa prílohy č. 1 ZVO.</w:t>
      </w:r>
    </w:p>
  </w:footnote>
  <w:footnote w:id="12">
    <w:p w14:paraId="6E8D7152" w14:textId="77777777" w:rsidR="008C2A02" w:rsidRPr="00897ACF" w:rsidRDefault="008C2A02" w:rsidP="00897ACF">
      <w:pPr>
        <w:pStyle w:val="Odsekzoznamu"/>
        <w:spacing w:after="0" w:line="240" w:lineRule="auto"/>
        <w:ind w:hanging="720"/>
        <w:jc w:val="both"/>
        <w:rPr>
          <w:rFonts w:eastAsia="Calibri"/>
          <w:lang w:val="x-none" w:eastAsia="x-none"/>
        </w:rPr>
      </w:pPr>
      <w:r w:rsidRPr="003642C7">
        <w:rPr>
          <w:rStyle w:val="Odkaznapoznmkupodiarou"/>
        </w:rPr>
        <w:footnoteRef/>
      </w:r>
      <w:r w:rsidRPr="00897ACF">
        <w:rPr>
          <w:rFonts w:eastAsia="Calibri"/>
          <w:sz w:val="20"/>
          <w:szCs w:val="20"/>
          <w:lang w:val="x-none" w:eastAsia="x-none"/>
        </w:rPr>
        <w:t xml:space="preserve"> limit platí pre obstarávateľa podľa § 9 ZVO.</w:t>
      </w:r>
    </w:p>
  </w:footnote>
  <w:footnote w:id="13">
    <w:p w14:paraId="434138B8" w14:textId="77777777" w:rsidR="008C2A02" w:rsidRPr="00897ACF" w:rsidDel="00E8147B" w:rsidRDefault="008C2A02" w:rsidP="00897ACF">
      <w:pPr>
        <w:pStyle w:val="Odsekzoznamu"/>
        <w:spacing w:after="0" w:line="240" w:lineRule="auto"/>
        <w:ind w:hanging="720"/>
        <w:jc w:val="both"/>
        <w:rPr>
          <w:del w:id="1297" w:author="Karol M" w:date="2024-07-29T16:08:00Z"/>
          <w:rFonts w:eastAsia="Calibri"/>
          <w:lang w:val="x-none" w:eastAsia="x-none"/>
        </w:rPr>
      </w:pPr>
      <w:del w:id="1298"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 xml:space="preserve">verejný obstarávateľ podľa § 7 ods. 1 písm. a) ZVO. </w:delText>
        </w:r>
      </w:del>
    </w:p>
  </w:footnote>
  <w:footnote w:id="14">
    <w:p w14:paraId="3829D445" w14:textId="77777777" w:rsidR="008C2A02" w:rsidRPr="00897ACF" w:rsidDel="00E8147B" w:rsidRDefault="008C2A02" w:rsidP="00897ACF">
      <w:pPr>
        <w:pStyle w:val="Odsekzoznamu"/>
        <w:spacing w:after="0" w:line="240" w:lineRule="auto"/>
        <w:ind w:hanging="720"/>
        <w:jc w:val="both"/>
        <w:rPr>
          <w:del w:id="1303" w:author="Karol M" w:date="2024-07-29T16:05:00Z"/>
          <w:rFonts w:eastAsia="Calibri"/>
          <w:lang w:val="x-none" w:eastAsia="x-none"/>
        </w:rPr>
      </w:pPr>
      <w:del w:id="1304" w:author="Karol M" w:date="2024-07-29T16:05: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verejný obstarávateľ podľa § 7 ods. 1 písm. b) až e) ZVO.</w:delText>
        </w:r>
      </w:del>
    </w:p>
  </w:footnote>
  <w:footnote w:id="15">
    <w:p w14:paraId="37C12459" w14:textId="77777777" w:rsidR="008C2A02" w:rsidRPr="00897ACF" w:rsidDel="00E8147B" w:rsidRDefault="008C2A02" w:rsidP="00897ACF">
      <w:pPr>
        <w:pStyle w:val="Odsekzoznamu"/>
        <w:spacing w:after="0" w:line="240" w:lineRule="auto"/>
        <w:ind w:hanging="720"/>
        <w:jc w:val="both"/>
        <w:rPr>
          <w:del w:id="1307" w:author="Karol M" w:date="2024-07-29T16:05:00Z"/>
          <w:rFonts w:eastAsia="Calibri"/>
          <w:lang w:val="x-none" w:eastAsia="x-none"/>
        </w:rPr>
      </w:pPr>
      <w:del w:id="1308" w:author="Karol M" w:date="2024-07-29T16:05: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limit platí pre sociálne služby a osobitné služby podľa prílohy č. 1 ZVO.</w:delText>
        </w:r>
      </w:del>
    </w:p>
  </w:footnote>
  <w:footnote w:id="16">
    <w:p w14:paraId="079C368A" w14:textId="77777777" w:rsidR="008C2A02" w:rsidRPr="00897ACF" w:rsidDel="00E8147B" w:rsidRDefault="008C2A02" w:rsidP="00897ACF">
      <w:pPr>
        <w:pStyle w:val="Odsekzoznamu"/>
        <w:spacing w:after="0" w:line="240" w:lineRule="auto"/>
        <w:ind w:hanging="720"/>
        <w:jc w:val="both"/>
        <w:rPr>
          <w:del w:id="1364" w:author="Karol M" w:date="2024-07-29T16:08:00Z"/>
          <w:rFonts w:eastAsia="Calibri"/>
          <w:lang w:val="x-none" w:eastAsia="x-none"/>
        </w:rPr>
      </w:pPr>
      <w:del w:id="1365"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 xml:space="preserve">verejný obstarávateľ podľa § 7 ods. 1 písm. a) ZVO. </w:delText>
        </w:r>
      </w:del>
    </w:p>
  </w:footnote>
  <w:footnote w:id="17">
    <w:p w14:paraId="0EE4F532" w14:textId="77777777" w:rsidR="008C2A02" w:rsidRPr="00897ACF" w:rsidDel="00E8147B" w:rsidRDefault="008C2A02" w:rsidP="00897ACF">
      <w:pPr>
        <w:pStyle w:val="Odsekzoznamu"/>
        <w:spacing w:after="0" w:line="240" w:lineRule="auto"/>
        <w:ind w:hanging="720"/>
        <w:jc w:val="both"/>
        <w:rPr>
          <w:del w:id="1368" w:author="Karol M" w:date="2024-07-29T16:08:00Z"/>
          <w:rFonts w:eastAsia="Calibri"/>
          <w:lang w:val="x-none" w:eastAsia="x-none"/>
        </w:rPr>
      </w:pPr>
      <w:del w:id="1369"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verejný obstarávateľ podľa § 7 ods. 1 písm. b) až e) ZVO.</w:delText>
        </w:r>
      </w:del>
    </w:p>
  </w:footnote>
  <w:footnote w:id="18">
    <w:p w14:paraId="009F4753" w14:textId="77777777" w:rsidR="008C2A02" w:rsidRPr="00897ACF" w:rsidDel="00E8147B" w:rsidRDefault="008C2A02" w:rsidP="00897ACF">
      <w:pPr>
        <w:pStyle w:val="Odsekzoznamu"/>
        <w:spacing w:after="0" w:line="240" w:lineRule="auto"/>
        <w:ind w:hanging="720"/>
        <w:jc w:val="both"/>
        <w:rPr>
          <w:del w:id="1372" w:author="Karol M" w:date="2024-07-29T16:08:00Z"/>
          <w:rFonts w:eastAsia="Calibri"/>
          <w:lang w:val="x-none" w:eastAsia="x-none"/>
        </w:rPr>
      </w:pPr>
      <w:del w:id="1373" w:author="Karol M" w:date="2024-07-29T16:08:00Z">
        <w:r w:rsidRPr="003642C7" w:rsidDel="00E8147B">
          <w:rPr>
            <w:rStyle w:val="Odkaznapoznmkupodiarou"/>
          </w:rPr>
          <w:footnoteRef/>
        </w:r>
        <w:r w:rsidRPr="00897ACF" w:rsidDel="00E8147B">
          <w:rPr>
            <w:rFonts w:eastAsia="Calibri"/>
            <w:sz w:val="20"/>
            <w:szCs w:val="20"/>
            <w:lang w:val="x-none" w:eastAsia="x-none"/>
          </w:rPr>
          <w:delText xml:space="preserve"> limit platí pre sociálne služby a osobitné služby podľa prílohy č. 1 ZVO.</w:delText>
        </w:r>
      </w:del>
    </w:p>
  </w:footnote>
  <w:footnote w:id="19">
    <w:p w14:paraId="46363A01" w14:textId="5D601E88" w:rsidR="008C2A02" w:rsidRDefault="008C2A02">
      <w:pPr>
        <w:pStyle w:val="Textpoznmkypodiarou"/>
      </w:pPr>
      <w:ins w:id="1872" w:author="Karol M" w:date="2024-07-29T17:02:00Z">
        <w:r>
          <w:rPr>
            <w:rStyle w:val="Odkaznapoznmkupodiarou"/>
          </w:rPr>
          <w:footnoteRef/>
        </w:r>
        <w:r>
          <w:t xml:space="preserve"> </w:t>
        </w:r>
        <w:r w:rsidRPr="009E3DBE">
          <w:rPr>
            <w:rFonts w:ascii="Times New Roman" w:hAnsi="Times New Roman"/>
            <w:sz w:val="16"/>
            <w:szCs w:val="16"/>
          </w:rPr>
          <w:t>https://www.uvo.gov.sk/metodika-vzdelavanie/metodicke-usmernenia-a-vykladove-stanoviska/vseobecne-metodicke-usmernenia-k-zakonu-c-343-2015-zz</w:t>
        </w:r>
      </w:ins>
    </w:p>
  </w:footnote>
  <w:footnote w:id="20">
    <w:p w14:paraId="5412CDDA" w14:textId="67F1B2FA"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w:t>
      </w:r>
      <w:hyperlink r:id="rId1" w:history="1">
        <w:r w:rsidRPr="00F72100">
          <w:rPr>
            <w:rStyle w:val="Hypertextovprepojenie"/>
            <w:rFonts w:ascii="Times New Roman" w:hAnsi="Times New Roman" w:cs="Times New Roman"/>
          </w:rPr>
          <w:t>https://www.crz.gov.sk/</w:t>
        </w:r>
      </w:hyperlink>
    </w:p>
  </w:footnote>
  <w:footnote w:id="21">
    <w:p w14:paraId="3CB09890" w14:textId="46CADD0B"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Vo výnimočných prípadoch, kedy môže ísť o jedinečný predmet zákazky, môže prijímateľ osloviť/identifikovať aj menej ako troch záujemcov, pričom táto výnimka musí byť zo strany prijímateľa riadne zdôvodnená </w:t>
      </w:r>
      <w:r w:rsidRPr="00F72100">
        <w:rPr>
          <w:rFonts w:ascii="Times New Roman" w:hAnsi="Times New Roman" w:cs="Times New Roman"/>
        </w:rPr>
        <w:br/>
        <w:t>a podložená.</w:t>
      </w:r>
    </w:p>
  </w:footnote>
  <w:footnote w:id="22">
    <w:p w14:paraId="3D8D3DD6" w14:textId="5F5C6565" w:rsidR="008C2A02" w:rsidDel="00CE571A" w:rsidRDefault="008C2A02">
      <w:pPr>
        <w:pStyle w:val="Textpoznmkypodiarou"/>
        <w:rPr>
          <w:del w:id="1919" w:author="Karol M" w:date="2024-07-29T17:56:00Z"/>
        </w:rPr>
      </w:pPr>
      <w:del w:id="1920" w:author="Karol M" w:date="2024-07-29T17:56:00Z">
        <w:r w:rsidDel="00CE571A">
          <w:rPr>
            <w:rStyle w:val="Odkaznapoznmkupodiarou"/>
          </w:rPr>
          <w:footnoteRef/>
        </w:r>
        <w:r w:rsidDel="00CE571A">
          <w:delText xml:space="preserve"> </w:delText>
        </w:r>
        <w:r w:rsidRPr="00F72100" w:rsidDel="00CE571A">
          <w:rPr>
            <w:rFonts w:ascii="Times New Roman" w:hAnsi="Times New Roman" w:cs="Times New Roman"/>
          </w:rPr>
          <w:delText xml:space="preserve">Vyhláška Úradu pre verejné obstarávanie č. 493/2021 Z. z. z 13. 12. 2021, </w:delText>
        </w:r>
        <w:r w:rsidRPr="00F72100" w:rsidDel="00CE571A">
          <w:rPr>
            <w:rFonts w:ascii="Times New Roman" w:hAnsi="Times New Roman" w:cs="Times New Roman"/>
            <w:bCs/>
          </w:rPr>
          <w:delText>ktorou sa ustanovuje finančný limit pre nadlimitnú zákazku, finančný limit pre nadlimitnú koncesiu a finančný limit pri súťaži návrhov</w:delText>
        </w:r>
        <w:r w:rsidRPr="00F72100" w:rsidDel="00CE571A">
          <w:rPr>
            <w:rFonts w:ascii="Times New Roman" w:hAnsi="Times New Roman" w:cs="Times New Roman"/>
          </w:rPr>
          <w:delText xml:space="preserve">. </w:delText>
        </w:r>
        <w:r w:rsidRPr="00F72100" w:rsidDel="00CE571A">
          <w:rPr>
            <w:rFonts w:ascii="Times New Roman" w:hAnsi="Times New Roman" w:cs="Times New Roman"/>
            <w:bCs/>
          </w:rPr>
          <w:delText>Žiadame prijímateľov, aby dbali na prípadné nové zavedené limity.</w:delText>
        </w:r>
      </w:del>
    </w:p>
  </w:footnote>
  <w:footnote w:id="23">
    <w:p w14:paraId="427BF075" w14:textId="41EBE954" w:rsidR="008C2A02" w:rsidRPr="00B67DFB" w:rsidRDefault="008C2A02" w:rsidP="00B67DFB">
      <w:pPr>
        <w:spacing w:after="0" w:line="240" w:lineRule="auto"/>
        <w:ind w:left="142" w:hanging="142"/>
        <w:jc w:val="both"/>
        <w:rPr>
          <w:rFonts w:ascii="Times New Roman" w:hAnsi="Times New Roman" w:cs="Times New Roman"/>
          <w:color w:val="000000" w:themeColor="text1"/>
          <w:sz w:val="20"/>
          <w:szCs w:val="20"/>
        </w:rPr>
      </w:pPr>
      <w:r w:rsidRPr="00B67DFB">
        <w:rPr>
          <w:rStyle w:val="Odkaznapoznmkupodiarou"/>
          <w:rFonts w:ascii="Times New Roman" w:hAnsi="Times New Roman" w:cs="Times New Roman"/>
          <w:sz w:val="20"/>
          <w:szCs w:val="20"/>
        </w:rPr>
        <w:footnoteRef/>
      </w:r>
      <w:hyperlink r:id="rId2" w:history="1">
        <w:r w:rsidRPr="00B67DFB">
          <w:rPr>
            <w:rStyle w:val="Hypertextovprepojenie"/>
            <w:rFonts w:ascii="Times New Roman" w:hAnsi="Times New Roman" w:cs="Times New Roman"/>
            <w:sz w:val="20"/>
            <w:szCs w:val="20"/>
          </w:rPr>
          <w:t>http://www.rokovania.sk/Rokovanie.aspx/BodRokovaniaDetail?idMaterial=19902</w:t>
        </w:r>
      </w:hyperlink>
      <w:r w:rsidRPr="00B67DFB">
        <w:rPr>
          <w:rFonts w:ascii="Times New Roman" w:hAnsi="Times New Roman" w:cs="Times New Roman"/>
          <w:sz w:val="20"/>
          <w:szCs w:val="20"/>
        </w:rPr>
        <w:t xml:space="preserve">,     </w:t>
      </w:r>
      <w:hyperlink r:id="rId3" w:history="1">
        <w:r w:rsidRPr="00B67DFB">
          <w:rPr>
            <w:rStyle w:val="Hypertextovprepojenie"/>
            <w:rFonts w:ascii="Times New Roman" w:hAnsi="Times New Roman" w:cs="Times New Roman"/>
            <w:sz w:val="20"/>
            <w:szCs w:val="20"/>
          </w:rPr>
          <w:t>http://www.informatizacia.sk/verejne-obstaravanie-a-zmluvy-pre-ikt/</w:t>
        </w:r>
      </w:hyperlink>
      <w:r w:rsidRPr="00B67DFB">
        <w:rPr>
          <w:rFonts w:ascii="Times New Roman" w:hAnsi="Times New Roman" w:cs="Times New Roman"/>
          <w:sz w:val="20"/>
          <w:szCs w:val="20"/>
        </w:rPr>
        <w:t xml:space="preserve"> </w:t>
      </w:r>
    </w:p>
    <w:p w14:paraId="27C48D8D" w14:textId="77777777" w:rsidR="008C2A02" w:rsidRPr="00F72100" w:rsidRDefault="008C2A02" w:rsidP="00F72100">
      <w:pPr>
        <w:pStyle w:val="Textpoznmkypodiarou"/>
        <w:jc w:val="both"/>
        <w:rPr>
          <w:rFonts w:ascii="Times New Roman" w:hAnsi="Times New Roman" w:cs="Times New Roman"/>
        </w:rPr>
      </w:pPr>
    </w:p>
  </w:footnote>
  <w:footnote w:id="24">
    <w:p w14:paraId="63B647EA" w14:textId="77777777" w:rsidR="008C2A02" w:rsidRPr="00F72100" w:rsidDel="004A6790" w:rsidRDefault="008C2A02" w:rsidP="00F72100">
      <w:pPr>
        <w:pStyle w:val="Textpoznmkypodiarou"/>
        <w:jc w:val="both"/>
        <w:rPr>
          <w:del w:id="2305" w:author="Karol M" w:date="2024-07-31T02:00:00Z"/>
          <w:rFonts w:ascii="Times New Roman" w:hAnsi="Times New Roman" w:cs="Times New Roman"/>
        </w:rPr>
      </w:pPr>
      <w:del w:id="2306" w:author="Karol M" w:date="2024-07-31T02:00:00Z">
        <w:r w:rsidRPr="00F72100" w:rsidDel="004A6790">
          <w:rPr>
            <w:rStyle w:val="Odkaznapoznmkupodiarou"/>
            <w:rFonts w:ascii="Times New Roman" w:hAnsi="Times New Roman" w:cs="Times New Roman"/>
          </w:rPr>
          <w:footnoteRef/>
        </w:r>
        <w:r w:rsidRPr="00F72100" w:rsidDel="004A6790">
          <w:rPr>
            <w:rFonts w:ascii="Times New Roman" w:hAnsi="Times New Roman" w:cs="Times New Roman"/>
          </w:rPr>
          <w:delText xml:space="preserve"> </w:delText>
        </w:r>
        <w:r w:rsidDel="004A6790">
          <w:fldChar w:fldCharType="begin"/>
        </w:r>
        <w:r w:rsidDel="004A6790">
          <w:delInstrText>HYPERLINK "https://www.uvo.gov.sk/vestnik-a-zoznam-registrov/zoznam-podnikatelov-a-suvisiace-registre/register-osob-so-zakazom-490.html"</w:delInstrText>
        </w:r>
        <w:r w:rsidDel="004A6790">
          <w:fldChar w:fldCharType="separate"/>
        </w:r>
        <w:r w:rsidRPr="00F72100" w:rsidDel="004A6790">
          <w:rPr>
            <w:rStyle w:val="Hypertextovprepojenie"/>
            <w:rFonts w:ascii="Times New Roman" w:hAnsi="Times New Roman" w:cs="Times New Roman"/>
          </w:rPr>
          <w:delText>https://www.uvo.gov.sk/vestnik-a-zoznam-registrov/zoznam-podnikatelov-a-suvisiace-registre/register-osob-so-zakazom-490.html</w:delText>
        </w:r>
        <w:r w:rsidDel="004A6790">
          <w:rPr>
            <w:rStyle w:val="Hypertextovprepojenie"/>
            <w:rFonts w:ascii="Times New Roman" w:hAnsi="Times New Roman" w:cs="Times New Roman"/>
          </w:rPr>
          <w:fldChar w:fldCharType="end"/>
        </w:r>
      </w:del>
    </w:p>
  </w:footnote>
  <w:footnote w:id="25">
    <w:p w14:paraId="7C770855" w14:textId="1E81FCB7" w:rsidR="008C2A02" w:rsidDel="009A16FF" w:rsidRDefault="008C2A02">
      <w:pPr>
        <w:pStyle w:val="Textpoznmkypodiarou"/>
        <w:rPr>
          <w:del w:id="3257" w:author="Karol M" w:date="2024-07-31T07:55:00Z"/>
        </w:rPr>
      </w:pPr>
      <w:del w:id="3258" w:author="Karol M" w:date="2024-07-31T07:55:00Z">
        <w:r w:rsidDel="009A16FF">
          <w:rPr>
            <w:rStyle w:val="Odkaznapoznmkupodiarou"/>
          </w:rPr>
          <w:footnoteRef/>
        </w:r>
        <w:r w:rsidDel="009A16FF">
          <w:delText xml:space="preserve"> </w:delText>
        </w:r>
        <w:r w:rsidDel="009A16FF">
          <w:rPr>
            <w:rFonts w:ascii="Arial Narrow" w:hAnsi="Arial Narrow" w:cstheme="minorHAnsi"/>
            <w:color w:val="000000"/>
            <w:szCs w:val="23"/>
          </w:rPr>
          <w:delText xml:space="preserve">(nie je uvedený ani v registri osôb so zákazom účasti vedenom Úradom pre verejné obstarávanie: </w:delText>
        </w:r>
        <w:r w:rsidDel="009A16FF">
          <w:fldChar w:fldCharType="begin"/>
        </w:r>
        <w:r w:rsidDel="009A16FF">
          <w:delInstrText>HYPERLINK "https://www.uvo.gov.sk/udaje-o-hospodarskych-subjektoch-vedene-uradom/register-osob-so-zakazom"</w:delInstrText>
        </w:r>
        <w:r w:rsidDel="009A16FF">
          <w:fldChar w:fldCharType="separate"/>
        </w:r>
        <w:r w:rsidRPr="00DF4AB9" w:rsidDel="009A16FF">
          <w:rPr>
            <w:rStyle w:val="Hypertextovprepojenie"/>
            <w:rFonts w:ascii="Arial Narrow" w:hAnsi="Arial Narrow" w:cstheme="minorHAnsi"/>
            <w:szCs w:val="23"/>
          </w:rPr>
          <w:delText>https://www.uvo.gov.sk/udaje-o-hospodarskych-subjektoch-vedene-uradom/register-osob-so-zakazom</w:delText>
        </w:r>
        <w:r w:rsidDel="009A16FF">
          <w:rPr>
            <w:rStyle w:val="Hypertextovprepojenie"/>
            <w:rFonts w:ascii="Arial Narrow" w:hAnsi="Arial Narrow" w:cstheme="minorHAnsi"/>
            <w:szCs w:val="23"/>
          </w:rPr>
          <w:fldChar w:fldCharType="end"/>
        </w:r>
      </w:del>
    </w:p>
  </w:footnote>
  <w:footnote w:id="26">
    <w:p w14:paraId="6D7F5F7C" w14:textId="2A9D9214" w:rsidR="008C2A02" w:rsidRPr="00DA2582" w:rsidRDefault="008C2A02" w:rsidP="00DA2582">
      <w:pPr>
        <w:pStyle w:val="Textpoznmkypodiarou"/>
        <w:jc w:val="both"/>
        <w:rPr>
          <w:rFonts w:ascii="Times New Roman" w:hAnsi="Times New Roman" w:cs="Times New Roman"/>
          <w:sz w:val="22"/>
          <w:szCs w:val="22"/>
          <w:rPrChange w:id="3691" w:author="Karol M" w:date="2024-07-31T01:44:00Z">
            <w:rPr/>
          </w:rPrChange>
        </w:rPr>
      </w:pPr>
      <w:r>
        <w:rPr>
          <w:rStyle w:val="Odkaznapoznmkupodiarou"/>
        </w:rPr>
        <w:footnoteRef/>
      </w:r>
      <w:r>
        <w:t xml:space="preserve"> </w:t>
      </w:r>
      <w:r w:rsidRPr="00897ACF">
        <w:rPr>
          <w:rFonts w:ascii="Times New Roman" w:hAnsi="Times New Roman" w:cs="Times New Roman"/>
          <w:sz w:val="22"/>
        </w:rPr>
        <w:t>Na obdobie od roku 202</w:t>
      </w:r>
      <w:ins w:id="3692" w:author="Karol M" w:date="2024-07-31T01:45:00Z">
        <w:r>
          <w:rPr>
            <w:rFonts w:ascii="Times New Roman" w:hAnsi="Times New Roman" w:cs="Times New Roman"/>
            <w:sz w:val="22"/>
          </w:rPr>
          <w:t>4 a </w:t>
        </w:r>
        <w:proofErr w:type="spellStart"/>
        <w:r>
          <w:rPr>
            <w:rFonts w:ascii="Times New Roman" w:hAnsi="Times New Roman" w:cs="Times New Roman"/>
            <w:sz w:val="22"/>
          </w:rPr>
          <w:t>nasl</w:t>
        </w:r>
        <w:proofErr w:type="spellEnd"/>
        <w:r>
          <w:rPr>
            <w:rFonts w:ascii="Times New Roman" w:hAnsi="Times New Roman" w:cs="Times New Roman"/>
            <w:sz w:val="22"/>
          </w:rPr>
          <w:t>.</w:t>
        </w:r>
      </w:ins>
      <w:del w:id="3693" w:author="Karol M" w:date="2024-07-31T01:45:00Z">
        <w:r w:rsidRPr="00897ACF" w:rsidDel="00DA2582">
          <w:rPr>
            <w:rFonts w:ascii="Times New Roman" w:hAnsi="Times New Roman" w:cs="Times New Roman"/>
            <w:sz w:val="22"/>
          </w:rPr>
          <w:delText>2</w:delText>
        </w:r>
      </w:del>
      <w:r w:rsidRPr="00897ACF">
        <w:rPr>
          <w:rFonts w:ascii="Times New Roman" w:hAnsi="Times New Roman" w:cs="Times New Roman"/>
          <w:sz w:val="22"/>
        </w:rPr>
        <w:t xml:space="preserve"> sa vzťahuje </w:t>
      </w:r>
      <w:r w:rsidRPr="00897ACF">
        <w:rPr>
          <w:rFonts w:ascii="Times New Roman" w:hAnsi="Times New Roman" w:cs="Times New Roman"/>
        </w:rPr>
        <w:t>v</w:t>
      </w:r>
      <w:r w:rsidRPr="00F42E2C">
        <w:rPr>
          <w:rFonts w:ascii="Times New Roman" w:hAnsi="Times New Roman" w:cs="Times New Roman"/>
          <w:sz w:val="22"/>
          <w:szCs w:val="22"/>
        </w:rPr>
        <w:t xml:space="preserve">yhláška ÚVO č. </w:t>
      </w:r>
      <w:ins w:id="3694" w:author="Karol M" w:date="2024-07-31T01:43:00Z">
        <w:r w:rsidRPr="00DA2582">
          <w:rPr>
            <w:rFonts w:ascii="Times New Roman" w:hAnsi="Times New Roman" w:cs="Times New Roman"/>
            <w:sz w:val="22"/>
            <w:szCs w:val="22"/>
          </w:rPr>
          <w:t>481/2023</w:t>
        </w:r>
      </w:ins>
      <w:ins w:id="3695" w:author="Karol M" w:date="2024-07-31T01:44:00Z">
        <w:r>
          <w:rPr>
            <w:rFonts w:ascii="Times New Roman" w:hAnsi="Times New Roman" w:cs="Times New Roman"/>
            <w:sz w:val="22"/>
            <w:szCs w:val="22"/>
          </w:rPr>
          <w:t xml:space="preserve"> </w:t>
        </w:r>
      </w:ins>
      <w:del w:id="3696" w:author="Karol M" w:date="2024-07-31T01:43:00Z">
        <w:r w:rsidRPr="00F42E2C" w:rsidDel="00DA2582">
          <w:rPr>
            <w:rFonts w:ascii="Times New Roman" w:hAnsi="Times New Roman" w:cs="Times New Roman"/>
            <w:sz w:val="22"/>
            <w:szCs w:val="22"/>
          </w:rPr>
          <w:delText xml:space="preserve">493/2021 </w:delText>
        </w:r>
      </w:del>
      <w:r w:rsidRPr="00F42E2C">
        <w:rPr>
          <w:rFonts w:ascii="Times New Roman" w:hAnsi="Times New Roman" w:cs="Times New Roman"/>
          <w:sz w:val="22"/>
          <w:szCs w:val="22"/>
        </w:rPr>
        <w:t xml:space="preserve">Z. z., </w:t>
      </w:r>
      <w:ins w:id="3697" w:author="Karol M" w:date="2024-07-31T01:44:00Z">
        <w:r w:rsidRPr="00DA2582">
          <w:rPr>
            <w:rFonts w:ascii="Times New Roman" w:hAnsi="Times New Roman" w:cs="Times New Roman"/>
            <w:sz w:val="22"/>
            <w:szCs w:val="22"/>
          </w:rPr>
          <w:t>ktorou sa ustanovuje finančný limit pre nadlimitnú zákazku, finančný limit pre nadlimitnú koncesiu a finančný limit pri súťaži návrhov</w:t>
        </w:r>
      </w:ins>
      <w:del w:id="3698" w:author="Karol M" w:date="2024-07-31T01:44:00Z">
        <w:r w:rsidRPr="00F42E2C" w:rsidDel="00DA2582">
          <w:rPr>
            <w:rFonts w:ascii="Times New Roman" w:hAnsi="Times New Roman" w:cs="Times New Roman"/>
            <w:sz w:val="22"/>
            <w:szCs w:val="22"/>
          </w:rPr>
          <w:delText>ktorou</w:delText>
        </w:r>
        <w:r w:rsidRPr="00D21ACA" w:rsidDel="00DA2582">
          <w:rPr>
            <w:rFonts w:ascii="Times New Roman" w:hAnsi="Times New Roman"/>
            <w:sz w:val="22"/>
            <w:szCs w:val="22"/>
          </w:rPr>
          <w:delText xml:space="preserve"> sa ustanovuje finančný limit pre nadlimitnú zákazku, finančný limit pre nadlimitnú koncesiu a finančný limit pri súťaži návrhov</w:delText>
        </w:r>
      </w:del>
      <w:del w:id="3699" w:author="Karol M" w:date="2024-07-31T01:45:00Z">
        <w:r w:rsidDel="00DA2582">
          <w:rPr>
            <w:rFonts w:ascii="Times New Roman" w:hAnsi="Times New Roman"/>
            <w:sz w:val="22"/>
            <w:szCs w:val="22"/>
          </w:rPr>
          <w:delText>,</w:delText>
        </w:r>
      </w:del>
      <w:del w:id="3700" w:author="Karol M" w:date="2024-07-31T01:44:00Z">
        <w:r w:rsidDel="00DA2582">
          <w:rPr>
            <w:rFonts w:ascii="Times New Roman" w:hAnsi="Times New Roman"/>
            <w:sz w:val="22"/>
            <w:szCs w:val="22"/>
          </w:rPr>
          <w:delText xml:space="preserve"> ktorá bude nahradená novou vyhláškou (pravdepodobne na prelome rokov 2023 a 2024)</w:delText>
        </w:r>
      </w:del>
      <w:r>
        <w:rPr>
          <w:rFonts w:ascii="Times New Roman" w:hAnsi="Times New Roman"/>
          <w:sz w:val="22"/>
          <w:szCs w:val="22"/>
        </w:rPr>
        <w:t>.</w:t>
      </w:r>
    </w:p>
  </w:footnote>
  <w:footnote w:id="27">
    <w:p w14:paraId="62F1C295" w14:textId="77777777"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V objektívne odôvodniteľných prípadoch môže prijímateľ osloviť aj menej ako troch potenciálnych dodávateľov.</w:t>
      </w:r>
    </w:p>
  </w:footnote>
  <w:footnote w:id="28">
    <w:p w14:paraId="6FC2C184" w14:textId="0D3FA208"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w:t>
      </w:r>
      <w:r w:rsidRPr="00F72100">
        <w:rPr>
          <w:rFonts w:ascii="Times New Roman" w:hAnsi="Times New Roman" w:cs="Times New Roman"/>
          <w:b/>
          <w:u w:val="single"/>
        </w:rPr>
        <w:t>Kumulatívnou predpokladanou hodnotou zákazky za jeden logický celok</w:t>
      </w:r>
      <w:r w:rsidRPr="00F72100">
        <w:rPr>
          <w:rFonts w:ascii="Times New Roman" w:hAnsi="Times New Roman" w:cs="Times New Roman"/>
        </w:rPr>
        <w:t xml:space="preserve"> za uvedené obdobie sa rozumie </w:t>
      </w:r>
      <w:r w:rsidRPr="00F72100">
        <w:rPr>
          <w:rFonts w:ascii="Times New Roman" w:hAnsi="Times New Roman" w:cs="Times New Roman"/>
          <w:b/>
        </w:rPr>
        <w:t>celková predpokladaná hodnota obstarávaní/„nákupov“ rovnakých alebo podobných tovarov/ služieb/stavebných prác</w:t>
      </w:r>
      <w:r w:rsidRPr="00F72100">
        <w:rPr>
          <w:rFonts w:ascii="Times New Roman" w:hAnsi="Times New Roman" w:cs="Times New Roman"/>
        </w:rPr>
        <w:t xml:space="preserve"> prijímateľom za uvedené obdobie, a teda súčet týchto plánovaných obstarávaní/nákupov za uvedené obdobie </w:t>
      </w:r>
      <w:r w:rsidRPr="00F72100">
        <w:rPr>
          <w:rFonts w:ascii="Times New Roman" w:hAnsi="Times New Roman" w:cs="Times New Roman"/>
          <w:b/>
        </w:rPr>
        <w:t xml:space="preserve">musí  byť nižší ako </w:t>
      </w:r>
      <w:ins w:id="3761" w:author="Karol M" w:date="2024-07-31T08:04:00Z">
        <w:r>
          <w:rPr>
            <w:rFonts w:ascii="Times New Roman" w:hAnsi="Times New Roman" w:cs="Times New Roman"/>
            <w:b/>
          </w:rPr>
          <w:t>5</w:t>
        </w:r>
      </w:ins>
      <w:del w:id="3762" w:author="Karol M" w:date="2024-07-31T08:04:00Z">
        <w:r w:rsidRPr="00F72100" w:rsidDel="00D52636">
          <w:rPr>
            <w:rFonts w:ascii="Times New Roman" w:hAnsi="Times New Roman" w:cs="Times New Roman"/>
            <w:b/>
          </w:rPr>
          <w:delText>1</w:delText>
        </w:r>
      </w:del>
      <w:r w:rsidRPr="00F72100">
        <w:rPr>
          <w:rFonts w:ascii="Times New Roman" w:hAnsi="Times New Roman" w:cs="Times New Roman"/>
          <w:b/>
        </w:rPr>
        <w:t xml:space="preserve">0 000 EUR bez DPH. </w:t>
      </w:r>
    </w:p>
  </w:footnote>
  <w:footnote w:id="29">
    <w:p w14:paraId="1D86DAAB" w14:textId="7DC0FFB8"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Ak má prijímateľ v projekte naplánované výdavky napr. na kúpu kancelárskych potrieb v hodnote </w:t>
      </w:r>
      <w:del w:id="3798" w:author="Karol M" w:date="2024-07-31T03:19:00Z">
        <w:r w:rsidRPr="00F72100" w:rsidDel="00744A3C">
          <w:rPr>
            <w:rFonts w:ascii="Times New Roman" w:hAnsi="Times New Roman" w:cs="Times New Roman"/>
          </w:rPr>
          <w:delText>1</w:delText>
        </w:r>
      </w:del>
      <w:ins w:id="3799" w:author="Karol M" w:date="2024-07-31T03:19:00Z">
        <w:r>
          <w:rPr>
            <w:rFonts w:ascii="Times New Roman" w:hAnsi="Times New Roman" w:cs="Times New Roman"/>
          </w:rPr>
          <w:t>5</w:t>
        </w:r>
      </w:ins>
      <w:r w:rsidRPr="00F72100">
        <w:rPr>
          <w:rFonts w:ascii="Times New Roman" w:hAnsi="Times New Roman" w:cs="Times New Roman"/>
        </w:rPr>
        <w:t xml:space="preserve">2 000 EUR bez DPH a bude z nich potrebovať vždy len po 500 EUR bez DPH, je povinný zadávať ich ako </w:t>
      </w:r>
      <w:ins w:id="3800" w:author="Karol M" w:date="2024-07-31T03:19:00Z">
        <w:r>
          <w:rPr>
            <w:rFonts w:ascii="Times New Roman" w:hAnsi="Times New Roman" w:cs="Times New Roman"/>
          </w:rPr>
          <w:t xml:space="preserve">podlimitné </w:t>
        </w:r>
      </w:ins>
      <w:r w:rsidRPr="00F72100">
        <w:rPr>
          <w:rFonts w:ascii="Times New Roman" w:hAnsi="Times New Roman" w:cs="Times New Roman"/>
        </w:rPr>
        <w:t xml:space="preserve">zákazky </w:t>
      </w:r>
      <w:del w:id="3801" w:author="Karol M" w:date="2024-07-31T03:19:00Z">
        <w:r w:rsidRPr="00F72100" w:rsidDel="00744A3C">
          <w:rPr>
            <w:rFonts w:ascii="Times New Roman" w:hAnsi="Times New Roman" w:cs="Times New Roman"/>
          </w:rPr>
          <w:delText xml:space="preserve">s nízkou hodnotou </w:delText>
        </w:r>
      </w:del>
      <w:r w:rsidRPr="00F72100">
        <w:rPr>
          <w:rFonts w:ascii="Times New Roman" w:hAnsi="Times New Roman" w:cs="Times New Roman"/>
        </w:rPr>
        <w:t>podľa kapitoly 1.8.1 tohto usmernenia a</w:t>
      </w:r>
      <w:del w:id="3802" w:author="Karol M" w:date="2024-07-31T03:20:00Z">
        <w:r w:rsidRPr="00F72100" w:rsidDel="00744A3C">
          <w:rPr>
            <w:rFonts w:ascii="Times New Roman" w:hAnsi="Times New Roman" w:cs="Times New Roman"/>
          </w:rPr>
          <w:delText> </w:delText>
        </w:r>
      </w:del>
      <w:ins w:id="3803" w:author="Karol M" w:date="2024-07-31T03:20:00Z">
        <w:r>
          <w:rPr>
            <w:rFonts w:ascii="Times New Roman" w:hAnsi="Times New Roman" w:cs="Times New Roman"/>
          </w:rPr>
          <w:t> </w:t>
        </w:r>
      </w:ins>
      <w:r w:rsidRPr="00F72100">
        <w:rPr>
          <w:rFonts w:ascii="Times New Roman" w:hAnsi="Times New Roman" w:cs="Times New Roman"/>
        </w:rPr>
        <w:t>aj</w:t>
      </w:r>
      <w:ins w:id="3804" w:author="Karol M" w:date="2024-07-31T03:20:00Z">
        <w:r>
          <w:rPr>
            <w:rFonts w:ascii="Times New Roman" w:hAnsi="Times New Roman" w:cs="Times New Roman"/>
          </w:rPr>
          <w:t xml:space="preserve"> ich </w:t>
        </w:r>
      </w:ins>
      <w:r w:rsidRPr="00F72100">
        <w:rPr>
          <w:rFonts w:ascii="Times New Roman" w:hAnsi="Times New Roman" w:cs="Times New Roman"/>
        </w:rPr>
        <w:t xml:space="preserve"> predkladať</w:t>
      </w:r>
      <w:del w:id="3805" w:author="Karol M" w:date="2024-07-31T03:20:00Z">
        <w:r w:rsidRPr="00F72100" w:rsidDel="00744A3C">
          <w:rPr>
            <w:rFonts w:ascii="Times New Roman" w:hAnsi="Times New Roman" w:cs="Times New Roman"/>
          </w:rPr>
          <w:delText xml:space="preserve"> ich</w:delText>
        </w:r>
      </w:del>
      <w:r w:rsidRPr="00F72100">
        <w:rPr>
          <w:rFonts w:ascii="Times New Roman" w:hAnsi="Times New Roman" w:cs="Times New Roman"/>
        </w:rPr>
        <w:t xml:space="preserve"> </w:t>
      </w:r>
      <w:r>
        <w:rPr>
          <w:rFonts w:ascii="Times New Roman" w:hAnsi="Times New Roman" w:cs="Times New Roman"/>
        </w:rPr>
        <w:t>R</w:t>
      </w:r>
      <w:r w:rsidRPr="00F72100">
        <w:rPr>
          <w:rFonts w:ascii="Times New Roman" w:hAnsi="Times New Roman" w:cs="Times New Roman"/>
        </w:rPr>
        <w:t>O podľa pravidiel uvedených v danej kapitole na správny typ kontroly.</w:t>
      </w:r>
    </w:p>
  </w:footnote>
  <w:footnote w:id="30">
    <w:p w14:paraId="597F9362" w14:textId="0A1C96AE"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Ak ide napr. o výnimku zo ZVO podľa § 1 ods. 13 písm. q) ZVO, ktorú je možné použiť v prípade, ak ide napr. o poskytnutie služieb tlače informačných materiálov, ktorých odberateľom je verejný obstarávateľ (prijímateľ) </w:t>
      </w:r>
      <w:r w:rsidRPr="00F72100">
        <w:rPr>
          <w:rFonts w:ascii="Times New Roman" w:hAnsi="Times New Roman" w:cs="Times New Roman"/>
        </w:rPr>
        <w:br/>
        <w:t xml:space="preserve">a poskytovateľom iný verejný obstarávateľ (napr. stredná odborná škola polygrafická), ktorý priamo poskytuje tieto služby svojimi kapacitami (teda nie sprostredkovane prostredníctvom subdodávateľov) a zákazky na tlač materiálov boli vopred plánované v rozpočte projektu a v Pláne VO prijímateľa v celkovej hodnote napr. </w:t>
      </w:r>
      <w:ins w:id="3808" w:author="Karol M" w:date="2024-07-31T03:21:00Z">
        <w:r>
          <w:rPr>
            <w:rFonts w:ascii="Times New Roman" w:hAnsi="Times New Roman" w:cs="Times New Roman"/>
          </w:rPr>
          <w:t>6</w:t>
        </w:r>
      </w:ins>
      <w:del w:id="3809" w:author="Karol M" w:date="2024-07-31T03:21:00Z">
        <w:r w:rsidRPr="00F72100" w:rsidDel="00744A3C">
          <w:rPr>
            <w:rFonts w:ascii="Times New Roman" w:hAnsi="Times New Roman" w:cs="Times New Roman"/>
          </w:rPr>
          <w:delText>2</w:delText>
        </w:r>
      </w:del>
      <w:r w:rsidRPr="00F72100">
        <w:rPr>
          <w:rFonts w:ascii="Times New Roman" w:hAnsi="Times New Roman" w:cs="Times New Roman"/>
        </w:rPr>
        <w:t>0 000 EUR bez DPH, aj v prípade opakovaného zadávania zákaziek na tlač materiálov po 6 000 EUR bez DPH, je povinný postupovať podľa pravidiel týkajúcich sa zákaziek nespadajúcich pod ZVO – osobitne vo vzťahu k § 1 ods. 13 písm. q) ZVO (rovnako aj pri predkladaní zákazky na  kontrolu), a nie podľa pravidiel týkajúcich sa tzv. „zákaziek malého rozsahu“ podľa § 1 ods. 1</w:t>
      </w:r>
      <w:ins w:id="3810" w:author="Karol M" w:date="2024-07-31T03:21:00Z">
        <w:r>
          <w:rPr>
            <w:rFonts w:ascii="Times New Roman" w:hAnsi="Times New Roman" w:cs="Times New Roman"/>
          </w:rPr>
          <w:t>4</w:t>
        </w:r>
      </w:ins>
      <w:del w:id="3811" w:author="Karol M" w:date="2024-07-31T03:21:00Z">
        <w:r w:rsidRPr="00F72100" w:rsidDel="00744A3C">
          <w:rPr>
            <w:rFonts w:ascii="Times New Roman" w:hAnsi="Times New Roman" w:cs="Times New Roman"/>
          </w:rPr>
          <w:delText>5</w:delText>
        </w:r>
      </w:del>
      <w:r w:rsidRPr="00F72100">
        <w:rPr>
          <w:rFonts w:ascii="Times New Roman" w:hAnsi="Times New Roman" w:cs="Times New Roman"/>
        </w:rPr>
        <w:t xml:space="preserve"> ZVO.</w:t>
      </w:r>
    </w:p>
  </w:footnote>
  <w:footnote w:id="31">
    <w:p w14:paraId="0E45F876" w14:textId="77777777"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Rozsudok Súdu prvého stupňa z 15. júna 1999 v prípade </w:t>
      </w:r>
      <w:proofErr w:type="spellStart"/>
      <w:r w:rsidRPr="00F72100">
        <w:rPr>
          <w:rFonts w:ascii="Times New Roman" w:hAnsi="Times New Roman" w:cs="Times New Roman"/>
        </w:rPr>
        <w:t>Ismeri</w:t>
      </w:r>
      <w:proofErr w:type="spellEnd"/>
      <w:r w:rsidRPr="00F72100">
        <w:rPr>
          <w:rFonts w:ascii="Times New Roman" w:hAnsi="Times New Roman" w:cs="Times New Roman"/>
        </w:rPr>
        <w:t xml:space="preserve"> </w:t>
      </w:r>
      <w:proofErr w:type="spellStart"/>
      <w:r w:rsidRPr="00F72100">
        <w:rPr>
          <w:rFonts w:ascii="Times New Roman" w:hAnsi="Times New Roman" w:cs="Times New Roman"/>
        </w:rPr>
        <w:t>Europa</w:t>
      </w:r>
      <w:proofErr w:type="spellEnd"/>
      <w:r w:rsidRPr="00F72100">
        <w:rPr>
          <w:rFonts w:ascii="Times New Roman" w:hAnsi="Times New Roman" w:cs="Times New Roman"/>
        </w:rPr>
        <w:t xml:space="preserve"> </w:t>
      </w:r>
      <w:proofErr w:type="spellStart"/>
      <w:r w:rsidRPr="00F72100">
        <w:rPr>
          <w:rFonts w:ascii="Times New Roman" w:hAnsi="Times New Roman" w:cs="Times New Roman"/>
        </w:rPr>
        <w:t>Srl</w:t>
      </w:r>
      <w:proofErr w:type="spellEnd"/>
      <w:r w:rsidRPr="00F72100">
        <w:rPr>
          <w:rFonts w:ascii="Times New Roman" w:hAnsi="Times New Roman" w:cs="Times New Roman"/>
        </w:rPr>
        <w:t xml:space="preserve"> proti Dvoru audítorov Európskych spoločenstiev, Vec T-277/97.</w:t>
      </w:r>
    </w:p>
  </w:footnote>
  <w:footnote w:id="32">
    <w:p w14:paraId="2D5982E3" w14:textId="77777777" w:rsidR="008C2A02" w:rsidRPr="00F72100" w:rsidRDefault="008C2A02" w:rsidP="00F72100">
      <w:pPr>
        <w:pStyle w:val="Textpoznmkypodiarou"/>
        <w:jc w:val="both"/>
        <w:rPr>
          <w:rFonts w:ascii="Times New Roman" w:hAnsi="Times New Roman" w:cs="Times New Roman"/>
          <w:shd w:val="clear" w:color="auto" w:fill="FFFFFF"/>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Nariadenie Európskeho parlamentu a Rady (EÚ, </w:t>
      </w:r>
      <w:proofErr w:type="spellStart"/>
      <w:r w:rsidRPr="00F72100">
        <w:rPr>
          <w:rFonts w:ascii="Times New Roman" w:hAnsi="Times New Roman" w:cs="Times New Roman"/>
        </w:rPr>
        <w:t>Euratom</w:t>
      </w:r>
      <w:proofErr w:type="spellEnd"/>
      <w:r w:rsidRPr="00F72100">
        <w:rPr>
          <w:rFonts w:ascii="Times New Roman" w:hAnsi="Times New Roman" w:cs="Times New Roman"/>
        </w:rPr>
        <w:t xml:space="preserve">) č. 2018/1046 </w:t>
      </w:r>
      <w:r w:rsidRPr="00F72100">
        <w:rPr>
          <w:rFonts w:ascii="Times New Roman" w:hAnsi="Times New Roman" w:cs="Times New Roman"/>
          <w:shd w:val="clear" w:color="auto" w:fill="FFFFFF"/>
        </w:rPr>
        <w:t xml:space="preserve">z 18. júla 2018 o rozpočtových pravidlách, ktoré sa vzťahujú na všeobecný rozpočet Únie, o zmene nariadení (EÚ) č. 1296/2013, (EÚ) </w:t>
      </w:r>
      <w:r w:rsidRPr="00F72100">
        <w:rPr>
          <w:rFonts w:ascii="Times New Roman" w:hAnsi="Times New Roman" w:cs="Times New Roman"/>
          <w:shd w:val="clear" w:color="auto" w:fill="FFFFFF"/>
        </w:rPr>
        <w:br/>
        <w:t xml:space="preserve">č. 1301/2013, (EÚ) č. 1303/2013, (EÚ) č. 1304/2013, (EÚ) č. 1309/2013, (EÚ) č. 1316/2013, (EÚ) č. 223/2014, (EÚ) č. 283/2014 a rozhodnutia č. 541/2014/EÚ a o zrušení nariadenia (EÚ, </w:t>
      </w:r>
      <w:proofErr w:type="spellStart"/>
      <w:r w:rsidRPr="00F72100">
        <w:rPr>
          <w:rFonts w:ascii="Times New Roman" w:hAnsi="Times New Roman" w:cs="Times New Roman"/>
          <w:shd w:val="clear" w:color="auto" w:fill="FFFFFF"/>
        </w:rPr>
        <w:t>Euratom</w:t>
      </w:r>
      <w:proofErr w:type="spellEnd"/>
      <w:r w:rsidRPr="00F72100">
        <w:rPr>
          <w:rFonts w:ascii="Times New Roman" w:hAnsi="Times New Roman" w:cs="Times New Roman"/>
          <w:shd w:val="clear" w:color="auto" w:fill="FFFFFF"/>
        </w:rPr>
        <w:t>) č. 966/2012.</w:t>
      </w:r>
    </w:p>
    <w:p w14:paraId="5DFF04E5" w14:textId="77777777" w:rsidR="008C2A02" w:rsidRPr="00F72100" w:rsidRDefault="008C2A02" w:rsidP="00F72100">
      <w:pPr>
        <w:pStyle w:val="Textpoznmkypodiarou"/>
        <w:jc w:val="both"/>
        <w:rPr>
          <w:rFonts w:ascii="Times New Roman" w:hAnsi="Times New Roman" w:cs="Times New Roman"/>
        </w:rPr>
      </w:pPr>
      <w:r w:rsidRPr="00F72100">
        <w:rPr>
          <w:rFonts w:ascii="Times New Roman" w:hAnsi="Times New Roman" w:cs="Times New Roman"/>
        </w:rPr>
        <w:t>Usmernenie EK týkajúce sa predchádzania a riešenia konfliktov záujmov v zmysle nariadenia o rozpočtových pravidlách (2021/C 121/01)</w:t>
      </w:r>
    </w:p>
  </w:footnote>
  <w:footnote w:id="33">
    <w:p w14:paraId="1B6BBB81" w14:textId="77777777"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Nezáväzný príklad prehľadu vzorových situácií možného konfliktu záujmov sa primerane vzťahuje aj na vzťah medzi obstarávateľom a subdodávateľom, ak je obstarávateľovi subdodávateľ známy</w:t>
      </w:r>
    </w:p>
  </w:footnote>
  <w:footnote w:id="34">
    <w:p w14:paraId="0F051670" w14:textId="77777777"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 účely definovania rodinného príslušníka alebo príbuzného sa použije § 117 zákona č. 40/1964 Zb. Občiansky zákonník v znení neskorších predpisov, </w:t>
      </w:r>
      <w:proofErr w:type="spellStart"/>
      <w:r w:rsidRPr="00F72100">
        <w:rPr>
          <w:rFonts w:ascii="Times New Roman" w:hAnsi="Times New Roman" w:cs="Times New Roman"/>
        </w:rPr>
        <w:t>t.j</w:t>
      </w:r>
      <w:proofErr w:type="spellEnd"/>
      <w:r w:rsidRPr="00F72100">
        <w:rPr>
          <w:rFonts w:ascii="Times New Roman" w:hAnsi="Times New Roman" w:cs="Times New Roman"/>
        </w:rPr>
        <w:t>. je ním príbuzný v priamom rade, ako aj príbuzný v pobočnom rade</w:t>
      </w:r>
    </w:p>
  </w:footnote>
  <w:footnote w:id="35">
    <w:p w14:paraId="513A809B" w14:textId="77777777" w:rsidR="008C2A02" w:rsidRPr="00F72100" w:rsidRDefault="008C2A02" w:rsidP="00F72100">
      <w:pPr>
        <w:spacing w:after="0" w:line="240" w:lineRule="auto"/>
        <w:jc w:val="both"/>
        <w:rPr>
          <w:rFonts w:ascii="Times New Roman" w:hAnsi="Times New Roman" w:cs="Times New Roman"/>
          <w:sz w:val="20"/>
          <w:szCs w:val="20"/>
        </w:rPr>
      </w:pPr>
      <w:r w:rsidRPr="00F72100">
        <w:rPr>
          <w:rStyle w:val="Odkaznapoznmkupodiarou"/>
          <w:rFonts w:ascii="Times New Roman" w:hAnsi="Times New Roman" w:cs="Times New Roman"/>
          <w:sz w:val="20"/>
          <w:szCs w:val="20"/>
        </w:rPr>
        <w:footnoteRef/>
      </w:r>
      <w:r w:rsidRPr="00F72100">
        <w:rPr>
          <w:rFonts w:ascii="Times New Roman" w:hAnsi="Times New Roman" w:cs="Times New Roman"/>
          <w:sz w:val="20"/>
          <w:szCs w:val="20"/>
        </w:rPr>
        <w:t xml:space="preserve"> § 116 a 117 zákona č. 40/1964 Zb. Občiansky zákonník v znení neskorších predpisov</w:t>
      </w:r>
    </w:p>
  </w:footnote>
  <w:footnote w:id="36">
    <w:p w14:paraId="4C64A3CF" w14:textId="77777777" w:rsidR="008C2A02" w:rsidRPr="00F72100" w:rsidRDefault="008C2A02"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 účely definovania rodinného príslušníka alebo príbuzného sa použije § 117 zákona č. 40/1964 Zb. Občiansky zákonník v znení neskorších predpisov, </w:t>
      </w:r>
      <w:proofErr w:type="spellStart"/>
      <w:r w:rsidRPr="00F72100">
        <w:rPr>
          <w:rFonts w:ascii="Times New Roman" w:hAnsi="Times New Roman" w:cs="Times New Roman"/>
        </w:rPr>
        <w:t>t.j</w:t>
      </w:r>
      <w:proofErr w:type="spellEnd"/>
      <w:r w:rsidRPr="00F72100">
        <w:rPr>
          <w:rFonts w:ascii="Times New Roman" w:hAnsi="Times New Roman" w:cs="Times New Roman"/>
        </w:rPr>
        <w:t xml:space="preserve">. je ním príbuzný v priamom rade, ako aj príbuzný v pobočnom rade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E695" w14:textId="47C44FAD" w:rsidR="008C2A02" w:rsidRDefault="008C2A02" w:rsidP="00243C29">
    <w:pPr>
      <w:pStyle w:val="Hlavika"/>
      <w:rPr>
        <w:rFonts w:ascii="Times New Roman" w:hAnsi="Times New Roman" w:cs="Times New Roman"/>
        <w:b/>
        <w:bCs/>
        <w:color w:val="002060"/>
      </w:rPr>
    </w:pPr>
    <w:r w:rsidRPr="00243C29">
      <w:rPr>
        <w:rFonts w:ascii="Times New Roman" w:hAnsi="Times New Roman" w:cs="Times New Roman"/>
        <w:b/>
        <w:bCs/>
        <w:color w:val="002060"/>
      </w:rPr>
      <w:t>Usmernenie k verejnému obstarávaniu/obstarávaniu programov Fondov pre oblasť vnútorných</w:t>
    </w:r>
    <w:r w:rsidRPr="00243C29">
      <w:rPr>
        <w:rFonts w:ascii="Times New Roman" w:hAnsi="Times New Roman" w:cs="Times New Roman"/>
      </w:rPr>
      <w:t xml:space="preserve"> </w:t>
    </w:r>
    <w:r w:rsidRPr="00243C29">
      <w:rPr>
        <w:rFonts w:ascii="Times New Roman" w:hAnsi="Times New Roman" w:cs="Times New Roman"/>
        <w:b/>
        <w:bCs/>
        <w:color w:val="002060"/>
      </w:rPr>
      <w:t xml:space="preserve">záležitostí na roky 2021 – 2027, verzia </w:t>
    </w:r>
    <w:del w:id="4165" w:author="Karol M" w:date="2024-07-29T15:52:00Z">
      <w:r w:rsidDel="00C7297B">
        <w:rPr>
          <w:rFonts w:ascii="Times New Roman" w:hAnsi="Times New Roman" w:cs="Times New Roman"/>
          <w:b/>
          <w:bCs/>
          <w:color w:val="002060"/>
        </w:rPr>
        <w:delText>2</w:delText>
      </w:r>
    </w:del>
    <w:ins w:id="4166" w:author="Peter Eimannsberger" w:date="2024-09-24T08:18:00Z">
      <w:r w:rsidR="0010328C">
        <w:rPr>
          <w:rFonts w:ascii="Times New Roman" w:hAnsi="Times New Roman" w:cs="Times New Roman"/>
          <w:b/>
          <w:bCs/>
          <w:color w:val="002060"/>
        </w:rPr>
        <w:t>4</w:t>
      </w:r>
    </w:ins>
    <w:ins w:id="4167" w:author="Karol M" w:date="2024-07-29T15:52:00Z">
      <w:del w:id="4168" w:author="Peter Eimannsberger" w:date="2024-09-24T08:18:00Z">
        <w:r w:rsidDel="0010328C">
          <w:rPr>
            <w:rFonts w:ascii="Times New Roman" w:hAnsi="Times New Roman" w:cs="Times New Roman"/>
            <w:b/>
            <w:bCs/>
            <w:color w:val="002060"/>
          </w:rPr>
          <w:delText>3</w:delText>
        </w:r>
      </w:del>
    </w:ins>
    <w:r w:rsidRPr="00243C29">
      <w:rPr>
        <w:rFonts w:ascii="Times New Roman" w:hAnsi="Times New Roman" w:cs="Times New Roman"/>
        <w:b/>
        <w:bCs/>
        <w:color w:val="002060"/>
      </w:rPr>
      <w:t>.0</w:t>
    </w:r>
  </w:p>
  <w:p w14:paraId="7D3EC757" w14:textId="77777777" w:rsidR="008C2A02" w:rsidRPr="00243C29" w:rsidRDefault="008C2A02" w:rsidP="00243C29">
    <w:pPr>
      <w:pStyle w:val="Hlavika"/>
      <w:rPr>
        <w:rFonts w:ascii="Times New Roman" w:hAnsi="Times New Roman" w:cs="Times New Roman"/>
        <w:b/>
        <w:bCs/>
        <w:color w:val="00206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7DD0D" w14:textId="77777777" w:rsidR="008C2A02" w:rsidRPr="00EC5881" w:rsidRDefault="008C2A02" w:rsidP="00243C29">
    <w:pPr>
      <w:pStyle w:val="Hlavika"/>
      <w:rPr>
        <w:rFonts w:ascii="Times New Roman" w:hAnsi="Times New Roman" w:cs="Times New Roman"/>
        <w:b/>
        <w:bCs/>
        <w:color w:val="002060"/>
        <w:sz w:val="24"/>
        <w:szCs w:val="24"/>
      </w:rPr>
    </w:pPr>
    <w:r w:rsidRPr="00EC5881">
      <w:rPr>
        <w:b/>
        <w:bCs/>
        <w:noProof/>
        <w:color w:val="002060"/>
        <w:lang w:eastAsia="sk-SK"/>
      </w:rPr>
      <w:drawing>
        <wp:anchor distT="0" distB="0" distL="114300" distR="114300" simplePos="0" relativeHeight="251660288" behindDoc="1" locked="0" layoutInCell="1" allowOverlap="1" wp14:anchorId="548885A3" wp14:editId="147BAC5D">
          <wp:simplePos x="0" y="0"/>
          <wp:positionH relativeFrom="column">
            <wp:posOffset>5120005</wp:posOffset>
          </wp:positionH>
          <wp:positionV relativeFrom="paragraph">
            <wp:posOffset>-1905</wp:posOffset>
          </wp:positionV>
          <wp:extent cx="533400" cy="352425"/>
          <wp:effectExtent l="0" t="0" r="0" b="9525"/>
          <wp:wrapTight wrapText="bothSides">
            <wp:wrapPolygon edited="0">
              <wp:start x="0" y="0"/>
              <wp:lineTo x="0" y="21016"/>
              <wp:lineTo x="20829" y="21016"/>
              <wp:lineTo x="20829" y="0"/>
              <wp:lineTo x="0" y="0"/>
            </wp:wrapPolygon>
          </wp:wrapTight>
          <wp:docPr id="15" name="Obrázok 15" descr="Bez názv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ez názvu"/>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34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5881">
      <w:rPr>
        <w:b/>
        <w:bCs/>
        <w:noProof/>
        <w:color w:val="002060"/>
        <w:lang w:eastAsia="sk-SK"/>
      </w:rPr>
      <w:drawing>
        <wp:anchor distT="0" distB="0" distL="114300" distR="114300" simplePos="0" relativeHeight="251659264" behindDoc="1" locked="0" layoutInCell="1" allowOverlap="1" wp14:anchorId="67901FB5" wp14:editId="1F1D5E3D">
          <wp:simplePos x="0" y="0"/>
          <wp:positionH relativeFrom="column">
            <wp:posOffset>-4445</wp:posOffset>
          </wp:positionH>
          <wp:positionV relativeFrom="paragraph">
            <wp:posOffset>-1905</wp:posOffset>
          </wp:positionV>
          <wp:extent cx="1717040" cy="447675"/>
          <wp:effectExtent l="0" t="0" r="0" b="9525"/>
          <wp:wrapTight wrapText="bothSides">
            <wp:wrapPolygon edited="0">
              <wp:start x="0" y="0"/>
              <wp:lineTo x="0" y="21140"/>
              <wp:lineTo x="21328" y="21140"/>
              <wp:lineTo x="21328" y="0"/>
              <wp:lineTo x="0" y="0"/>
            </wp:wrapPolygon>
          </wp:wrapTight>
          <wp:docPr id="16" name="Obrázok 16" descr="https://infoweb.minv.sk/podpis/img/whole.12529471.png"/>
          <wp:cNvGraphicFramePr/>
          <a:graphic xmlns:a="http://schemas.openxmlformats.org/drawingml/2006/main">
            <a:graphicData uri="http://schemas.openxmlformats.org/drawingml/2006/picture">
              <pic:pic xmlns:pic="http://schemas.openxmlformats.org/drawingml/2006/picture">
                <pic:nvPicPr>
                  <pic:cNvPr id="1" name="Obrázok 1" descr="https://infoweb.minv.sk/podpis/img/whole.12529471.pn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1704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5881">
      <w:rPr>
        <w:rFonts w:ascii="Times New Roman" w:hAnsi="Times New Roman" w:cs="Times New Roman"/>
        <w:b/>
        <w:bCs/>
        <w:color w:val="002060"/>
        <w:sz w:val="24"/>
        <w:szCs w:val="24"/>
      </w:rPr>
      <w:t>Riadiaci orgán programov Fondov pre oblasť vnútorných záležitostí na roky 2021 – 2027</w:t>
    </w:r>
  </w:p>
  <w:p w14:paraId="1B3828F8" w14:textId="77777777" w:rsidR="008C2A02" w:rsidRDefault="008C2A02" w:rsidP="00243C2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F08"/>
    <w:multiLevelType w:val="hybridMultilevel"/>
    <w:tmpl w:val="AC26A0FC"/>
    <w:lvl w:ilvl="0" w:tplc="3E6E6826">
      <w:start w:val="22"/>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0A0EDD"/>
    <w:multiLevelType w:val="hybridMultilevel"/>
    <w:tmpl w:val="02BC214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3615A2"/>
    <w:multiLevelType w:val="hybridMultilevel"/>
    <w:tmpl w:val="C39005F6"/>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2385E94"/>
    <w:multiLevelType w:val="hybridMultilevel"/>
    <w:tmpl w:val="4C92075A"/>
    <w:lvl w:ilvl="0" w:tplc="94E0BE02">
      <w:start w:val="1"/>
      <w:numFmt w:val="lowerLetter"/>
      <w:lvlText w:val="%1)"/>
      <w:lvlJc w:val="left"/>
      <w:pPr>
        <w:ind w:left="644" w:hanging="360"/>
      </w:pPr>
      <w:rPr>
        <w:rFonts w:hint="default"/>
      </w:rPr>
    </w:lvl>
    <w:lvl w:ilvl="1" w:tplc="041B0019" w:tentative="1">
      <w:start w:val="1"/>
      <w:numFmt w:val="lowerLetter"/>
      <w:lvlText w:val="%2."/>
      <w:lvlJc w:val="left"/>
      <w:pPr>
        <w:ind w:left="644" w:hanging="360"/>
      </w:pPr>
    </w:lvl>
    <w:lvl w:ilvl="2" w:tplc="041B001B" w:tentative="1">
      <w:start w:val="1"/>
      <w:numFmt w:val="lowerRoman"/>
      <w:lvlText w:val="%3."/>
      <w:lvlJc w:val="right"/>
      <w:pPr>
        <w:ind w:left="1364" w:hanging="180"/>
      </w:pPr>
    </w:lvl>
    <w:lvl w:ilvl="3" w:tplc="041B000F" w:tentative="1">
      <w:start w:val="1"/>
      <w:numFmt w:val="decimal"/>
      <w:lvlText w:val="%4."/>
      <w:lvlJc w:val="left"/>
      <w:pPr>
        <w:ind w:left="2084" w:hanging="360"/>
      </w:pPr>
    </w:lvl>
    <w:lvl w:ilvl="4" w:tplc="041B0019" w:tentative="1">
      <w:start w:val="1"/>
      <w:numFmt w:val="lowerLetter"/>
      <w:lvlText w:val="%5."/>
      <w:lvlJc w:val="left"/>
      <w:pPr>
        <w:ind w:left="2804" w:hanging="360"/>
      </w:pPr>
    </w:lvl>
    <w:lvl w:ilvl="5" w:tplc="041B001B" w:tentative="1">
      <w:start w:val="1"/>
      <w:numFmt w:val="lowerRoman"/>
      <w:lvlText w:val="%6."/>
      <w:lvlJc w:val="right"/>
      <w:pPr>
        <w:ind w:left="3524" w:hanging="180"/>
      </w:pPr>
    </w:lvl>
    <w:lvl w:ilvl="6" w:tplc="041B000F" w:tentative="1">
      <w:start w:val="1"/>
      <w:numFmt w:val="decimal"/>
      <w:lvlText w:val="%7."/>
      <w:lvlJc w:val="left"/>
      <w:pPr>
        <w:ind w:left="4244" w:hanging="360"/>
      </w:pPr>
    </w:lvl>
    <w:lvl w:ilvl="7" w:tplc="041B0019" w:tentative="1">
      <w:start w:val="1"/>
      <w:numFmt w:val="lowerLetter"/>
      <w:lvlText w:val="%8."/>
      <w:lvlJc w:val="left"/>
      <w:pPr>
        <w:ind w:left="4964" w:hanging="360"/>
      </w:pPr>
    </w:lvl>
    <w:lvl w:ilvl="8" w:tplc="041B001B" w:tentative="1">
      <w:start w:val="1"/>
      <w:numFmt w:val="lowerRoman"/>
      <w:lvlText w:val="%9."/>
      <w:lvlJc w:val="right"/>
      <w:pPr>
        <w:ind w:left="5684" w:hanging="180"/>
      </w:pPr>
    </w:lvl>
  </w:abstractNum>
  <w:abstractNum w:abstractNumId="5"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484B0D"/>
    <w:multiLevelType w:val="multilevel"/>
    <w:tmpl w:val="E8AA5DF6"/>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3"/>
      <w:numFmt w:val="decimal"/>
      <w:lvlText w:val="%1.%2.%3"/>
      <w:lvlJc w:val="left"/>
      <w:pPr>
        <w:ind w:left="840" w:hanging="840"/>
      </w:pPr>
      <w:rPr>
        <w:rFonts w:hint="default"/>
        <w:b/>
      </w:rPr>
    </w:lvl>
    <w:lvl w:ilvl="3">
      <w:start w:val="1"/>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61D353A"/>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8F60901"/>
    <w:multiLevelType w:val="hybridMultilevel"/>
    <w:tmpl w:val="332224D6"/>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09EA071C"/>
    <w:multiLevelType w:val="hybridMultilevel"/>
    <w:tmpl w:val="A58A1310"/>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0A51007B"/>
    <w:multiLevelType w:val="hybridMultilevel"/>
    <w:tmpl w:val="59AED3A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CF83E1B"/>
    <w:multiLevelType w:val="multilevel"/>
    <w:tmpl w:val="E7DC7ED0"/>
    <w:lvl w:ilvl="0">
      <w:start w:val="1"/>
      <w:numFmt w:val="decimal"/>
      <w:lvlText w:val="%1."/>
      <w:lvlJc w:val="left"/>
      <w:pPr>
        <w:ind w:left="432" w:hanging="432"/>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712" w:hanging="144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5208" w:hanging="180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704" w:hanging="2160"/>
      </w:pPr>
      <w:rPr>
        <w:rFonts w:hint="default"/>
        <w:b/>
      </w:rPr>
    </w:lvl>
  </w:abstractNum>
  <w:abstractNum w:abstractNumId="14" w15:restartNumberingAfterBreak="0">
    <w:nsid w:val="0D7F7776"/>
    <w:multiLevelType w:val="hybridMultilevel"/>
    <w:tmpl w:val="26E2F502"/>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A2249F"/>
    <w:multiLevelType w:val="hybridMultilevel"/>
    <w:tmpl w:val="A15CF0D4"/>
    <w:lvl w:ilvl="0" w:tplc="59F0E2E2">
      <w:start w:val="1"/>
      <w:numFmt w:val="bullet"/>
      <w:pStyle w:val="Bulletslevel2"/>
      <w:lvlText w:val=""/>
      <w:lvlJc w:val="left"/>
      <w:pPr>
        <w:ind w:left="786" w:hanging="360"/>
      </w:pPr>
      <w:rPr>
        <w:rFonts w:ascii="Wingdings" w:hAnsi="Wingdings"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4A43EC"/>
    <w:multiLevelType w:val="hybridMultilevel"/>
    <w:tmpl w:val="99525794"/>
    <w:lvl w:ilvl="0" w:tplc="041B000F">
      <w:start w:val="1"/>
      <w:numFmt w:val="decimal"/>
      <w:lvlText w:val="%1."/>
      <w:lvlJc w:val="left"/>
      <w:pPr>
        <w:ind w:left="360" w:hanging="360"/>
      </w:pPr>
      <w:rPr>
        <w:rFonts w:hint="default"/>
      </w:rPr>
    </w:lvl>
    <w:lvl w:ilvl="1" w:tplc="5C20BDCE">
      <w:start w:val="1"/>
      <w:numFmt w:val="lowerLetter"/>
      <w:lvlText w:val="%2)"/>
      <w:lvlJc w:val="left"/>
      <w:pPr>
        <w:ind w:left="785"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72E6B70"/>
    <w:multiLevelType w:val="hybridMultilevel"/>
    <w:tmpl w:val="B0E83B40"/>
    <w:lvl w:ilvl="0" w:tplc="75F0D7B4">
      <w:start w:val="1"/>
      <w:numFmt w:val="decimal"/>
      <w:lvlText w:val="%1."/>
      <w:lvlJc w:val="left"/>
      <w:pPr>
        <w:ind w:left="360" w:hanging="360"/>
      </w:pPr>
      <w:rPr>
        <w:rFonts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720E0"/>
    <w:multiLevelType w:val="hybridMultilevel"/>
    <w:tmpl w:val="B804F1B0"/>
    <w:lvl w:ilvl="0" w:tplc="041B0005">
      <w:start w:val="1"/>
      <w:numFmt w:val="bullet"/>
      <w:lvlText w:val=""/>
      <w:lvlJc w:val="left"/>
      <w:pPr>
        <w:ind w:left="1364" w:hanging="360"/>
      </w:pPr>
      <w:rPr>
        <w:rFonts w:ascii="Wingdings" w:hAnsi="Wingdings"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1" w15:restartNumberingAfterBreak="0">
    <w:nsid w:val="19446CA0"/>
    <w:multiLevelType w:val="hybridMultilevel"/>
    <w:tmpl w:val="074C44B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1A4B68CA"/>
    <w:multiLevelType w:val="hybridMultilevel"/>
    <w:tmpl w:val="C56A2602"/>
    <w:lvl w:ilvl="0" w:tplc="87A2B4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B38777D"/>
    <w:multiLevelType w:val="multilevel"/>
    <w:tmpl w:val="7E52822A"/>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3"/>
      <w:numFmt w:val="decimal"/>
      <w:lvlText w:val="%1.%2.%3"/>
      <w:lvlJc w:val="left"/>
      <w:pPr>
        <w:ind w:left="840" w:hanging="840"/>
      </w:pPr>
      <w:rPr>
        <w:rFonts w:hint="default"/>
        <w:b/>
      </w:rPr>
    </w:lvl>
    <w:lvl w:ilvl="3">
      <w:start w:val="2"/>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1C4A7A1E"/>
    <w:multiLevelType w:val="hybridMultilevel"/>
    <w:tmpl w:val="4B987B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C906AA8"/>
    <w:multiLevelType w:val="hybridMultilevel"/>
    <w:tmpl w:val="A6CEB04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 w15:restartNumberingAfterBreak="0">
    <w:nsid w:val="1E4E508A"/>
    <w:multiLevelType w:val="hybridMultilevel"/>
    <w:tmpl w:val="B1860D8E"/>
    <w:lvl w:ilvl="0" w:tplc="041B000F">
      <w:start w:val="1"/>
      <w:numFmt w:val="decimal"/>
      <w:lvlText w:val="%1."/>
      <w:lvlJc w:val="left"/>
      <w:pPr>
        <w:ind w:left="720" w:hanging="360"/>
      </w:pPr>
      <w:rPr>
        <w:rFonts w:hint="default"/>
      </w:rPr>
    </w:lvl>
    <w:lvl w:ilvl="1" w:tplc="6A4C5ACE">
      <w:start w:val="1"/>
      <w:numFmt w:val="lowerLetter"/>
      <w:lvlText w:val="%2)"/>
      <w:lvlJc w:val="left"/>
      <w:pPr>
        <w:ind w:left="644"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F76252B"/>
    <w:multiLevelType w:val="hybridMultilevel"/>
    <w:tmpl w:val="8624A744"/>
    <w:lvl w:ilvl="0" w:tplc="0094718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F8A2908"/>
    <w:multiLevelType w:val="hybridMultilevel"/>
    <w:tmpl w:val="6C14D0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2D866DA"/>
    <w:multiLevelType w:val="multilevel"/>
    <w:tmpl w:val="0642727A"/>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D311FA"/>
    <w:multiLevelType w:val="hybridMultilevel"/>
    <w:tmpl w:val="3A9037A0"/>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6" w15:restartNumberingAfterBreak="0">
    <w:nsid w:val="283D5B47"/>
    <w:multiLevelType w:val="hybridMultilevel"/>
    <w:tmpl w:val="B0286038"/>
    <w:lvl w:ilvl="0" w:tplc="2882534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292227F0"/>
    <w:multiLevelType w:val="hybridMultilevel"/>
    <w:tmpl w:val="A0427C6C"/>
    <w:lvl w:ilvl="0" w:tplc="9BA0D63C">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CBB3710"/>
    <w:multiLevelType w:val="multilevel"/>
    <w:tmpl w:val="4656C886"/>
    <w:lvl w:ilvl="0">
      <w:start w:val="1"/>
      <w:numFmt w:val="lowerLetter"/>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0030FC2"/>
    <w:multiLevelType w:val="hybridMultilevel"/>
    <w:tmpl w:val="50D6A60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0462EC4"/>
    <w:multiLevelType w:val="hybridMultilevel"/>
    <w:tmpl w:val="A73058F2"/>
    <w:lvl w:ilvl="0" w:tplc="041B0005">
      <w:start w:val="1"/>
      <w:numFmt w:val="bullet"/>
      <w:lvlText w:val=""/>
      <w:lvlJc w:val="left"/>
      <w:pPr>
        <w:ind w:left="862" w:hanging="360"/>
      </w:pPr>
      <w:rPr>
        <w:rFonts w:ascii="Wingdings" w:hAnsi="Wingding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31247146"/>
    <w:multiLevelType w:val="multilevel"/>
    <w:tmpl w:val="C2D2778C"/>
    <w:lvl w:ilvl="0">
      <w:start w:val="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1C8021B"/>
    <w:multiLevelType w:val="hybridMultilevel"/>
    <w:tmpl w:val="B8C87758"/>
    <w:lvl w:ilvl="0" w:tplc="A1441824">
      <w:start w:val="1"/>
      <w:numFmt w:val="upperRoman"/>
      <w:lvlText w:val="%1."/>
      <w:lvlJc w:val="righ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3A02EB3"/>
    <w:multiLevelType w:val="hybridMultilevel"/>
    <w:tmpl w:val="AD728770"/>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4" w15:restartNumberingAfterBreak="0">
    <w:nsid w:val="340F709A"/>
    <w:multiLevelType w:val="hybridMultilevel"/>
    <w:tmpl w:val="C39005F6"/>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5F12AD5"/>
    <w:multiLevelType w:val="multilevel"/>
    <w:tmpl w:val="DE90C850"/>
    <w:lvl w:ilvl="0">
      <w:start w:val="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7AD242D"/>
    <w:multiLevelType w:val="hybridMultilevel"/>
    <w:tmpl w:val="0FA466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8A71D58"/>
    <w:multiLevelType w:val="hybridMultilevel"/>
    <w:tmpl w:val="CCB6084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1523800"/>
    <w:multiLevelType w:val="hybridMultilevel"/>
    <w:tmpl w:val="3406417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15:restartNumberingAfterBreak="0">
    <w:nsid w:val="47CF07CE"/>
    <w:multiLevelType w:val="hybridMultilevel"/>
    <w:tmpl w:val="156885D8"/>
    <w:lvl w:ilvl="0" w:tplc="DE1214B8">
      <w:start w:val="16"/>
      <w:numFmt w:val="bullet"/>
      <w:lvlText w:val="-"/>
      <w:lvlJc w:val="left"/>
      <w:pPr>
        <w:ind w:left="1080" w:hanging="360"/>
      </w:pPr>
      <w:rPr>
        <w:rFonts w:ascii="Corbel" w:eastAsia="Times New Roman" w:hAnsi="Corbe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88C5914"/>
    <w:multiLevelType w:val="hybridMultilevel"/>
    <w:tmpl w:val="846CC4EA"/>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54" w15:restartNumberingAfterBreak="0">
    <w:nsid w:val="48EE0F87"/>
    <w:multiLevelType w:val="hybridMultilevel"/>
    <w:tmpl w:val="F7D2C7D0"/>
    <w:lvl w:ilvl="0" w:tplc="FF46CD38">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B8320D1"/>
    <w:multiLevelType w:val="hybridMultilevel"/>
    <w:tmpl w:val="A0E0641A"/>
    <w:lvl w:ilvl="0" w:tplc="4C0CEA0C">
      <w:start w:val="434"/>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C517FB5"/>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9C0474"/>
    <w:multiLevelType w:val="hybridMultilevel"/>
    <w:tmpl w:val="0B10D376"/>
    <w:lvl w:ilvl="0" w:tplc="041B0005">
      <w:start w:val="1"/>
      <w:numFmt w:val="bullet"/>
      <w:lvlText w:val=""/>
      <w:lvlJc w:val="left"/>
      <w:pPr>
        <w:ind w:left="720" w:hanging="360"/>
      </w:pPr>
      <w:rPr>
        <w:rFonts w:ascii="Wingdings" w:hAnsi="Wingdings"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D839B1"/>
    <w:multiLevelType w:val="hybridMultilevel"/>
    <w:tmpl w:val="F5348B8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71E54BE"/>
    <w:multiLevelType w:val="hybridMultilevel"/>
    <w:tmpl w:val="036222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9696269"/>
    <w:multiLevelType w:val="hybridMultilevel"/>
    <w:tmpl w:val="538A3CB6"/>
    <w:lvl w:ilvl="0" w:tplc="E49A6404">
      <w:start w:val="1"/>
      <w:numFmt w:val="bullet"/>
      <w:lvlText w:val="-"/>
      <w:lvlJc w:val="left"/>
      <w:pPr>
        <w:ind w:left="927" w:hanging="360"/>
      </w:pPr>
      <w:rPr>
        <w:rFonts w:ascii="Times New Roman" w:eastAsiaTheme="minorHAns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2" w15:restartNumberingAfterBreak="0">
    <w:nsid w:val="5BAA645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D990848"/>
    <w:multiLevelType w:val="hybridMultilevel"/>
    <w:tmpl w:val="6C14D0D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0B37ED3"/>
    <w:multiLevelType w:val="multilevel"/>
    <w:tmpl w:val="A8D2336E"/>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2"/>
      <w:numFmt w:val="decimal"/>
      <w:lvlText w:val="%1.%2.%3"/>
      <w:lvlJc w:val="left"/>
      <w:pPr>
        <w:ind w:left="840" w:hanging="840"/>
      </w:pPr>
      <w:rPr>
        <w:rFonts w:hint="default"/>
        <w:b/>
      </w:rPr>
    </w:lvl>
    <w:lvl w:ilvl="3">
      <w:start w:val="2"/>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60D219D1"/>
    <w:multiLevelType w:val="hybridMultilevel"/>
    <w:tmpl w:val="7D442A22"/>
    <w:lvl w:ilvl="0" w:tplc="5A32CD8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8" w15:restartNumberingAfterBreak="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3A04C6C"/>
    <w:multiLevelType w:val="hybridMultilevel"/>
    <w:tmpl w:val="FCD0671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5AA015B"/>
    <w:multiLevelType w:val="hybridMultilevel"/>
    <w:tmpl w:val="691A687C"/>
    <w:lvl w:ilvl="0" w:tplc="041B0017">
      <w:start w:val="1"/>
      <w:numFmt w:val="lowerLetter"/>
      <w:lvlText w:val="%1)"/>
      <w:lvlJc w:val="left"/>
      <w:pPr>
        <w:ind w:left="2345" w:hanging="360"/>
      </w:pPr>
    </w:lvl>
    <w:lvl w:ilvl="1" w:tplc="041B0019" w:tentative="1">
      <w:start w:val="1"/>
      <w:numFmt w:val="lowerLetter"/>
      <w:lvlText w:val="%2."/>
      <w:lvlJc w:val="left"/>
      <w:pPr>
        <w:ind w:left="3065" w:hanging="360"/>
      </w:pPr>
    </w:lvl>
    <w:lvl w:ilvl="2" w:tplc="041B001B" w:tentative="1">
      <w:start w:val="1"/>
      <w:numFmt w:val="lowerRoman"/>
      <w:lvlText w:val="%3."/>
      <w:lvlJc w:val="right"/>
      <w:pPr>
        <w:ind w:left="3785" w:hanging="180"/>
      </w:pPr>
    </w:lvl>
    <w:lvl w:ilvl="3" w:tplc="041B000F" w:tentative="1">
      <w:start w:val="1"/>
      <w:numFmt w:val="decimal"/>
      <w:lvlText w:val="%4."/>
      <w:lvlJc w:val="left"/>
      <w:pPr>
        <w:ind w:left="4505" w:hanging="360"/>
      </w:pPr>
    </w:lvl>
    <w:lvl w:ilvl="4" w:tplc="041B0019" w:tentative="1">
      <w:start w:val="1"/>
      <w:numFmt w:val="lowerLetter"/>
      <w:lvlText w:val="%5."/>
      <w:lvlJc w:val="left"/>
      <w:pPr>
        <w:ind w:left="5225" w:hanging="360"/>
      </w:pPr>
    </w:lvl>
    <w:lvl w:ilvl="5" w:tplc="041B001B" w:tentative="1">
      <w:start w:val="1"/>
      <w:numFmt w:val="lowerRoman"/>
      <w:lvlText w:val="%6."/>
      <w:lvlJc w:val="right"/>
      <w:pPr>
        <w:ind w:left="5945" w:hanging="180"/>
      </w:pPr>
    </w:lvl>
    <w:lvl w:ilvl="6" w:tplc="041B000F" w:tentative="1">
      <w:start w:val="1"/>
      <w:numFmt w:val="decimal"/>
      <w:lvlText w:val="%7."/>
      <w:lvlJc w:val="left"/>
      <w:pPr>
        <w:ind w:left="6665" w:hanging="360"/>
      </w:pPr>
    </w:lvl>
    <w:lvl w:ilvl="7" w:tplc="041B0019" w:tentative="1">
      <w:start w:val="1"/>
      <w:numFmt w:val="lowerLetter"/>
      <w:lvlText w:val="%8."/>
      <w:lvlJc w:val="left"/>
      <w:pPr>
        <w:ind w:left="7385" w:hanging="360"/>
      </w:pPr>
    </w:lvl>
    <w:lvl w:ilvl="8" w:tplc="041B001B" w:tentative="1">
      <w:start w:val="1"/>
      <w:numFmt w:val="lowerRoman"/>
      <w:lvlText w:val="%9."/>
      <w:lvlJc w:val="right"/>
      <w:pPr>
        <w:ind w:left="8105" w:hanging="180"/>
      </w:pPr>
    </w:lvl>
  </w:abstractNum>
  <w:abstractNum w:abstractNumId="71" w15:restartNumberingAfterBreak="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12562A"/>
    <w:multiLevelType w:val="multilevel"/>
    <w:tmpl w:val="C89E02C8"/>
    <w:lvl w:ilvl="0">
      <w:start w:val="1"/>
      <w:numFmt w:val="decimal"/>
      <w:lvlText w:val="%1"/>
      <w:lvlJc w:val="left"/>
      <w:pPr>
        <w:ind w:left="840" w:hanging="840"/>
      </w:pPr>
      <w:rPr>
        <w:rFonts w:hint="default"/>
        <w:color w:val="auto"/>
      </w:rPr>
    </w:lvl>
    <w:lvl w:ilvl="1">
      <w:start w:val="8"/>
      <w:numFmt w:val="decimal"/>
      <w:lvlText w:val="%1.%2"/>
      <w:lvlJc w:val="left"/>
      <w:pPr>
        <w:ind w:left="840" w:hanging="840"/>
      </w:pPr>
      <w:rPr>
        <w:rFonts w:hint="default"/>
        <w:color w:val="auto"/>
      </w:rPr>
    </w:lvl>
    <w:lvl w:ilvl="2">
      <w:start w:val="2"/>
      <w:numFmt w:val="decimal"/>
      <w:lvlText w:val="%1.%2.%3"/>
      <w:lvlJc w:val="left"/>
      <w:pPr>
        <w:ind w:left="840" w:hanging="840"/>
      </w:pPr>
      <w:rPr>
        <w:rFonts w:hint="default"/>
        <w:color w:val="auto"/>
      </w:rPr>
    </w:lvl>
    <w:lvl w:ilvl="3">
      <w:start w:val="2"/>
      <w:numFmt w:val="decimal"/>
      <w:lvlText w:val="%1.%2.%3.%4"/>
      <w:lvlJc w:val="left"/>
      <w:pPr>
        <w:ind w:left="840" w:hanging="840"/>
      </w:pPr>
      <w:rPr>
        <w:rFonts w:hint="default"/>
        <w:color w:val="auto"/>
      </w:rPr>
    </w:lvl>
    <w:lvl w:ilvl="4">
      <w:start w:val="2"/>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3" w15:restartNumberingAfterBreak="0">
    <w:nsid w:val="684E3F43"/>
    <w:multiLevelType w:val="hybridMultilevel"/>
    <w:tmpl w:val="4C92075A"/>
    <w:lvl w:ilvl="0" w:tplc="94E0BE02">
      <w:start w:val="1"/>
      <w:numFmt w:val="lowerLetter"/>
      <w:lvlText w:val="%1)"/>
      <w:lvlJc w:val="left"/>
      <w:pPr>
        <w:ind w:left="644" w:hanging="360"/>
      </w:pPr>
      <w:rPr>
        <w:rFonts w:hint="default"/>
      </w:rPr>
    </w:lvl>
    <w:lvl w:ilvl="1" w:tplc="041B0019" w:tentative="1">
      <w:start w:val="1"/>
      <w:numFmt w:val="lowerLetter"/>
      <w:lvlText w:val="%2."/>
      <w:lvlJc w:val="left"/>
      <w:pPr>
        <w:ind w:left="644" w:hanging="360"/>
      </w:pPr>
    </w:lvl>
    <w:lvl w:ilvl="2" w:tplc="041B001B" w:tentative="1">
      <w:start w:val="1"/>
      <w:numFmt w:val="lowerRoman"/>
      <w:lvlText w:val="%3."/>
      <w:lvlJc w:val="right"/>
      <w:pPr>
        <w:ind w:left="1364" w:hanging="180"/>
      </w:pPr>
    </w:lvl>
    <w:lvl w:ilvl="3" w:tplc="041B000F" w:tentative="1">
      <w:start w:val="1"/>
      <w:numFmt w:val="decimal"/>
      <w:lvlText w:val="%4."/>
      <w:lvlJc w:val="left"/>
      <w:pPr>
        <w:ind w:left="2084" w:hanging="360"/>
      </w:pPr>
    </w:lvl>
    <w:lvl w:ilvl="4" w:tplc="041B0019" w:tentative="1">
      <w:start w:val="1"/>
      <w:numFmt w:val="lowerLetter"/>
      <w:lvlText w:val="%5."/>
      <w:lvlJc w:val="left"/>
      <w:pPr>
        <w:ind w:left="2804" w:hanging="360"/>
      </w:pPr>
    </w:lvl>
    <w:lvl w:ilvl="5" w:tplc="041B001B" w:tentative="1">
      <w:start w:val="1"/>
      <w:numFmt w:val="lowerRoman"/>
      <w:lvlText w:val="%6."/>
      <w:lvlJc w:val="right"/>
      <w:pPr>
        <w:ind w:left="3524" w:hanging="180"/>
      </w:pPr>
    </w:lvl>
    <w:lvl w:ilvl="6" w:tplc="041B000F" w:tentative="1">
      <w:start w:val="1"/>
      <w:numFmt w:val="decimal"/>
      <w:lvlText w:val="%7."/>
      <w:lvlJc w:val="left"/>
      <w:pPr>
        <w:ind w:left="4244" w:hanging="360"/>
      </w:pPr>
    </w:lvl>
    <w:lvl w:ilvl="7" w:tplc="041B0019" w:tentative="1">
      <w:start w:val="1"/>
      <w:numFmt w:val="lowerLetter"/>
      <w:lvlText w:val="%8."/>
      <w:lvlJc w:val="left"/>
      <w:pPr>
        <w:ind w:left="4964" w:hanging="360"/>
      </w:pPr>
    </w:lvl>
    <w:lvl w:ilvl="8" w:tplc="041B001B" w:tentative="1">
      <w:start w:val="1"/>
      <w:numFmt w:val="lowerRoman"/>
      <w:lvlText w:val="%9."/>
      <w:lvlJc w:val="right"/>
      <w:pPr>
        <w:ind w:left="5684" w:hanging="180"/>
      </w:pPr>
    </w:lvl>
  </w:abstractNum>
  <w:abstractNum w:abstractNumId="74" w15:restartNumberingAfterBreak="0">
    <w:nsid w:val="68CE6E9B"/>
    <w:multiLevelType w:val="hybridMultilevel"/>
    <w:tmpl w:val="4F1A2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0A421D9"/>
    <w:multiLevelType w:val="hybridMultilevel"/>
    <w:tmpl w:val="EFE0EDD6"/>
    <w:lvl w:ilvl="0" w:tplc="041B000F">
      <w:start w:val="1"/>
      <w:numFmt w:val="decimal"/>
      <w:lvlText w:val="%1."/>
      <w:lvlJc w:val="left"/>
      <w:pPr>
        <w:ind w:left="720" w:hanging="360"/>
      </w:pPr>
      <w:rPr>
        <w:rFonts w:hint="default"/>
      </w:rPr>
    </w:lvl>
    <w:lvl w:ilvl="1" w:tplc="FC68D890">
      <w:start w:val="1"/>
      <w:numFmt w:val="lowerLetter"/>
      <w:lvlText w:val="%2)"/>
      <w:lvlJc w:val="left"/>
      <w:pPr>
        <w:ind w:left="419" w:hanging="419"/>
      </w:pPr>
      <w:rPr>
        <w:rFonts w:hint="default"/>
      </w:rPr>
    </w:lvl>
    <w:lvl w:ilvl="2" w:tplc="1B46A000">
      <w:start w:val="1"/>
      <w:numFmt w:val="upperLetter"/>
      <w:lvlText w:val="%3."/>
      <w:lvlJc w:val="left"/>
      <w:pPr>
        <w:ind w:left="644"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73C0A3C"/>
    <w:multiLevelType w:val="hybridMultilevel"/>
    <w:tmpl w:val="8AE4B13A"/>
    <w:lvl w:ilvl="0" w:tplc="1B46A000">
      <w:start w:val="1"/>
      <w:numFmt w:val="upp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7E840F1"/>
    <w:multiLevelType w:val="hybridMultilevel"/>
    <w:tmpl w:val="3086E6F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AF14E27"/>
    <w:multiLevelType w:val="hybridMultilevel"/>
    <w:tmpl w:val="CA5EF8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C540764"/>
    <w:multiLevelType w:val="hybridMultilevel"/>
    <w:tmpl w:val="686A044E"/>
    <w:lvl w:ilvl="0" w:tplc="99EECADC">
      <w:start w:val="1"/>
      <w:numFmt w:val="lowerLetter"/>
      <w:lvlText w:val="%1)"/>
      <w:lvlJc w:val="left"/>
      <w:pPr>
        <w:ind w:left="1145" w:hanging="360"/>
      </w:pPr>
      <w:rPr>
        <w:rFonts w:ascii="Times New Roman" w:eastAsia="Times New Roman" w:hAnsi="Times New Roman" w:cstheme="minorBidi"/>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1" w15:restartNumberingAfterBreak="0">
    <w:nsid w:val="7D1A2041"/>
    <w:multiLevelType w:val="hybridMultilevel"/>
    <w:tmpl w:val="C39005F6"/>
    <w:lvl w:ilvl="0" w:tplc="FFFFFFFF">
      <w:start w:val="1"/>
      <w:numFmt w:val="lowerLetter"/>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E5B36E9"/>
    <w:multiLevelType w:val="multilevel"/>
    <w:tmpl w:val="65D640C2"/>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0"/>
  </w:num>
  <w:num w:numId="2">
    <w:abstractNumId w:val="37"/>
  </w:num>
  <w:num w:numId="3">
    <w:abstractNumId w:val="82"/>
  </w:num>
  <w:num w:numId="4">
    <w:abstractNumId w:val="17"/>
  </w:num>
  <w:num w:numId="5">
    <w:abstractNumId w:val="20"/>
  </w:num>
  <w:num w:numId="6">
    <w:abstractNumId w:val="16"/>
  </w:num>
  <w:num w:numId="7">
    <w:abstractNumId w:val="3"/>
  </w:num>
  <w:num w:numId="8">
    <w:abstractNumId w:val="48"/>
  </w:num>
  <w:num w:numId="9">
    <w:abstractNumId w:val="36"/>
  </w:num>
  <w:num w:numId="10">
    <w:abstractNumId w:val="59"/>
  </w:num>
  <w:num w:numId="11">
    <w:abstractNumId w:val="71"/>
  </w:num>
  <w:num w:numId="12">
    <w:abstractNumId w:val="75"/>
  </w:num>
  <w:num w:numId="13">
    <w:abstractNumId w:val="15"/>
  </w:num>
  <w:num w:numId="14">
    <w:abstractNumId w:val="8"/>
  </w:num>
  <w:num w:numId="15">
    <w:abstractNumId w:val="31"/>
  </w:num>
  <w:num w:numId="16">
    <w:abstractNumId w:val="32"/>
  </w:num>
  <w:num w:numId="17">
    <w:abstractNumId w:val="34"/>
  </w:num>
  <w:num w:numId="18">
    <w:abstractNumId w:val="57"/>
  </w:num>
  <w:num w:numId="19">
    <w:abstractNumId w:val="47"/>
  </w:num>
  <w:num w:numId="20">
    <w:abstractNumId w:val="5"/>
  </w:num>
  <w:num w:numId="21">
    <w:abstractNumId w:val="29"/>
  </w:num>
  <w:num w:numId="22">
    <w:abstractNumId w:val="67"/>
  </w:num>
  <w:num w:numId="23">
    <w:abstractNumId w:val="9"/>
  </w:num>
  <w:num w:numId="24">
    <w:abstractNumId w:val="24"/>
  </w:num>
  <w:num w:numId="25">
    <w:abstractNumId w:val="68"/>
  </w:num>
  <w:num w:numId="26">
    <w:abstractNumId w:val="65"/>
  </w:num>
  <w:num w:numId="27">
    <w:abstractNumId w:val="12"/>
  </w:num>
  <w:num w:numId="28">
    <w:abstractNumId w:val="42"/>
  </w:num>
  <w:num w:numId="29">
    <w:abstractNumId w:val="69"/>
  </w:num>
  <w:num w:numId="30">
    <w:abstractNumId w:val="10"/>
  </w:num>
  <w:num w:numId="31">
    <w:abstractNumId w:val="39"/>
  </w:num>
  <w:num w:numId="32">
    <w:abstractNumId w:val="51"/>
  </w:num>
  <w:num w:numId="33">
    <w:abstractNumId w:val="46"/>
  </w:num>
  <w:num w:numId="34">
    <w:abstractNumId w:val="58"/>
  </w:num>
  <w:num w:numId="35">
    <w:abstractNumId w:val="52"/>
  </w:num>
  <w:num w:numId="36">
    <w:abstractNumId w:val="79"/>
  </w:num>
  <w:num w:numId="37">
    <w:abstractNumId w:val="25"/>
  </w:num>
  <w:num w:numId="38">
    <w:abstractNumId w:val="40"/>
  </w:num>
  <w:num w:numId="39">
    <w:abstractNumId w:val="78"/>
  </w:num>
  <w:num w:numId="40">
    <w:abstractNumId w:val="60"/>
  </w:num>
  <w:num w:numId="41">
    <w:abstractNumId w:val="22"/>
  </w:num>
  <w:num w:numId="42">
    <w:abstractNumId w:val="43"/>
  </w:num>
  <w:num w:numId="43">
    <w:abstractNumId w:val="14"/>
  </w:num>
  <w:num w:numId="44">
    <w:abstractNumId w:val="61"/>
  </w:num>
  <w:num w:numId="45">
    <w:abstractNumId w:val="80"/>
  </w:num>
  <w:num w:numId="46">
    <w:abstractNumId w:val="38"/>
  </w:num>
  <w:num w:numId="47">
    <w:abstractNumId w:val="54"/>
  </w:num>
  <w:num w:numId="48">
    <w:abstractNumId w:val="45"/>
  </w:num>
  <w:num w:numId="49">
    <w:abstractNumId w:val="41"/>
  </w:num>
  <w:num w:numId="50">
    <w:abstractNumId w:val="72"/>
  </w:num>
  <w:num w:numId="51">
    <w:abstractNumId w:val="2"/>
  </w:num>
  <w:num w:numId="52">
    <w:abstractNumId w:val="44"/>
  </w:num>
  <w:num w:numId="53">
    <w:abstractNumId w:val="23"/>
  </w:num>
  <w:num w:numId="54">
    <w:abstractNumId w:val="50"/>
  </w:num>
  <w:num w:numId="55">
    <w:abstractNumId w:val="18"/>
  </w:num>
  <w:num w:numId="56">
    <w:abstractNumId w:val="33"/>
  </w:num>
  <w:num w:numId="57">
    <w:abstractNumId w:val="19"/>
  </w:num>
  <w:num w:numId="58">
    <w:abstractNumId w:val="70"/>
  </w:num>
  <w:num w:numId="59">
    <w:abstractNumId w:val="11"/>
  </w:num>
  <w:num w:numId="60">
    <w:abstractNumId w:val="21"/>
  </w:num>
  <w:num w:numId="61">
    <w:abstractNumId w:val="4"/>
  </w:num>
  <w:num w:numId="62">
    <w:abstractNumId w:val="73"/>
  </w:num>
  <w:num w:numId="63">
    <w:abstractNumId w:val="0"/>
  </w:num>
  <w:num w:numId="64">
    <w:abstractNumId w:val="35"/>
  </w:num>
  <w:num w:numId="65">
    <w:abstractNumId w:val="76"/>
  </w:num>
  <w:num w:numId="66">
    <w:abstractNumId w:val="1"/>
  </w:num>
  <w:num w:numId="67">
    <w:abstractNumId w:val="64"/>
  </w:num>
  <w:num w:numId="68">
    <w:abstractNumId w:val="27"/>
  </w:num>
  <w:num w:numId="69">
    <w:abstractNumId w:val="63"/>
  </w:num>
  <w:num w:numId="70">
    <w:abstractNumId w:val="66"/>
  </w:num>
  <w:num w:numId="71">
    <w:abstractNumId w:val="13"/>
  </w:num>
  <w:num w:numId="72">
    <w:abstractNumId w:val="62"/>
  </w:num>
  <w:num w:numId="73">
    <w:abstractNumId w:val="56"/>
  </w:num>
  <w:num w:numId="74">
    <w:abstractNumId w:val="6"/>
  </w:num>
  <w:num w:numId="75">
    <w:abstractNumId w:val="55"/>
  </w:num>
  <w:num w:numId="76">
    <w:abstractNumId w:val="26"/>
  </w:num>
  <w:num w:numId="77">
    <w:abstractNumId w:val="74"/>
  </w:num>
  <w:num w:numId="78">
    <w:abstractNumId w:val="81"/>
  </w:num>
  <w:num w:numId="79">
    <w:abstractNumId w:val="77"/>
  </w:num>
  <w:num w:numId="80">
    <w:abstractNumId w:val="7"/>
  </w:num>
  <w:num w:numId="81">
    <w:abstractNumId w:val="53"/>
  </w:num>
  <w:num w:numId="82">
    <w:abstractNumId w:val="49"/>
  </w:num>
  <w:num w:numId="83">
    <w:abstractNumId w:val="28"/>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ol M">
    <w15:presenceInfo w15:providerId="Windows Live" w15:userId="3f700b57acc5f30c"/>
  </w15:person>
  <w15:person w15:author="Peter Eimannsberger">
    <w15:presenceInfo w15:providerId="None" w15:userId="Peter Eimannsber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40B"/>
    <w:rsid w:val="0000092E"/>
    <w:rsid w:val="00000AF7"/>
    <w:rsid w:val="00001C66"/>
    <w:rsid w:val="00002F55"/>
    <w:rsid w:val="00003A26"/>
    <w:rsid w:val="00004B06"/>
    <w:rsid w:val="00004CA9"/>
    <w:rsid w:val="00004D33"/>
    <w:rsid w:val="000052B3"/>
    <w:rsid w:val="00005C82"/>
    <w:rsid w:val="00006D3D"/>
    <w:rsid w:val="00007D23"/>
    <w:rsid w:val="00010B8A"/>
    <w:rsid w:val="000115AF"/>
    <w:rsid w:val="00011FAD"/>
    <w:rsid w:val="000127C3"/>
    <w:rsid w:val="00012B13"/>
    <w:rsid w:val="000145F8"/>
    <w:rsid w:val="00014B2E"/>
    <w:rsid w:val="00017478"/>
    <w:rsid w:val="00017551"/>
    <w:rsid w:val="00017DEF"/>
    <w:rsid w:val="00020983"/>
    <w:rsid w:val="00020C78"/>
    <w:rsid w:val="00020DCC"/>
    <w:rsid w:val="00021208"/>
    <w:rsid w:val="000212A0"/>
    <w:rsid w:val="0002182C"/>
    <w:rsid w:val="00021865"/>
    <w:rsid w:val="00021945"/>
    <w:rsid w:val="00021ADE"/>
    <w:rsid w:val="0002243C"/>
    <w:rsid w:val="000231A2"/>
    <w:rsid w:val="000231B2"/>
    <w:rsid w:val="00023320"/>
    <w:rsid w:val="00023AA4"/>
    <w:rsid w:val="000249CA"/>
    <w:rsid w:val="00024E29"/>
    <w:rsid w:val="000256A9"/>
    <w:rsid w:val="000257C9"/>
    <w:rsid w:val="000301A3"/>
    <w:rsid w:val="00031760"/>
    <w:rsid w:val="00032229"/>
    <w:rsid w:val="00032512"/>
    <w:rsid w:val="00033185"/>
    <w:rsid w:val="00033EDA"/>
    <w:rsid w:val="00033FBB"/>
    <w:rsid w:val="000342E6"/>
    <w:rsid w:val="000348B1"/>
    <w:rsid w:val="00034DC4"/>
    <w:rsid w:val="000366DB"/>
    <w:rsid w:val="00037512"/>
    <w:rsid w:val="00037AE8"/>
    <w:rsid w:val="00037DDB"/>
    <w:rsid w:val="00040356"/>
    <w:rsid w:val="000410D3"/>
    <w:rsid w:val="00041575"/>
    <w:rsid w:val="00041B77"/>
    <w:rsid w:val="00041F75"/>
    <w:rsid w:val="00043AEB"/>
    <w:rsid w:val="00043F6D"/>
    <w:rsid w:val="00044340"/>
    <w:rsid w:val="00044E05"/>
    <w:rsid w:val="000462FD"/>
    <w:rsid w:val="00046B78"/>
    <w:rsid w:val="000477DB"/>
    <w:rsid w:val="00051DBF"/>
    <w:rsid w:val="00052BD5"/>
    <w:rsid w:val="00052C56"/>
    <w:rsid w:val="000535F0"/>
    <w:rsid w:val="0005458D"/>
    <w:rsid w:val="00054846"/>
    <w:rsid w:val="0005537A"/>
    <w:rsid w:val="000554E9"/>
    <w:rsid w:val="00055CFE"/>
    <w:rsid w:val="0005611B"/>
    <w:rsid w:val="00056D9D"/>
    <w:rsid w:val="00056E93"/>
    <w:rsid w:val="000578FB"/>
    <w:rsid w:val="00060CEB"/>
    <w:rsid w:val="000622C5"/>
    <w:rsid w:val="00062CB1"/>
    <w:rsid w:val="00063385"/>
    <w:rsid w:val="000637A3"/>
    <w:rsid w:val="0006464E"/>
    <w:rsid w:val="00064944"/>
    <w:rsid w:val="00065FDD"/>
    <w:rsid w:val="00066375"/>
    <w:rsid w:val="0006680B"/>
    <w:rsid w:val="000705C0"/>
    <w:rsid w:val="00070998"/>
    <w:rsid w:val="00070A13"/>
    <w:rsid w:val="00070C99"/>
    <w:rsid w:val="00070F15"/>
    <w:rsid w:val="000713FA"/>
    <w:rsid w:val="00071699"/>
    <w:rsid w:val="00071E22"/>
    <w:rsid w:val="000727EF"/>
    <w:rsid w:val="00072C7C"/>
    <w:rsid w:val="00073092"/>
    <w:rsid w:val="00073336"/>
    <w:rsid w:val="00073890"/>
    <w:rsid w:val="000745A6"/>
    <w:rsid w:val="00074A9C"/>
    <w:rsid w:val="00074AAD"/>
    <w:rsid w:val="00074B52"/>
    <w:rsid w:val="00075169"/>
    <w:rsid w:val="00076E08"/>
    <w:rsid w:val="000775BD"/>
    <w:rsid w:val="00077A00"/>
    <w:rsid w:val="000804C6"/>
    <w:rsid w:val="00080854"/>
    <w:rsid w:val="00080FF0"/>
    <w:rsid w:val="00081060"/>
    <w:rsid w:val="00083362"/>
    <w:rsid w:val="000833D0"/>
    <w:rsid w:val="000834EB"/>
    <w:rsid w:val="0008405E"/>
    <w:rsid w:val="000840B3"/>
    <w:rsid w:val="000844D4"/>
    <w:rsid w:val="00084817"/>
    <w:rsid w:val="00084F6D"/>
    <w:rsid w:val="00085335"/>
    <w:rsid w:val="00086661"/>
    <w:rsid w:val="00086A2E"/>
    <w:rsid w:val="00086A90"/>
    <w:rsid w:val="00086C7D"/>
    <w:rsid w:val="00086D19"/>
    <w:rsid w:val="00086D58"/>
    <w:rsid w:val="00086F78"/>
    <w:rsid w:val="000879D2"/>
    <w:rsid w:val="000879DE"/>
    <w:rsid w:val="00090A12"/>
    <w:rsid w:val="000932A7"/>
    <w:rsid w:val="00095734"/>
    <w:rsid w:val="000959FA"/>
    <w:rsid w:val="00096820"/>
    <w:rsid w:val="00097DCF"/>
    <w:rsid w:val="00097E87"/>
    <w:rsid w:val="000A18DC"/>
    <w:rsid w:val="000A1F10"/>
    <w:rsid w:val="000A2253"/>
    <w:rsid w:val="000A2AF1"/>
    <w:rsid w:val="000A3EC7"/>
    <w:rsid w:val="000A4296"/>
    <w:rsid w:val="000A459B"/>
    <w:rsid w:val="000A4D46"/>
    <w:rsid w:val="000A561C"/>
    <w:rsid w:val="000A5927"/>
    <w:rsid w:val="000A6A15"/>
    <w:rsid w:val="000A775D"/>
    <w:rsid w:val="000B0879"/>
    <w:rsid w:val="000B117F"/>
    <w:rsid w:val="000B276B"/>
    <w:rsid w:val="000B3075"/>
    <w:rsid w:val="000B32E3"/>
    <w:rsid w:val="000B45C8"/>
    <w:rsid w:val="000B478C"/>
    <w:rsid w:val="000B549B"/>
    <w:rsid w:val="000B5B0A"/>
    <w:rsid w:val="000B624E"/>
    <w:rsid w:val="000B7865"/>
    <w:rsid w:val="000B7AE9"/>
    <w:rsid w:val="000C0989"/>
    <w:rsid w:val="000C0B60"/>
    <w:rsid w:val="000C0CB8"/>
    <w:rsid w:val="000C11A1"/>
    <w:rsid w:val="000C1783"/>
    <w:rsid w:val="000C24A9"/>
    <w:rsid w:val="000C325D"/>
    <w:rsid w:val="000C34E8"/>
    <w:rsid w:val="000C35E9"/>
    <w:rsid w:val="000C45A2"/>
    <w:rsid w:val="000C4932"/>
    <w:rsid w:val="000C4CC3"/>
    <w:rsid w:val="000C5437"/>
    <w:rsid w:val="000C56C0"/>
    <w:rsid w:val="000C5BAE"/>
    <w:rsid w:val="000C5D57"/>
    <w:rsid w:val="000C6910"/>
    <w:rsid w:val="000C750D"/>
    <w:rsid w:val="000D08AB"/>
    <w:rsid w:val="000D0BF9"/>
    <w:rsid w:val="000D0C55"/>
    <w:rsid w:val="000D121E"/>
    <w:rsid w:val="000D171B"/>
    <w:rsid w:val="000D1DDA"/>
    <w:rsid w:val="000D25DF"/>
    <w:rsid w:val="000D3075"/>
    <w:rsid w:val="000D3B7F"/>
    <w:rsid w:val="000D451A"/>
    <w:rsid w:val="000D5CDC"/>
    <w:rsid w:val="000D6B4D"/>
    <w:rsid w:val="000D718F"/>
    <w:rsid w:val="000E09DA"/>
    <w:rsid w:val="000E0F43"/>
    <w:rsid w:val="000E179F"/>
    <w:rsid w:val="000E17BB"/>
    <w:rsid w:val="000E18C0"/>
    <w:rsid w:val="000E1B8A"/>
    <w:rsid w:val="000E25F2"/>
    <w:rsid w:val="000E2B31"/>
    <w:rsid w:val="000E32EE"/>
    <w:rsid w:val="000E33CB"/>
    <w:rsid w:val="000E3BD6"/>
    <w:rsid w:val="000E47AE"/>
    <w:rsid w:val="000E5107"/>
    <w:rsid w:val="000E5440"/>
    <w:rsid w:val="000E566B"/>
    <w:rsid w:val="000E5EE4"/>
    <w:rsid w:val="000E6ECB"/>
    <w:rsid w:val="000E76B4"/>
    <w:rsid w:val="000E7A81"/>
    <w:rsid w:val="000E7C2D"/>
    <w:rsid w:val="000F0F8E"/>
    <w:rsid w:val="000F153C"/>
    <w:rsid w:val="000F2CA9"/>
    <w:rsid w:val="000F3366"/>
    <w:rsid w:val="000F39BC"/>
    <w:rsid w:val="000F4547"/>
    <w:rsid w:val="000F4CAF"/>
    <w:rsid w:val="000F4E07"/>
    <w:rsid w:val="000F69C6"/>
    <w:rsid w:val="000F716F"/>
    <w:rsid w:val="000F71B5"/>
    <w:rsid w:val="00100700"/>
    <w:rsid w:val="001009F8"/>
    <w:rsid w:val="00100CD1"/>
    <w:rsid w:val="0010142D"/>
    <w:rsid w:val="0010144D"/>
    <w:rsid w:val="0010161C"/>
    <w:rsid w:val="00102BC0"/>
    <w:rsid w:val="0010328C"/>
    <w:rsid w:val="001039E0"/>
    <w:rsid w:val="00103D3C"/>
    <w:rsid w:val="00103EC7"/>
    <w:rsid w:val="00103EDA"/>
    <w:rsid w:val="00104B0C"/>
    <w:rsid w:val="00104DFA"/>
    <w:rsid w:val="001057E3"/>
    <w:rsid w:val="00106226"/>
    <w:rsid w:val="00106C8D"/>
    <w:rsid w:val="00107251"/>
    <w:rsid w:val="0010740C"/>
    <w:rsid w:val="00107783"/>
    <w:rsid w:val="00107856"/>
    <w:rsid w:val="001078F6"/>
    <w:rsid w:val="00107F6E"/>
    <w:rsid w:val="00110C77"/>
    <w:rsid w:val="00110D60"/>
    <w:rsid w:val="00110E33"/>
    <w:rsid w:val="00111847"/>
    <w:rsid w:val="0011188F"/>
    <w:rsid w:val="00114849"/>
    <w:rsid w:val="00115886"/>
    <w:rsid w:val="00116818"/>
    <w:rsid w:val="0011780C"/>
    <w:rsid w:val="00117EEF"/>
    <w:rsid w:val="0012060A"/>
    <w:rsid w:val="00120DA8"/>
    <w:rsid w:val="00121132"/>
    <w:rsid w:val="00121EC3"/>
    <w:rsid w:val="0012397D"/>
    <w:rsid w:val="00123E97"/>
    <w:rsid w:val="001244D8"/>
    <w:rsid w:val="0012453D"/>
    <w:rsid w:val="00124D86"/>
    <w:rsid w:val="00124D87"/>
    <w:rsid w:val="00124FBA"/>
    <w:rsid w:val="00125BEA"/>
    <w:rsid w:val="0012611F"/>
    <w:rsid w:val="0012665F"/>
    <w:rsid w:val="00126B52"/>
    <w:rsid w:val="001276D0"/>
    <w:rsid w:val="00127884"/>
    <w:rsid w:val="001278A2"/>
    <w:rsid w:val="00127FF7"/>
    <w:rsid w:val="001306E8"/>
    <w:rsid w:val="00131B2C"/>
    <w:rsid w:val="0013268C"/>
    <w:rsid w:val="0013382F"/>
    <w:rsid w:val="001345D0"/>
    <w:rsid w:val="00134895"/>
    <w:rsid w:val="00134939"/>
    <w:rsid w:val="00134972"/>
    <w:rsid w:val="00135A07"/>
    <w:rsid w:val="00135DC1"/>
    <w:rsid w:val="00135F4C"/>
    <w:rsid w:val="00137157"/>
    <w:rsid w:val="00137F99"/>
    <w:rsid w:val="001401B4"/>
    <w:rsid w:val="00140BDD"/>
    <w:rsid w:val="001411BE"/>
    <w:rsid w:val="00142142"/>
    <w:rsid w:val="001426BF"/>
    <w:rsid w:val="00142A89"/>
    <w:rsid w:val="001441AC"/>
    <w:rsid w:val="00144B5F"/>
    <w:rsid w:val="00144C4D"/>
    <w:rsid w:val="00145248"/>
    <w:rsid w:val="00145630"/>
    <w:rsid w:val="00145EBA"/>
    <w:rsid w:val="00146193"/>
    <w:rsid w:val="00146A75"/>
    <w:rsid w:val="0014713F"/>
    <w:rsid w:val="001474F8"/>
    <w:rsid w:val="00151058"/>
    <w:rsid w:val="00151E7F"/>
    <w:rsid w:val="0015212A"/>
    <w:rsid w:val="00152D48"/>
    <w:rsid w:val="001531D9"/>
    <w:rsid w:val="0015360F"/>
    <w:rsid w:val="001537A5"/>
    <w:rsid w:val="001539CB"/>
    <w:rsid w:val="00153A8D"/>
    <w:rsid w:val="00153AC9"/>
    <w:rsid w:val="00153B7A"/>
    <w:rsid w:val="001549BB"/>
    <w:rsid w:val="00155FE8"/>
    <w:rsid w:val="00156182"/>
    <w:rsid w:val="001568F0"/>
    <w:rsid w:val="001572A1"/>
    <w:rsid w:val="00157916"/>
    <w:rsid w:val="00160ED1"/>
    <w:rsid w:val="00161431"/>
    <w:rsid w:val="0016180E"/>
    <w:rsid w:val="00161C14"/>
    <w:rsid w:val="001622B8"/>
    <w:rsid w:val="00163E50"/>
    <w:rsid w:val="00165080"/>
    <w:rsid w:val="001654E1"/>
    <w:rsid w:val="001656E6"/>
    <w:rsid w:val="00165FC5"/>
    <w:rsid w:val="00166284"/>
    <w:rsid w:val="00167157"/>
    <w:rsid w:val="00167229"/>
    <w:rsid w:val="00167E22"/>
    <w:rsid w:val="00170ED2"/>
    <w:rsid w:val="00171136"/>
    <w:rsid w:val="00171690"/>
    <w:rsid w:val="00171D07"/>
    <w:rsid w:val="00172087"/>
    <w:rsid w:val="001724C4"/>
    <w:rsid w:val="00172A65"/>
    <w:rsid w:val="00172C34"/>
    <w:rsid w:val="001730B3"/>
    <w:rsid w:val="00173FC1"/>
    <w:rsid w:val="0017411B"/>
    <w:rsid w:val="001752DD"/>
    <w:rsid w:val="001762B9"/>
    <w:rsid w:val="0017670E"/>
    <w:rsid w:val="001779C8"/>
    <w:rsid w:val="00177A29"/>
    <w:rsid w:val="00177F73"/>
    <w:rsid w:val="0018171E"/>
    <w:rsid w:val="00181CFB"/>
    <w:rsid w:val="0018461A"/>
    <w:rsid w:val="00184F6A"/>
    <w:rsid w:val="0018565D"/>
    <w:rsid w:val="001858A5"/>
    <w:rsid w:val="00185C22"/>
    <w:rsid w:val="00185C42"/>
    <w:rsid w:val="00186529"/>
    <w:rsid w:val="001876B1"/>
    <w:rsid w:val="001879B5"/>
    <w:rsid w:val="00190407"/>
    <w:rsid w:val="00190C52"/>
    <w:rsid w:val="00191352"/>
    <w:rsid w:val="001930D1"/>
    <w:rsid w:val="00193477"/>
    <w:rsid w:val="001938A6"/>
    <w:rsid w:val="00193A00"/>
    <w:rsid w:val="00193B81"/>
    <w:rsid w:val="00194386"/>
    <w:rsid w:val="00194901"/>
    <w:rsid w:val="00195769"/>
    <w:rsid w:val="00195CE8"/>
    <w:rsid w:val="00196509"/>
    <w:rsid w:val="001967B1"/>
    <w:rsid w:val="00197B4B"/>
    <w:rsid w:val="00197C0E"/>
    <w:rsid w:val="001A0518"/>
    <w:rsid w:val="001A0841"/>
    <w:rsid w:val="001A187F"/>
    <w:rsid w:val="001A2BCB"/>
    <w:rsid w:val="001A2D05"/>
    <w:rsid w:val="001A4204"/>
    <w:rsid w:val="001A426D"/>
    <w:rsid w:val="001A5339"/>
    <w:rsid w:val="001A57F0"/>
    <w:rsid w:val="001A5B2D"/>
    <w:rsid w:val="001A5DAF"/>
    <w:rsid w:val="001A61EA"/>
    <w:rsid w:val="001A6378"/>
    <w:rsid w:val="001A646D"/>
    <w:rsid w:val="001B04D9"/>
    <w:rsid w:val="001B080D"/>
    <w:rsid w:val="001B0B34"/>
    <w:rsid w:val="001B0F64"/>
    <w:rsid w:val="001B299F"/>
    <w:rsid w:val="001B2EEE"/>
    <w:rsid w:val="001B3617"/>
    <w:rsid w:val="001B3C79"/>
    <w:rsid w:val="001B41CD"/>
    <w:rsid w:val="001B4307"/>
    <w:rsid w:val="001B530F"/>
    <w:rsid w:val="001B5551"/>
    <w:rsid w:val="001B5816"/>
    <w:rsid w:val="001B5A2B"/>
    <w:rsid w:val="001B5ED8"/>
    <w:rsid w:val="001B6805"/>
    <w:rsid w:val="001B6838"/>
    <w:rsid w:val="001B6889"/>
    <w:rsid w:val="001C35F1"/>
    <w:rsid w:val="001C46F6"/>
    <w:rsid w:val="001C503E"/>
    <w:rsid w:val="001C57CA"/>
    <w:rsid w:val="001C6947"/>
    <w:rsid w:val="001C6DD9"/>
    <w:rsid w:val="001C7011"/>
    <w:rsid w:val="001C7051"/>
    <w:rsid w:val="001D00D1"/>
    <w:rsid w:val="001D155D"/>
    <w:rsid w:val="001D1F71"/>
    <w:rsid w:val="001D28D7"/>
    <w:rsid w:val="001D37BF"/>
    <w:rsid w:val="001D43C2"/>
    <w:rsid w:val="001D48CC"/>
    <w:rsid w:val="001D5D5B"/>
    <w:rsid w:val="001D6996"/>
    <w:rsid w:val="001D6D36"/>
    <w:rsid w:val="001E1BFE"/>
    <w:rsid w:val="001E2049"/>
    <w:rsid w:val="001E317E"/>
    <w:rsid w:val="001E3312"/>
    <w:rsid w:val="001E3667"/>
    <w:rsid w:val="001E3768"/>
    <w:rsid w:val="001E5D5F"/>
    <w:rsid w:val="001E62AB"/>
    <w:rsid w:val="001F0205"/>
    <w:rsid w:val="001F02F9"/>
    <w:rsid w:val="001F0E40"/>
    <w:rsid w:val="001F16D9"/>
    <w:rsid w:val="001F1B69"/>
    <w:rsid w:val="001F2732"/>
    <w:rsid w:val="001F2B7E"/>
    <w:rsid w:val="001F2EA8"/>
    <w:rsid w:val="001F3790"/>
    <w:rsid w:val="001F3998"/>
    <w:rsid w:val="001F4436"/>
    <w:rsid w:val="001F5DD6"/>
    <w:rsid w:val="001F6CC6"/>
    <w:rsid w:val="001F6E7C"/>
    <w:rsid w:val="001F6E9D"/>
    <w:rsid w:val="001F7AF7"/>
    <w:rsid w:val="00200000"/>
    <w:rsid w:val="00200575"/>
    <w:rsid w:val="0020066F"/>
    <w:rsid w:val="00201660"/>
    <w:rsid w:val="0020320E"/>
    <w:rsid w:val="002038EA"/>
    <w:rsid w:val="002044A5"/>
    <w:rsid w:val="002047E6"/>
    <w:rsid w:val="00204842"/>
    <w:rsid w:val="00205117"/>
    <w:rsid w:val="00205541"/>
    <w:rsid w:val="002063D4"/>
    <w:rsid w:val="002068B6"/>
    <w:rsid w:val="00206AFF"/>
    <w:rsid w:val="00206E51"/>
    <w:rsid w:val="0021027B"/>
    <w:rsid w:val="00211A33"/>
    <w:rsid w:val="00211CA0"/>
    <w:rsid w:val="00211F38"/>
    <w:rsid w:val="00212A20"/>
    <w:rsid w:val="00212B8B"/>
    <w:rsid w:val="00212EB4"/>
    <w:rsid w:val="00213114"/>
    <w:rsid w:val="0021346D"/>
    <w:rsid w:val="00217836"/>
    <w:rsid w:val="002205EE"/>
    <w:rsid w:val="00220791"/>
    <w:rsid w:val="002211F4"/>
    <w:rsid w:val="00222260"/>
    <w:rsid w:val="00222A38"/>
    <w:rsid w:val="0022364B"/>
    <w:rsid w:val="002240F6"/>
    <w:rsid w:val="002246BE"/>
    <w:rsid w:val="00224C8E"/>
    <w:rsid w:val="0023035B"/>
    <w:rsid w:val="002303DF"/>
    <w:rsid w:val="002307E9"/>
    <w:rsid w:val="0023083B"/>
    <w:rsid w:val="0023134B"/>
    <w:rsid w:val="00231F41"/>
    <w:rsid w:val="002328F4"/>
    <w:rsid w:val="00232E30"/>
    <w:rsid w:val="002351B4"/>
    <w:rsid w:val="00236428"/>
    <w:rsid w:val="00236839"/>
    <w:rsid w:val="00236A3F"/>
    <w:rsid w:val="00236FA9"/>
    <w:rsid w:val="00237055"/>
    <w:rsid w:val="00237584"/>
    <w:rsid w:val="00237BB5"/>
    <w:rsid w:val="002401F6"/>
    <w:rsid w:val="0024023C"/>
    <w:rsid w:val="002405B6"/>
    <w:rsid w:val="002411BE"/>
    <w:rsid w:val="00242118"/>
    <w:rsid w:val="00243122"/>
    <w:rsid w:val="00243C29"/>
    <w:rsid w:val="00244A99"/>
    <w:rsid w:val="00244B22"/>
    <w:rsid w:val="002451B9"/>
    <w:rsid w:val="0024549E"/>
    <w:rsid w:val="00246106"/>
    <w:rsid w:val="002463B3"/>
    <w:rsid w:val="00246717"/>
    <w:rsid w:val="00246AAE"/>
    <w:rsid w:val="00250027"/>
    <w:rsid w:val="00250AA3"/>
    <w:rsid w:val="00251537"/>
    <w:rsid w:val="00251D2D"/>
    <w:rsid w:val="00251E5C"/>
    <w:rsid w:val="002532C9"/>
    <w:rsid w:val="00253BD6"/>
    <w:rsid w:val="00254308"/>
    <w:rsid w:val="00254F9F"/>
    <w:rsid w:val="00255132"/>
    <w:rsid w:val="002554FD"/>
    <w:rsid w:val="00255680"/>
    <w:rsid w:val="002557BE"/>
    <w:rsid w:val="00255931"/>
    <w:rsid w:val="00255AA7"/>
    <w:rsid w:val="002576D6"/>
    <w:rsid w:val="00257C4C"/>
    <w:rsid w:val="00257CB6"/>
    <w:rsid w:val="002613A4"/>
    <w:rsid w:val="00262E18"/>
    <w:rsid w:val="00263BD3"/>
    <w:rsid w:val="00263CB1"/>
    <w:rsid w:val="002654D2"/>
    <w:rsid w:val="002656E4"/>
    <w:rsid w:val="00265D4A"/>
    <w:rsid w:val="00266295"/>
    <w:rsid w:val="00266CA0"/>
    <w:rsid w:val="00270860"/>
    <w:rsid w:val="002711D0"/>
    <w:rsid w:val="00271792"/>
    <w:rsid w:val="00272028"/>
    <w:rsid w:val="00272441"/>
    <w:rsid w:val="002726B7"/>
    <w:rsid w:val="00272DFF"/>
    <w:rsid w:val="00273A80"/>
    <w:rsid w:val="00273D93"/>
    <w:rsid w:val="002742D2"/>
    <w:rsid w:val="00274389"/>
    <w:rsid w:val="002748D8"/>
    <w:rsid w:val="00274A3B"/>
    <w:rsid w:val="00275A7E"/>
    <w:rsid w:val="00275D95"/>
    <w:rsid w:val="00276EFC"/>
    <w:rsid w:val="00277805"/>
    <w:rsid w:val="00277F0E"/>
    <w:rsid w:val="002805BE"/>
    <w:rsid w:val="00281AB4"/>
    <w:rsid w:val="00282258"/>
    <w:rsid w:val="002829C7"/>
    <w:rsid w:val="00282AB9"/>
    <w:rsid w:val="00283791"/>
    <w:rsid w:val="00283D01"/>
    <w:rsid w:val="0028408C"/>
    <w:rsid w:val="0028633A"/>
    <w:rsid w:val="0028792E"/>
    <w:rsid w:val="00290013"/>
    <w:rsid w:val="002908BC"/>
    <w:rsid w:val="002908E7"/>
    <w:rsid w:val="00292C60"/>
    <w:rsid w:val="00293107"/>
    <w:rsid w:val="00293A9E"/>
    <w:rsid w:val="002946AF"/>
    <w:rsid w:val="0029574B"/>
    <w:rsid w:val="0029739E"/>
    <w:rsid w:val="002A0548"/>
    <w:rsid w:val="002A0DFC"/>
    <w:rsid w:val="002A10AE"/>
    <w:rsid w:val="002A231C"/>
    <w:rsid w:val="002A27AD"/>
    <w:rsid w:val="002A2D36"/>
    <w:rsid w:val="002A320D"/>
    <w:rsid w:val="002A3535"/>
    <w:rsid w:val="002A3DE1"/>
    <w:rsid w:val="002A44FF"/>
    <w:rsid w:val="002A4D5C"/>
    <w:rsid w:val="002A6DB4"/>
    <w:rsid w:val="002A6E41"/>
    <w:rsid w:val="002A75D1"/>
    <w:rsid w:val="002A79F3"/>
    <w:rsid w:val="002B0063"/>
    <w:rsid w:val="002B0415"/>
    <w:rsid w:val="002B0D5B"/>
    <w:rsid w:val="002B170F"/>
    <w:rsid w:val="002B254C"/>
    <w:rsid w:val="002B25B7"/>
    <w:rsid w:val="002B2EBF"/>
    <w:rsid w:val="002B446B"/>
    <w:rsid w:val="002B4750"/>
    <w:rsid w:val="002B4D17"/>
    <w:rsid w:val="002B50C3"/>
    <w:rsid w:val="002B51F8"/>
    <w:rsid w:val="002B5955"/>
    <w:rsid w:val="002B6915"/>
    <w:rsid w:val="002B7DFE"/>
    <w:rsid w:val="002B7FCE"/>
    <w:rsid w:val="002C0B8E"/>
    <w:rsid w:val="002C2338"/>
    <w:rsid w:val="002C4299"/>
    <w:rsid w:val="002C4B64"/>
    <w:rsid w:val="002C4C11"/>
    <w:rsid w:val="002C5D20"/>
    <w:rsid w:val="002C6113"/>
    <w:rsid w:val="002C6A06"/>
    <w:rsid w:val="002C6C0A"/>
    <w:rsid w:val="002C7431"/>
    <w:rsid w:val="002D1666"/>
    <w:rsid w:val="002D2035"/>
    <w:rsid w:val="002D2CA6"/>
    <w:rsid w:val="002D479A"/>
    <w:rsid w:val="002D56CD"/>
    <w:rsid w:val="002D5AC9"/>
    <w:rsid w:val="002D67DE"/>
    <w:rsid w:val="002D6C22"/>
    <w:rsid w:val="002D738C"/>
    <w:rsid w:val="002D7A0C"/>
    <w:rsid w:val="002E0EB6"/>
    <w:rsid w:val="002E1536"/>
    <w:rsid w:val="002E277E"/>
    <w:rsid w:val="002E3057"/>
    <w:rsid w:val="002E331E"/>
    <w:rsid w:val="002E35F3"/>
    <w:rsid w:val="002E3A87"/>
    <w:rsid w:val="002E3C84"/>
    <w:rsid w:val="002E590D"/>
    <w:rsid w:val="002E5F2C"/>
    <w:rsid w:val="002E5F7A"/>
    <w:rsid w:val="002E6A62"/>
    <w:rsid w:val="002E6E21"/>
    <w:rsid w:val="002E70EC"/>
    <w:rsid w:val="002E7C23"/>
    <w:rsid w:val="002F10BB"/>
    <w:rsid w:val="002F1CFA"/>
    <w:rsid w:val="002F1ECA"/>
    <w:rsid w:val="002F23D0"/>
    <w:rsid w:val="002F2857"/>
    <w:rsid w:val="002F2E21"/>
    <w:rsid w:val="002F3495"/>
    <w:rsid w:val="002F39D8"/>
    <w:rsid w:val="002F3C3F"/>
    <w:rsid w:val="002F3D24"/>
    <w:rsid w:val="002F45F8"/>
    <w:rsid w:val="002F488F"/>
    <w:rsid w:val="002F539D"/>
    <w:rsid w:val="002F5849"/>
    <w:rsid w:val="002F5A32"/>
    <w:rsid w:val="002F5BE0"/>
    <w:rsid w:val="002F5DB7"/>
    <w:rsid w:val="002F5F3D"/>
    <w:rsid w:val="002F664C"/>
    <w:rsid w:val="002F69C5"/>
    <w:rsid w:val="002F6E0E"/>
    <w:rsid w:val="002F735C"/>
    <w:rsid w:val="002F7D28"/>
    <w:rsid w:val="00300E9D"/>
    <w:rsid w:val="00300F45"/>
    <w:rsid w:val="00301AA8"/>
    <w:rsid w:val="003028F5"/>
    <w:rsid w:val="0030290E"/>
    <w:rsid w:val="003039C9"/>
    <w:rsid w:val="0030410B"/>
    <w:rsid w:val="0030523F"/>
    <w:rsid w:val="003054C0"/>
    <w:rsid w:val="00307721"/>
    <w:rsid w:val="00307D07"/>
    <w:rsid w:val="003103E5"/>
    <w:rsid w:val="00310ABA"/>
    <w:rsid w:val="00310BAC"/>
    <w:rsid w:val="00310F56"/>
    <w:rsid w:val="00311602"/>
    <w:rsid w:val="003118E8"/>
    <w:rsid w:val="00311C79"/>
    <w:rsid w:val="00313339"/>
    <w:rsid w:val="0031477E"/>
    <w:rsid w:val="00314A83"/>
    <w:rsid w:val="00315465"/>
    <w:rsid w:val="00315F4E"/>
    <w:rsid w:val="003172FB"/>
    <w:rsid w:val="0032062C"/>
    <w:rsid w:val="00320BA2"/>
    <w:rsid w:val="00320FF3"/>
    <w:rsid w:val="0032266D"/>
    <w:rsid w:val="0032280B"/>
    <w:rsid w:val="00322E9F"/>
    <w:rsid w:val="003238CB"/>
    <w:rsid w:val="00323BE7"/>
    <w:rsid w:val="00323C42"/>
    <w:rsid w:val="0032496F"/>
    <w:rsid w:val="00324B02"/>
    <w:rsid w:val="003255B8"/>
    <w:rsid w:val="003259F6"/>
    <w:rsid w:val="003261EF"/>
    <w:rsid w:val="003265B8"/>
    <w:rsid w:val="00326884"/>
    <w:rsid w:val="00327578"/>
    <w:rsid w:val="00330D59"/>
    <w:rsid w:val="0033137E"/>
    <w:rsid w:val="003318F6"/>
    <w:rsid w:val="00331B30"/>
    <w:rsid w:val="00331E78"/>
    <w:rsid w:val="003320A0"/>
    <w:rsid w:val="0033222F"/>
    <w:rsid w:val="00332613"/>
    <w:rsid w:val="0033281D"/>
    <w:rsid w:val="0033306E"/>
    <w:rsid w:val="003338B1"/>
    <w:rsid w:val="003342F1"/>
    <w:rsid w:val="00334676"/>
    <w:rsid w:val="00336D3D"/>
    <w:rsid w:val="00336FD7"/>
    <w:rsid w:val="00337C4C"/>
    <w:rsid w:val="00337DD7"/>
    <w:rsid w:val="003412A7"/>
    <w:rsid w:val="003416D8"/>
    <w:rsid w:val="00341750"/>
    <w:rsid w:val="00342123"/>
    <w:rsid w:val="00342B3F"/>
    <w:rsid w:val="00342E35"/>
    <w:rsid w:val="00343D50"/>
    <w:rsid w:val="00344275"/>
    <w:rsid w:val="00344566"/>
    <w:rsid w:val="00344FB1"/>
    <w:rsid w:val="00345542"/>
    <w:rsid w:val="00345E5E"/>
    <w:rsid w:val="003463A4"/>
    <w:rsid w:val="0034671E"/>
    <w:rsid w:val="00347EC1"/>
    <w:rsid w:val="003501B3"/>
    <w:rsid w:val="00350363"/>
    <w:rsid w:val="003509EF"/>
    <w:rsid w:val="0035286E"/>
    <w:rsid w:val="00352E1A"/>
    <w:rsid w:val="003541B3"/>
    <w:rsid w:val="00354DDD"/>
    <w:rsid w:val="0035627D"/>
    <w:rsid w:val="003566EC"/>
    <w:rsid w:val="00356B88"/>
    <w:rsid w:val="00356DF9"/>
    <w:rsid w:val="00357296"/>
    <w:rsid w:val="00357A62"/>
    <w:rsid w:val="003602C4"/>
    <w:rsid w:val="0036047F"/>
    <w:rsid w:val="0036085C"/>
    <w:rsid w:val="00360DEF"/>
    <w:rsid w:val="003618E8"/>
    <w:rsid w:val="00362784"/>
    <w:rsid w:val="00362A73"/>
    <w:rsid w:val="003642C7"/>
    <w:rsid w:val="00364645"/>
    <w:rsid w:val="003658A0"/>
    <w:rsid w:val="00365EFE"/>
    <w:rsid w:val="003671FD"/>
    <w:rsid w:val="0036727E"/>
    <w:rsid w:val="003679F8"/>
    <w:rsid w:val="00367D78"/>
    <w:rsid w:val="0037042C"/>
    <w:rsid w:val="0037122D"/>
    <w:rsid w:val="0037232E"/>
    <w:rsid w:val="00372740"/>
    <w:rsid w:val="00372C78"/>
    <w:rsid w:val="00372CB2"/>
    <w:rsid w:val="00373E24"/>
    <w:rsid w:val="00374214"/>
    <w:rsid w:val="00375F54"/>
    <w:rsid w:val="003764C5"/>
    <w:rsid w:val="003768E0"/>
    <w:rsid w:val="00376D02"/>
    <w:rsid w:val="003772D4"/>
    <w:rsid w:val="00377E6D"/>
    <w:rsid w:val="00380375"/>
    <w:rsid w:val="00380BE3"/>
    <w:rsid w:val="00381066"/>
    <w:rsid w:val="00381660"/>
    <w:rsid w:val="00383023"/>
    <w:rsid w:val="003839F6"/>
    <w:rsid w:val="00384ACB"/>
    <w:rsid w:val="0038564A"/>
    <w:rsid w:val="00385933"/>
    <w:rsid w:val="003862EA"/>
    <w:rsid w:val="00386CD8"/>
    <w:rsid w:val="00386F70"/>
    <w:rsid w:val="00387162"/>
    <w:rsid w:val="00387FF6"/>
    <w:rsid w:val="00390052"/>
    <w:rsid w:val="003901E5"/>
    <w:rsid w:val="003911AF"/>
    <w:rsid w:val="00391781"/>
    <w:rsid w:val="00392962"/>
    <w:rsid w:val="00393292"/>
    <w:rsid w:val="003932D8"/>
    <w:rsid w:val="003933FE"/>
    <w:rsid w:val="0039343D"/>
    <w:rsid w:val="003934EA"/>
    <w:rsid w:val="003935A4"/>
    <w:rsid w:val="00394A08"/>
    <w:rsid w:val="003952EE"/>
    <w:rsid w:val="003953FF"/>
    <w:rsid w:val="00395789"/>
    <w:rsid w:val="00395867"/>
    <w:rsid w:val="00395B9E"/>
    <w:rsid w:val="00396A0F"/>
    <w:rsid w:val="00397616"/>
    <w:rsid w:val="003976DC"/>
    <w:rsid w:val="003979C1"/>
    <w:rsid w:val="00397D05"/>
    <w:rsid w:val="003A0CCD"/>
    <w:rsid w:val="003A0D2F"/>
    <w:rsid w:val="003A1094"/>
    <w:rsid w:val="003A330F"/>
    <w:rsid w:val="003A3ADA"/>
    <w:rsid w:val="003A3FA0"/>
    <w:rsid w:val="003A4CCA"/>
    <w:rsid w:val="003A5787"/>
    <w:rsid w:val="003A5AC7"/>
    <w:rsid w:val="003A5C06"/>
    <w:rsid w:val="003B0139"/>
    <w:rsid w:val="003B0160"/>
    <w:rsid w:val="003B1B33"/>
    <w:rsid w:val="003B2C1B"/>
    <w:rsid w:val="003B3429"/>
    <w:rsid w:val="003B3A1B"/>
    <w:rsid w:val="003B49C2"/>
    <w:rsid w:val="003B559F"/>
    <w:rsid w:val="003B6226"/>
    <w:rsid w:val="003B6466"/>
    <w:rsid w:val="003B651B"/>
    <w:rsid w:val="003B73D3"/>
    <w:rsid w:val="003B78F7"/>
    <w:rsid w:val="003B7BB2"/>
    <w:rsid w:val="003B7FF6"/>
    <w:rsid w:val="003C03D2"/>
    <w:rsid w:val="003C0C37"/>
    <w:rsid w:val="003C10D5"/>
    <w:rsid w:val="003C1312"/>
    <w:rsid w:val="003C1D37"/>
    <w:rsid w:val="003C2605"/>
    <w:rsid w:val="003C42D3"/>
    <w:rsid w:val="003C448F"/>
    <w:rsid w:val="003C4C63"/>
    <w:rsid w:val="003C5E5B"/>
    <w:rsid w:val="003C672B"/>
    <w:rsid w:val="003C6808"/>
    <w:rsid w:val="003C683A"/>
    <w:rsid w:val="003C6A23"/>
    <w:rsid w:val="003C6BA9"/>
    <w:rsid w:val="003C73C4"/>
    <w:rsid w:val="003C785C"/>
    <w:rsid w:val="003D0728"/>
    <w:rsid w:val="003D0ED5"/>
    <w:rsid w:val="003D0F2D"/>
    <w:rsid w:val="003D33C0"/>
    <w:rsid w:val="003D3B88"/>
    <w:rsid w:val="003D48F2"/>
    <w:rsid w:val="003D4D58"/>
    <w:rsid w:val="003D4F73"/>
    <w:rsid w:val="003D5A37"/>
    <w:rsid w:val="003D65C4"/>
    <w:rsid w:val="003D75B6"/>
    <w:rsid w:val="003D7611"/>
    <w:rsid w:val="003D7C47"/>
    <w:rsid w:val="003D7CD7"/>
    <w:rsid w:val="003D7E5F"/>
    <w:rsid w:val="003E000F"/>
    <w:rsid w:val="003E0504"/>
    <w:rsid w:val="003E05FD"/>
    <w:rsid w:val="003E08C8"/>
    <w:rsid w:val="003E1270"/>
    <w:rsid w:val="003E13E9"/>
    <w:rsid w:val="003E2497"/>
    <w:rsid w:val="003E284D"/>
    <w:rsid w:val="003E2A7F"/>
    <w:rsid w:val="003E3339"/>
    <w:rsid w:val="003E3640"/>
    <w:rsid w:val="003E3AD1"/>
    <w:rsid w:val="003E4540"/>
    <w:rsid w:val="003E49FB"/>
    <w:rsid w:val="003E5498"/>
    <w:rsid w:val="003E643A"/>
    <w:rsid w:val="003E7C38"/>
    <w:rsid w:val="003E7F0A"/>
    <w:rsid w:val="003F0065"/>
    <w:rsid w:val="003F0255"/>
    <w:rsid w:val="003F06F5"/>
    <w:rsid w:val="003F076D"/>
    <w:rsid w:val="003F2124"/>
    <w:rsid w:val="003F3F84"/>
    <w:rsid w:val="003F446C"/>
    <w:rsid w:val="003F47BD"/>
    <w:rsid w:val="003F49F1"/>
    <w:rsid w:val="003F4AD7"/>
    <w:rsid w:val="003F52D4"/>
    <w:rsid w:val="003F5A47"/>
    <w:rsid w:val="003F7B21"/>
    <w:rsid w:val="00400332"/>
    <w:rsid w:val="00400535"/>
    <w:rsid w:val="004005B9"/>
    <w:rsid w:val="004016FE"/>
    <w:rsid w:val="00402593"/>
    <w:rsid w:val="00402776"/>
    <w:rsid w:val="004033B0"/>
    <w:rsid w:val="00403C30"/>
    <w:rsid w:val="00403FB6"/>
    <w:rsid w:val="00404C77"/>
    <w:rsid w:val="00405F2C"/>
    <w:rsid w:val="004101EA"/>
    <w:rsid w:val="00410613"/>
    <w:rsid w:val="00410B19"/>
    <w:rsid w:val="004113F1"/>
    <w:rsid w:val="00411D16"/>
    <w:rsid w:val="00413A6D"/>
    <w:rsid w:val="00415178"/>
    <w:rsid w:val="0041574D"/>
    <w:rsid w:val="0041608A"/>
    <w:rsid w:val="004161BA"/>
    <w:rsid w:val="004165C6"/>
    <w:rsid w:val="00417532"/>
    <w:rsid w:val="0041785F"/>
    <w:rsid w:val="004207E1"/>
    <w:rsid w:val="00420D71"/>
    <w:rsid w:val="00421AD9"/>
    <w:rsid w:val="00421F6C"/>
    <w:rsid w:val="004221B1"/>
    <w:rsid w:val="00422346"/>
    <w:rsid w:val="004227F8"/>
    <w:rsid w:val="00423026"/>
    <w:rsid w:val="00423B04"/>
    <w:rsid w:val="004244B2"/>
    <w:rsid w:val="00425765"/>
    <w:rsid w:val="00425E0B"/>
    <w:rsid w:val="004267A4"/>
    <w:rsid w:val="0042680E"/>
    <w:rsid w:val="00426E2D"/>
    <w:rsid w:val="00427180"/>
    <w:rsid w:val="004278A0"/>
    <w:rsid w:val="00427CC9"/>
    <w:rsid w:val="00430A42"/>
    <w:rsid w:val="00431517"/>
    <w:rsid w:val="00431AF1"/>
    <w:rsid w:val="0043213B"/>
    <w:rsid w:val="00432A2A"/>
    <w:rsid w:val="00432B9E"/>
    <w:rsid w:val="00432C17"/>
    <w:rsid w:val="0043371A"/>
    <w:rsid w:val="00433B8B"/>
    <w:rsid w:val="004343C9"/>
    <w:rsid w:val="0043467F"/>
    <w:rsid w:val="00434A0D"/>
    <w:rsid w:val="00434A20"/>
    <w:rsid w:val="0043633B"/>
    <w:rsid w:val="0043676B"/>
    <w:rsid w:val="00436BE8"/>
    <w:rsid w:val="00436C6F"/>
    <w:rsid w:val="00437099"/>
    <w:rsid w:val="004372E4"/>
    <w:rsid w:val="004374C7"/>
    <w:rsid w:val="00437C9B"/>
    <w:rsid w:val="004400F5"/>
    <w:rsid w:val="00440A5F"/>
    <w:rsid w:val="0044116C"/>
    <w:rsid w:val="004415D2"/>
    <w:rsid w:val="004417E1"/>
    <w:rsid w:val="00441F36"/>
    <w:rsid w:val="00443A94"/>
    <w:rsid w:val="00443EF0"/>
    <w:rsid w:val="004444EB"/>
    <w:rsid w:val="00444737"/>
    <w:rsid w:val="00444A68"/>
    <w:rsid w:val="00444BE6"/>
    <w:rsid w:val="00444CF1"/>
    <w:rsid w:val="00444EE5"/>
    <w:rsid w:val="004454BC"/>
    <w:rsid w:val="00445B3A"/>
    <w:rsid w:val="00445C4D"/>
    <w:rsid w:val="00446C08"/>
    <w:rsid w:val="00446C68"/>
    <w:rsid w:val="0044763E"/>
    <w:rsid w:val="004478E0"/>
    <w:rsid w:val="00447A7C"/>
    <w:rsid w:val="004511F6"/>
    <w:rsid w:val="00452877"/>
    <w:rsid w:val="004529B7"/>
    <w:rsid w:val="0045343A"/>
    <w:rsid w:val="00453768"/>
    <w:rsid w:val="00453D30"/>
    <w:rsid w:val="00455D4F"/>
    <w:rsid w:val="00456126"/>
    <w:rsid w:val="004561A3"/>
    <w:rsid w:val="0045625F"/>
    <w:rsid w:val="0045665E"/>
    <w:rsid w:val="004569AB"/>
    <w:rsid w:val="00456D2A"/>
    <w:rsid w:val="00457507"/>
    <w:rsid w:val="00457FE4"/>
    <w:rsid w:val="00460A69"/>
    <w:rsid w:val="00460C98"/>
    <w:rsid w:val="004611D8"/>
    <w:rsid w:val="00461966"/>
    <w:rsid w:val="00462B25"/>
    <w:rsid w:val="00462DCB"/>
    <w:rsid w:val="00462F2B"/>
    <w:rsid w:val="00463102"/>
    <w:rsid w:val="0046364C"/>
    <w:rsid w:val="0046377D"/>
    <w:rsid w:val="00464518"/>
    <w:rsid w:val="004655A0"/>
    <w:rsid w:val="00465DA1"/>
    <w:rsid w:val="00466505"/>
    <w:rsid w:val="00466A0B"/>
    <w:rsid w:val="0046713B"/>
    <w:rsid w:val="004703E6"/>
    <w:rsid w:val="004709C9"/>
    <w:rsid w:val="00470A45"/>
    <w:rsid w:val="00471029"/>
    <w:rsid w:val="0047169A"/>
    <w:rsid w:val="004730A3"/>
    <w:rsid w:val="00473718"/>
    <w:rsid w:val="0047405C"/>
    <w:rsid w:val="00474272"/>
    <w:rsid w:val="004742CE"/>
    <w:rsid w:val="004744FF"/>
    <w:rsid w:val="00474859"/>
    <w:rsid w:val="00474AA2"/>
    <w:rsid w:val="00474CFE"/>
    <w:rsid w:val="00474DE4"/>
    <w:rsid w:val="00475430"/>
    <w:rsid w:val="004766C8"/>
    <w:rsid w:val="0047723E"/>
    <w:rsid w:val="0047734E"/>
    <w:rsid w:val="00477969"/>
    <w:rsid w:val="0048054B"/>
    <w:rsid w:val="0048185F"/>
    <w:rsid w:val="004818FB"/>
    <w:rsid w:val="00481F06"/>
    <w:rsid w:val="00482C8F"/>
    <w:rsid w:val="0048335C"/>
    <w:rsid w:val="00483787"/>
    <w:rsid w:val="00484442"/>
    <w:rsid w:val="004864CD"/>
    <w:rsid w:val="00487C42"/>
    <w:rsid w:val="0049088E"/>
    <w:rsid w:val="0049147F"/>
    <w:rsid w:val="00492902"/>
    <w:rsid w:val="004935C5"/>
    <w:rsid w:val="00494178"/>
    <w:rsid w:val="00494CD6"/>
    <w:rsid w:val="00494E8F"/>
    <w:rsid w:val="004950EA"/>
    <w:rsid w:val="00495833"/>
    <w:rsid w:val="00495923"/>
    <w:rsid w:val="00495B37"/>
    <w:rsid w:val="00496301"/>
    <w:rsid w:val="004963D4"/>
    <w:rsid w:val="004966E2"/>
    <w:rsid w:val="004968F9"/>
    <w:rsid w:val="00497065"/>
    <w:rsid w:val="00497B9F"/>
    <w:rsid w:val="004A02DC"/>
    <w:rsid w:val="004A0A70"/>
    <w:rsid w:val="004A1731"/>
    <w:rsid w:val="004A29FF"/>
    <w:rsid w:val="004A413E"/>
    <w:rsid w:val="004A494B"/>
    <w:rsid w:val="004A58FD"/>
    <w:rsid w:val="004A5A44"/>
    <w:rsid w:val="004A5C9C"/>
    <w:rsid w:val="004A6790"/>
    <w:rsid w:val="004A6886"/>
    <w:rsid w:val="004A7204"/>
    <w:rsid w:val="004B0D76"/>
    <w:rsid w:val="004B136D"/>
    <w:rsid w:val="004B1505"/>
    <w:rsid w:val="004B16BF"/>
    <w:rsid w:val="004B210C"/>
    <w:rsid w:val="004B355B"/>
    <w:rsid w:val="004B3A49"/>
    <w:rsid w:val="004B3E21"/>
    <w:rsid w:val="004B4721"/>
    <w:rsid w:val="004B5824"/>
    <w:rsid w:val="004B6994"/>
    <w:rsid w:val="004B727E"/>
    <w:rsid w:val="004B75B7"/>
    <w:rsid w:val="004B7CB1"/>
    <w:rsid w:val="004C001E"/>
    <w:rsid w:val="004C0A13"/>
    <w:rsid w:val="004C20D7"/>
    <w:rsid w:val="004C2BB5"/>
    <w:rsid w:val="004C35EE"/>
    <w:rsid w:val="004C37DE"/>
    <w:rsid w:val="004C42EE"/>
    <w:rsid w:val="004C4565"/>
    <w:rsid w:val="004C5DDA"/>
    <w:rsid w:val="004C5E5E"/>
    <w:rsid w:val="004C7B71"/>
    <w:rsid w:val="004C7B93"/>
    <w:rsid w:val="004D0077"/>
    <w:rsid w:val="004D175F"/>
    <w:rsid w:val="004D196C"/>
    <w:rsid w:val="004D1B49"/>
    <w:rsid w:val="004D296F"/>
    <w:rsid w:val="004D2CE5"/>
    <w:rsid w:val="004D3BE0"/>
    <w:rsid w:val="004D3EC7"/>
    <w:rsid w:val="004D3EDE"/>
    <w:rsid w:val="004D49F9"/>
    <w:rsid w:val="004D4B4B"/>
    <w:rsid w:val="004D5939"/>
    <w:rsid w:val="004D5C90"/>
    <w:rsid w:val="004E11CE"/>
    <w:rsid w:val="004E11F3"/>
    <w:rsid w:val="004E15C4"/>
    <w:rsid w:val="004E1E45"/>
    <w:rsid w:val="004E28AE"/>
    <w:rsid w:val="004E36F3"/>
    <w:rsid w:val="004E3C8A"/>
    <w:rsid w:val="004E4740"/>
    <w:rsid w:val="004E4949"/>
    <w:rsid w:val="004E59B2"/>
    <w:rsid w:val="004E5BC3"/>
    <w:rsid w:val="004E6C50"/>
    <w:rsid w:val="004E7BF8"/>
    <w:rsid w:val="004E7F5D"/>
    <w:rsid w:val="004F07B5"/>
    <w:rsid w:val="004F1EFB"/>
    <w:rsid w:val="004F385C"/>
    <w:rsid w:val="004F3DB4"/>
    <w:rsid w:val="004F486A"/>
    <w:rsid w:val="004F50D8"/>
    <w:rsid w:val="004F53BF"/>
    <w:rsid w:val="004F598C"/>
    <w:rsid w:val="004F678D"/>
    <w:rsid w:val="004F69D0"/>
    <w:rsid w:val="004F7DFF"/>
    <w:rsid w:val="005015E4"/>
    <w:rsid w:val="005016B0"/>
    <w:rsid w:val="00501BB0"/>
    <w:rsid w:val="00501E12"/>
    <w:rsid w:val="00502CAD"/>
    <w:rsid w:val="00502E02"/>
    <w:rsid w:val="00503DE4"/>
    <w:rsid w:val="00503EA2"/>
    <w:rsid w:val="0050411C"/>
    <w:rsid w:val="005049E1"/>
    <w:rsid w:val="00505347"/>
    <w:rsid w:val="00505DDA"/>
    <w:rsid w:val="00506F59"/>
    <w:rsid w:val="00506FF4"/>
    <w:rsid w:val="00507C1E"/>
    <w:rsid w:val="00507D66"/>
    <w:rsid w:val="00510887"/>
    <w:rsid w:val="00512D16"/>
    <w:rsid w:val="0051321F"/>
    <w:rsid w:val="00513539"/>
    <w:rsid w:val="00513AB3"/>
    <w:rsid w:val="00514640"/>
    <w:rsid w:val="00514CB3"/>
    <w:rsid w:val="00515D94"/>
    <w:rsid w:val="0051753B"/>
    <w:rsid w:val="00517B71"/>
    <w:rsid w:val="005200B6"/>
    <w:rsid w:val="00521178"/>
    <w:rsid w:val="005217E5"/>
    <w:rsid w:val="005220CB"/>
    <w:rsid w:val="005220D8"/>
    <w:rsid w:val="005221E7"/>
    <w:rsid w:val="005229A1"/>
    <w:rsid w:val="00523C91"/>
    <w:rsid w:val="00524084"/>
    <w:rsid w:val="00524283"/>
    <w:rsid w:val="00524D05"/>
    <w:rsid w:val="0052646B"/>
    <w:rsid w:val="005268EB"/>
    <w:rsid w:val="005268EF"/>
    <w:rsid w:val="00526C6A"/>
    <w:rsid w:val="00527AF8"/>
    <w:rsid w:val="005307AF"/>
    <w:rsid w:val="00531A79"/>
    <w:rsid w:val="00533070"/>
    <w:rsid w:val="0053307C"/>
    <w:rsid w:val="005332E1"/>
    <w:rsid w:val="00533353"/>
    <w:rsid w:val="0053354D"/>
    <w:rsid w:val="0053389A"/>
    <w:rsid w:val="00533ADB"/>
    <w:rsid w:val="005348EE"/>
    <w:rsid w:val="005357DC"/>
    <w:rsid w:val="005364BC"/>
    <w:rsid w:val="00536835"/>
    <w:rsid w:val="005372A8"/>
    <w:rsid w:val="005374BA"/>
    <w:rsid w:val="005401EB"/>
    <w:rsid w:val="0054100C"/>
    <w:rsid w:val="00541346"/>
    <w:rsid w:val="00541AE2"/>
    <w:rsid w:val="00542512"/>
    <w:rsid w:val="00542DFC"/>
    <w:rsid w:val="00543380"/>
    <w:rsid w:val="00543FE3"/>
    <w:rsid w:val="0054410C"/>
    <w:rsid w:val="005449AD"/>
    <w:rsid w:val="005508A3"/>
    <w:rsid w:val="00550D49"/>
    <w:rsid w:val="00550EBB"/>
    <w:rsid w:val="00551051"/>
    <w:rsid w:val="00551222"/>
    <w:rsid w:val="00551A8D"/>
    <w:rsid w:val="0055256E"/>
    <w:rsid w:val="00553107"/>
    <w:rsid w:val="005538F6"/>
    <w:rsid w:val="00554242"/>
    <w:rsid w:val="005544DF"/>
    <w:rsid w:val="00554E17"/>
    <w:rsid w:val="005552CE"/>
    <w:rsid w:val="005557B2"/>
    <w:rsid w:val="00556424"/>
    <w:rsid w:val="00557883"/>
    <w:rsid w:val="00557BCA"/>
    <w:rsid w:val="00557CBD"/>
    <w:rsid w:val="0056027D"/>
    <w:rsid w:val="005605F0"/>
    <w:rsid w:val="0056176F"/>
    <w:rsid w:val="00562CEA"/>
    <w:rsid w:val="005633A8"/>
    <w:rsid w:val="0056391F"/>
    <w:rsid w:val="00563A91"/>
    <w:rsid w:val="005643EF"/>
    <w:rsid w:val="005644DE"/>
    <w:rsid w:val="005672EE"/>
    <w:rsid w:val="00567322"/>
    <w:rsid w:val="005677A3"/>
    <w:rsid w:val="00567E60"/>
    <w:rsid w:val="00570BF2"/>
    <w:rsid w:val="00570C4F"/>
    <w:rsid w:val="00571B84"/>
    <w:rsid w:val="00571DE4"/>
    <w:rsid w:val="00571F8F"/>
    <w:rsid w:val="0057332B"/>
    <w:rsid w:val="00573A29"/>
    <w:rsid w:val="00574CFC"/>
    <w:rsid w:val="005757D4"/>
    <w:rsid w:val="005778F8"/>
    <w:rsid w:val="0058000C"/>
    <w:rsid w:val="0058050C"/>
    <w:rsid w:val="00581279"/>
    <w:rsid w:val="0058251C"/>
    <w:rsid w:val="00582521"/>
    <w:rsid w:val="00583665"/>
    <w:rsid w:val="005836BB"/>
    <w:rsid w:val="00583714"/>
    <w:rsid w:val="00583933"/>
    <w:rsid w:val="005841AF"/>
    <w:rsid w:val="0058466F"/>
    <w:rsid w:val="0058483A"/>
    <w:rsid w:val="00584B55"/>
    <w:rsid w:val="0058569A"/>
    <w:rsid w:val="00585F0F"/>
    <w:rsid w:val="00586535"/>
    <w:rsid w:val="00587884"/>
    <w:rsid w:val="0059069C"/>
    <w:rsid w:val="00590B0D"/>
    <w:rsid w:val="005915FA"/>
    <w:rsid w:val="00591AA1"/>
    <w:rsid w:val="005923CF"/>
    <w:rsid w:val="005929BD"/>
    <w:rsid w:val="00592D2D"/>
    <w:rsid w:val="00593D87"/>
    <w:rsid w:val="00593E84"/>
    <w:rsid w:val="0059495C"/>
    <w:rsid w:val="00594EB4"/>
    <w:rsid w:val="005965F2"/>
    <w:rsid w:val="0059795E"/>
    <w:rsid w:val="0059799A"/>
    <w:rsid w:val="00597BBE"/>
    <w:rsid w:val="00597D2A"/>
    <w:rsid w:val="005A02AB"/>
    <w:rsid w:val="005A0A13"/>
    <w:rsid w:val="005A131F"/>
    <w:rsid w:val="005A21E2"/>
    <w:rsid w:val="005A24A6"/>
    <w:rsid w:val="005A2C8B"/>
    <w:rsid w:val="005A3152"/>
    <w:rsid w:val="005A35EB"/>
    <w:rsid w:val="005A3B45"/>
    <w:rsid w:val="005A467B"/>
    <w:rsid w:val="005A4A0D"/>
    <w:rsid w:val="005A514B"/>
    <w:rsid w:val="005A51F3"/>
    <w:rsid w:val="005A6495"/>
    <w:rsid w:val="005A6E10"/>
    <w:rsid w:val="005A7FD0"/>
    <w:rsid w:val="005B24AB"/>
    <w:rsid w:val="005B2C51"/>
    <w:rsid w:val="005B2FB8"/>
    <w:rsid w:val="005B311C"/>
    <w:rsid w:val="005B375B"/>
    <w:rsid w:val="005B3908"/>
    <w:rsid w:val="005B3DE8"/>
    <w:rsid w:val="005B3FBF"/>
    <w:rsid w:val="005B48C7"/>
    <w:rsid w:val="005B4E18"/>
    <w:rsid w:val="005B68A4"/>
    <w:rsid w:val="005B6BD1"/>
    <w:rsid w:val="005B727F"/>
    <w:rsid w:val="005C09B2"/>
    <w:rsid w:val="005C0EE5"/>
    <w:rsid w:val="005C0F40"/>
    <w:rsid w:val="005C13D3"/>
    <w:rsid w:val="005C2E88"/>
    <w:rsid w:val="005C32E6"/>
    <w:rsid w:val="005C35BA"/>
    <w:rsid w:val="005C4177"/>
    <w:rsid w:val="005C4322"/>
    <w:rsid w:val="005C43F0"/>
    <w:rsid w:val="005C4C57"/>
    <w:rsid w:val="005C657A"/>
    <w:rsid w:val="005C6DD5"/>
    <w:rsid w:val="005C7461"/>
    <w:rsid w:val="005C7779"/>
    <w:rsid w:val="005D03F8"/>
    <w:rsid w:val="005D046F"/>
    <w:rsid w:val="005D04A6"/>
    <w:rsid w:val="005D09DC"/>
    <w:rsid w:val="005D0B7B"/>
    <w:rsid w:val="005D0B8A"/>
    <w:rsid w:val="005D1122"/>
    <w:rsid w:val="005D11F0"/>
    <w:rsid w:val="005D20D5"/>
    <w:rsid w:val="005D24A2"/>
    <w:rsid w:val="005D3B15"/>
    <w:rsid w:val="005D457E"/>
    <w:rsid w:val="005D57F9"/>
    <w:rsid w:val="005D65C2"/>
    <w:rsid w:val="005D6E73"/>
    <w:rsid w:val="005D7825"/>
    <w:rsid w:val="005D7BA2"/>
    <w:rsid w:val="005D7FC3"/>
    <w:rsid w:val="005E08D0"/>
    <w:rsid w:val="005E10DE"/>
    <w:rsid w:val="005E2BAF"/>
    <w:rsid w:val="005E2DBC"/>
    <w:rsid w:val="005E2DCB"/>
    <w:rsid w:val="005E33BC"/>
    <w:rsid w:val="005E3F4C"/>
    <w:rsid w:val="005E41BF"/>
    <w:rsid w:val="005E4D10"/>
    <w:rsid w:val="005E59A7"/>
    <w:rsid w:val="005E6541"/>
    <w:rsid w:val="005E663B"/>
    <w:rsid w:val="005E7581"/>
    <w:rsid w:val="005F040F"/>
    <w:rsid w:val="005F0B2A"/>
    <w:rsid w:val="005F0CAD"/>
    <w:rsid w:val="005F0D01"/>
    <w:rsid w:val="005F1835"/>
    <w:rsid w:val="005F18B0"/>
    <w:rsid w:val="005F1B74"/>
    <w:rsid w:val="005F1F0D"/>
    <w:rsid w:val="005F1FEF"/>
    <w:rsid w:val="005F23AA"/>
    <w:rsid w:val="005F248E"/>
    <w:rsid w:val="005F51C5"/>
    <w:rsid w:val="005F52A6"/>
    <w:rsid w:val="005F5867"/>
    <w:rsid w:val="005F5DCC"/>
    <w:rsid w:val="005F6030"/>
    <w:rsid w:val="005F6BC0"/>
    <w:rsid w:val="005F7547"/>
    <w:rsid w:val="00600256"/>
    <w:rsid w:val="00600B3C"/>
    <w:rsid w:val="00600BCE"/>
    <w:rsid w:val="00600EA3"/>
    <w:rsid w:val="00602412"/>
    <w:rsid w:val="0060308D"/>
    <w:rsid w:val="0060393E"/>
    <w:rsid w:val="00603CCD"/>
    <w:rsid w:val="00604545"/>
    <w:rsid w:val="00604FD7"/>
    <w:rsid w:val="00605C31"/>
    <w:rsid w:val="006061AC"/>
    <w:rsid w:val="00606350"/>
    <w:rsid w:val="00607EBB"/>
    <w:rsid w:val="00610086"/>
    <w:rsid w:val="006103AF"/>
    <w:rsid w:val="00611C83"/>
    <w:rsid w:val="006121FF"/>
    <w:rsid w:val="006129BA"/>
    <w:rsid w:val="00613445"/>
    <w:rsid w:val="00613585"/>
    <w:rsid w:val="0061376F"/>
    <w:rsid w:val="006140AB"/>
    <w:rsid w:val="00614193"/>
    <w:rsid w:val="00614F1F"/>
    <w:rsid w:val="006154CA"/>
    <w:rsid w:val="00615AC5"/>
    <w:rsid w:val="0061625E"/>
    <w:rsid w:val="00616572"/>
    <w:rsid w:val="00620047"/>
    <w:rsid w:val="006202EE"/>
    <w:rsid w:val="00621D78"/>
    <w:rsid w:val="006225A5"/>
    <w:rsid w:val="00622880"/>
    <w:rsid w:val="00623029"/>
    <w:rsid w:val="006233AC"/>
    <w:rsid w:val="00624EBA"/>
    <w:rsid w:val="00625401"/>
    <w:rsid w:val="00626651"/>
    <w:rsid w:val="00630EDF"/>
    <w:rsid w:val="00631C57"/>
    <w:rsid w:val="00631EB6"/>
    <w:rsid w:val="0063229A"/>
    <w:rsid w:val="0063345A"/>
    <w:rsid w:val="00633479"/>
    <w:rsid w:val="00634718"/>
    <w:rsid w:val="0063602B"/>
    <w:rsid w:val="00636A47"/>
    <w:rsid w:val="00636C35"/>
    <w:rsid w:val="00636F58"/>
    <w:rsid w:val="006379DD"/>
    <w:rsid w:val="006379F8"/>
    <w:rsid w:val="00637A82"/>
    <w:rsid w:val="00637AD2"/>
    <w:rsid w:val="00637DED"/>
    <w:rsid w:val="006402AF"/>
    <w:rsid w:val="00640911"/>
    <w:rsid w:val="00641A50"/>
    <w:rsid w:val="00641AF5"/>
    <w:rsid w:val="00641D3B"/>
    <w:rsid w:val="0064268F"/>
    <w:rsid w:val="006427B4"/>
    <w:rsid w:val="00642825"/>
    <w:rsid w:val="00643C90"/>
    <w:rsid w:val="0064450D"/>
    <w:rsid w:val="00644B50"/>
    <w:rsid w:val="00644D7C"/>
    <w:rsid w:val="00644D94"/>
    <w:rsid w:val="00645B3A"/>
    <w:rsid w:val="00645F80"/>
    <w:rsid w:val="0064728B"/>
    <w:rsid w:val="00647AB4"/>
    <w:rsid w:val="00647D4F"/>
    <w:rsid w:val="00650131"/>
    <w:rsid w:val="006503EB"/>
    <w:rsid w:val="0065285A"/>
    <w:rsid w:val="00653AD1"/>
    <w:rsid w:val="00654083"/>
    <w:rsid w:val="0065417F"/>
    <w:rsid w:val="00655EF0"/>
    <w:rsid w:val="00655FE3"/>
    <w:rsid w:val="006562ED"/>
    <w:rsid w:val="00656370"/>
    <w:rsid w:val="00656EAD"/>
    <w:rsid w:val="0065725D"/>
    <w:rsid w:val="00657E68"/>
    <w:rsid w:val="00660EFC"/>
    <w:rsid w:val="00661200"/>
    <w:rsid w:val="00662738"/>
    <w:rsid w:val="00662AAC"/>
    <w:rsid w:val="00663683"/>
    <w:rsid w:val="00663CA7"/>
    <w:rsid w:val="00664065"/>
    <w:rsid w:val="00664A09"/>
    <w:rsid w:val="006654ED"/>
    <w:rsid w:val="00667669"/>
    <w:rsid w:val="00667C09"/>
    <w:rsid w:val="00667E8D"/>
    <w:rsid w:val="00670706"/>
    <w:rsid w:val="006707BC"/>
    <w:rsid w:val="006711FD"/>
    <w:rsid w:val="0067143E"/>
    <w:rsid w:val="006716E6"/>
    <w:rsid w:val="00671ED5"/>
    <w:rsid w:val="006724BB"/>
    <w:rsid w:val="0067290D"/>
    <w:rsid w:val="00672D5B"/>
    <w:rsid w:val="006731C0"/>
    <w:rsid w:val="00674511"/>
    <w:rsid w:val="00674E79"/>
    <w:rsid w:val="00676038"/>
    <w:rsid w:val="0067646F"/>
    <w:rsid w:val="006775FA"/>
    <w:rsid w:val="0068024E"/>
    <w:rsid w:val="006814D2"/>
    <w:rsid w:val="006821EC"/>
    <w:rsid w:val="00682B29"/>
    <w:rsid w:val="006841C4"/>
    <w:rsid w:val="006844B2"/>
    <w:rsid w:val="00685007"/>
    <w:rsid w:val="00685726"/>
    <w:rsid w:val="00685925"/>
    <w:rsid w:val="0068599F"/>
    <w:rsid w:val="006865A5"/>
    <w:rsid w:val="0068695A"/>
    <w:rsid w:val="0068703F"/>
    <w:rsid w:val="00690285"/>
    <w:rsid w:val="00691542"/>
    <w:rsid w:val="006918E2"/>
    <w:rsid w:val="006919FE"/>
    <w:rsid w:val="00691C32"/>
    <w:rsid w:val="00692482"/>
    <w:rsid w:val="006927C0"/>
    <w:rsid w:val="006932E7"/>
    <w:rsid w:val="0069377A"/>
    <w:rsid w:val="006947CE"/>
    <w:rsid w:val="00694C5A"/>
    <w:rsid w:val="00695042"/>
    <w:rsid w:val="00695540"/>
    <w:rsid w:val="00695713"/>
    <w:rsid w:val="00696453"/>
    <w:rsid w:val="006968AB"/>
    <w:rsid w:val="00697177"/>
    <w:rsid w:val="006971CF"/>
    <w:rsid w:val="00697F40"/>
    <w:rsid w:val="006A0EE9"/>
    <w:rsid w:val="006A1006"/>
    <w:rsid w:val="006A103D"/>
    <w:rsid w:val="006A162B"/>
    <w:rsid w:val="006A1AD4"/>
    <w:rsid w:val="006A1C5E"/>
    <w:rsid w:val="006A2A4D"/>
    <w:rsid w:val="006A31C4"/>
    <w:rsid w:val="006A335F"/>
    <w:rsid w:val="006A3D53"/>
    <w:rsid w:val="006A3ED5"/>
    <w:rsid w:val="006A41B1"/>
    <w:rsid w:val="006A4FB3"/>
    <w:rsid w:val="006A59F8"/>
    <w:rsid w:val="006A64DC"/>
    <w:rsid w:val="006B0152"/>
    <w:rsid w:val="006B0430"/>
    <w:rsid w:val="006B1476"/>
    <w:rsid w:val="006B151C"/>
    <w:rsid w:val="006B2A7C"/>
    <w:rsid w:val="006B3822"/>
    <w:rsid w:val="006B3AD6"/>
    <w:rsid w:val="006B47DF"/>
    <w:rsid w:val="006B537F"/>
    <w:rsid w:val="006B54C7"/>
    <w:rsid w:val="006B5AA7"/>
    <w:rsid w:val="006B6DFB"/>
    <w:rsid w:val="006B6EB8"/>
    <w:rsid w:val="006B719D"/>
    <w:rsid w:val="006B7D45"/>
    <w:rsid w:val="006C03B2"/>
    <w:rsid w:val="006C072B"/>
    <w:rsid w:val="006C0C3D"/>
    <w:rsid w:val="006C100D"/>
    <w:rsid w:val="006C17D3"/>
    <w:rsid w:val="006C1801"/>
    <w:rsid w:val="006C2A0F"/>
    <w:rsid w:val="006C2EE1"/>
    <w:rsid w:val="006C3039"/>
    <w:rsid w:val="006C392A"/>
    <w:rsid w:val="006C3CE0"/>
    <w:rsid w:val="006C430D"/>
    <w:rsid w:val="006C552B"/>
    <w:rsid w:val="006C5F64"/>
    <w:rsid w:val="006C65F6"/>
    <w:rsid w:val="006C69D3"/>
    <w:rsid w:val="006C72CB"/>
    <w:rsid w:val="006C77A4"/>
    <w:rsid w:val="006C79C6"/>
    <w:rsid w:val="006D00E5"/>
    <w:rsid w:val="006D06AF"/>
    <w:rsid w:val="006D082B"/>
    <w:rsid w:val="006D09C3"/>
    <w:rsid w:val="006D13B8"/>
    <w:rsid w:val="006D15FC"/>
    <w:rsid w:val="006D20B1"/>
    <w:rsid w:val="006D3406"/>
    <w:rsid w:val="006D3A74"/>
    <w:rsid w:val="006D5771"/>
    <w:rsid w:val="006D579A"/>
    <w:rsid w:val="006D5BA1"/>
    <w:rsid w:val="006D65FB"/>
    <w:rsid w:val="006D6C97"/>
    <w:rsid w:val="006D6C9F"/>
    <w:rsid w:val="006D6D62"/>
    <w:rsid w:val="006D6EB0"/>
    <w:rsid w:val="006D6FCC"/>
    <w:rsid w:val="006D7E2B"/>
    <w:rsid w:val="006E064A"/>
    <w:rsid w:val="006E0852"/>
    <w:rsid w:val="006E0BAD"/>
    <w:rsid w:val="006E11C2"/>
    <w:rsid w:val="006E12F3"/>
    <w:rsid w:val="006E13D2"/>
    <w:rsid w:val="006E15AC"/>
    <w:rsid w:val="006E1B3F"/>
    <w:rsid w:val="006E1CEF"/>
    <w:rsid w:val="006E1EFC"/>
    <w:rsid w:val="006E2A81"/>
    <w:rsid w:val="006E3BEE"/>
    <w:rsid w:val="006E43C7"/>
    <w:rsid w:val="006E44F0"/>
    <w:rsid w:val="006E4989"/>
    <w:rsid w:val="006E63BD"/>
    <w:rsid w:val="006E6483"/>
    <w:rsid w:val="006E6BCB"/>
    <w:rsid w:val="006E6CAF"/>
    <w:rsid w:val="006F0878"/>
    <w:rsid w:val="006F0F4F"/>
    <w:rsid w:val="006F2A6C"/>
    <w:rsid w:val="006F2B9F"/>
    <w:rsid w:val="006F36C7"/>
    <w:rsid w:val="006F4C50"/>
    <w:rsid w:val="006F4EF7"/>
    <w:rsid w:val="006F5F0C"/>
    <w:rsid w:val="006F661A"/>
    <w:rsid w:val="006F67CD"/>
    <w:rsid w:val="006F6CBA"/>
    <w:rsid w:val="006F7FE2"/>
    <w:rsid w:val="007006EC"/>
    <w:rsid w:val="00700F76"/>
    <w:rsid w:val="00701001"/>
    <w:rsid w:val="007010AD"/>
    <w:rsid w:val="007011D4"/>
    <w:rsid w:val="00701FCC"/>
    <w:rsid w:val="0070214E"/>
    <w:rsid w:val="00702663"/>
    <w:rsid w:val="0070266F"/>
    <w:rsid w:val="00702D26"/>
    <w:rsid w:val="007030B3"/>
    <w:rsid w:val="007033BE"/>
    <w:rsid w:val="00703858"/>
    <w:rsid w:val="007048E8"/>
    <w:rsid w:val="00704A36"/>
    <w:rsid w:val="00704DC3"/>
    <w:rsid w:val="00705983"/>
    <w:rsid w:val="00705A1F"/>
    <w:rsid w:val="00705F3A"/>
    <w:rsid w:val="00706194"/>
    <w:rsid w:val="00712847"/>
    <w:rsid w:val="007140B2"/>
    <w:rsid w:val="007141AD"/>
    <w:rsid w:val="007146C6"/>
    <w:rsid w:val="007155DB"/>
    <w:rsid w:val="00715C30"/>
    <w:rsid w:val="00716D6A"/>
    <w:rsid w:val="00716F40"/>
    <w:rsid w:val="00717195"/>
    <w:rsid w:val="007177B4"/>
    <w:rsid w:val="00717CC6"/>
    <w:rsid w:val="00717E1B"/>
    <w:rsid w:val="00717E2A"/>
    <w:rsid w:val="00720206"/>
    <w:rsid w:val="0072063D"/>
    <w:rsid w:val="00720986"/>
    <w:rsid w:val="007219E2"/>
    <w:rsid w:val="00721AB0"/>
    <w:rsid w:val="00721CBA"/>
    <w:rsid w:val="00721D81"/>
    <w:rsid w:val="00722649"/>
    <w:rsid w:val="00722688"/>
    <w:rsid w:val="00724F58"/>
    <w:rsid w:val="00725323"/>
    <w:rsid w:val="0072574D"/>
    <w:rsid w:val="007303E6"/>
    <w:rsid w:val="00730515"/>
    <w:rsid w:val="00730ADA"/>
    <w:rsid w:val="00730D3E"/>
    <w:rsid w:val="00731F2B"/>
    <w:rsid w:val="0073251A"/>
    <w:rsid w:val="007330DB"/>
    <w:rsid w:val="00733D10"/>
    <w:rsid w:val="00734B9D"/>
    <w:rsid w:val="00734D53"/>
    <w:rsid w:val="00735004"/>
    <w:rsid w:val="0073538B"/>
    <w:rsid w:val="0073604C"/>
    <w:rsid w:val="00736A79"/>
    <w:rsid w:val="007371EA"/>
    <w:rsid w:val="00740887"/>
    <w:rsid w:val="0074096F"/>
    <w:rsid w:val="00740B2B"/>
    <w:rsid w:val="007420D9"/>
    <w:rsid w:val="007427D1"/>
    <w:rsid w:val="00742C7F"/>
    <w:rsid w:val="00742CAA"/>
    <w:rsid w:val="0074443B"/>
    <w:rsid w:val="00744A3C"/>
    <w:rsid w:val="00744CFA"/>
    <w:rsid w:val="0074661F"/>
    <w:rsid w:val="00746CFE"/>
    <w:rsid w:val="00746DC5"/>
    <w:rsid w:val="007470F2"/>
    <w:rsid w:val="00750557"/>
    <w:rsid w:val="00750E67"/>
    <w:rsid w:val="00751FAE"/>
    <w:rsid w:val="00752AE4"/>
    <w:rsid w:val="00756ED7"/>
    <w:rsid w:val="00756EEC"/>
    <w:rsid w:val="007574C7"/>
    <w:rsid w:val="00757A80"/>
    <w:rsid w:val="00760803"/>
    <w:rsid w:val="00760C90"/>
    <w:rsid w:val="007617E2"/>
    <w:rsid w:val="00764C8C"/>
    <w:rsid w:val="00764D8D"/>
    <w:rsid w:val="00766DDF"/>
    <w:rsid w:val="007679E2"/>
    <w:rsid w:val="00767F35"/>
    <w:rsid w:val="0077066B"/>
    <w:rsid w:val="00770B0B"/>
    <w:rsid w:val="00771ACE"/>
    <w:rsid w:val="00771B10"/>
    <w:rsid w:val="007726F9"/>
    <w:rsid w:val="0077400D"/>
    <w:rsid w:val="00775CC0"/>
    <w:rsid w:val="00775E00"/>
    <w:rsid w:val="00776AC8"/>
    <w:rsid w:val="00776C74"/>
    <w:rsid w:val="0077719F"/>
    <w:rsid w:val="007800D4"/>
    <w:rsid w:val="0078150A"/>
    <w:rsid w:val="007821FA"/>
    <w:rsid w:val="00782A10"/>
    <w:rsid w:val="0078323A"/>
    <w:rsid w:val="007841D2"/>
    <w:rsid w:val="0078460B"/>
    <w:rsid w:val="00784E8C"/>
    <w:rsid w:val="00785504"/>
    <w:rsid w:val="0078594E"/>
    <w:rsid w:val="00785B81"/>
    <w:rsid w:val="00785E77"/>
    <w:rsid w:val="00786611"/>
    <w:rsid w:val="007866EB"/>
    <w:rsid w:val="00786DFF"/>
    <w:rsid w:val="007875E5"/>
    <w:rsid w:val="007879D8"/>
    <w:rsid w:val="00787D34"/>
    <w:rsid w:val="00790099"/>
    <w:rsid w:val="00790F31"/>
    <w:rsid w:val="0079122F"/>
    <w:rsid w:val="00791EE7"/>
    <w:rsid w:val="00792A64"/>
    <w:rsid w:val="007938F3"/>
    <w:rsid w:val="00793A1A"/>
    <w:rsid w:val="00793CA9"/>
    <w:rsid w:val="007944DA"/>
    <w:rsid w:val="007944FE"/>
    <w:rsid w:val="00794D68"/>
    <w:rsid w:val="0079588E"/>
    <w:rsid w:val="00796332"/>
    <w:rsid w:val="0079652B"/>
    <w:rsid w:val="00796B8E"/>
    <w:rsid w:val="0079719D"/>
    <w:rsid w:val="007A01E0"/>
    <w:rsid w:val="007A04DF"/>
    <w:rsid w:val="007A1458"/>
    <w:rsid w:val="007A1B06"/>
    <w:rsid w:val="007A21D2"/>
    <w:rsid w:val="007A2691"/>
    <w:rsid w:val="007A28B8"/>
    <w:rsid w:val="007A2D12"/>
    <w:rsid w:val="007A3061"/>
    <w:rsid w:val="007A3DDC"/>
    <w:rsid w:val="007A4288"/>
    <w:rsid w:val="007A55B7"/>
    <w:rsid w:val="007A5EC2"/>
    <w:rsid w:val="007A782D"/>
    <w:rsid w:val="007A7AEA"/>
    <w:rsid w:val="007B3390"/>
    <w:rsid w:val="007B3669"/>
    <w:rsid w:val="007B3A6D"/>
    <w:rsid w:val="007B4AB4"/>
    <w:rsid w:val="007B58D0"/>
    <w:rsid w:val="007B648E"/>
    <w:rsid w:val="007B64DC"/>
    <w:rsid w:val="007B73DD"/>
    <w:rsid w:val="007B76A1"/>
    <w:rsid w:val="007C0CAB"/>
    <w:rsid w:val="007C14DD"/>
    <w:rsid w:val="007C15B1"/>
    <w:rsid w:val="007C1C99"/>
    <w:rsid w:val="007C22D0"/>
    <w:rsid w:val="007C3DBA"/>
    <w:rsid w:val="007C44A3"/>
    <w:rsid w:val="007C48CC"/>
    <w:rsid w:val="007C48FE"/>
    <w:rsid w:val="007C5134"/>
    <w:rsid w:val="007C5429"/>
    <w:rsid w:val="007C5540"/>
    <w:rsid w:val="007C643B"/>
    <w:rsid w:val="007C727A"/>
    <w:rsid w:val="007C7D8B"/>
    <w:rsid w:val="007D0813"/>
    <w:rsid w:val="007D1002"/>
    <w:rsid w:val="007D1D3E"/>
    <w:rsid w:val="007D2388"/>
    <w:rsid w:val="007D28AF"/>
    <w:rsid w:val="007D3BBE"/>
    <w:rsid w:val="007D4F99"/>
    <w:rsid w:val="007D6D46"/>
    <w:rsid w:val="007D7BB8"/>
    <w:rsid w:val="007E07B2"/>
    <w:rsid w:val="007E0BC3"/>
    <w:rsid w:val="007E17C1"/>
    <w:rsid w:val="007E1FC2"/>
    <w:rsid w:val="007E2613"/>
    <w:rsid w:val="007E2684"/>
    <w:rsid w:val="007E27BA"/>
    <w:rsid w:val="007E2C50"/>
    <w:rsid w:val="007E3AB1"/>
    <w:rsid w:val="007E3EBC"/>
    <w:rsid w:val="007E45B9"/>
    <w:rsid w:val="007E4BBA"/>
    <w:rsid w:val="007E63A7"/>
    <w:rsid w:val="007E6EC7"/>
    <w:rsid w:val="007E707D"/>
    <w:rsid w:val="007E7638"/>
    <w:rsid w:val="007E7E75"/>
    <w:rsid w:val="007F2B80"/>
    <w:rsid w:val="007F341B"/>
    <w:rsid w:val="007F3DB4"/>
    <w:rsid w:val="007F52DF"/>
    <w:rsid w:val="007F5670"/>
    <w:rsid w:val="007F67A7"/>
    <w:rsid w:val="007F70BA"/>
    <w:rsid w:val="007F7121"/>
    <w:rsid w:val="007F77CA"/>
    <w:rsid w:val="007F7912"/>
    <w:rsid w:val="007F7A6D"/>
    <w:rsid w:val="007F7FBC"/>
    <w:rsid w:val="0080135B"/>
    <w:rsid w:val="00801F50"/>
    <w:rsid w:val="00802BAB"/>
    <w:rsid w:val="00802F13"/>
    <w:rsid w:val="008038E3"/>
    <w:rsid w:val="00803925"/>
    <w:rsid w:val="00803E85"/>
    <w:rsid w:val="0080409C"/>
    <w:rsid w:val="00804897"/>
    <w:rsid w:val="008049C6"/>
    <w:rsid w:val="00805BDE"/>
    <w:rsid w:val="0080611D"/>
    <w:rsid w:val="00806520"/>
    <w:rsid w:val="008068A5"/>
    <w:rsid w:val="00807287"/>
    <w:rsid w:val="00807D36"/>
    <w:rsid w:val="008107D5"/>
    <w:rsid w:val="00813913"/>
    <w:rsid w:val="00813AEB"/>
    <w:rsid w:val="00814AF7"/>
    <w:rsid w:val="00814F6E"/>
    <w:rsid w:val="00816332"/>
    <w:rsid w:val="00816E5C"/>
    <w:rsid w:val="008174CD"/>
    <w:rsid w:val="0081777A"/>
    <w:rsid w:val="00817BA3"/>
    <w:rsid w:val="00817F8F"/>
    <w:rsid w:val="008205CE"/>
    <w:rsid w:val="00820966"/>
    <w:rsid w:val="008209AC"/>
    <w:rsid w:val="00823414"/>
    <w:rsid w:val="0082390D"/>
    <w:rsid w:val="008239CA"/>
    <w:rsid w:val="00823A22"/>
    <w:rsid w:val="0082444B"/>
    <w:rsid w:val="0082518B"/>
    <w:rsid w:val="00825A41"/>
    <w:rsid w:val="00825FB9"/>
    <w:rsid w:val="00827022"/>
    <w:rsid w:val="008274B5"/>
    <w:rsid w:val="00830406"/>
    <w:rsid w:val="008306A7"/>
    <w:rsid w:val="00830749"/>
    <w:rsid w:val="00830F1F"/>
    <w:rsid w:val="008311A2"/>
    <w:rsid w:val="008313A8"/>
    <w:rsid w:val="00832682"/>
    <w:rsid w:val="00832E27"/>
    <w:rsid w:val="00833293"/>
    <w:rsid w:val="008341D6"/>
    <w:rsid w:val="0083468C"/>
    <w:rsid w:val="008347C8"/>
    <w:rsid w:val="00834971"/>
    <w:rsid w:val="00834C3E"/>
    <w:rsid w:val="00835DF8"/>
    <w:rsid w:val="008370B5"/>
    <w:rsid w:val="00840F4B"/>
    <w:rsid w:val="00842401"/>
    <w:rsid w:val="0084361D"/>
    <w:rsid w:val="00843E2F"/>
    <w:rsid w:val="00844259"/>
    <w:rsid w:val="008442BD"/>
    <w:rsid w:val="00845047"/>
    <w:rsid w:val="00845115"/>
    <w:rsid w:val="0084531D"/>
    <w:rsid w:val="008464F1"/>
    <w:rsid w:val="00847344"/>
    <w:rsid w:val="008479B6"/>
    <w:rsid w:val="00847C2E"/>
    <w:rsid w:val="00847C93"/>
    <w:rsid w:val="008501D5"/>
    <w:rsid w:val="008512DF"/>
    <w:rsid w:val="00851B2D"/>
    <w:rsid w:val="008522B1"/>
    <w:rsid w:val="00853905"/>
    <w:rsid w:val="00853DFD"/>
    <w:rsid w:val="00854311"/>
    <w:rsid w:val="00855230"/>
    <w:rsid w:val="00855C94"/>
    <w:rsid w:val="00856A30"/>
    <w:rsid w:val="0085707E"/>
    <w:rsid w:val="008574B2"/>
    <w:rsid w:val="008606FE"/>
    <w:rsid w:val="0086117E"/>
    <w:rsid w:val="0086118B"/>
    <w:rsid w:val="00861293"/>
    <w:rsid w:val="00861325"/>
    <w:rsid w:val="0086198C"/>
    <w:rsid w:val="00862359"/>
    <w:rsid w:val="00862C82"/>
    <w:rsid w:val="00862F96"/>
    <w:rsid w:val="0086390D"/>
    <w:rsid w:val="00864184"/>
    <w:rsid w:val="00864271"/>
    <w:rsid w:val="008646D0"/>
    <w:rsid w:val="00865488"/>
    <w:rsid w:val="008655E0"/>
    <w:rsid w:val="008667BC"/>
    <w:rsid w:val="00866D56"/>
    <w:rsid w:val="00867009"/>
    <w:rsid w:val="00867629"/>
    <w:rsid w:val="00867A3F"/>
    <w:rsid w:val="00870C95"/>
    <w:rsid w:val="00870EB2"/>
    <w:rsid w:val="00871CA2"/>
    <w:rsid w:val="00871F0B"/>
    <w:rsid w:val="00873679"/>
    <w:rsid w:val="008753A1"/>
    <w:rsid w:val="0087546F"/>
    <w:rsid w:val="0087565A"/>
    <w:rsid w:val="00875D0D"/>
    <w:rsid w:val="008762EC"/>
    <w:rsid w:val="00876B77"/>
    <w:rsid w:val="00877C37"/>
    <w:rsid w:val="00877D8E"/>
    <w:rsid w:val="0088010D"/>
    <w:rsid w:val="008802BA"/>
    <w:rsid w:val="0088035C"/>
    <w:rsid w:val="00880753"/>
    <w:rsid w:val="00880F89"/>
    <w:rsid w:val="008811B0"/>
    <w:rsid w:val="0088148A"/>
    <w:rsid w:val="00881AF8"/>
    <w:rsid w:val="00881C2F"/>
    <w:rsid w:val="008823FD"/>
    <w:rsid w:val="008837FA"/>
    <w:rsid w:val="008838C4"/>
    <w:rsid w:val="00883F18"/>
    <w:rsid w:val="008840FA"/>
    <w:rsid w:val="00884AC2"/>
    <w:rsid w:val="00884E16"/>
    <w:rsid w:val="00885F76"/>
    <w:rsid w:val="00886872"/>
    <w:rsid w:val="00886C6A"/>
    <w:rsid w:val="00887F7C"/>
    <w:rsid w:val="00890068"/>
    <w:rsid w:val="00891AD5"/>
    <w:rsid w:val="00892B2E"/>
    <w:rsid w:val="00893D0B"/>
    <w:rsid w:val="008951D5"/>
    <w:rsid w:val="0089533B"/>
    <w:rsid w:val="00896324"/>
    <w:rsid w:val="00896AD4"/>
    <w:rsid w:val="0089726C"/>
    <w:rsid w:val="00897ACF"/>
    <w:rsid w:val="00897E27"/>
    <w:rsid w:val="008A032B"/>
    <w:rsid w:val="008A05B5"/>
    <w:rsid w:val="008A06FD"/>
    <w:rsid w:val="008A0912"/>
    <w:rsid w:val="008A0E8C"/>
    <w:rsid w:val="008A16F3"/>
    <w:rsid w:val="008A1B39"/>
    <w:rsid w:val="008A26E3"/>
    <w:rsid w:val="008A31E2"/>
    <w:rsid w:val="008A348B"/>
    <w:rsid w:val="008A3F83"/>
    <w:rsid w:val="008A4212"/>
    <w:rsid w:val="008A44D4"/>
    <w:rsid w:val="008A4F0B"/>
    <w:rsid w:val="008A54A4"/>
    <w:rsid w:val="008A54BB"/>
    <w:rsid w:val="008A5824"/>
    <w:rsid w:val="008A5CE3"/>
    <w:rsid w:val="008A6985"/>
    <w:rsid w:val="008A6B1F"/>
    <w:rsid w:val="008A6E02"/>
    <w:rsid w:val="008A7618"/>
    <w:rsid w:val="008B0D36"/>
    <w:rsid w:val="008B20B3"/>
    <w:rsid w:val="008B26F7"/>
    <w:rsid w:val="008B29E6"/>
    <w:rsid w:val="008B2A6E"/>
    <w:rsid w:val="008B34FB"/>
    <w:rsid w:val="008B3837"/>
    <w:rsid w:val="008B443F"/>
    <w:rsid w:val="008B45DB"/>
    <w:rsid w:val="008B639D"/>
    <w:rsid w:val="008B6E5F"/>
    <w:rsid w:val="008B765F"/>
    <w:rsid w:val="008C08FD"/>
    <w:rsid w:val="008C0E56"/>
    <w:rsid w:val="008C1BBF"/>
    <w:rsid w:val="008C1C8D"/>
    <w:rsid w:val="008C1F48"/>
    <w:rsid w:val="008C246B"/>
    <w:rsid w:val="008C27A1"/>
    <w:rsid w:val="008C2A02"/>
    <w:rsid w:val="008C3C68"/>
    <w:rsid w:val="008C466D"/>
    <w:rsid w:val="008C475C"/>
    <w:rsid w:val="008C4EC5"/>
    <w:rsid w:val="008C50F9"/>
    <w:rsid w:val="008C5209"/>
    <w:rsid w:val="008C5508"/>
    <w:rsid w:val="008C550E"/>
    <w:rsid w:val="008C5BBB"/>
    <w:rsid w:val="008C688E"/>
    <w:rsid w:val="008C7066"/>
    <w:rsid w:val="008C74BC"/>
    <w:rsid w:val="008C7F8F"/>
    <w:rsid w:val="008D0639"/>
    <w:rsid w:val="008D099A"/>
    <w:rsid w:val="008D0BD0"/>
    <w:rsid w:val="008D2319"/>
    <w:rsid w:val="008D2F41"/>
    <w:rsid w:val="008D3D58"/>
    <w:rsid w:val="008D3FB6"/>
    <w:rsid w:val="008D4196"/>
    <w:rsid w:val="008D4AFD"/>
    <w:rsid w:val="008D4D58"/>
    <w:rsid w:val="008D4E32"/>
    <w:rsid w:val="008D51E2"/>
    <w:rsid w:val="008D6BCE"/>
    <w:rsid w:val="008D74B6"/>
    <w:rsid w:val="008D7894"/>
    <w:rsid w:val="008D7908"/>
    <w:rsid w:val="008D7E16"/>
    <w:rsid w:val="008E0129"/>
    <w:rsid w:val="008E0CD4"/>
    <w:rsid w:val="008E1716"/>
    <w:rsid w:val="008E2428"/>
    <w:rsid w:val="008E3679"/>
    <w:rsid w:val="008E3693"/>
    <w:rsid w:val="008E39A5"/>
    <w:rsid w:val="008E3ECE"/>
    <w:rsid w:val="008E438A"/>
    <w:rsid w:val="008E4A49"/>
    <w:rsid w:val="008E5C38"/>
    <w:rsid w:val="008E6129"/>
    <w:rsid w:val="008E62B3"/>
    <w:rsid w:val="008E62E8"/>
    <w:rsid w:val="008E6376"/>
    <w:rsid w:val="008E6A07"/>
    <w:rsid w:val="008E754D"/>
    <w:rsid w:val="008F0B36"/>
    <w:rsid w:val="008F1673"/>
    <w:rsid w:val="008F1816"/>
    <w:rsid w:val="008F1CDC"/>
    <w:rsid w:val="008F43E5"/>
    <w:rsid w:val="008F44B1"/>
    <w:rsid w:val="008F4699"/>
    <w:rsid w:val="008F4B5C"/>
    <w:rsid w:val="008F638C"/>
    <w:rsid w:val="008F79D2"/>
    <w:rsid w:val="0090030E"/>
    <w:rsid w:val="00900881"/>
    <w:rsid w:val="009015CE"/>
    <w:rsid w:val="00901997"/>
    <w:rsid w:val="009019FD"/>
    <w:rsid w:val="00901C2B"/>
    <w:rsid w:val="0090281D"/>
    <w:rsid w:val="00903D24"/>
    <w:rsid w:val="00904AF8"/>
    <w:rsid w:val="00906641"/>
    <w:rsid w:val="009067BA"/>
    <w:rsid w:val="009068F8"/>
    <w:rsid w:val="00907645"/>
    <w:rsid w:val="00907C95"/>
    <w:rsid w:val="009100EA"/>
    <w:rsid w:val="009117EF"/>
    <w:rsid w:val="00911A36"/>
    <w:rsid w:val="00911AE0"/>
    <w:rsid w:val="00913544"/>
    <w:rsid w:val="0091461E"/>
    <w:rsid w:val="009153FD"/>
    <w:rsid w:val="00915C78"/>
    <w:rsid w:val="00915DC2"/>
    <w:rsid w:val="00916961"/>
    <w:rsid w:val="00916C24"/>
    <w:rsid w:val="009173E4"/>
    <w:rsid w:val="009200AD"/>
    <w:rsid w:val="00920C52"/>
    <w:rsid w:val="009219D3"/>
    <w:rsid w:val="00921A8D"/>
    <w:rsid w:val="00923063"/>
    <w:rsid w:val="0092338F"/>
    <w:rsid w:val="009234FB"/>
    <w:rsid w:val="00923F18"/>
    <w:rsid w:val="00927F14"/>
    <w:rsid w:val="00930984"/>
    <w:rsid w:val="00930C1E"/>
    <w:rsid w:val="009319C1"/>
    <w:rsid w:val="00931CF3"/>
    <w:rsid w:val="00932A85"/>
    <w:rsid w:val="009333C2"/>
    <w:rsid w:val="009344CF"/>
    <w:rsid w:val="0093469C"/>
    <w:rsid w:val="00934B00"/>
    <w:rsid w:val="00934EAB"/>
    <w:rsid w:val="009350EC"/>
    <w:rsid w:val="00935803"/>
    <w:rsid w:val="00936359"/>
    <w:rsid w:val="009366CA"/>
    <w:rsid w:val="00936CEE"/>
    <w:rsid w:val="00936E43"/>
    <w:rsid w:val="00937819"/>
    <w:rsid w:val="00937AA4"/>
    <w:rsid w:val="009402A6"/>
    <w:rsid w:val="00941762"/>
    <w:rsid w:val="00942D2C"/>
    <w:rsid w:val="00943FD8"/>
    <w:rsid w:val="009440AD"/>
    <w:rsid w:val="0094479E"/>
    <w:rsid w:val="00945450"/>
    <w:rsid w:val="00945AA0"/>
    <w:rsid w:val="0094626F"/>
    <w:rsid w:val="00946FEC"/>
    <w:rsid w:val="0094703C"/>
    <w:rsid w:val="00947287"/>
    <w:rsid w:val="00950456"/>
    <w:rsid w:val="0095098C"/>
    <w:rsid w:val="00950B63"/>
    <w:rsid w:val="00951E01"/>
    <w:rsid w:val="009526C9"/>
    <w:rsid w:val="00952CBC"/>
    <w:rsid w:val="00952DED"/>
    <w:rsid w:val="009543B9"/>
    <w:rsid w:val="00955C88"/>
    <w:rsid w:val="0095723B"/>
    <w:rsid w:val="00957782"/>
    <w:rsid w:val="009577AF"/>
    <w:rsid w:val="00957D71"/>
    <w:rsid w:val="00960070"/>
    <w:rsid w:val="00960A74"/>
    <w:rsid w:val="00960DD2"/>
    <w:rsid w:val="009614BC"/>
    <w:rsid w:val="009618A5"/>
    <w:rsid w:val="009627F1"/>
    <w:rsid w:val="009645E0"/>
    <w:rsid w:val="0096555B"/>
    <w:rsid w:val="00966DC1"/>
    <w:rsid w:val="009675DF"/>
    <w:rsid w:val="009679A1"/>
    <w:rsid w:val="009701B4"/>
    <w:rsid w:val="00971182"/>
    <w:rsid w:val="00972159"/>
    <w:rsid w:val="00973529"/>
    <w:rsid w:val="0097492B"/>
    <w:rsid w:val="00974F2E"/>
    <w:rsid w:val="009760BF"/>
    <w:rsid w:val="009764CC"/>
    <w:rsid w:val="00976D72"/>
    <w:rsid w:val="00976F67"/>
    <w:rsid w:val="00977D34"/>
    <w:rsid w:val="009800C7"/>
    <w:rsid w:val="009841E5"/>
    <w:rsid w:val="00984F77"/>
    <w:rsid w:val="00985002"/>
    <w:rsid w:val="0098675A"/>
    <w:rsid w:val="0098749A"/>
    <w:rsid w:val="00987740"/>
    <w:rsid w:val="00990851"/>
    <w:rsid w:val="00990E59"/>
    <w:rsid w:val="00990FC5"/>
    <w:rsid w:val="00991279"/>
    <w:rsid w:val="0099193D"/>
    <w:rsid w:val="009924BD"/>
    <w:rsid w:val="00992AD2"/>
    <w:rsid w:val="00992EB1"/>
    <w:rsid w:val="0099308B"/>
    <w:rsid w:val="009945A1"/>
    <w:rsid w:val="00994615"/>
    <w:rsid w:val="00997C0D"/>
    <w:rsid w:val="009A0055"/>
    <w:rsid w:val="009A06C8"/>
    <w:rsid w:val="009A0D81"/>
    <w:rsid w:val="009A1135"/>
    <w:rsid w:val="009A16FF"/>
    <w:rsid w:val="009A18CD"/>
    <w:rsid w:val="009A3A02"/>
    <w:rsid w:val="009A541E"/>
    <w:rsid w:val="009A736F"/>
    <w:rsid w:val="009A7736"/>
    <w:rsid w:val="009A7DF1"/>
    <w:rsid w:val="009B002A"/>
    <w:rsid w:val="009B03AB"/>
    <w:rsid w:val="009B1117"/>
    <w:rsid w:val="009B14F9"/>
    <w:rsid w:val="009B25FC"/>
    <w:rsid w:val="009B2979"/>
    <w:rsid w:val="009B29C4"/>
    <w:rsid w:val="009B33F7"/>
    <w:rsid w:val="009B3CC7"/>
    <w:rsid w:val="009B4387"/>
    <w:rsid w:val="009B5B31"/>
    <w:rsid w:val="009B66F6"/>
    <w:rsid w:val="009B6D7C"/>
    <w:rsid w:val="009C1628"/>
    <w:rsid w:val="009C20BD"/>
    <w:rsid w:val="009C2D68"/>
    <w:rsid w:val="009C3825"/>
    <w:rsid w:val="009C542C"/>
    <w:rsid w:val="009C5B2D"/>
    <w:rsid w:val="009C63DD"/>
    <w:rsid w:val="009C7CD8"/>
    <w:rsid w:val="009D0079"/>
    <w:rsid w:val="009D1AD3"/>
    <w:rsid w:val="009D2288"/>
    <w:rsid w:val="009D245E"/>
    <w:rsid w:val="009D2517"/>
    <w:rsid w:val="009D3775"/>
    <w:rsid w:val="009D5291"/>
    <w:rsid w:val="009D5EA6"/>
    <w:rsid w:val="009D7895"/>
    <w:rsid w:val="009E034F"/>
    <w:rsid w:val="009E05BE"/>
    <w:rsid w:val="009E0C09"/>
    <w:rsid w:val="009E0EEA"/>
    <w:rsid w:val="009E16F7"/>
    <w:rsid w:val="009E1754"/>
    <w:rsid w:val="009E1990"/>
    <w:rsid w:val="009E202C"/>
    <w:rsid w:val="009E224B"/>
    <w:rsid w:val="009E2F4F"/>
    <w:rsid w:val="009E3249"/>
    <w:rsid w:val="009E4AF0"/>
    <w:rsid w:val="009E4E68"/>
    <w:rsid w:val="009E523B"/>
    <w:rsid w:val="009E60EF"/>
    <w:rsid w:val="009E6DAE"/>
    <w:rsid w:val="009E76C3"/>
    <w:rsid w:val="009F0140"/>
    <w:rsid w:val="009F0286"/>
    <w:rsid w:val="009F079F"/>
    <w:rsid w:val="009F0A04"/>
    <w:rsid w:val="009F0A59"/>
    <w:rsid w:val="009F2463"/>
    <w:rsid w:val="009F3C30"/>
    <w:rsid w:val="009F4D3B"/>
    <w:rsid w:val="009F5393"/>
    <w:rsid w:val="009F57EC"/>
    <w:rsid w:val="009F5F40"/>
    <w:rsid w:val="009F6B27"/>
    <w:rsid w:val="009F716D"/>
    <w:rsid w:val="009F7489"/>
    <w:rsid w:val="00A00253"/>
    <w:rsid w:val="00A00448"/>
    <w:rsid w:val="00A0085B"/>
    <w:rsid w:val="00A00E5E"/>
    <w:rsid w:val="00A0128F"/>
    <w:rsid w:val="00A013E5"/>
    <w:rsid w:val="00A02013"/>
    <w:rsid w:val="00A020F1"/>
    <w:rsid w:val="00A02474"/>
    <w:rsid w:val="00A032E9"/>
    <w:rsid w:val="00A03907"/>
    <w:rsid w:val="00A03D84"/>
    <w:rsid w:val="00A03DED"/>
    <w:rsid w:val="00A03EFA"/>
    <w:rsid w:val="00A044FB"/>
    <w:rsid w:val="00A04A2B"/>
    <w:rsid w:val="00A05131"/>
    <w:rsid w:val="00A05C55"/>
    <w:rsid w:val="00A0710B"/>
    <w:rsid w:val="00A07BE2"/>
    <w:rsid w:val="00A10B37"/>
    <w:rsid w:val="00A11BA7"/>
    <w:rsid w:val="00A12056"/>
    <w:rsid w:val="00A12993"/>
    <w:rsid w:val="00A12A2C"/>
    <w:rsid w:val="00A1427D"/>
    <w:rsid w:val="00A15237"/>
    <w:rsid w:val="00A16B63"/>
    <w:rsid w:val="00A16E07"/>
    <w:rsid w:val="00A17E0B"/>
    <w:rsid w:val="00A20E97"/>
    <w:rsid w:val="00A2242E"/>
    <w:rsid w:val="00A228E7"/>
    <w:rsid w:val="00A22BEB"/>
    <w:rsid w:val="00A23B96"/>
    <w:rsid w:val="00A2407A"/>
    <w:rsid w:val="00A24469"/>
    <w:rsid w:val="00A25521"/>
    <w:rsid w:val="00A25887"/>
    <w:rsid w:val="00A2642C"/>
    <w:rsid w:val="00A264D4"/>
    <w:rsid w:val="00A265F2"/>
    <w:rsid w:val="00A26AD8"/>
    <w:rsid w:val="00A26E2B"/>
    <w:rsid w:val="00A3045C"/>
    <w:rsid w:val="00A30A71"/>
    <w:rsid w:val="00A31005"/>
    <w:rsid w:val="00A31193"/>
    <w:rsid w:val="00A31285"/>
    <w:rsid w:val="00A32A0D"/>
    <w:rsid w:val="00A32EE4"/>
    <w:rsid w:val="00A34F08"/>
    <w:rsid w:val="00A3559F"/>
    <w:rsid w:val="00A355BB"/>
    <w:rsid w:val="00A355F7"/>
    <w:rsid w:val="00A369CC"/>
    <w:rsid w:val="00A36A92"/>
    <w:rsid w:val="00A36BAD"/>
    <w:rsid w:val="00A36EC0"/>
    <w:rsid w:val="00A371B1"/>
    <w:rsid w:val="00A37770"/>
    <w:rsid w:val="00A37BA5"/>
    <w:rsid w:val="00A412AD"/>
    <w:rsid w:val="00A414FB"/>
    <w:rsid w:val="00A4382B"/>
    <w:rsid w:val="00A43A75"/>
    <w:rsid w:val="00A43DFB"/>
    <w:rsid w:val="00A50C58"/>
    <w:rsid w:val="00A51194"/>
    <w:rsid w:val="00A517D7"/>
    <w:rsid w:val="00A518C4"/>
    <w:rsid w:val="00A522D3"/>
    <w:rsid w:val="00A524A3"/>
    <w:rsid w:val="00A524EA"/>
    <w:rsid w:val="00A5301F"/>
    <w:rsid w:val="00A53464"/>
    <w:rsid w:val="00A53A94"/>
    <w:rsid w:val="00A54D17"/>
    <w:rsid w:val="00A554F5"/>
    <w:rsid w:val="00A556AB"/>
    <w:rsid w:val="00A55B96"/>
    <w:rsid w:val="00A55D76"/>
    <w:rsid w:val="00A5654C"/>
    <w:rsid w:val="00A565B5"/>
    <w:rsid w:val="00A57988"/>
    <w:rsid w:val="00A57F35"/>
    <w:rsid w:val="00A602CF"/>
    <w:rsid w:val="00A60435"/>
    <w:rsid w:val="00A618C4"/>
    <w:rsid w:val="00A61DB3"/>
    <w:rsid w:val="00A62DB6"/>
    <w:rsid w:val="00A63201"/>
    <w:rsid w:val="00A639D1"/>
    <w:rsid w:val="00A63BFA"/>
    <w:rsid w:val="00A6551E"/>
    <w:rsid w:val="00A6666C"/>
    <w:rsid w:val="00A66B75"/>
    <w:rsid w:val="00A66CD9"/>
    <w:rsid w:val="00A6712F"/>
    <w:rsid w:val="00A67209"/>
    <w:rsid w:val="00A67232"/>
    <w:rsid w:val="00A67351"/>
    <w:rsid w:val="00A67449"/>
    <w:rsid w:val="00A677B3"/>
    <w:rsid w:val="00A70685"/>
    <w:rsid w:val="00A71216"/>
    <w:rsid w:val="00A712D7"/>
    <w:rsid w:val="00A72744"/>
    <w:rsid w:val="00A727D9"/>
    <w:rsid w:val="00A73866"/>
    <w:rsid w:val="00A7459A"/>
    <w:rsid w:val="00A74B98"/>
    <w:rsid w:val="00A75BB0"/>
    <w:rsid w:val="00A763DE"/>
    <w:rsid w:val="00A77E92"/>
    <w:rsid w:val="00A80A45"/>
    <w:rsid w:val="00A81A08"/>
    <w:rsid w:val="00A823BD"/>
    <w:rsid w:val="00A827CF"/>
    <w:rsid w:val="00A830B8"/>
    <w:rsid w:val="00A832FB"/>
    <w:rsid w:val="00A83360"/>
    <w:rsid w:val="00A83C3E"/>
    <w:rsid w:val="00A84858"/>
    <w:rsid w:val="00A855CE"/>
    <w:rsid w:val="00A85AFB"/>
    <w:rsid w:val="00A85DC9"/>
    <w:rsid w:val="00A85E7D"/>
    <w:rsid w:val="00A8687E"/>
    <w:rsid w:val="00A87DD3"/>
    <w:rsid w:val="00A9063D"/>
    <w:rsid w:val="00A908CF"/>
    <w:rsid w:val="00A90BAA"/>
    <w:rsid w:val="00A90C96"/>
    <w:rsid w:val="00A90FC6"/>
    <w:rsid w:val="00A928FA"/>
    <w:rsid w:val="00A935FB"/>
    <w:rsid w:val="00A94BD3"/>
    <w:rsid w:val="00A957C3"/>
    <w:rsid w:val="00A95958"/>
    <w:rsid w:val="00A96282"/>
    <w:rsid w:val="00A968CF"/>
    <w:rsid w:val="00A96B6D"/>
    <w:rsid w:val="00A971D2"/>
    <w:rsid w:val="00A97994"/>
    <w:rsid w:val="00AA05E1"/>
    <w:rsid w:val="00AA06D2"/>
    <w:rsid w:val="00AA06E7"/>
    <w:rsid w:val="00AA0DEE"/>
    <w:rsid w:val="00AA0FE4"/>
    <w:rsid w:val="00AA1B3D"/>
    <w:rsid w:val="00AA1CBC"/>
    <w:rsid w:val="00AA266B"/>
    <w:rsid w:val="00AA33B5"/>
    <w:rsid w:val="00AA36C2"/>
    <w:rsid w:val="00AA40C7"/>
    <w:rsid w:val="00AA6A46"/>
    <w:rsid w:val="00AA7008"/>
    <w:rsid w:val="00AA7120"/>
    <w:rsid w:val="00AA7627"/>
    <w:rsid w:val="00AA78D0"/>
    <w:rsid w:val="00AA7ECE"/>
    <w:rsid w:val="00AB01B5"/>
    <w:rsid w:val="00AB0BA7"/>
    <w:rsid w:val="00AB1689"/>
    <w:rsid w:val="00AB249A"/>
    <w:rsid w:val="00AB2609"/>
    <w:rsid w:val="00AB2BF0"/>
    <w:rsid w:val="00AB35C5"/>
    <w:rsid w:val="00AB38D9"/>
    <w:rsid w:val="00AB3B95"/>
    <w:rsid w:val="00AB3E0A"/>
    <w:rsid w:val="00AB4062"/>
    <w:rsid w:val="00AB4074"/>
    <w:rsid w:val="00AB429E"/>
    <w:rsid w:val="00AB4316"/>
    <w:rsid w:val="00AB436D"/>
    <w:rsid w:val="00AB4488"/>
    <w:rsid w:val="00AB4670"/>
    <w:rsid w:val="00AB5D56"/>
    <w:rsid w:val="00AB6232"/>
    <w:rsid w:val="00AB715D"/>
    <w:rsid w:val="00AB7AAC"/>
    <w:rsid w:val="00AC05AA"/>
    <w:rsid w:val="00AC0D14"/>
    <w:rsid w:val="00AC31EA"/>
    <w:rsid w:val="00AC37AD"/>
    <w:rsid w:val="00AC3E7B"/>
    <w:rsid w:val="00AC4621"/>
    <w:rsid w:val="00AC563F"/>
    <w:rsid w:val="00AC6677"/>
    <w:rsid w:val="00AC6F45"/>
    <w:rsid w:val="00AC7368"/>
    <w:rsid w:val="00AC791C"/>
    <w:rsid w:val="00AC7C6F"/>
    <w:rsid w:val="00AD00E0"/>
    <w:rsid w:val="00AD23CE"/>
    <w:rsid w:val="00AD3519"/>
    <w:rsid w:val="00AD382D"/>
    <w:rsid w:val="00AD3AA0"/>
    <w:rsid w:val="00AD68A1"/>
    <w:rsid w:val="00AD70B3"/>
    <w:rsid w:val="00AD7214"/>
    <w:rsid w:val="00AD7E38"/>
    <w:rsid w:val="00AE06B2"/>
    <w:rsid w:val="00AE0D63"/>
    <w:rsid w:val="00AE1916"/>
    <w:rsid w:val="00AE262E"/>
    <w:rsid w:val="00AE5048"/>
    <w:rsid w:val="00AE6297"/>
    <w:rsid w:val="00AE62AA"/>
    <w:rsid w:val="00AE6748"/>
    <w:rsid w:val="00AE6F0B"/>
    <w:rsid w:val="00AE7066"/>
    <w:rsid w:val="00AE72EF"/>
    <w:rsid w:val="00AE78CD"/>
    <w:rsid w:val="00AF0758"/>
    <w:rsid w:val="00AF10F4"/>
    <w:rsid w:val="00AF2602"/>
    <w:rsid w:val="00AF292D"/>
    <w:rsid w:val="00AF417A"/>
    <w:rsid w:val="00AF507F"/>
    <w:rsid w:val="00AF55EC"/>
    <w:rsid w:val="00AF6E85"/>
    <w:rsid w:val="00AF6EDD"/>
    <w:rsid w:val="00AF7269"/>
    <w:rsid w:val="00B00EF0"/>
    <w:rsid w:val="00B0245B"/>
    <w:rsid w:val="00B030D1"/>
    <w:rsid w:val="00B03375"/>
    <w:rsid w:val="00B0346C"/>
    <w:rsid w:val="00B03BCD"/>
    <w:rsid w:val="00B04784"/>
    <w:rsid w:val="00B04D19"/>
    <w:rsid w:val="00B050A8"/>
    <w:rsid w:val="00B056ED"/>
    <w:rsid w:val="00B05BC0"/>
    <w:rsid w:val="00B06A4E"/>
    <w:rsid w:val="00B07C72"/>
    <w:rsid w:val="00B100F3"/>
    <w:rsid w:val="00B1082B"/>
    <w:rsid w:val="00B11485"/>
    <w:rsid w:val="00B1172E"/>
    <w:rsid w:val="00B12379"/>
    <w:rsid w:val="00B12662"/>
    <w:rsid w:val="00B12FC3"/>
    <w:rsid w:val="00B13C5E"/>
    <w:rsid w:val="00B14518"/>
    <w:rsid w:val="00B15F2A"/>
    <w:rsid w:val="00B1637B"/>
    <w:rsid w:val="00B167FA"/>
    <w:rsid w:val="00B1777F"/>
    <w:rsid w:val="00B17984"/>
    <w:rsid w:val="00B17986"/>
    <w:rsid w:val="00B20338"/>
    <w:rsid w:val="00B214B7"/>
    <w:rsid w:val="00B216D3"/>
    <w:rsid w:val="00B21D63"/>
    <w:rsid w:val="00B21D71"/>
    <w:rsid w:val="00B223F5"/>
    <w:rsid w:val="00B22D93"/>
    <w:rsid w:val="00B230EA"/>
    <w:rsid w:val="00B23700"/>
    <w:rsid w:val="00B23B5B"/>
    <w:rsid w:val="00B23C1A"/>
    <w:rsid w:val="00B23D8D"/>
    <w:rsid w:val="00B24AD3"/>
    <w:rsid w:val="00B2537C"/>
    <w:rsid w:val="00B25BB6"/>
    <w:rsid w:val="00B26535"/>
    <w:rsid w:val="00B26756"/>
    <w:rsid w:val="00B26DD0"/>
    <w:rsid w:val="00B272DE"/>
    <w:rsid w:val="00B274CC"/>
    <w:rsid w:val="00B30715"/>
    <w:rsid w:val="00B312F6"/>
    <w:rsid w:val="00B31E40"/>
    <w:rsid w:val="00B32978"/>
    <w:rsid w:val="00B33FBF"/>
    <w:rsid w:val="00B352F9"/>
    <w:rsid w:val="00B35528"/>
    <w:rsid w:val="00B35E6B"/>
    <w:rsid w:val="00B35E83"/>
    <w:rsid w:val="00B35F97"/>
    <w:rsid w:val="00B36096"/>
    <w:rsid w:val="00B3661F"/>
    <w:rsid w:val="00B36F88"/>
    <w:rsid w:val="00B37A25"/>
    <w:rsid w:val="00B37AC6"/>
    <w:rsid w:val="00B41670"/>
    <w:rsid w:val="00B42B8A"/>
    <w:rsid w:val="00B4466B"/>
    <w:rsid w:val="00B44B16"/>
    <w:rsid w:val="00B4511F"/>
    <w:rsid w:val="00B454A9"/>
    <w:rsid w:val="00B472E7"/>
    <w:rsid w:val="00B4771E"/>
    <w:rsid w:val="00B50359"/>
    <w:rsid w:val="00B51077"/>
    <w:rsid w:val="00B51CC5"/>
    <w:rsid w:val="00B51F97"/>
    <w:rsid w:val="00B52E10"/>
    <w:rsid w:val="00B56263"/>
    <w:rsid w:val="00B563C3"/>
    <w:rsid w:val="00B56764"/>
    <w:rsid w:val="00B56D8D"/>
    <w:rsid w:val="00B56F55"/>
    <w:rsid w:val="00B6009F"/>
    <w:rsid w:val="00B6107F"/>
    <w:rsid w:val="00B637AA"/>
    <w:rsid w:val="00B63B1E"/>
    <w:rsid w:val="00B63B2C"/>
    <w:rsid w:val="00B65344"/>
    <w:rsid w:val="00B65A0A"/>
    <w:rsid w:val="00B66B67"/>
    <w:rsid w:val="00B67DFB"/>
    <w:rsid w:val="00B7188C"/>
    <w:rsid w:val="00B73114"/>
    <w:rsid w:val="00B7341F"/>
    <w:rsid w:val="00B735A6"/>
    <w:rsid w:val="00B74630"/>
    <w:rsid w:val="00B746A8"/>
    <w:rsid w:val="00B74A86"/>
    <w:rsid w:val="00B750F7"/>
    <w:rsid w:val="00B7524E"/>
    <w:rsid w:val="00B75921"/>
    <w:rsid w:val="00B75A75"/>
    <w:rsid w:val="00B762CE"/>
    <w:rsid w:val="00B7665F"/>
    <w:rsid w:val="00B76681"/>
    <w:rsid w:val="00B80049"/>
    <w:rsid w:val="00B80BA4"/>
    <w:rsid w:val="00B81188"/>
    <w:rsid w:val="00B812AB"/>
    <w:rsid w:val="00B817AA"/>
    <w:rsid w:val="00B82D4B"/>
    <w:rsid w:val="00B82D6C"/>
    <w:rsid w:val="00B82FF7"/>
    <w:rsid w:val="00B85338"/>
    <w:rsid w:val="00B8533C"/>
    <w:rsid w:val="00B8619E"/>
    <w:rsid w:val="00B87759"/>
    <w:rsid w:val="00B87837"/>
    <w:rsid w:val="00B87BA8"/>
    <w:rsid w:val="00B87F08"/>
    <w:rsid w:val="00B900AE"/>
    <w:rsid w:val="00B9019D"/>
    <w:rsid w:val="00B90752"/>
    <w:rsid w:val="00B9106A"/>
    <w:rsid w:val="00B926CA"/>
    <w:rsid w:val="00B92780"/>
    <w:rsid w:val="00B92A0E"/>
    <w:rsid w:val="00B92FD7"/>
    <w:rsid w:val="00B94DD1"/>
    <w:rsid w:val="00B95D7B"/>
    <w:rsid w:val="00BA01FE"/>
    <w:rsid w:val="00BA0639"/>
    <w:rsid w:val="00BA0E63"/>
    <w:rsid w:val="00BA17CE"/>
    <w:rsid w:val="00BA1BDC"/>
    <w:rsid w:val="00BA2564"/>
    <w:rsid w:val="00BA45CF"/>
    <w:rsid w:val="00BA4FE5"/>
    <w:rsid w:val="00BA521E"/>
    <w:rsid w:val="00BA558F"/>
    <w:rsid w:val="00BA5A58"/>
    <w:rsid w:val="00BA5C7B"/>
    <w:rsid w:val="00BA606B"/>
    <w:rsid w:val="00BA6122"/>
    <w:rsid w:val="00BA61F0"/>
    <w:rsid w:val="00BA672C"/>
    <w:rsid w:val="00BA6CE4"/>
    <w:rsid w:val="00BA7431"/>
    <w:rsid w:val="00BB01B5"/>
    <w:rsid w:val="00BB0F67"/>
    <w:rsid w:val="00BB1BCD"/>
    <w:rsid w:val="00BB2372"/>
    <w:rsid w:val="00BB2631"/>
    <w:rsid w:val="00BB32C3"/>
    <w:rsid w:val="00BB3853"/>
    <w:rsid w:val="00BB3B8C"/>
    <w:rsid w:val="00BB3E79"/>
    <w:rsid w:val="00BB463F"/>
    <w:rsid w:val="00BB4727"/>
    <w:rsid w:val="00BB47F5"/>
    <w:rsid w:val="00BB4A7F"/>
    <w:rsid w:val="00BB4B0F"/>
    <w:rsid w:val="00BB4F59"/>
    <w:rsid w:val="00BB6905"/>
    <w:rsid w:val="00BB69B2"/>
    <w:rsid w:val="00BB6C16"/>
    <w:rsid w:val="00BB7DBA"/>
    <w:rsid w:val="00BC070D"/>
    <w:rsid w:val="00BC0C07"/>
    <w:rsid w:val="00BC19A1"/>
    <w:rsid w:val="00BC30CF"/>
    <w:rsid w:val="00BC4F79"/>
    <w:rsid w:val="00BC4FA3"/>
    <w:rsid w:val="00BC4FD8"/>
    <w:rsid w:val="00BC576B"/>
    <w:rsid w:val="00BC5D07"/>
    <w:rsid w:val="00BC5F1A"/>
    <w:rsid w:val="00BC6C70"/>
    <w:rsid w:val="00BC7893"/>
    <w:rsid w:val="00BD00AB"/>
    <w:rsid w:val="00BD0765"/>
    <w:rsid w:val="00BD0CFD"/>
    <w:rsid w:val="00BD11C6"/>
    <w:rsid w:val="00BD13FC"/>
    <w:rsid w:val="00BD1C8B"/>
    <w:rsid w:val="00BD20EF"/>
    <w:rsid w:val="00BD2C08"/>
    <w:rsid w:val="00BD3D49"/>
    <w:rsid w:val="00BD3FD7"/>
    <w:rsid w:val="00BD407D"/>
    <w:rsid w:val="00BD4172"/>
    <w:rsid w:val="00BD4253"/>
    <w:rsid w:val="00BD43EE"/>
    <w:rsid w:val="00BD5FE3"/>
    <w:rsid w:val="00BD676D"/>
    <w:rsid w:val="00BD772C"/>
    <w:rsid w:val="00BD7FE4"/>
    <w:rsid w:val="00BE0496"/>
    <w:rsid w:val="00BE09D5"/>
    <w:rsid w:val="00BE0A1D"/>
    <w:rsid w:val="00BE1268"/>
    <w:rsid w:val="00BE1FB6"/>
    <w:rsid w:val="00BE2DB6"/>
    <w:rsid w:val="00BE2EE9"/>
    <w:rsid w:val="00BE7106"/>
    <w:rsid w:val="00BE77F2"/>
    <w:rsid w:val="00BE796F"/>
    <w:rsid w:val="00BE7BF8"/>
    <w:rsid w:val="00BF01CF"/>
    <w:rsid w:val="00BF0288"/>
    <w:rsid w:val="00BF0999"/>
    <w:rsid w:val="00BF0E8B"/>
    <w:rsid w:val="00BF0FD8"/>
    <w:rsid w:val="00BF237A"/>
    <w:rsid w:val="00BF24AF"/>
    <w:rsid w:val="00BF26AC"/>
    <w:rsid w:val="00BF29F6"/>
    <w:rsid w:val="00BF3D6B"/>
    <w:rsid w:val="00BF3FDF"/>
    <w:rsid w:val="00BF430A"/>
    <w:rsid w:val="00BF4E5F"/>
    <w:rsid w:val="00BF5B41"/>
    <w:rsid w:val="00BF6459"/>
    <w:rsid w:val="00BF66E8"/>
    <w:rsid w:val="00BF68CF"/>
    <w:rsid w:val="00BF76F8"/>
    <w:rsid w:val="00BF7773"/>
    <w:rsid w:val="00C00511"/>
    <w:rsid w:val="00C009C0"/>
    <w:rsid w:val="00C00D0C"/>
    <w:rsid w:val="00C023CD"/>
    <w:rsid w:val="00C02BAD"/>
    <w:rsid w:val="00C03141"/>
    <w:rsid w:val="00C05994"/>
    <w:rsid w:val="00C06AF2"/>
    <w:rsid w:val="00C073C8"/>
    <w:rsid w:val="00C07A8A"/>
    <w:rsid w:val="00C07F0C"/>
    <w:rsid w:val="00C10168"/>
    <w:rsid w:val="00C102F1"/>
    <w:rsid w:val="00C10BE5"/>
    <w:rsid w:val="00C10EA4"/>
    <w:rsid w:val="00C12D11"/>
    <w:rsid w:val="00C13F1F"/>
    <w:rsid w:val="00C14DEF"/>
    <w:rsid w:val="00C15C0C"/>
    <w:rsid w:val="00C160CA"/>
    <w:rsid w:val="00C17EAF"/>
    <w:rsid w:val="00C17EC0"/>
    <w:rsid w:val="00C206A1"/>
    <w:rsid w:val="00C20CE9"/>
    <w:rsid w:val="00C2136D"/>
    <w:rsid w:val="00C2139B"/>
    <w:rsid w:val="00C21482"/>
    <w:rsid w:val="00C21498"/>
    <w:rsid w:val="00C23512"/>
    <w:rsid w:val="00C24089"/>
    <w:rsid w:val="00C25525"/>
    <w:rsid w:val="00C265D3"/>
    <w:rsid w:val="00C274E2"/>
    <w:rsid w:val="00C27647"/>
    <w:rsid w:val="00C27E37"/>
    <w:rsid w:val="00C30093"/>
    <w:rsid w:val="00C303E1"/>
    <w:rsid w:val="00C30AC7"/>
    <w:rsid w:val="00C3182C"/>
    <w:rsid w:val="00C31853"/>
    <w:rsid w:val="00C31D33"/>
    <w:rsid w:val="00C31F8F"/>
    <w:rsid w:val="00C32767"/>
    <w:rsid w:val="00C33CC2"/>
    <w:rsid w:val="00C35A6F"/>
    <w:rsid w:val="00C3682D"/>
    <w:rsid w:val="00C36B93"/>
    <w:rsid w:val="00C375C5"/>
    <w:rsid w:val="00C4015F"/>
    <w:rsid w:val="00C41607"/>
    <w:rsid w:val="00C41B85"/>
    <w:rsid w:val="00C43929"/>
    <w:rsid w:val="00C43B95"/>
    <w:rsid w:val="00C44ABD"/>
    <w:rsid w:val="00C4612C"/>
    <w:rsid w:val="00C4665D"/>
    <w:rsid w:val="00C46980"/>
    <w:rsid w:val="00C4700B"/>
    <w:rsid w:val="00C47B45"/>
    <w:rsid w:val="00C514E5"/>
    <w:rsid w:val="00C51638"/>
    <w:rsid w:val="00C52908"/>
    <w:rsid w:val="00C52CEE"/>
    <w:rsid w:val="00C53A94"/>
    <w:rsid w:val="00C53EE0"/>
    <w:rsid w:val="00C54332"/>
    <w:rsid w:val="00C5540E"/>
    <w:rsid w:val="00C55815"/>
    <w:rsid w:val="00C5583D"/>
    <w:rsid w:val="00C55C82"/>
    <w:rsid w:val="00C560EB"/>
    <w:rsid w:val="00C565FA"/>
    <w:rsid w:val="00C56C9E"/>
    <w:rsid w:val="00C56CA9"/>
    <w:rsid w:val="00C56D1F"/>
    <w:rsid w:val="00C56D36"/>
    <w:rsid w:val="00C57EBD"/>
    <w:rsid w:val="00C61EA2"/>
    <w:rsid w:val="00C626BF"/>
    <w:rsid w:val="00C62EAD"/>
    <w:rsid w:val="00C63131"/>
    <w:rsid w:val="00C637F9"/>
    <w:rsid w:val="00C64AE0"/>
    <w:rsid w:val="00C65068"/>
    <w:rsid w:val="00C66C83"/>
    <w:rsid w:val="00C67648"/>
    <w:rsid w:val="00C700BD"/>
    <w:rsid w:val="00C70DC2"/>
    <w:rsid w:val="00C71D82"/>
    <w:rsid w:val="00C7297B"/>
    <w:rsid w:val="00C740B5"/>
    <w:rsid w:val="00C7556B"/>
    <w:rsid w:val="00C75800"/>
    <w:rsid w:val="00C8045C"/>
    <w:rsid w:val="00C80F32"/>
    <w:rsid w:val="00C813B2"/>
    <w:rsid w:val="00C81F85"/>
    <w:rsid w:val="00C82A3A"/>
    <w:rsid w:val="00C82FF1"/>
    <w:rsid w:val="00C83340"/>
    <w:rsid w:val="00C83831"/>
    <w:rsid w:val="00C84991"/>
    <w:rsid w:val="00C84E3D"/>
    <w:rsid w:val="00C84F70"/>
    <w:rsid w:val="00C85102"/>
    <w:rsid w:val="00C85258"/>
    <w:rsid w:val="00C85D84"/>
    <w:rsid w:val="00C86B97"/>
    <w:rsid w:val="00C87FB1"/>
    <w:rsid w:val="00C9096C"/>
    <w:rsid w:val="00C90E11"/>
    <w:rsid w:val="00C91AC9"/>
    <w:rsid w:val="00C91C2F"/>
    <w:rsid w:val="00C927FE"/>
    <w:rsid w:val="00C92DF4"/>
    <w:rsid w:val="00C933F3"/>
    <w:rsid w:val="00C93404"/>
    <w:rsid w:val="00C93B18"/>
    <w:rsid w:val="00C94751"/>
    <w:rsid w:val="00C95A05"/>
    <w:rsid w:val="00C95A58"/>
    <w:rsid w:val="00C95FB2"/>
    <w:rsid w:val="00C95FD2"/>
    <w:rsid w:val="00C96009"/>
    <w:rsid w:val="00C96879"/>
    <w:rsid w:val="00C96C5A"/>
    <w:rsid w:val="00C97116"/>
    <w:rsid w:val="00CA17FB"/>
    <w:rsid w:val="00CA21C6"/>
    <w:rsid w:val="00CA28BF"/>
    <w:rsid w:val="00CA359F"/>
    <w:rsid w:val="00CA565A"/>
    <w:rsid w:val="00CA58C3"/>
    <w:rsid w:val="00CA59F5"/>
    <w:rsid w:val="00CA6514"/>
    <w:rsid w:val="00CA67AE"/>
    <w:rsid w:val="00CA6B2D"/>
    <w:rsid w:val="00CA7B4C"/>
    <w:rsid w:val="00CA7FBF"/>
    <w:rsid w:val="00CB0D1F"/>
    <w:rsid w:val="00CB16C0"/>
    <w:rsid w:val="00CB1D73"/>
    <w:rsid w:val="00CB2170"/>
    <w:rsid w:val="00CB3618"/>
    <w:rsid w:val="00CB37FA"/>
    <w:rsid w:val="00CB3DC4"/>
    <w:rsid w:val="00CB40B6"/>
    <w:rsid w:val="00CB6143"/>
    <w:rsid w:val="00CC0CBF"/>
    <w:rsid w:val="00CC0EBD"/>
    <w:rsid w:val="00CC165F"/>
    <w:rsid w:val="00CC1832"/>
    <w:rsid w:val="00CC1A7A"/>
    <w:rsid w:val="00CC1E89"/>
    <w:rsid w:val="00CC25CD"/>
    <w:rsid w:val="00CC2B84"/>
    <w:rsid w:val="00CC2D2D"/>
    <w:rsid w:val="00CC328D"/>
    <w:rsid w:val="00CC44DB"/>
    <w:rsid w:val="00CC4752"/>
    <w:rsid w:val="00CC4CC4"/>
    <w:rsid w:val="00CC4FEC"/>
    <w:rsid w:val="00CC51DE"/>
    <w:rsid w:val="00CD1417"/>
    <w:rsid w:val="00CD2154"/>
    <w:rsid w:val="00CD2C84"/>
    <w:rsid w:val="00CD44FA"/>
    <w:rsid w:val="00CD48DE"/>
    <w:rsid w:val="00CD54FD"/>
    <w:rsid w:val="00CD5D68"/>
    <w:rsid w:val="00CD6AA8"/>
    <w:rsid w:val="00CD7BA4"/>
    <w:rsid w:val="00CD7EB4"/>
    <w:rsid w:val="00CE0387"/>
    <w:rsid w:val="00CE0514"/>
    <w:rsid w:val="00CE132B"/>
    <w:rsid w:val="00CE29EA"/>
    <w:rsid w:val="00CE342A"/>
    <w:rsid w:val="00CE342E"/>
    <w:rsid w:val="00CE3CC5"/>
    <w:rsid w:val="00CE4252"/>
    <w:rsid w:val="00CE43AC"/>
    <w:rsid w:val="00CE4457"/>
    <w:rsid w:val="00CE452D"/>
    <w:rsid w:val="00CE45E4"/>
    <w:rsid w:val="00CE4627"/>
    <w:rsid w:val="00CE4BB5"/>
    <w:rsid w:val="00CE571A"/>
    <w:rsid w:val="00CE5A40"/>
    <w:rsid w:val="00CE5FFA"/>
    <w:rsid w:val="00CE66F9"/>
    <w:rsid w:val="00CE7FB6"/>
    <w:rsid w:val="00CF0855"/>
    <w:rsid w:val="00CF132B"/>
    <w:rsid w:val="00CF37C9"/>
    <w:rsid w:val="00CF39B1"/>
    <w:rsid w:val="00CF3AD0"/>
    <w:rsid w:val="00CF3D07"/>
    <w:rsid w:val="00CF3D9D"/>
    <w:rsid w:val="00CF4B86"/>
    <w:rsid w:val="00CF5160"/>
    <w:rsid w:val="00CF63D0"/>
    <w:rsid w:val="00CF6669"/>
    <w:rsid w:val="00CF68FC"/>
    <w:rsid w:val="00CF691A"/>
    <w:rsid w:val="00CF6D97"/>
    <w:rsid w:val="00CF73D8"/>
    <w:rsid w:val="00CF77C1"/>
    <w:rsid w:val="00D00576"/>
    <w:rsid w:val="00D00944"/>
    <w:rsid w:val="00D00CCA"/>
    <w:rsid w:val="00D00FAC"/>
    <w:rsid w:val="00D01C0F"/>
    <w:rsid w:val="00D02381"/>
    <w:rsid w:val="00D02422"/>
    <w:rsid w:val="00D0258B"/>
    <w:rsid w:val="00D02D0D"/>
    <w:rsid w:val="00D02DBC"/>
    <w:rsid w:val="00D03893"/>
    <w:rsid w:val="00D0448D"/>
    <w:rsid w:val="00D045CA"/>
    <w:rsid w:val="00D05B26"/>
    <w:rsid w:val="00D05C3F"/>
    <w:rsid w:val="00D06095"/>
    <w:rsid w:val="00D0673C"/>
    <w:rsid w:val="00D06D4E"/>
    <w:rsid w:val="00D07098"/>
    <w:rsid w:val="00D07181"/>
    <w:rsid w:val="00D071FB"/>
    <w:rsid w:val="00D0788F"/>
    <w:rsid w:val="00D07D36"/>
    <w:rsid w:val="00D10676"/>
    <w:rsid w:val="00D11062"/>
    <w:rsid w:val="00D12079"/>
    <w:rsid w:val="00D12B59"/>
    <w:rsid w:val="00D13586"/>
    <w:rsid w:val="00D13AA8"/>
    <w:rsid w:val="00D14030"/>
    <w:rsid w:val="00D14238"/>
    <w:rsid w:val="00D14430"/>
    <w:rsid w:val="00D14BD5"/>
    <w:rsid w:val="00D14CD7"/>
    <w:rsid w:val="00D14E13"/>
    <w:rsid w:val="00D14FF5"/>
    <w:rsid w:val="00D1504B"/>
    <w:rsid w:val="00D15F09"/>
    <w:rsid w:val="00D16658"/>
    <w:rsid w:val="00D16A43"/>
    <w:rsid w:val="00D16C11"/>
    <w:rsid w:val="00D16EE6"/>
    <w:rsid w:val="00D17205"/>
    <w:rsid w:val="00D17F41"/>
    <w:rsid w:val="00D21F8D"/>
    <w:rsid w:val="00D23254"/>
    <w:rsid w:val="00D23529"/>
    <w:rsid w:val="00D23BE6"/>
    <w:rsid w:val="00D255EB"/>
    <w:rsid w:val="00D25D02"/>
    <w:rsid w:val="00D27704"/>
    <w:rsid w:val="00D27A23"/>
    <w:rsid w:val="00D27D6E"/>
    <w:rsid w:val="00D30B8A"/>
    <w:rsid w:val="00D30F0C"/>
    <w:rsid w:val="00D3303E"/>
    <w:rsid w:val="00D330A7"/>
    <w:rsid w:val="00D338A1"/>
    <w:rsid w:val="00D35517"/>
    <w:rsid w:val="00D360C3"/>
    <w:rsid w:val="00D371AE"/>
    <w:rsid w:val="00D371B4"/>
    <w:rsid w:val="00D372B4"/>
    <w:rsid w:val="00D37451"/>
    <w:rsid w:val="00D378E3"/>
    <w:rsid w:val="00D419C8"/>
    <w:rsid w:val="00D42E7F"/>
    <w:rsid w:val="00D436E9"/>
    <w:rsid w:val="00D43C09"/>
    <w:rsid w:val="00D447C6"/>
    <w:rsid w:val="00D45295"/>
    <w:rsid w:val="00D45707"/>
    <w:rsid w:val="00D4576D"/>
    <w:rsid w:val="00D45862"/>
    <w:rsid w:val="00D459C6"/>
    <w:rsid w:val="00D472A5"/>
    <w:rsid w:val="00D4770F"/>
    <w:rsid w:val="00D50024"/>
    <w:rsid w:val="00D50639"/>
    <w:rsid w:val="00D508DE"/>
    <w:rsid w:val="00D52309"/>
    <w:rsid w:val="00D52636"/>
    <w:rsid w:val="00D52996"/>
    <w:rsid w:val="00D52A56"/>
    <w:rsid w:val="00D52A65"/>
    <w:rsid w:val="00D53464"/>
    <w:rsid w:val="00D5467D"/>
    <w:rsid w:val="00D5493D"/>
    <w:rsid w:val="00D55998"/>
    <w:rsid w:val="00D56A89"/>
    <w:rsid w:val="00D56DDF"/>
    <w:rsid w:val="00D57325"/>
    <w:rsid w:val="00D6075D"/>
    <w:rsid w:val="00D60D36"/>
    <w:rsid w:val="00D60DEB"/>
    <w:rsid w:val="00D61C2F"/>
    <w:rsid w:val="00D61D03"/>
    <w:rsid w:val="00D6224A"/>
    <w:rsid w:val="00D6264C"/>
    <w:rsid w:val="00D63C9E"/>
    <w:rsid w:val="00D642EC"/>
    <w:rsid w:val="00D64E72"/>
    <w:rsid w:val="00D66B64"/>
    <w:rsid w:val="00D66BFF"/>
    <w:rsid w:val="00D67C78"/>
    <w:rsid w:val="00D67E11"/>
    <w:rsid w:val="00D67FC7"/>
    <w:rsid w:val="00D700EE"/>
    <w:rsid w:val="00D70B95"/>
    <w:rsid w:val="00D70EC8"/>
    <w:rsid w:val="00D71290"/>
    <w:rsid w:val="00D713C7"/>
    <w:rsid w:val="00D72676"/>
    <w:rsid w:val="00D7267E"/>
    <w:rsid w:val="00D7404F"/>
    <w:rsid w:val="00D74416"/>
    <w:rsid w:val="00D75089"/>
    <w:rsid w:val="00D75744"/>
    <w:rsid w:val="00D75B11"/>
    <w:rsid w:val="00D77AAF"/>
    <w:rsid w:val="00D80548"/>
    <w:rsid w:val="00D80E77"/>
    <w:rsid w:val="00D8117A"/>
    <w:rsid w:val="00D81D2D"/>
    <w:rsid w:val="00D82F94"/>
    <w:rsid w:val="00D83166"/>
    <w:rsid w:val="00D8353A"/>
    <w:rsid w:val="00D85189"/>
    <w:rsid w:val="00D851FC"/>
    <w:rsid w:val="00D85714"/>
    <w:rsid w:val="00D85825"/>
    <w:rsid w:val="00D85B37"/>
    <w:rsid w:val="00D85EA6"/>
    <w:rsid w:val="00D86124"/>
    <w:rsid w:val="00D8722D"/>
    <w:rsid w:val="00D877DC"/>
    <w:rsid w:val="00D90852"/>
    <w:rsid w:val="00D90DE3"/>
    <w:rsid w:val="00D912CF"/>
    <w:rsid w:val="00D91404"/>
    <w:rsid w:val="00D92197"/>
    <w:rsid w:val="00D92459"/>
    <w:rsid w:val="00D92967"/>
    <w:rsid w:val="00D92DDE"/>
    <w:rsid w:val="00D93404"/>
    <w:rsid w:val="00D949F3"/>
    <w:rsid w:val="00D94F13"/>
    <w:rsid w:val="00D96127"/>
    <w:rsid w:val="00D96961"/>
    <w:rsid w:val="00D973DC"/>
    <w:rsid w:val="00D975C6"/>
    <w:rsid w:val="00DA08EE"/>
    <w:rsid w:val="00DA0DB4"/>
    <w:rsid w:val="00DA2582"/>
    <w:rsid w:val="00DA2AE1"/>
    <w:rsid w:val="00DA2C75"/>
    <w:rsid w:val="00DA3049"/>
    <w:rsid w:val="00DA44C9"/>
    <w:rsid w:val="00DA47B2"/>
    <w:rsid w:val="00DA4F11"/>
    <w:rsid w:val="00DA53D6"/>
    <w:rsid w:val="00DA641D"/>
    <w:rsid w:val="00DA7011"/>
    <w:rsid w:val="00DB109B"/>
    <w:rsid w:val="00DB14F7"/>
    <w:rsid w:val="00DB2177"/>
    <w:rsid w:val="00DB25F2"/>
    <w:rsid w:val="00DB37A3"/>
    <w:rsid w:val="00DB397D"/>
    <w:rsid w:val="00DB397F"/>
    <w:rsid w:val="00DB3C73"/>
    <w:rsid w:val="00DB3EFF"/>
    <w:rsid w:val="00DB4603"/>
    <w:rsid w:val="00DB60A2"/>
    <w:rsid w:val="00DB60AF"/>
    <w:rsid w:val="00DB6135"/>
    <w:rsid w:val="00DB636D"/>
    <w:rsid w:val="00DB6404"/>
    <w:rsid w:val="00DB7112"/>
    <w:rsid w:val="00DB71BB"/>
    <w:rsid w:val="00DB71D7"/>
    <w:rsid w:val="00DB76F4"/>
    <w:rsid w:val="00DB78D7"/>
    <w:rsid w:val="00DC03F8"/>
    <w:rsid w:val="00DC11E3"/>
    <w:rsid w:val="00DC13D2"/>
    <w:rsid w:val="00DC1AA1"/>
    <w:rsid w:val="00DC1D9D"/>
    <w:rsid w:val="00DC1F58"/>
    <w:rsid w:val="00DC4356"/>
    <w:rsid w:val="00DC4624"/>
    <w:rsid w:val="00DC463A"/>
    <w:rsid w:val="00DC4757"/>
    <w:rsid w:val="00DC5073"/>
    <w:rsid w:val="00DC5637"/>
    <w:rsid w:val="00DC5DF4"/>
    <w:rsid w:val="00DC621D"/>
    <w:rsid w:val="00DC668C"/>
    <w:rsid w:val="00DC6F91"/>
    <w:rsid w:val="00DC7B60"/>
    <w:rsid w:val="00DD010A"/>
    <w:rsid w:val="00DD0205"/>
    <w:rsid w:val="00DD165D"/>
    <w:rsid w:val="00DD192F"/>
    <w:rsid w:val="00DD19AC"/>
    <w:rsid w:val="00DD1AB4"/>
    <w:rsid w:val="00DD339E"/>
    <w:rsid w:val="00DD3809"/>
    <w:rsid w:val="00DD3FF3"/>
    <w:rsid w:val="00DD476F"/>
    <w:rsid w:val="00DD55B1"/>
    <w:rsid w:val="00DD5683"/>
    <w:rsid w:val="00DD679A"/>
    <w:rsid w:val="00DD6E71"/>
    <w:rsid w:val="00DD7704"/>
    <w:rsid w:val="00DD7840"/>
    <w:rsid w:val="00DE1B6C"/>
    <w:rsid w:val="00DE237B"/>
    <w:rsid w:val="00DE2715"/>
    <w:rsid w:val="00DE357A"/>
    <w:rsid w:val="00DE3E80"/>
    <w:rsid w:val="00DE49CC"/>
    <w:rsid w:val="00DE4FEC"/>
    <w:rsid w:val="00DE504D"/>
    <w:rsid w:val="00DE534A"/>
    <w:rsid w:val="00DE5EAD"/>
    <w:rsid w:val="00DE684A"/>
    <w:rsid w:val="00DE6BA4"/>
    <w:rsid w:val="00DE731C"/>
    <w:rsid w:val="00DF0E25"/>
    <w:rsid w:val="00DF35B8"/>
    <w:rsid w:val="00DF39BF"/>
    <w:rsid w:val="00DF3B7D"/>
    <w:rsid w:val="00DF541F"/>
    <w:rsid w:val="00DF588E"/>
    <w:rsid w:val="00DF6236"/>
    <w:rsid w:val="00DF6CEC"/>
    <w:rsid w:val="00DF7B9F"/>
    <w:rsid w:val="00E01518"/>
    <w:rsid w:val="00E02C32"/>
    <w:rsid w:val="00E03662"/>
    <w:rsid w:val="00E03754"/>
    <w:rsid w:val="00E0377A"/>
    <w:rsid w:val="00E04152"/>
    <w:rsid w:val="00E05381"/>
    <w:rsid w:val="00E060CF"/>
    <w:rsid w:val="00E06600"/>
    <w:rsid w:val="00E07142"/>
    <w:rsid w:val="00E100F9"/>
    <w:rsid w:val="00E10E72"/>
    <w:rsid w:val="00E1118C"/>
    <w:rsid w:val="00E11428"/>
    <w:rsid w:val="00E11A03"/>
    <w:rsid w:val="00E11C59"/>
    <w:rsid w:val="00E11F88"/>
    <w:rsid w:val="00E122E0"/>
    <w:rsid w:val="00E125F2"/>
    <w:rsid w:val="00E13015"/>
    <w:rsid w:val="00E13D13"/>
    <w:rsid w:val="00E140FA"/>
    <w:rsid w:val="00E14684"/>
    <w:rsid w:val="00E14C4C"/>
    <w:rsid w:val="00E14E0D"/>
    <w:rsid w:val="00E15728"/>
    <w:rsid w:val="00E158C3"/>
    <w:rsid w:val="00E15BE3"/>
    <w:rsid w:val="00E15CB6"/>
    <w:rsid w:val="00E16379"/>
    <w:rsid w:val="00E16A18"/>
    <w:rsid w:val="00E17B56"/>
    <w:rsid w:val="00E17F9A"/>
    <w:rsid w:val="00E20318"/>
    <w:rsid w:val="00E2285E"/>
    <w:rsid w:val="00E2305E"/>
    <w:rsid w:val="00E23B42"/>
    <w:rsid w:val="00E23B44"/>
    <w:rsid w:val="00E23ECF"/>
    <w:rsid w:val="00E240EF"/>
    <w:rsid w:val="00E25055"/>
    <w:rsid w:val="00E26845"/>
    <w:rsid w:val="00E26C6B"/>
    <w:rsid w:val="00E27A69"/>
    <w:rsid w:val="00E30473"/>
    <w:rsid w:val="00E3091A"/>
    <w:rsid w:val="00E30B02"/>
    <w:rsid w:val="00E33255"/>
    <w:rsid w:val="00E337F7"/>
    <w:rsid w:val="00E339C1"/>
    <w:rsid w:val="00E33CE6"/>
    <w:rsid w:val="00E33F7A"/>
    <w:rsid w:val="00E34B27"/>
    <w:rsid w:val="00E35186"/>
    <w:rsid w:val="00E3556F"/>
    <w:rsid w:val="00E361EC"/>
    <w:rsid w:val="00E366DB"/>
    <w:rsid w:val="00E36E14"/>
    <w:rsid w:val="00E36E8C"/>
    <w:rsid w:val="00E370A4"/>
    <w:rsid w:val="00E3747F"/>
    <w:rsid w:val="00E37BE6"/>
    <w:rsid w:val="00E37F52"/>
    <w:rsid w:val="00E406F9"/>
    <w:rsid w:val="00E40F8C"/>
    <w:rsid w:val="00E41054"/>
    <w:rsid w:val="00E4214F"/>
    <w:rsid w:val="00E42A3A"/>
    <w:rsid w:val="00E4332B"/>
    <w:rsid w:val="00E43A9F"/>
    <w:rsid w:val="00E43B1A"/>
    <w:rsid w:val="00E43CC0"/>
    <w:rsid w:val="00E447AB"/>
    <w:rsid w:val="00E45832"/>
    <w:rsid w:val="00E4595A"/>
    <w:rsid w:val="00E45F29"/>
    <w:rsid w:val="00E469BF"/>
    <w:rsid w:val="00E47BE7"/>
    <w:rsid w:val="00E53678"/>
    <w:rsid w:val="00E53DBD"/>
    <w:rsid w:val="00E55B7C"/>
    <w:rsid w:val="00E5670D"/>
    <w:rsid w:val="00E57663"/>
    <w:rsid w:val="00E5779E"/>
    <w:rsid w:val="00E57EEF"/>
    <w:rsid w:val="00E610B0"/>
    <w:rsid w:val="00E615E8"/>
    <w:rsid w:val="00E61922"/>
    <w:rsid w:val="00E62F77"/>
    <w:rsid w:val="00E63060"/>
    <w:rsid w:val="00E631B2"/>
    <w:rsid w:val="00E64814"/>
    <w:rsid w:val="00E66710"/>
    <w:rsid w:val="00E673AC"/>
    <w:rsid w:val="00E67409"/>
    <w:rsid w:val="00E676FE"/>
    <w:rsid w:val="00E700C8"/>
    <w:rsid w:val="00E705F7"/>
    <w:rsid w:val="00E70916"/>
    <w:rsid w:val="00E720C1"/>
    <w:rsid w:val="00E720CF"/>
    <w:rsid w:val="00E725A7"/>
    <w:rsid w:val="00E725E4"/>
    <w:rsid w:val="00E72EDC"/>
    <w:rsid w:val="00E73337"/>
    <w:rsid w:val="00E735CF"/>
    <w:rsid w:val="00E73789"/>
    <w:rsid w:val="00E738E9"/>
    <w:rsid w:val="00E7391F"/>
    <w:rsid w:val="00E74642"/>
    <w:rsid w:val="00E754B2"/>
    <w:rsid w:val="00E75D6C"/>
    <w:rsid w:val="00E75E85"/>
    <w:rsid w:val="00E7663A"/>
    <w:rsid w:val="00E7684E"/>
    <w:rsid w:val="00E77190"/>
    <w:rsid w:val="00E779A8"/>
    <w:rsid w:val="00E77F5E"/>
    <w:rsid w:val="00E806A2"/>
    <w:rsid w:val="00E808DB"/>
    <w:rsid w:val="00E80D73"/>
    <w:rsid w:val="00E80F2C"/>
    <w:rsid w:val="00E8147B"/>
    <w:rsid w:val="00E81932"/>
    <w:rsid w:val="00E8208F"/>
    <w:rsid w:val="00E86148"/>
    <w:rsid w:val="00E8624E"/>
    <w:rsid w:val="00E86499"/>
    <w:rsid w:val="00E8687C"/>
    <w:rsid w:val="00E904BE"/>
    <w:rsid w:val="00E908A1"/>
    <w:rsid w:val="00E9097B"/>
    <w:rsid w:val="00E913D2"/>
    <w:rsid w:val="00E926BF"/>
    <w:rsid w:val="00E927BC"/>
    <w:rsid w:val="00E93265"/>
    <w:rsid w:val="00E93309"/>
    <w:rsid w:val="00E9347D"/>
    <w:rsid w:val="00E93E04"/>
    <w:rsid w:val="00EA2490"/>
    <w:rsid w:val="00EA2592"/>
    <w:rsid w:val="00EA2935"/>
    <w:rsid w:val="00EA36F8"/>
    <w:rsid w:val="00EA3CA6"/>
    <w:rsid w:val="00EA3DF3"/>
    <w:rsid w:val="00EA5257"/>
    <w:rsid w:val="00EA53DE"/>
    <w:rsid w:val="00EA5CB3"/>
    <w:rsid w:val="00EA5DF2"/>
    <w:rsid w:val="00EA67B5"/>
    <w:rsid w:val="00EA7473"/>
    <w:rsid w:val="00EA75C5"/>
    <w:rsid w:val="00EA7A2C"/>
    <w:rsid w:val="00EB09B4"/>
    <w:rsid w:val="00EB0AC7"/>
    <w:rsid w:val="00EB110B"/>
    <w:rsid w:val="00EB1848"/>
    <w:rsid w:val="00EB1A74"/>
    <w:rsid w:val="00EB2D0F"/>
    <w:rsid w:val="00EB3BF9"/>
    <w:rsid w:val="00EB50B0"/>
    <w:rsid w:val="00EB5F6C"/>
    <w:rsid w:val="00EB68CE"/>
    <w:rsid w:val="00EB6DE5"/>
    <w:rsid w:val="00EB7329"/>
    <w:rsid w:val="00EB778E"/>
    <w:rsid w:val="00EB7CB6"/>
    <w:rsid w:val="00EB7EE0"/>
    <w:rsid w:val="00EC0559"/>
    <w:rsid w:val="00EC0F9A"/>
    <w:rsid w:val="00EC1F18"/>
    <w:rsid w:val="00EC1F34"/>
    <w:rsid w:val="00EC21F4"/>
    <w:rsid w:val="00EC27B8"/>
    <w:rsid w:val="00EC2EB6"/>
    <w:rsid w:val="00EC2F2F"/>
    <w:rsid w:val="00EC3062"/>
    <w:rsid w:val="00EC36F3"/>
    <w:rsid w:val="00EC3ACF"/>
    <w:rsid w:val="00EC52E0"/>
    <w:rsid w:val="00EC539F"/>
    <w:rsid w:val="00EC53AC"/>
    <w:rsid w:val="00EC5FE3"/>
    <w:rsid w:val="00EC75E1"/>
    <w:rsid w:val="00ED11EF"/>
    <w:rsid w:val="00ED16D5"/>
    <w:rsid w:val="00ED266C"/>
    <w:rsid w:val="00ED27A9"/>
    <w:rsid w:val="00ED27CC"/>
    <w:rsid w:val="00ED2E6F"/>
    <w:rsid w:val="00ED36A2"/>
    <w:rsid w:val="00ED3A39"/>
    <w:rsid w:val="00ED3FBF"/>
    <w:rsid w:val="00ED491C"/>
    <w:rsid w:val="00ED51DF"/>
    <w:rsid w:val="00ED538C"/>
    <w:rsid w:val="00ED55AA"/>
    <w:rsid w:val="00ED5AD5"/>
    <w:rsid w:val="00ED70AC"/>
    <w:rsid w:val="00ED7CC7"/>
    <w:rsid w:val="00ED7CDA"/>
    <w:rsid w:val="00EE0459"/>
    <w:rsid w:val="00EE091D"/>
    <w:rsid w:val="00EE0B4C"/>
    <w:rsid w:val="00EE131A"/>
    <w:rsid w:val="00EE1357"/>
    <w:rsid w:val="00EE2045"/>
    <w:rsid w:val="00EE2EEE"/>
    <w:rsid w:val="00EE2F05"/>
    <w:rsid w:val="00EE3C79"/>
    <w:rsid w:val="00EE4194"/>
    <w:rsid w:val="00EE4F33"/>
    <w:rsid w:val="00EE5903"/>
    <w:rsid w:val="00EE5AD4"/>
    <w:rsid w:val="00EE67C5"/>
    <w:rsid w:val="00EE6A91"/>
    <w:rsid w:val="00EF009A"/>
    <w:rsid w:val="00EF1396"/>
    <w:rsid w:val="00EF17A3"/>
    <w:rsid w:val="00EF1DE0"/>
    <w:rsid w:val="00EF2958"/>
    <w:rsid w:val="00EF3753"/>
    <w:rsid w:val="00EF3D58"/>
    <w:rsid w:val="00EF418E"/>
    <w:rsid w:val="00EF5A04"/>
    <w:rsid w:val="00EF6EBA"/>
    <w:rsid w:val="00EF73A6"/>
    <w:rsid w:val="00EF7C85"/>
    <w:rsid w:val="00EF7F0D"/>
    <w:rsid w:val="00F00CDC"/>
    <w:rsid w:val="00F00E76"/>
    <w:rsid w:val="00F01A22"/>
    <w:rsid w:val="00F02408"/>
    <w:rsid w:val="00F026B5"/>
    <w:rsid w:val="00F02903"/>
    <w:rsid w:val="00F03595"/>
    <w:rsid w:val="00F03AE2"/>
    <w:rsid w:val="00F0460C"/>
    <w:rsid w:val="00F04C8C"/>
    <w:rsid w:val="00F04F93"/>
    <w:rsid w:val="00F05AF8"/>
    <w:rsid w:val="00F05C55"/>
    <w:rsid w:val="00F062E3"/>
    <w:rsid w:val="00F06CF5"/>
    <w:rsid w:val="00F10289"/>
    <w:rsid w:val="00F103ED"/>
    <w:rsid w:val="00F1253E"/>
    <w:rsid w:val="00F126F3"/>
    <w:rsid w:val="00F12CC5"/>
    <w:rsid w:val="00F12D3A"/>
    <w:rsid w:val="00F13019"/>
    <w:rsid w:val="00F13D38"/>
    <w:rsid w:val="00F13DB1"/>
    <w:rsid w:val="00F17491"/>
    <w:rsid w:val="00F17B84"/>
    <w:rsid w:val="00F20128"/>
    <w:rsid w:val="00F20EF1"/>
    <w:rsid w:val="00F22D3F"/>
    <w:rsid w:val="00F2319C"/>
    <w:rsid w:val="00F241D2"/>
    <w:rsid w:val="00F248F9"/>
    <w:rsid w:val="00F24D02"/>
    <w:rsid w:val="00F254C6"/>
    <w:rsid w:val="00F258F3"/>
    <w:rsid w:val="00F269EC"/>
    <w:rsid w:val="00F2789E"/>
    <w:rsid w:val="00F278A5"/>
    <w:rsid w:val="00F317A3"/>
    <w:rsid w:val="00F3235C"/>
    <w:rsid w:val="00F325C8"/>
    <w:rsid w:val="00F326A0"/>
    <w:rsid w:val="00F32EC9"/>
    <w:rsid w:val="00F343F2"/>
    <w:rsid w:val="00F345BE"/>
    <w:rsid w:val="00F34840"/>
    <w:rsid w:val="00F35D27"/>
    <w:rsid w:val="00F3623C"/>
    <w:rsid w:val="00F36AFF"/>
    <w:rsid w:val="00F36BDE"/>
    <w:rsid w:val="00F375A3"/>
    <w:rsid w:val="00F40334"/>
    <w:rsid w:val="00F41187"/>
    <w:rsid w:val="00F421D5"/>
    <w:rsid w:val="00F42493"/>
    <w:rsid w:val="00F424C3"/>
    <w:rsid w:val="00F42E2C"/>
    <w:rsid w:val="00F430BB"/>
    <w:rsid w:val="00F4388C"/>
    <w:rsid w:val="00F43CDF"/>
    <w:rsid w:val="00F4408F"/>
    <w:rsid w:val="00F44445"/>
    <w:rsid w:val="00F453C6"/>
    <w:rsid w:val="00F4546F"/>
    <w:rsid w:val="00F45A15"/>
    <w:rsid w:val="00F45CCB"/>
    <w:rsid w:val="00F472DF"/>
    <w:rsid w:val="00F476C2"/>
    <w:rsid w:val="00F479B6"/>
    <w:rsid w:val="00F51A84"/>
    <w:rsid w:val="00F523F5"/>
    <w:rsid w:val="00F52C02"/>
    <w:rsid w:val="00F53B71"/>
    <w:rsid w:val="00F54F02"/>
    <w:rsid w:val="00F55507"/>
    <w:rsid w:val="00F55A26"/>
    <w:rsid w:val="00F55FB8"/>
    <w:rsid w:val="00F561E2"/>
    <w:rsid w:val="00F60D08"/>
    <w:rsid w:val="00F6148E"/>
    <w:rsid w:val="00F6249B"/>
    <w:rsid w:val="00F62D9B"/>
    <w:rsid w:val="00F63193"/>
    <w:rsid w:val="00F63BF7"/>
    <w:rsid w:val="00F64390"/>
    <w:rsid w:val="00F64563"/>
    <w:rsid w:val="00F64E17"/>
    <w:rsid w:val="00F6501F"/>
    <w:rsid w:val="00F65702"/>
    <w:rsid w:val="00F6596C"/>
    <w:rsid w:val="00F659CE"/>
    <w:rsid w:val="00F65ABE"/>
    <w:rsid w:val="00F66393"/>
    <w:rsid w:val="00F66702"/>
    <w:rsid w:val="00F6697B"/>
    <w:rsid w:val="00F67F51"/>
    <w:rsid w:val="00F70037"/>
    <w:rsid w:val="00F7020B"/>
    <w:rsid w:val="00F70443"/>
    <w:rsid w:val="00F70714"/>
    <w:rsid w:val="00F7118E"/>
    <w:rsid w:val="00F717FE"/>
    <w:rsid w:val="00F71C97"/>
    <w:rsid w:val="00F72100"/>
    <w:rsid w:val="00F72123"/>
    <w:rsid w:val="00F722F6"/>
    <w:rsid w:val="00F72708"/>
    <w:rsid w:val="00F73A95"/>
    <w:rsid w:val="00F73EC3"/>
    <w:rsid w:val="00F73FD2"/>
    <w:rsid w:val="00F75259"/>
    <w:rsid w:val="00F75433"/>
    <w:rsid w:val="00F758C0"/>
    <w:rsid w:val="00F763AA"/>
    <w:rsid w:val="00F767F7"/>
    <w:rsid w:val="00F768D1"/>
    <w:rsid w:val="00F76A67"/>
    <w:rsid w:val="00F770BE"/>
    <w:rsid w:val="00F776A4"/>
    <w:rsid w:val="00F8054B"/>
    <w:rsid w:val="00F81101"/>
    <w:rsid w:val="00F81CF7"/>
    <w:rsid w:val="00F83128"/>
    <w:rsid w:val="00F836DD"/>
    <w:rsid w:val="00F839EE"/>
    <w:rsid w:val="00F84380"/>
    <w:rsid w:val="00F8451D"/>
    <w:rsid w:val="00F845D1"/>
    <w:rsid w:val="00F84F55"/>
    <w:rsid w:val="00F85843"/>
    <w:rsid w:val="00F86001"/>
    <w:rsid w:val="00F869B1"/>
    <w:rsid w:val="00F86DB0"/>
    <w:rsid w:val="00F86EB2"/>
    <w:rsid w:val="00F87397"/>
    <w:rsid w:val="00F90ACC"/>
    <w:rsid w:val="00F913DC"/>
    <w:rsid w:val="00F91EFE"/>
    <w:rsid w:val="00F93FEE"/>
    <w:rsid w:val="00F94971"/>
    <w:rsid w:val="00F955C8"/>
    <w:rsid w:val="00F95BBF"/>
    <w:rsid w:val="00F963FB"/>
    <w:rsid w:val="00F9651E"/>
    <w:rsid w:val="00F977D1"/>
    <w:rsid w:val="00F977E9"/>
    <w:rsid w:val="00FA27F6"/>
    <w:rsid w:val="00FA3BF9"/>
    <w:rsid w:val="00FA5064"/>
    <w:rsid w:val="00FA52A7"/>
    <w:rsid w:val="00FA5901"/>
    <w:rsid w:val="00FA5F85"/>
    <w:rsid w:val="00FA65CA"/>
    <w:rsid w:val="00FA6C6E"/>
    <w:rsid w:val="00FA701C"/>
    <w:rsid w:val="00FA76DE"/>
    <w:rsid w:val="00FB0578"/>
    <w:rsid w:val="00FB12C1"/>
    <w:rsid w:val="00FB18AB"/>
    <w:rsid w:val="00FB1FCB"/>
    <w:rsid w:val="00FB3861"/>
    <w:rsid w:val="00FB42F2"/>
    <w:rsid w:val="00FB432F"/>
    <w:rsid w:val="00FB5642"/>
    <w:rsid w:val="00FB5A30"/>
    <w:rsid w:val="00FB5DFF"/>
    <w:rsid w:val="00FB7C0D"/>
    <w:rsid w:val="00FC0420"/>
    <w:rsid w:val="00FC0B37"/>
    <w:rsid w:val="00FC15DA"/>
    <w:rsid w:val="00FC2537"/>
    <w:rsid w:val="00FC41D5"/>
    <w:rsid w:val="00FC42C5"/>
    <w:rsid w:val="00FC4803"/>
    <w:rsid w:val="00FC5101"/>
    <w:rsid w:val="00FC53EC"/>
    <w:rsid w:val="00FC59BF"/>
    <w:rsid w:val="00FC636F"/>
    <w:rsid w:val="00FC66C0"/>
    <w:rsid w:val="00FC6807"/>
    <w:rsid w:val="00FD004F"/>
    <w:rsid w:val="00FD05F0"/>
    <w:rsid w:val="00FD156F"/>
    <w:rsid w:val="00FD1E17"/>
    <w:rsid w:val="00FD281A"/>
    <w:rsid w:val="00FD2D96"/>
    <w:rsid w:val="00FD2E7E"/>
    <w:rsid w:val="00FD3C90"/>
    <w:rsid w:val="00FD605B"/>
    <w:rsid w:val="00FD62D2"/>
    <w:rsid w:val="00FD740B"/>
    <w:rsid w:val="00FD7530"/>
    <w:rsid w:val="00FD7921"/>
    <w:rsid w:val="00FE011E"/>
    <w:rsid w:val="00FE0E9D"/>
    <w:rsid w:val="00FE22C6"/>
    <w:rsid w:val="00FE236B"/>
    <w:rsid w:val="00FE272D"/>
    <w:rsid w:val="00FE37A1"/>
    <w:rsid w:val="00FE39E5"/>
    <w:rsid w:val="00FE46A5"/>
    <w:rsid w:val="00FE5B5C"/>
    <w:rsid w:val="00FE5F8C"/>
    <w:rsid w:val="00FE63DE"/>
    <w:rsid w:val="00FF0326"/>
    <w:rsid w:val="00FF06A5"/>
    <w:rsid w:val="00FF0CAC"/>
    <w:rsid w:val="00FF144C"/>
    <w:rsid w:val="00FF1450"/>
    <w:rsid w:val="00FF17CE"/>
    <w:rsid w:val="00FF20F1"/>
    <w:rsid w:val="00FF4DB7"/>
    <w:rsid w:val="00FF5F7F"/>
    <w:rsid w:val="00FF5FE1"/>
    <w:rsid w:val="00FF63DD"/>
    <w:rsid w:val="00FF6853"/>
    <w:rsid w:val="00FF76CA"/>
  </w:rsids>
  <m:mathPr>
    <m:mathFont m:val="Cambria Math"/>
    <m:brkBin m:val="before"/>
    <m:brkBinSub m:val="--"/>
    <m:smallFrac m:val="0"/>
    <m:dispDef/>
    <m:lMargin m:val="0"/>
    <m:rMargin m:val="0"/>
    <m:defJc m:val="centerGroup"/>
    <m:wrapIndent m:val="1440"/>
    <m:intLim m:val="subSup"/>
    <m:naryLim m:val="undOvr"/>
  </m:mathPr>
  <w:themeFontLang w:val="sk-SK"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27E46D"/>
  <w15:docId w15:val="{D1403E8A-B507-44B1-8BE2-C8DDD17B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04D9"/>
  </w:style>
  <w:style w:type="paragraph" w:styleId="Nadpis1">
    <w:name w:val="heading 1"/>
    <w:basedOn w:val="Normlny"/>
    <w:next w:val="Normlny"/>
    <w:link w:val="Nadpis1Char"/>
    <w:uiPriority w:val="9"/>
    <w:qFormat/>
    <w:rsid w:val="007E2C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7E2C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semiHidden/>
    <w:unhideWhenUsed/>
    <w:qFormat/>
    <w:rsid w:val="0039761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D740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740B"/>
    <w:rPr>
      <w:rFonts w:ascii="Tahoma" w:hAnsi="Tahoma" w:cs="Tahoma"/>
      <w:sz w:val="16"/>
      <w:szCs w:val="16"/>
    </w:rPr>
  </w:style>
  <w:style w:type="paragraph" w:styleId="Hlavika">
    <w:name w:val="header"/>
    <w:basedOn w:val="Normlny"/>
    <w:link w:val="HlavikaChar"/>
    <w:uiPriority w:val="99"/>
    <w:unhideWhenUsed/>
    <w:rsid w:val="00FD740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D740B"/>
  </w:style>
  <w:style w:type="paragraph" w:styleId="Pta">
    <w:name w:val="footer"/>
    <w:basedOn w:val="Normlny"/>
    <w:link w:val="PtaChar"/>
    <w:unhideWhenUsed/>
    <w:rsid w:val="00FD740B"/>
    <w:pPr>
      <w:tabs>
        <w:tab w:val="center" w:pos="4536"/>
        <w:tab w:val="right" w:pos="9072"/>
      </w:tabs>
      <w:spacing w:after="0" w:line="240" w:lineRule="auto"/>
    </w:pPr>
  </w:style>
  <w:style w:type="character" w:customStyle="1" w:styleId="PtaChar">
    <w:name w:val="Päta Char"/>
    <w:basedOn w:val="Predvolenpsmoodseku"/>
    <w:link w:val="Pta"/>
    <w:rsid w:val="00FD740B"/>
  </w:style>
  <w:style w:type="character" w:customStyle="1" w:styleId="Nadpis1Char">
    <w:name w:val="Nadpis 1 Char"/>
    <w:basedOn w:val="Predvolenpsmoodseku"/>
    <w:link w:val="Nadpis1"/>
    <w:uiPriority w:val="9"/>
    <w:rsid w:val="007E2C50"/>
    <w:rPr>
      <w:rFonts w:asciiTheme="majorHAnsi" w:eastAsiaTheme="majorEastAsia" w:hAnsiTheme="majorHAnsi" w:cstheme="majorBidi"/>
      <w:b/>
      <w:bCs/>
      <w:color w:val="365F91" w:themeColor="accent1" w:themeShade="BF"/>
      <w:sz w:val="28"/>
      <w:szCs w:val="28"/>
    </w:rPr>
  </w:style>
  <w:style w:type="paragraph" w:styleId="Textkomentra">
    <w:name w:val="annotation text"/>
    <w:basedOn w:val="Normlny"/>
    <w:link w:val="TextkomentraChar"/>
    <w:uiPriority w:val="99"/>
    <w:unhideWhenUsed/>
    <w:rsid w:val="007E2C50"/>
    <w:pPr>
      <w:spacing w:line="240" w:lineRule="auto"/>
    </w:pPr>
    <w:rPr>
      <w:sz w:val="20"/>
      <w:szCs w:val="20"/>
    </w:rPr>
  </w:style>
  <w:style w:type="character" w:customStyle="1" w:styleId="TextkomentraChar">
    <w:name w:val="Text komentára Char"/>
    <w:basedOn w:val="Predvolenpsmoodseku"/>
    <w:link w:val="Textkomentra"/>
    <w:uiPriority w:val="99"/>
    <w:rsid w:val="007E2C50"/>
    <w:rPr>
      <w:sz w:val="20"/>
      <w:szCs w:val="20"/>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
    <w:basedOn w:val="Normlny"/>
    <w:link w:val="TextpoznmkypodiarouChar"/>
    <w:uiPriority w:val="99"/>
    <w:unhideWhenUsed/>
    <w:qFormat/>
    <w:rsid w:val="007E2C50"/>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qFormat/>
    <w:rsid w:val="007E2C50"/>
    <w:rPr>
      <w:sz w:val="20"/>
      <w:szCs w:val="20"/>
    </w:rPr>
  </w:style>
  <w:style w:type="character" w:styleId="Odkaznakomentr">
    <w:name w:val="annotation reference"/>
    <w:uiPriority w:val="99"/>
    <w:rsid w:val="007E2C50"/>
    <w:rPr>
      <w:rFonts w:cs="Times New Roman"/>
      <w:sz w:val="16"/>
      <w:szCs w:val="16"/>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link w:val="Char2"/>
    <w:uiPriority w:val="99"/>
    <w:qFormat/>
    <w:rsid w:val="007E2C50"/>
    <w:rPr>
      <w:vertAlign w:val="superscript"/>
    </w:rPr>
  </w:style>
  <w:style w:type="paragraph" w:styleId="Odsekzoznamu">
    <w:name w:val="List Paragraph"/>
    <w:aliases w:val="body,Odsek zoznamu2,List Paragraph,Lettre d'introduction,Paragrafo elenco,List Paragraph1,1st level - Bullet List Paragraph,Odsek zoznamu21,Odražka 1,Listenabsatz,Colorful List - Accent 11,Odsek zoznamu1,Odsek,List Paragraph (numbered (a))"/>
    <w:basedOn w:val="Normlny"/>
    <w:link w:val="OdsekzoznamuChar"/>
    <w:uiPriority w:val="34"/>
    <w:qFormat/>
    <w:rsid w:val="007E2C50"/>
    <w:pPr>
      <w:ind w:left="720"/>
      <w:contextualSpacing/>
    </w:pPr>
    <w:rPr>
      <w:rFonts w:ascii="Times New Roman" w:eastAsia="Times New Roman" w:hAnsi="Times New Roman" w:cs="Times New Roman"/>
      <w:sz w:val="24"/>
      <w:lang w:eastAsia="sk-SK"/>
    </w:rPr>
  </w:style>
  <w:style w:type="character" w:customStyle="1" w:styleId="OdsekzoznamuChar">
    <w:name w:val="Odsek zoznamu Char"/>
    <w:aliases w:val="body Char,Odsek zoznamu2 Char,List Paragraph Char,Lettre d'introduction Char,Paragrafo elenco Char,List Paragraph1 Char,1st level - Bullet List Paragraph Char,Odsek zoznamu21 Char,Odražka 1 Char,Listenabsatz Char,Odsek zoznamu1 Char"/>
    <w:basedOn w:val="Predvolenpsmoodseku"/>
    <w:link w:val="Odsekzoznamu"/>
    <w:uiPriority w:val="34"/>
    <w:qFormat/>
    <w:locked/>
    <w:rsid w:val="007E2C50"/>
    <w:rPr>
      <w:rFonts w:ascii="Times New Roman" w:eastAsia="Times New Roman" w:hAnsi="Times New Roman" w:cs="Times New Roman"/>
      <w:sz w:val="24"/>
      <w:lang w:eastAsia="sk-SK"/>
    </w:rPr>
  </w:style>
  <w:style w:type="character" w:customStyle="1" w:styleId="Nadpis2Char">
    <w:name w:val="Nadpis 2 Char"/>
    <w:basedOn w:val="Predvolenpsmoodseku"/>
    <w:link w:val="Nadpis2"/>
    <w:uiPriority w:val="9"/>
    <w:rsid w:val="007E2C50"/>
    <w:rPr>
      <w:rFonts w:asciiTheme="majorHAnsi" w:eastAsiaTheme="majorEastAsia" w:hAnsiTheme="majorHAnsi" w:cstheme="majorBidi"/>
      <w:b/>
      <w:bCs/>
      <w:color w:val="4F81BD" w:themeColor="accent1"/>
      <w:sz w:val="26"/>
      <w:szCs w:val="26"/>
    </w:rPr>
  </w:style>
  <w:style w:type="paragraph" w:customStyle="1" w:styleId="Bulletslevel2">
    <w:name w:val="Bullets level 2"/>
    <w:basedOn w:val="Normlny"/>
    <w:link w:val="Bulletslevel2Char"/>
    <w:qFormat/>
    <w:rsid w:val="005D57F9"/>
    <w:pPr>
      <w:numPr>
        <w:numId w:val="6"/>
      </w:numPr>
      <w:tabs>
        <w:tab w:val="left" w:pos="567"/>
      </w:tabs>
      <w:spacing w:before="120" w:after="0" w:line="240" w:lineRule="auto"/>
    </w:pPr>
    <w:rPr>
      <w:rFonts w:ascii="Arial" w:eastAsia="Times" w:hAnsi="Arial" w:cs="Times New Roman"/>
      <w:color w:val="000000"/>
      <w:sz w:val="19"/>
      <w:szCs w:val="20"/>
      <w:lang w:val="en-GB"/>
    </w:rPr>
  </w:style>
  <w:style w:type="character" w:customStyle="1" w:styleId="Bulletslevel2Char">
    <w:name w:val="Bullets level 2 Char"/>
    <w:basedOn w:val="Predvolenpsmoodseku"/>
    <w:link w:val="Bulletslevel2"/>
    <w:rsid w:val="005D57F9"/>
    <w:rPr>
      <w:rFonts w:ascii="Arial" w:eastAsia="Times" w:hAnsi="Arial" w:cs="Times New Roman"/>
      <w:color w:val="000000"/>
      <w:sz w:val="19"/>
      <w:szCs w:val="20"/>
      <w:lang w:val="en-GB"/>
    </w:rPr>
  </w:style>
  <w:style w:type="paragraph" w:customStyle="1" w:styleId="Default">
    <w:name w:val="Default"/>
    <w:link w:val="DefaultChar"/>
    <w:rsid w:val="005D57F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Hypertextovprepojenie">
    <w:name w:val="Hyperlink"/>
    <w:basedOn w:val="Predvolenpsmoodseku"/>
    <w:uiPriority w:val="99"/>
    <w:unhideWhenUsed/>
    <w:rsid w:val="00CF6D97"/>
    <w:rPr>
      <w:color w:val="0000FF" w:themeColor="hyperlink"/>
      <w:u w:val="single"/>
    </w:rPr>
  </w:style>
  <w:style w:type="paragraph" w:styleId="Zkladntext2">
    <w:name w:val="Body Text 2"/>
    <w:basedOn w:val="Normlny"/>
    <w:link w:val="Zkladntext2Char"/>
    <w:uiPriority w:val="99"/>
    <w:unhideWhenUsed/>
    <w:rsid w:val="00CF6D97"/>
    <w:pPr>
      <w:spacing w:after="120" w:line="480" w:lineRule="auto"/>
    </w:pPr>
  </w:style>
  <w:style w:type="character" w:customStyle="1" w:styleId="Zkladntext2Char">
    <w:name w:val="Základný text 2 Char"/>
    <w:basedOn w:val="Predvolenpsmoodseku"/>
    <w:link w:val="Zkladntext2"/>
    <w:uiPriority w:val="99"/>
    <w:rsid w:val="00CF6D97"/>
  </w:style>
  <w:style w:type="table" w:customStyle="1" w:styleId="Deloittetable1">
    <w:name w:val="Deloitte table 1"/>
    <w:basedOn w:val="Normlnatabuka"/>
    <w:rsid w:val="00DA47B2"/>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Hlavikaobsahu">
    <w:name w:val="TOC Heading"/>
    <w:basedOn w:val="Nadpis1"/>
    <w:next w:val="Normlny"/>
    <w:uiPriority w:val="39"/>
    <w:unhideWhenUsed/>
    <w:qFormat/>
    <w:rsid w:val="00CF132B"/>
    <w:pPr>
      <w:outlineLvl w:val="9"/>
    </w:pPr>
    <w:rPr>
      <w:lang w:eastAsia="sk-SK"/>
    </w:rPr>
  </w:style>
  <w:style w:type="paragraph" w:styleId="Obsah1">
    <w:name w:val="toc 1"/>
    <w:basedOn w:val="Normlny"/>
    <w:next w:val="Normlny"/>
    <w:autoRedefine/>
    <w:uiPriority w:val="39"/>
    <w:unhideWhenUsed/>
    <w:rsid w:val="00EB7329"/>
    <w:pPr>
      <w:tabs>
        <w:tab w:val="left" w:pos="440"/>
        <w:tab w:val="right" w:leader="dot" w:pos="9062"/>
      </w:tabs>
      <w:spacing w:before="120" w:line="240" w:lineRule="auto"/>
    </w:pPr>
    <w:rPr>
      <w:rFonts w:ascii="Times New Roman" w:hAnsi="Times New Roman" w:cs="Times New Roman"/>
      <w:b/>
      <w:noProof/>
    </w:rPr>
  </w:style>
  <w:style w:type="paragraph" w:styleId="Obsah2">
    <w:name w:val="toc 2"/>
    <w:basedOn w:val="Normlny"/>
    <w:next w:val="Normlny"/>
    <w:autoRedefine/>
    <w:uiPriority w:val="39"/>
    <w:unhideWhenUsed/>
    <w:rsid w:val="00CF132B"/>
    <w:pPr>
      <w:spacing w:after="100"/>
      <w:ind w:left="220"/>
    </w:pPr>
  </w:style>
  <w:style w:type="paragraph" w:styleId="Predmetkomentra">
    <w:name w:val="annotation subject"/>
    <w:basedOn w:val="Textkomentra"/>
    <w:next w:val="Textkomentra"/>
    <w:link w:val="PredmetkomentraChar"/>
    <w:uiPriority w:val="99"/>
    <w:semiHidden/>
    <w:unhideWhenUsed/>
    <w:rsid w:val="000959FA"/>
    <w:rPr>
      <w:b/>
      <w:bCs/>
    </w:rPr>
  </w:style>
  <w:style w:type="character" w:customStyle="1" w:styleId="PredmetkomentraChar">
    <w:name w:val="Predmet komentára Char"/>
    <w:basedOn w:val="TextkomentraChar"/>
    <w:link w:val="Predmetkomentra"/>
    <w:uiPriority w:val="99"/>
    <w:semiHidden/>
    <w:rsid w:val="000959FA"/>
    <w:rPr>
      <w:b/>
      <w:bCs/>
      <w:sz w:val="20"/>
      <w:szCs w:val="20"/>
    </w:rPr>
  </w:style>
  <w:style w:type="paragraph" w:styleId="Revzia">
    <w:name w:val="Revision"/>
    <w:hidden/>
    <w:uiPriority w:val="99"/>
    <w:semiHidden/>
    <w:rsid w:val="00DC5DF4"/>
    <w:pPr>
      <w:spacing w:after="0" w:line="240" w:lineRule="auto"/>
    </w:pPr>
  </w:style>
  <w:style w:type="paragraph" w:customStyle="1" w:styleId="Bulletslevel1">
    <w:name w:val="Bullets level 1"/>
    <w:basedOn w:val="Normlny"/>
    <w:link w:val="Bulletslevel1Char"/>
    <w:uiPriority w:val="99"/>
    <w:qFormat/>
    <w:rsid w:val="00BB463F"/>
    <w:pPr>
      <w:spacing w:before="120" w:after="0" w:line="240" w:lineRule="auto"/>
    </w:pPr>
    <w:rPr>
      <w:rFonts w:ascii="Arial" w:eastAsia="Times" w:hAnsi="Arial" w:cs="Times New Roman"/>
      <w:color w:val="000000"/>
      <w:sz w:val="19"/>
      <w:szCs w:val="20"/>
      <w:lang w:val="en-GB" w:eastAsia="x-none"/>
    </w:rPr>
  </w:style>
  <w:style w:type="character" w:customStyle="1" w:styleId="Bulletslevel1Char">
    <w:name w:val="Bullets level 1 Char"/>
    <w:link w:val="Bulletslevel1"/>
    <w:uiPriority w:val="99"/>
    <w:rsid w:val="00BB463F"/>
    <w:rPr>
      <w:rFonts w:ascii="Arial" w:eastAsia="Times" w:hAnsi="Arial" w:cs="Times New Roman"/>
      <w:color w:val="000000"/>
      <w:sz w:val="19"/>
      <w:szCs w:val="20"/>
      <w:lang w:val="en-GB" w:eastAsia="x-none"/>
    </w:rPr>
  </w:style>
  <w:style w:type="character" w:styleId="PouitHypertextovPrepojenie">
    <w:name w:val="FollowedHyperlink"/>
    <w:basedOn w:val="Predvolenpsmoodseku"/>
    <w:uiPriority w:val="99"/>
    <w:semiHidden/>
    <w:unhideWhenUsed/>
    <w:rsid w:val="00073890"/>
    <w:rPr>
      <w:color w:val="800080" w:themeColor="followedHyperlink"/>
      <w:u w:val="single"/>
    </w:rPr>
  </w:style>
  <w:style w:type="character" w:customStyle="1" w:styleId="Nadpis3Char">
    <w:name w:val="Nadpis 3 Char"/>
    <w:basedOn w:val="Predvolenpsmoodseku"/>
    <w:link w:val="Nadpis3"/>
    <w:uiPriority w:val="9"/>
    <w:rPr>
      <w:rFonts w:asciiTheme="majorHAnsi" w:eastAsiaTheme="majorEastAsia" w:hAnsiTheme="majorHAnsi" w:cstheme="majorBidi"/>
      <w:color w:val="243F60" w:themeColor="accent1" w:themeShade="7F"/>
      <w:sz w:val="24"/>
      <w:szCs w:val="24"/>
    </w:rPr>
  </w:style>
  <w:style w:type="table" w:styleId="Mriekatabuky">
    <w:name w:val="Table Grid"/>
    <w:basedOn w:val="Normlnatabuka"/>
    <w:uiPriority w:val="59"/>
    <w:rsid w:val="008A6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semiHidden/>
    <w:unhideWhenUsed/>
    <w:rsid w:val="00E447AB"/>
    <w:pPr>
      <w:spacing w:after="0" w:line="240" w:lineRule="auto"/>
    </w:pPr>
    <w:rPr>
      <w:rFonts w:ascii="Times New Roman" w:hAnsi="Times New Roman" w:cs="Times New Roman"/>
      <w:sz w:val="24"/>
      <w:szCs w:val="24"/>
      <w:lang w:eastAsia="sk-SK"/>
    </w:rPr>
  </w:style>
  <w:style w:type="character" w:customStyle="1" w:styleId="Nadpis5Char">
    <w:name w:val="Nadpis 5 Char"/>
    <w:basedOn w:val="Predvolenpsmoodseku"/>
    <w:link w:val="Nadpis5"/>
    <w:uiPriority w:val="9"/>
    <w:semiHidden/>
    <w:rsid w:val="00397616"/>
    <w:rPr>
      <w:rFonts w:asciiTheme="majorHAnsi" w:eastAsiaTheme="majorEastAsia" w:hAnsiTheme="majorHAnsi" w:cstheme="majorBidi"/>
      <w:color w:val="365F91" w:themeColor="accent1" w:themeShade="BF"/>
    </w:rPr>
  </w:style>
  <w:style w:type="paragraph" w:styleId="Zkladntext">
    <w:name w:val="Body Text"/>
    <w:basedOn w:val="Normlny"/>
    <w:link w:val="ZkladntextChar"/>
    <w:uiPriority w:val="99"/>
    <w:semiHidden/>
    <w:unhideWhenUsed/>
    <w:rsid w:val="00397616"/>
    <w:pPr>
      <w:spacing w:after="120"/>
    </w:pPr>
  </w:style>
  <w:style w:type="character" w:customStyle="1" w:styleId="ZkladntextChar">
    <w:name w:val="Základný text Char"/>
    <w:basedOn w:val="Predvolenpsmoodseku"/>
    <w:link w:val="Zkladntext"/>
    <w:uiPriority w:val="99"/>
    <w:semiHidden/>
    <w:rsid w:val="00397616"/>
  </w:style>
  <w:style w:type="paragraph" w:customStyle="1" w:styleId="Char2">
    <w:name w:val="Char2"/>
    <w:basedOn w:val="Normlny"/>
    <w:link w:val="Odkaznapoznmkupodiarou"/>
    <w:uiPriority w:val="99"/>
    <w:rsid w:val="00397616"/>
    <w:pPr>
      <w:spacing w:after="160" w:line="240" w:lineRule="exact"/>
    </w:pPr>
    <w:rPr>
      <w:vertAlign w:val="superscript"/>
    </w:rPr>
  </w:style>
  <w:style w:type="character" w:customStyle="1" w:styleId="DefaultChar">
    <w:name w:val="Default Char"/>
    <w:link w:val="Default"/>
    <w:locked/>
    <w:rsid w:val="00354DDD"/>
    <w:rPr>
      <w:rFonts w:ascii="Times New Roman" w:eastAsia="Times New Roman" w:hAnsi="Times New Roman" w:cs="Times New Roman"/>
      <w:color w:val="000000"/>
      <w:sz w:val="24"/>
      <w:szCs w:val="24"/>
      <w:lang w:val="en-US"/>
    </w:rPr>
  </w:style>
  <w:style w:type="character" w:styleId="Jemnodkaz">
    <w:name w:val="Subtle Reference"/>
    <w:uiPriority w:val="31"/>
    <w:qFormat/>
    <w:rsid w:val="003642C7"/>
    <w:rPr>
      <w:rFonts w:ascii="Times New Roman" w:hAnsi="Times New Roman"/>
      <w:b w:val="0"/>
      <w:bCs/>
      <w:smallCaps w:val="0"/>
      <w:color w:val="17365D"/>
      <w:spacing w:val="5"/>
      <w:u w:val="single"/>
    </w:rPr>
  </w:style>
  <w:style w:type="table" w:styleId="Tabukasmriekou1svetlzvraznenie1">
    <w:name w:val="Grid Table 1 Light Accent 1"/>
    <w:basedOn w:val="Normlnatabuka"/>
    <w:uiPriority w:val="46"/>
    <w:rsid w:val="001244D8"/>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ukasmriekou1svetl">
    <w:name w:val="Grid Table 1 Light"/>
    <w:basedOn w:val="Normlnatabuka"/>
    <w:uiPriority w:val="46"/>
    <w:rsid w:val="006D6EB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380668">
      <w:bodyDiv w:val="1"/>
      <w:marLeft w:val="0"/>
      <w:marRight w:val="0"/>
      <w:marTop w:val="0"/>
      <w:marBottom w:val="0"/>
      <w:divBdr>
        <w:top w:val="none" w:sz="0" w:space="0" w:color="auto"/>
        <w:left w:val="none" w:sz="0" w:space="0" w:color="auto"/>
        <w:bottom w:val="none" w:sz="0" w:space="0" w:color="auto"/>
        <w:right w:val="none" w:sz="0" w:space="0" w:color="auto"/>
      </w:divBdr>
    </w:div>
    <w:div w:id="814681785">
      <w:bodyDiv w:val="1"/>
      <w:marLeft w:val="0"/>
      <w:marRight w:val="0"/>
      <w:marTop w:val="0"/>
      <w:marBottom w:val="0"/>
      <w:divBdr>
        <w:top w:val="none" w:sz="0" w:space="0" w:color="auto"/>
        <w:left w:val="none" w:sz="0" w:space="0" w:color="auto"/>
        <w:bottom w:val="none" w:sz="0" w:space="0" w:color="auto"/>
        <w:right w:val="none" w:sz="0" w:space="0" w:color="auto"/>
      </w:divBdr>
      <w:divsChild>
        <w:div w:id="1532307573">
          <w:marLeft w:val="0"/>
          <w:marRight w:val="0"/>
          <w:marTop w:val="100"/>
          <w:marBottom w:val="100"/>
          <w:divBdr>
            <w:top w:val="none" w:sz="0" w:space="0" w:color="auto"/>
            <w:left w:val="none" w:sz="0" w:space="0" w:color="auto"/>
            <w:bottom w:val="none" w:sz="0" w:space="0" w:color="auto"/>
            <w:right w:val="none" w:sz="0" w:space="0" w:color="auto"/>
          </w:divBdr>
          <w:divsChild>
            <w:div w:id="1607884165">
              <w:marLeft w:val="0"/>
              <w:marRight w:val="0"/>
              <w:marTop w:val="225"/>
              <w:marBottom w:val="750"/>
              <w:divBdr>
                <w:top w:val="none" w:sz="0" w:space="0" w:color="auto"/>
                <w:left w:val="none" w:sz="0" w:space="0" w:color="auto"/>
                <w:bottom w:val="none" w:sz="0" w:space="0" w:color="auto"/>
                <w:right w:val="none" w:sz="0" w:space="0" w:color="auto"/>
              </w:divBdr>
              <w:divsChild>
                <w:div w:id="1515877180">
                  <w:marLeft w:val="0"/>
                  <w:marRight w:val="0"/>
                  <w:marTop w:val="0"/>
                  <w:marBottom w:val="0"/>
                  <w:divBdr>
                    <w:top w:val="none" w:sz="0" w:space="0" w:color="auto"/>
                    <w:left w:val="none" w:sz="0" w:space="0" w:color="auto"/>
                    <w:bottom w:val="none" w:sz="0" w:space="0" w:color="auto"/>
                    <w:right w:val="none" w:sz="0" w:space="0" w:color="auto"/>
                  </w:divBdr>
                  <w:divsChild>
                    <w:div w:id="1738939750">
                      <w:marLeft w:val="0"/>
                      <w:marRight w:val="0"/>
                      <w:marTop w:val="0"/>
                      <w:marBottom w:val="0"/>
                      <w:divBdr>
                        <w:top w:val="none" w:sz="0" w:space="0" w:color="auto"/>
                        <w:left w:val="none" w:sz="0" w:space="0" w:color="auto"/>
                        <w:bottom w:val="none" w:sz="0" w:space="0" w:color="auto"/>
                        <w:right w:val="none" w:sz="0" w:space="0" w:color="auto"/>
                      </w:divBdr>
                      <w:divsChild>
                        <w:div w:id="1313024512">
                          <w:marLeft w:val="0"/>
                          <w:marRight w:val="0"/>
                          <w:marTop w:val="0"/>
                          <w:marBottom w:val="0"/>
                          <w:divBdr>
                            <w:top w:val="none" w:sz="0" w:space="0" w:color="auto"/>
                            <w:left w:val="none" w:sz="0" w:space="0" w:color="auto"/>
                            <w:bottom w:val="none" w:sz="0" w:space="0" w:color="auto"/>
                            <w:right w:val="none" w:sz="0" w:space="0" w:color="auto"/>
                          </w:divBdr>
                          <w:divsChild>
                            <w:div w:id="554047525">
                              <w:marLeft w:val="0"/>
                              <w:marRight w:val="0"/>
                              <w:marTop w:val="0"/>
                              <w:marBottom w:val="0"/>
                              <w:divBdr>
                                <w:top w:val="none" w:sz="0" w:space="0" w:color="auto"/>
                                <w:left w:val="none" w:sz="0" w:space="0" w:color="auto"/>
                                <w:bottom w:val="none" w:sz="0" w:space="0" w:color="auto"/>
                                <w:right w:val="none" w:sz="0" w:space="0" w:color="auto"/>
                              </w:divBdr>
                              <w:divsChild>
                                <w:div w:id="2034913280">
                                  <w:marLeft w:val="0"/>
                                  <w:marRight w:val="0"/>
                                  <w:marTop w:val="0"/>
                                  <w:marBottom w:val="0"/>
                                  <w:divBdr>
                                    <w:top w:val="none" w:sz="0" w:space="0" w:color="auto"/>
                                    <w:left w:val="none" w:sz="0" w:space="0" w:color="auto"/>
                                    <w:bottom w:val="none" w:sz="0" w:space="0" w:color="auto"/>
                                    <w:right w:val="none" w:sz="0" w:space="0" w:color="auto"/>
                                  </w:divBdr>
                                  <w:divsChild>
                                    <w:div w:id="792165084">
                                      <w:marLeft w:val="0"/>
                                      <w:marRight w:val="0"/>
                                      <w:marTop w:val="0"/>
                                      <w:marBottom w:val="0"/>
                                      <w:divBdr>
                                        <w:top w:val="none" w:sz="0" w:space="0" w:color="auto"/>
                                        <w:left w:val="none" w:sz="0" w:space="0" w:color="auto"/>
                                        <w:bottom w:val="none" w:sz="0" w:space="0" w:color="auto"/>
                                        <w:right w:val="none" w:sz="0" w:space="0" w:color="auto"/>
                                      </w:divBdr>
                                      <w:divsChild>
                                        <w:div w:id="602490913">
                                          <w:marLeft w:val="0"/>
                                          <w:marRight w:val="0"/>
                                          <w:marTop w:val="0"/>
                                          <w:marBottom w:val="0"/>
                                          <w:divBdr>
                                            <w:top w:val="none" w:sz="0" w:space="0" w:color="auto"/>
                                            <w:left w:val="none" w:sz="0" w:space="0" w:color="auto"/>
                                            <w:bottom w:val="none" w:sz="0" w:space="0" w:color="auto"/>
                                            <w:right w:val="none" w:sz="0" w:space="0" w:color="auto"/>
                                          </w:divBdr>
                                          <w:divsChild>
                                            <w:div w:id="523204477">
                                              <w:marLeft w:val="0"/>
                                              <w:marRight w:val="0"/>
                                              <w:marTop w:val="0"/>
                                              <w:marBottom w:val="0"/>
                                              <w:divBdr>
                                                <w:top w:val="none" w:sz="0" w:space="0" w:color="auto"/>
                                                <w:left w:val="none" w:sz="0" w:space="0" w:color="auto"/>
                                                <w:bottom w:val="none" w:sz="0" w:space="0" w:color="auto"/>
                                                <w:right w:val="none" w:sz="0" w:space="0" w:color="auto"/>
                                              </w:divBdr>
                                              <w:divsChild>
                                                <w:div w:id="1130854623">
                                                  <w:marLeft w:val="0"/>
                                                  <w:marRight w:val="0"/>
                                                  <w:marTop w:val="0"/>
                                                  <w:marBottom w:val="0"/>
                                                  <w:divBdr>
                                                    <w:top w:val="none" w:sz="0" w:space="0" w:color="auto"/>
                                                    <w:left w:val="none" w:sz="0" w:space="0" w:color="auto"/>
                                                    <w:bottom w:val="none" w:sz="0" w:space="0" w:color="auto"/>
                                                    <w:right w:val="none" w:sz="0" w:space="0" w:color="auto"/>
                                                  </w:divBdr>
                                                  <w:divsChild>
                                                    <w:div w:id="1589075549">
                                                      <w:marLeft w:val="0"/>
                                                      <w:marRight w:val="0"/>
                                                      <w:marTop w:val="0"/>
                                                      <w:marBottom w:val="0"/>
                                                      <w:divBdr>
                                                        <w:top w:val="none" w:sz="0" w:space="0" w:color="auto"/>
                                                        <w:left w:val="none" w:sz="0" w:space="0" w:color="auto"/>
                                                        <w:bottom w:val="none" w:sz="0" w:space="0" w:color="auto"/>
                                                        <w:right w:val="none" w:sz="0" w:space="0" w:color="auto"/>
                                                      </w:divBdr>
                                                      <w:divsChild>
                                                        <w:div w:id="1323698799">
                                                          <w:marLeft w:val="0"/>
                                                          <w:marRight w:val="0"/>
                                                          <w:marTop w:val="0"/>
                                                          <w:marBottom w:val="0"/>
                                                          <w:divBdr>
                                                            <w:top w:val="none" w:sz="0" w:space="0" w:color="auto"/>
                                                            <w:left w:val="none" w:sz="0" w:space="0" w:color="auto"/>
                                                            <w:bottom w:val="none" w:sz="0" w:space="0" w:color="auto"/>
                                                            <w:right w:val="none" w:sz="0" w:space="0" w:color="auto"/>
                                                          </w:divBdr>
                                                          <w:divsChild>
                                                            <w:div w:id="1538855459">
                                                              <w:marLeft w:val="0"/>
                                                              <w:marRight w:val="0"/>
                                                              <w:marTop w:val="0"/>
                                                              <w:marBottom w:val="0"/>
                                                              <w:divBdr>
                                                                <w:top w:val="none" w:sz="0" w:space="0" w:color="auto"/>
                                                                <w:left w:val="none" w:sz="0" w:space="0" w:color="auto"/>
                                                                <w:bottom w:val="none" w:sz="0" w:space="0" w:color="auto"/>
                                                                <w:right w:val="none" w:sz="0" w:space="0" w:color="auto"/>
                                                              </w:divBdr>
                                                              <w:divsChild>
                                                                <w:div w:id="134879419">
                                                                  <w:marLeft w:val="0"/>
                                                                  <w:marRight w:val="0"/>
                                                                  <w:marTop w:val="0"/>
                                                                  <w:marBottom w:val="0"/>
                                                                  <w:divBdr>
                                                                    <w:top w:val="none" w:sz="0" w:space="0" w:color="auto"/>
                                                                    <w:left w:val="none" w:sz="0" w:space="0" w:color="auto"/>
                                                                    <w:bottom w:val="none" w:sz="0" w:space="0" w:color="auto"/>
                                                                    <w:right w:val="none" w:sz="0" w:space="0" w:color="auto"/>
                                                                  </w:divBdr>
                                                                  <w:divsChild>
                                                                    <w:div w:id="10421351">
                                                                      <w:marLeft w:val="0"/>
                                                                      <w:marRight w:val="0"/>
                                                                      <w:marTop w:val="0"/>
                                                                      <w:marBottom w:val="0"/>
                                                                      <w:divBdr>
                                                                        <w:top w:val="none" w:sz="0" w:space="0" w:color="auto"/>
                                                                        <w:left w:val="none" w:sz="0" w:space="0" w:color="auto"/>
                                                                        <w:bottom w:val="none" w:sz="0" w:space="0" w:color="auto"/>
                                                                        <w:right w:val="none" w:sz="0" w:space="0" w:color="auto"/>
                                                                      </w:divBdr>
                                                                    </w:div>
                                                                    <w:div w:id="422143363">
                                                                      <w:marLeft w:val="0"/>
                                                                      <w:marRight w:val="0"/>
                                                                      <w:marTop w:val="0"/>
                                                                      <w:marBottom w:val="0"/>
                                                                      <w:divBdr>
                                                                        <w:top w:val="none" w:sz="0" w:space="0" w:color="auto"/>
                                                                        <w:left w:val="none" w:sz="0" w:space="0" w:color="auto"/>
                                                                        <w:bottom w:val="none" w:sz="0" w:space="0" w:color="auto"/>
                                                                        <w:right w:val="none" w:sz="0" w:space="0" w:color="auto"/>
                                                                      </w:divBdr>
                                                                    </w:div>
                                                                    <w:div w:id="510069651">
                                                                      <w:marLeft w:val="0"/>
                                                                      <w:marRight w:val="0"/>
                                                                      <w:marTop w:val="0"/>
                                                                      <w:marBottom w:val="0"/>
                                                                      <w:divBdr>
                                                                        <w:top w:val="none" w:sz="0" w:space="0" w:color="auto"/>
                                                                        <w:left w:val="none" w:sz="0" w:space="0" w:color="auto"/>
                                                                        <w:bottom w:val="none" w:sz="0" w:space="0" w:color="auto"/>
                                                                        <w:right w:val="none" w:sz="0" w:space="0" w:color="auto"/>
                                                                      </w:divBdr>
                                                                      <w:divsChild>
                                                                        <w:div w:id="527531147">
                                                                          <w:marLeft w:val="0"/>
                                                                          <w:marRight w:val="0"/>
                                                                          <w:marTop w:val="0"/>
                                                                          <w:marBottom w:val="0"/>
                                                                          <w:divBdr>
                                                                            <w:top w:val="none" w:sz="0" w:space="0" w:color="auto"/>
                                                                            <w:left w:val="none" w:sz="0" w:space="0" w:color="auto"/>
                                                                            <w:bottom w:val="none" w:sz="0" w:space="0" w:color="auto"/>
                                                                            <w:right w:val="none" w:sz="0" w:space="0" w:color="auto"/>
                                                                          </w:divBdr>
                                                                        </w:div>
                                                                        <w:div w:id="1740444654">
                                                                          <w:marLeft w:val="0"/>
                                                                          <w:marRight w:val="0"/>
                                                                          <w:marTop w:val="0"/>
                                                                          <w:marBottom w:val="0"/>
                                                                          <w:divBdr>
                                                                            <w:top w:val="none" w:sz="0" w:space="0" w:color="auto"/>
                                                                            <w:left w:val="none" w:sz="0" w:space="0" w:color="auto"/>
                                                                            <w:bottom w:val="none" w:sz="0" w:space="0" w:color="auto"/>
                                                                            <w:right w:val="none" w:sz="0" w:space="0" w:color="auto"/>
                                                                          </w:divBdr>
                                                                        </w:div>
                                                                      </w:divsChild>
                                                                    </w:div>
                                                                    <w:div w:id="1280257860">
                                                                      <w:marLeft w:val="0"/>
                                                                      <w:marRight w:val="0"/>
                                                                      <w:marTop w:val="0"/>
                                                                      <w:marBottom w:val="0"/>
                                                                      <w:divBdr>
                                                                        <w:top w:val="none" w:sz="0" w:space="0" w:color="auto"/>
                                                                        <w:left w:val="none" w:sz="0" w:space="0" w:color="auto"/>
                                                                        <w:bottom w:val="none" w:sz="0" w:space="0" w:color="auto"/>
                                                                        <w:right w:val="none" w:sz="0" w:space="0" w:color="auto"/>
                                                                      </w:divBdr>
                                                                      <w:divsChild>
                                                                        <w:div w:id="1739016367">
                                                                          <w:marLeft w:val="0"/>
                                                                          <w:marRight w:val="0"/>
                                                                          <w:marTop w:val="0"/>
                                                                          <w:marBottom w:val="0"/>
                                                                          <w:divBdr>
                                                                            <w:top w:val="none" w:sz="0" w:space="0" w:color="auto"/>
                                                                            <w:left w:val="none" w:sz="0" w:space="0" w:color="auto"/>
                                                                            <w:bottom w:val="none" w:sz="0" w:space="0" w:color="auto"/>
                                                                            <w:right w:val="none" w:sz="0" w:space="0" w:color="auto"/>
                                                                          </w:divBdr>
                                                                        </w:div>
                                                                        <w:div w:id="18485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4580263">
      <w:bodyDiv w:val="1"/>
      <w:marLeft w:val="0"/>
      <w:marRight w:val="0"/>
      <w:marTop w:val="0"/>
      <w:marBottom w:val="0"/>
      <w:divBdr>
        <w:top w:val="none" w:sz="0" w:space="0" w:color="auto"/>
        <w:left w:val="none" w:sz="0" w:space="0" w:color="auto"/>
        <w:bottom w:val="none" w:sz="0" w:space="0" w:color="auto"/>
        <w:right w:val="none" w:sz="0" w:space="0" w:color="auto"/>
      </w:divBdr>
      <w:divsChild>
        <w:div w:id="1160996778">
          <w:marLeft w:val="255"/>
          <w:marRight w:val="0"/>
          <w:marTop w:val="75"/>
          <w:marBottom w:val="0"/>
          <w:divBdr>
            <w:top w:val="none" w:sz="0" w:space="0" w:color="auto"/>
            <w:left w:val="none" w:sz="0" w:space="0" w:color="auto"/>
            <w:bottom w:val="none" w:sz="0" w:space="0" w:color="auto"/>
            <w:right w:val="none" w:sz="0" w:space="0" w:color="auto"/>
          </w:divBdr>
        </w:div>
      </w:divsChild>
    </w:div>
    <w:div w:id="1349989462">
      <w:bodyDiv w:val="1"/>
      <w:marLeft w:val="0"/>
      <w:marRight w:val="0"/>
      <w:marTop w:val="0"/>
      <w:marBottom w:val="0"/>
      <w:divBdr>
        <w:top w:val="none" w:sz="0" w:space="0" w:color="auto"/>
        <w:left w:val="none" w:sz="0" w:space="0" w:color="auto"/>
        <w:bottom w:val="none" w:sz="0" w:space="0" w:color="auto"/>
        <w:right w:val="none" w:sz="0" w:space="0" w:color="auto"/>
      </w:divBdr>
      <w:divsChild>
        <w:div w:id="20949327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317614">
              <w:marLeft w:val="0"/>
              <w:marRight w:val="0"/>
              <w:marTop w:val="0"/>
              <w:marBottom w:val="0"/>
              <w:divBdr>
                <w:top w:val="none" w:sz="0" w:space="0" w:color="auto"/>
                <w:left w:val="none" w:sz="0" w:space="0" w:color="auto"/>
                <w:bottom w:val="none" w:sz="0" w:space="0" w:color="auto"/>
                <w:right w:val="none" w:sz="0" w:space="0" w:color="auto"/>
              </w:divBdr>
              <w:divsChild>
                <w:div w:id="6520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366389">
      <w:bodyDiv w:val="1"/>
      <w:marLeft w:val="0"/>
      <w:marRight w:val="0"/>
      <w:marTop w:val="0"/>
      <w:marBottom w:val="0"/>
      <w:divBdr>
        <w:top w:val="none" w:sz="0" w:space="0" w:color="auto"/>
        <w:left w:val="none" w:sz="0" w:space="0" w:color="auto"/>
        <w:bottom w:val="none" w:sz="0" w:space="0" w:color="auto"/>
        <w:right w:val="none" w:sz="0" w:space="0" w:color="auto"/>
      </w:divBdr>
      <w:divsChild>
        <w:div w:id="1900554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5232184">
              <w:marLeft w:val="0"/>
              <w:marRight w:val="0"/>
              <w:marTop w:val="0"/>
              <w:marBottom w:val="0"/>
              <w:divBdr>
                <w:top w:val="none" w:sz="0" w:space="0" w:color="auto"/>
                <w:left w:val="none" w:sz="0" w:space="0" w:color="auto"/>
                <w:bottom w:val="none" w:sz="0" w:space="0" w:color="auto"/>
                <w:right w:val="none" w:sz="0" w:space="0" w:color="auto"/>
              </w:divBdr>
              <w:divsChild>
                <w:div w:id="193038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sr.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15/343/20220331.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lov-lex.sk/pravne-predpisy/SK/ZZ/2015/343/20220331.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versi.gov.sk/api/v1/iam/logi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nformatizacia.sk/verejne-obstaravanie-a-zmluvy-pre-ikt/" TargetMode="External"/><Relationship Id="rId2" Type="http://schemas.openxmlformats.org/officeDocument/2006/relationships/hyperlink" Target="http://www.rokovania.sk/Rokovanie.aspx/BodRokovaniaDetail?idMaterial=19902" TargetMode="External"/><Relationship Id="rId1" Type="http://schemas.openxmlformats.org/officeDocument/2006/relationships/hyperlink" Target="https://www.crz.gov.sk/"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69E3.B22EE4E0" TargetMode="External"/><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DD.MM.RRRR</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0" ma:contentTypeDescription="Umožňuje vytvoriť nový dokument." ma:contentTypeScope="" ma:versionID="54cc50070da780f85ad0de869df0e1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0CA20F-308E-425C-96F5-0C111D671F29}">
  <ds:schemaRefs>
    <ds:schemaRef ds:uri="http://schemas.microsoft.com/sharepoint/v3/contenttype/forms"/>
  </ds:schemaRefs>
</ds:datastoreItem>
</file>

<file path=customXml/itemProps3.xml><?xml version="1.0" encoding="utf-8"?>
<ds:datastoreItem xmlns:ds="http://schemas.openxmlformats.org/officeDocument/2006/customXml" ds:itemID="{DE82709A-960E-4062-93B0-C70015650A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6702F7-63DE-4E15-A5E7-EE32C73A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53</Pages>
  <Words>32098</Words>
  <Characters>182965</Characters>
  <Application>Microsoft Office Word</Application>
  <DocSecurity>0</DocSecurity>
  <Lines>1524</Lines>
  <Paragraphs>429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karol.meliska</dc:creator>
  <cp:keywords/>
  <dc:description/>
  <cp:lastModifiedBy>Peter Eimannsberger</cp:lastModifiedBy>
  <cp:revision>38</cp:revision>
  <cp:lastPrinted>2023-08-24T18:49:00Z</cp:lastPrinted>
  <dcterms:created xsi:type="dcterms:W3CDTF">2024-08-02T10:24:00Z</dcterms:created>
  <dcterms:modified xsi:type="dcterms:W3CDTF">2024-09-24T06:18:00Z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